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AC2E1E" w14:textId="0BADCA16" w:rsidR="00153BD4" w:rsidRPr="006D4A27" w:rsidRDefault="00C9448A" w:rsidP="00757EC4">
      <w:pPr>
        <w:jc w:val="both"/>
        <w:rPr>
          <w:lang w:val="es-ES"/>
        </w:rPr>
      </w:pPr>
      <w:r w:rsidRPr="003B78FF">
        <w:rPr>
          <w:noProof/>
          <w:lang w:val="es-CO" w:eastAsia="es-CO"/>
        </w:rPr>
        <w:drawing>
          <wp:inline distT="0" distB="0" distL="0" distR="0" wp14:anchorId="5FC3667C" wp14:editId="0FEE6A0A">
            <wp:extent cx="676275" cy="885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76275" cy="885825"/>
                    </a:xfrm>
                    <a:prstGeom prst="rect">
                      <a:avLst/>
                    </a:prstGeom>
                    <a:noFill/>
                    <a:ln>
                      <a:noFill/>
                    </a:ln>
                  </pic:spPr>
                </pic:pic>
              </a:graphicData>
            </a:graphic>
          </wp:inline>
        </w:drawing>
      </w:r>
      <w:r w:rsidR="00757EC4" w:rsidRPr="006D4A27">
        <w:rPr>
          <w:lang w:val="es-ES"/>
        </w:rPr>
        <w:tab/>
      </w:r>
      <w:r w:rsidR="00757EC4" w:rsidRPr="006D4A27">
        <w:rPr>
          <w:lang w:val="es-ES"/>
        </w:rPr>
        <w:tab/>
      </w:r>
      <w:r w:rsidR="00757EC4" w:rsidRPr="006D4A27">
        <w:rPr>
          <w:lang w:val="es-ES"/>
        </w:rPr>
        <w:tab/>
      </w:r>
      <w:r w:rsidR="00CA4537">
        <w:rPr>
          <w:lang w:val="es-ES"/>
        </w:rPr>
        <w:tab/>
      </w:r>
      <w:r w:rsidR="00CA4537">
        <w:rPr>
          <w:lang w:val="es-ES"/>
        </w:rPr>
        <w:tab/>
      </w:r>
      <w:r w:rsidR="00613493" w:rsidRPr="006D4A27">
        <w:rPr>
          <w:b/>
          <w:lang w:val="es-ES"/>
        </w:rPr>
        <w:t>COLEGIO COLOMBO BRITANICO</w:t>
      </w:r>
    </w:p>
    <w:p w14:paraId="3B723181" w14:textId="77777777" w:rsidR="00613493" w:rsidRPr="003B78FF" w:rsidRDefault="00613493" w:rsidP="00BA35AC">
      <w:pPr>
        <w:ind w:right="618"/>
        <w:jc w:val="both"/>
        <w:rPr>
          <w:rFonts w:ascii="Arial" w:hAnsi="Arial" w:cs="Arial"/>
          <w:b/>
          <w:i/>
          <w:lang w:val="es-ES"/>
        </w:rPr>
      </w:pPr>
    </w:p>
    <w:p w14:paraId="26E1FE67" w14:textId="12C982C7" w:rsidR="00613493" w:rsidRPr="003B78FF" w:rsidRDefault="00C9448A" w:rsidP="00BA35AC">
      <w:pPr>
        <w:ind w:right="618"/>
        <w:jc w:val="both"/>
        <w:rPr>
          <w:rFonts w:ascii="Arial" w:hAnsi="Arial" w:cs="Arial"/>
          <w:b/>
          <w:i/>
          <w:lang w:val="es-ES"/>
        </w:rPr>
      </w:pPr>
      <w:r w:rsidRPr="003B78FF">
        <w:rPr>
          <w:rFonts w:ascii="Arial" w:hAnsi="Arial" w:cs="Arial"/>
          <w:noProof/>
          <w:lang w:val="es-CO" w:eastAsia="es-CO"/>
        </w:rPr>
        <mc:AlternateContent>
          <mc:Choice Requires="wps">
            <w:drawing>
              <wp:anchor distT="0" distB="0" distL="114300" distR="114300" simplePos="0" relativeHeight="251658242" behindDoc="1" locked="0" layoutInCell="0" allowOverlap="1" wp14:anchorId="0C85F2E8" wp14:editId="13DCA598">
                <wp:simplePos x="0" y="0"/>
                <wp:positionH relativeFrom="column">
                  <wp:posOffset>925830</wp:posOffset>
                </wp:positionH>
                <wp:positionV relativeFrom="paragraph">
                  <wp:posOffset>130810</wp:posOffset>
                </wp:positionV>
                <wp:extent cx="3291840" cy="274320"/>
                <wp:effectExtent l="1905" t="54610" r="1905" b="52070"/>
                <wp:wrapNone/>
                <wp:docPr id="8"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6051">
                          <a:off x="0" y="0"/>
                          <a:ext cx="3291840" cy="27432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966CAC4" id="Oval 21" o:spid="_x0000_s1026" style="position:absolute;margin-left:72.9pt;margin-top:10.3pt;width:259.2pt;height:21.6pt;rotation:214140fd;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" o:allowincell="f" fillcolor="#eaeaea" stroked="f"/>
            </w:pict>
          </mc:Fallback>
        </mc:AlternateContent>
      </w:r>
    </w:p>
    <w:p w14:paraId="46E97568" w14:textId="77777777" w:rsidR="00613493" w:rsidRPr="003B78FF" w:rsidRDefault="00613493" w:rsidP="00757EC4">
      <w:pPr>
        <w:pStyle w:val="Heading1"/>
        <w:ind w:right="618"/>
        <w:rPr>
          <w:rFonts w:ascii="Arial" w:hAnsi="Arial" w:cs="Arial"/>
          <w:b/>
          <w:bCs/>
          <w:i/>
          <w:sz w:val="24"/>
          <w:szCs w:val="24"/>
        </w:rPr>
      </w:pPr>
      <w:r w:rsidRPr="003B78FF">
        <w:rPr>
          <w:rFonts w:ascii="Arial" w:hAnsi="Arial" w:cs="Arial"/>
          <w:b/>
          <w:bCs/>
          <w:sz w:val="24"/>
          <w:szCs w:val="24"/>
        </w:rPr>
        <w:t>MANUAL DE CONVIVENCIA</w:t>
      </w:r>
    </w:p>
    <w:p w14:paraId="0549F545" w14:textId="77777777" w:rsidR="00E23A6C" w:rsidRPr="003B78FF" w:rsidRDefault="00E23A6C" w:rsidP="001755DF">
      <w:pPr>
        <w:ind w:left="700" w:right="618"/>
        <w:jc w:val="both"/>
        <w:rPr>
          <w:rFonts w:ascii="Arial" w:hAnsi="Arial" w:cs="Arial"/>
          <w:lang w:val="es-ES"/>
        </w:rPr>
      </w:pPr>
    </w:p>
    <w:p w14:paraId="6A3681EF" w14:textId="77777777" w:rsidR="00743C45" w:rsidRPr="00CA4537" w:rsidRDefault="00743C45" w:rsidP="00743C45">
      <w:pPr>
        <w:ind w:left="700" w:right="618"/>
        <w:jc w:val="both"/>
        <w:rPr>
          <w:rFonts w:ascii="Arial" w:hAnsi="Arial" w:cs="Arial"/>
          <w:lang w:val="es-CO"/>
        </w:rPr>
      </w:pPr>
    </w:p>
    <w:p w14:paraId="48239347" w14:textId="68DA0B8D" w:rsidR="00743C45" w:rsidRPr="00CA4537" w:rsidRDefault="00743C45" w:rsidP="00743C45">
      <w:pPr>
        <w:pStyle w:val="BodyText"/>
        <w:rPr>
          <w:rFonts w:cs="Arial"/>
          <w:sz w:val="24"/>
          <w:szCs w:val="24"/>
          <w:lang w:val="es-CO"/>
        </w:rPr>
      </w:pPr>
    </w:p>
    <w:p w14:paraId="17D5EDDA" w14:textId="77777777" w:rsidR="00153BD4" w:rsidRPr="003B78FF" w:rsidRDefault="00E23A6C" w:rsidP="00BA35AC">
      <w:pPr>
        <w:pStyle w:val="BodyText"/>
        <w:rPr>
          <w:rFonts w:cs="Arial"/>
          <w:sz w:val="24"/>
          <w:szCs w:val="24"/>
        </w:rPr>
      </w:pPr>
      <w:r w:rsidRPr="003B78FF">
        <w:rPr>
          <w:rFonts w:cs="Arial"/>
          <w:sz w:val="24"/>
          <w:szCs w:val="24"/>
        </w:rPr>
        <w:t>El Manual de Convivencia</w:t>
      </w:r>
      <w:r w:rsidR="00440188" w:rsidRPr="003B78FF">
        <w:rPr>
          <w:rFonts w:cs="Arial"/>
          <w:sz w:val="24"/>
          <w:szCs w:val="24"/>
        </w:rPr>
        <w:t xml:space="preserve"> es el documento que </w:t>
      </w:r>
      <w:r w:rsidRPr="003B78FF">
        <w:rPr>
          <w:rFonts w:cs="Arial"/>
          <w:sz w:val="24"/>
          <w:szCs w:val="24"/>
        </w:rPr>
        <w:t xml:space="preserve">contiene el conjunto de criterios, normas, </w:t>
      </w:r>
      <w:r w:rsidR="00490A85">
        <w:rPr>
          <w:rFonts w:cs="Arial"/>
          <w:sz w:val="24"/>
          <w:szCs w:val="24"/>
        </w:rPr>
        <w:t xml:space="preserve">derechos, deberes, </w:t>
      </w:r>
      <w:r w:rsidRPr="003B78FF">
        <w:rPr>
          <w:rFonts w:cs="Arial"/>
          <w:sz w:val="24"/>
          <w:szCs w:val="24"/>
        </w:rPr>
        <w:t>pautas de comportamiento y definiciones de procedimientos, que contribuyen a armonizar la convivencia y a generar un clima positivo de relaciones entre los miembros de la comunidad educativa del Colombo Británico</w:t>
      </w:r>
      <w:r w:rsidR="00F4307A">
        <w:rPr>
          <w:rFonts w:cs="Arial"/>
          <w:sz w:val="24"/>
          <w:szCs w:val="24"/>
        </w:rPr>
        <w:t>.</w:t>
      </w:r>
    </w:p>
    <w:p w14:paraId="05127C9F" w14:textId="77777777" w:rsidR="00E23A6C" w:rsidRPr="003B78FF" w:rsidRDefault="00E23A6C" w:rsidP="001755DF">
      <w:pPr>
        <w:ind w:left="40"/>
        <w:jc w:val="both"/>
        <w:rPr>
          <w:rFonts w:ascii="Arial" w:hAnsi="Arial" w:cs="Arial"/>
          <w:vanish/>
          <w:lang w:val="es-ES"/>
        </w:rPr>
      </w:pPr>
    </w:p>
    <w:p w14:paraId="31438A9F" w14:textId="77777777" w:rsidR="00153BD4" w:rsidRPr="003B78FF" w:rsidRDefault="00E23A6C" w:rsidP="00BA35AC">
      <w:pPr>
        <w:pStyle w:val="BodyText"/>
        <w:rPr>
          <w:rFonts w:cs="Arial"/>
          <w:sz w:val="24"/>
          <w:szCs w:val="24"/>
        </w:rPr>
      </w:pPr>
      <w:r w:rsidRPr="003B78FF">
        <w:rPr>
          <w:rFonts w:cs="Arial"/>
          <w:sz w:val="24"/>
          <w:szCs w:val="24"/>
        </w:rPr>
        <w:t>Este Manual representa, en esencia, los valores é</w:t>
      </w:r>
      <w:r w:rsidR="00ED1588">
        <w:rPr>
          <w:rFonts w:cs="Arial"/>
          <w:sz w:val="24"/>
          <w:szCs w:val="24"/>
        </w:rPr>
        <w:t xml:space="preserve">ticos y morales, los principios </w:t>
      </w:r>
      <w:r w:rsidRPr="003B78FF">
        <w:rPr>
          <w:rFonts w:cs="Arial"/>
          <w:sz w:val="24"/>
          <w:szCs w:val="24"/>
        </w:rPr>
        <w:t xml:space="preserve">que orientan el quehacer institucional, cuyo fin principal es propender por la plena formación del estudiante, en todos los aspectos de su personalidad. </w:t>
      </w:r>
    </w:p>
    <w:p w14:paraId="0729CBB5" w14:textId="77777777" w:rsidR="00E23A6C" w:rsidRPr="003B78FF" w:rsidRDefault="00E23A6C" w:rsidP="001755DF">
      <w:pPr>
        <w:tabs>
          <w:tab w:val="left" w:pos="360"/>
          <w:tab w:val="left" w:pos="6340"/>
        </w:tabs>
        <w:ind w:left="40"/>
        <w:jc w:val="both"/>
        <w:rPr>
          <w:rFonts w:ascii="Arial" w:hAnsi="Arial" w:cs="Arial"/>
          <w:vanish/>
          <w:lang w:val="es-ES"/>
        </w:rPr>
      </w:pPr>
    </w:p>
    <w:p w14:paraId="69789F57" w14:textId="77777777" w:rsidR="00153BD4" w:rsidRDefault="00E23A6C" w:rsidP="00BA35AC">
      <w:pPr>
        <w:pStyle w:val="BodyText"/>
        <w:rPr>
          <w:rFonts w:cs="Arial"/>
          <w:sz w:val="24"/>
          <w:szCs w:val="24"/>
        </w:rPr>
      </w:pPr>
      <w:r w:rsidRPr="003B78FF">
        <w:rPr>
          <w:rFonts w:cs="Arial"/>
          <w:sz w:val="24"/>
          <w:szCs w:val="24"/>
        </w:rPr>
        <w:t>El presente documento tiene como propósito central, contribuir en los procesos de reg</w:t>
      </w:r>
      <w:r w:rsidR="00616C50">
        <w:rPr>
          <w:rFonts w:cs="Arial"/>
          <w:sz w:val="24"/>
          <w:szCs w:val="24"/>
        </w:rPr>
        <w:t>ulación de los niños y jóvenes, y ofrecerles, tanto</w:t>
      </w:r>
      <w:r w:rsidRPr="003B78FF">
        <w:rPr>
          <w:rFonts w:cs="Arial"/>
          <w:sz w:val="24"/>
          <w:szCs w:val="24"/>
        </w:rPr>
        <w:t xml:space="preserve"> los límites y normas, como el acompañamiento debido para asumir las consecuencias de sus actos, enseñando en la práctica formas dialogadas de resolución de conflictos, de modo que avancen hacia el desarrollo del perfil de la comunidad educativa del Bachillerato Internacional, adoptado por el Colegio Colombo Británico. </w:t>
      </w:r>
    </w:p>
    <w:p w14:paraId="252E5854" w14:textId="1B4CCA53" w:rsidR="00CA4537" w:rsidRPr="00CA4537" w:rsidRDefault="00CA4537" w:rsidP="00BA35AC">
      <w:pPr>
        <w:pStyle w:val="BodyText"/>
        <w:rPr>
          <w:rFonts w:cs="Arial"/>
          <w:sz w:val="24"/>
          <w:szCs w:val="24"/>
        </w:rPr>
      </w:pPr>
      <w:r w:rsidRPr="00CA4537">
        <w:rPr>
          <w:rFonts w:cs="Arial"/>
          <w:sz w:val="24"/>
          <w:szCs w:val="24"/>
          <w:highlight w:val="yellow"/>
        </w:rPr>
        <w:t>Este Manual de Convivencia ha sido construido de manera colaborativa, con la participación de representantes de todos los estamentos de la Comunidad Educativa.</w:t>
      </w:r>
    </w:p>
    <w:p w14:paraId="5385BC79" w14:textId="77777777" w:rsidR="00E23A6C" w:rsidRPr="003B78FF" w:rsidRDefault="00E23A6C" w:rsidP="001755DF">
      <w:pPr>
        <w:pStyle w:val="BodyText"/>
        <w:ind w:right="0"/>
        <w:rPr>
          <w:rFonts w:cs="Arial"/>
          <w:vanish/>
          <w:sz w:val="24"/>
          <w:szCs w:val="24"/>
        </w:rPr>
      </w:pPr>
    </w:p>
    <w:p w14:paraId="4C9C4F10" w14:textId="77777777" w:rsidR="00153BD4" w:rsidRDefault="00E23A6C" w:rsidP="00BA35AC">
      <w:pPr>
        <w:pStyle w:val="BodyText"/>
        <w:rPr>
          <w:rFonts w:cs="Arial"/>
          <w:sz w:val="24"/>
          <w:szCs w:val="24"/>
        </w:rPr>
      </w:pPr>
      <w:r w:rsidRPr="003B78FF">
        <w:rPr>
          <w:rFonts w:cs="Arial"/>
          <w:sz w:val="24"/>
          <w:szCs w:val="24"/>
        </w:rPr>
        <w:t>Es responsabilidad de todos los miembros de la Comunidad Educativa, conocer el contenido del presente Manual.</w:t>
      </w:r>
    </w:p>
    <w:p w14:paraId="332856A8" w14:textId="615853FE" w:rsidR="00127911" w:rsidRDefault="00127911" w:rsidP="00BA35AC">
      <w:pPr>
        <w:pStyle w:val="BodyText"/>
        <w:rPr>
          <w:rFonts w:cs="Arial"/>
          <w:sz w:val="24"/>
          <w:szCs w:val="24"/>
        </w:rPr>
      </w:pPr>
    </w:p>
    <w:p w14:paraId="5734973E" w14:textId="77777777" w:rsidR="00A91C9D" w:rsidRPr="00127911" w:rsidRDefault="00A91C9D" w:rsidP="00127911">
      <w:pPr>
        <w:autoSpaceDE w:val="0"/>
        <w:autoSpaceDN w:val="0"/>
        <w:adjustRightInd w:val="0"/>
        <w:rPr>
          <w:rFonts w:cs="Arial"/>
          <w:lang w:val="es-CO"/>
        </w:rPr>
      </w:pPr>
    </w:p>
    <w:p w14:paraId="2392023D" w14:textId="77777777" w:rsidR="00CD03C4" w:rsidRPr="00757EC4" w:rsidRDefault="00BF7068" w:rsidP="00BF7068">
      <w:pPr>
        <w:pStyle w:val="BodyText"/>
        <w:ind w:right="0"/>
        <w:jc w:val="center"/>
        <w:rPr>
          <w:b/>
          <w:sz w:val="24"/>
          <w:szCs w:val="24"/>
        </w:rPr>
      </w:pPr>
      <w:r>
        <w:rPr>
          <w:vanish/>
        </w:rPr>
        <w:br w:type="page"/>
      </w:r>
      <w:r w:rsidR="00613493" w:rsidRPr="00757EC4">
        <w:rPr>
          <w:b/>
          <w:sz w:val="24"/>
          <w:szCs w:val="24"/>
        </w:rPr>
        <w:t>CONTENIDO</w:t>
      </w:r>
    </w:p>
    <w:p w14:paraId="336CA771" w14:textId="77777777" w:rsidR="00BF7068" w:rsidRPr="003B78FF" w:rsidRDefault="00BF7068" w:rsidP="00BF7068">
      <w:pPr>
        <w:pStyle w:val="BodyText"/>
        <w:ind w:right="0"/>
        <w:jc w:val="center"/>
      </w:pPr>
    </w:p>
    <w:p w14:paraId="6A606640" w14:textId="77777777" w:rsidR="00CD03C4" w:rsidRPr="00787341" w:rsidRDefault="00CD03C4" w:rsidP="00787341">
      <w:pPr>
        <w:pStyle w:val="Heading7"/>
        <w:tabs>
          <w:tab w:val="left" w:pos="-851"/>
        </w:tabs>
        <w:ind w:left="0" w:right="0"/>
        <w:rPr>
          <w:rFonts w:ascii="Arial" w:hAnsi="Arial" w:cs="Arial"/>
          <w:b w:val="0"/>
          <w:sz w:val="24"/>
        </w:rPr>
      </w:pPr>
      <w:r w:rsidRPr="003B78FF">
        <w:rPr>
          <w:rFonts w:ascii="Arial" w:hAnsi="Arial" w:cs="Arial"/>
          <w:sz w:val="24"/>
        </w:rPr>
        <w:t>_1.  FUNDAMENTOS DEL CCB</w:t>
      </w:r>
      <w:r w:rsidR="00BF7068" w:rsidRPr="00BF7068">
        <w:rPr>
          <w:rFonts w:ascii="Arial" w:hAnsi="Arial" w:cs="Arial"/>
          <w:sz w:val="24"/>
        </w:rPr>
        <w:t xml:space="preserve"> </w:t>
      </w:r>
      <w:r w:rsidR="00BF7068">
        <w:rPr>
          <w:rFonts w:ascii="Arial" w:hAnsi="Arial" w:cs="Arial"/>
          <w:sz w:val="24"/>
        </w:rPr>
        <w:tab/>
      </w:r>
      <w:r w:rsidR="00BF7068">
        <w:rPr>
          <w:rFonts w:ascii="Arial" w:hAnsi="Arial" w:cs="Arial"/>
          <w:sz w:val="24"/>
        </w:rPr>
        <w:tab/>
      </w:r>
      <w:r w:rsidR="00BF7068">
        <w:rPr>
          <w:rFonts w:ascii="Arial" w:hAnsi="Arial" w:cs="Arial"/>
          <w:sz w:val="24"/>
        </w:rPr>
        <w:tab/>
      </w:r>
      <w:r w:rsidR="00BF7068">
        <w:rPr>
          <w:rFonts w:ascii="Arial" w:hAnsi="Arial" w:cs="Arial"/>
          <w:sz w:val="24"/>
        </w:rPr>
        <w:tab/>
      </w:r>
      <w:r w:rsidR="00BF7068">
        <w:rPr>
          <w:rFonts w:ascii="Arial" w:hAnsi="Arial" w:cs="Arial"/>
          <w:sz w:val="24"/>
        </w:rPr>
        <w:tab/>
      </w:r>
      <w:proofErr w:type="spellStart"/>
      <w:r w:rsidR="00BF7068" w:rsidRPr="003B78FF">
        <w:rPr>
          <w:rFonts w:ascii="Arial" w:hAnsi="Arial" w:cs="Arial"/>
          <w:sz w:val="24"/>
        </w:rPr>
        <w:t>Pag</w:t>
      </w:r>
      <w:proofErr w:type="spellEnd"/>
      <w:r w:rsidR="00BF7068" w:rsidRPr="003B78FF">
        <w:rPr>
          <w:rFonts w:ascii="Arial" w:hAnsi="Arial" w:cs="Arial"/>
          <w:sz w:val="24"/>
        </w:rPr>
        <w:t>.</w:t>
      </w:r>
    </w:p>
    <w:p w14:paraId="0F3F9B0A" w14:textId="77777777" w:rsidR="00CD03C4" w:rsidRPr="003B78FF" w:rsidRDefault="00CD03C4" w:rsidP="00616C50">
      <w:pPr>
        <w:pStyle w:val="Heading7"/>
        <w:tabs>
          <w:tab w:val="left" w:pos="-1843"/>
          <w:tab w:val="left" w:pos="-567"/>
          <w:tab w:val="left" w:pos="9180"/>
        </w:tabs>
        <w:ind w:left="0" w:right="0"/>
        <w:jc w:val="both"/>
        <w:rPr>
          <w:rFonts w:ascii="Arial" w:hAnsi="Arial" w:cs="Arial"/>
          <w:b w:val="0"/>
          <w:sz w:val="24"/>
        </w:rPr>
      </w:pPr>
      <w:r w:rsidRPr="003B78FF">
        <w:rPr>
          <w:rFonts w:ascii="Arial" w:hAnsi="Arial" w:cs="Arial"/>
          <w:b w:val="0"/>
          <w:sz w:val="24"/>
        </w:rPr>
        <w:t>_1.1</w:t>
      </w:r>
      <w:r w:rsidRPr="003B78FF">
        <w:rPr>
          <w:rFonts w:ascii="Arial" w:hAnsi="Arial" w:cs="Arial"/>
          <w:sz w:val="24"/>
        </w:rPr>
        <w:t xml:space="preserve">  </w:t>
      </w:r>
      <w:r w:rsidRPr="003B78FF">
        <w:rPr>
          <w:rFonts w:ascii="Arial" w:hAnsi="Arial" w:cs="Arial"/>
          <w:b w:val="0"/>
          <w:sz w:val="24"/>
        </w:rPr>
        <w:t>MISIÓN</w:t>
      </w:r>
      <w:r w:rsidR="00616C50">
        <w:rPr>
          <w:rFonts w:ascii="Arial" w:hAnsi="Arial" w:cs="Arial"/>
          <w:b w:val="0"/>
          <w:sz w:val="24"/>
        </w:rPr>
        <w:t>…………………………………………………………………………………</w:t>
      </w:r>
      <w:r w:rsidR="00616C50">
        <w:rPr>
          <w:rFonts w:ascii="Arial" w:hAnsi="Arial" w:cs="Arial"/>
          <w:b w:val="0"/>
          <w:sz w:val="24"/>
        </w:rPr>
        <w:tab/>
      </w:r>
      <w:r w:rsidR="00A90662">
        <w:rPr>
          <w:rFonts w:ascii="Arial" w:hAnsi="Arial" w:cs="Arial"/>
          <w:b w:val="0"/>
          <w:sz w:val="24"/>
        </w:rPr>
        <w:t xml:space="preserve"> </w:t>
      </w:r>
      <w:r w:rsidR="00A62708">
        <w:rPr>
          <w:rFonts w:ascii="Arial" w:hAnsi="Arial" w:cs="Arial"/>
          <w:b w:val="0"/>
          <w:sz w:val="24"/>
        </w:rPr>
        <w:t>4</w:t>
      </w:r>
    </w:p>
    <w:p w14:paraId="162B96CB" w14:textId="77777777" w:rsidR="00CD03C4" w:rsidRPr="003B78FF" w:rsidRDefault="00490A85" w:rsidP="00616C50">
      <w:pPr>
        <w:pStyle w:val="Heading7"/>
        <w:tabs>
          <w:tab w:val="left" w:pos="-1843"/>
          <w:tab w:val="left" w:pos="-567"/>
          <w:tab w:val="left" w:pos="9180"/>
        </w:tabs>
        <w:ind w:left="0" w:right="0"/>
        <w:jc w:val="both"/>
        <w:rPr>
          <w:rFonts w:ascii="Arial" w:hAnsi="Arial" w:cs="Arial"/>
          <w:b w:val="0"/>
          <w:sz w:val="24"/>
        </w:rPr>
      </w:pPr>
      <w:r>
        <w:rPr>
          <w:rFonts w:ascii="Arial" w:hAnsi="Arial" w:cs="Arial"/>
          <w:b w:val="0"/>
          <w:sz w:val="24"/>
        </w:rPr>
        <w:t>_1.2</w:t>
      </w:r>
      <w:r w:rsidR="00CD03C4" w:rsidRPr="003B78FF">
        <w:rPr>
          <w:rFonts w:ascii="Arial" w:hAnsi="Arial" w:cs="Arial"/>
          <w:sz w:val="24"/>
        </w:rPr>
        <w:t xml:space="preserve">  </w:t>
      </w:r>
      <w:r w:rsidR="00CD03C4" w:rsidRPr="003B78FF">
        <w:rPr>
          <w:rFonts w:ascii="Arial" w:hAnsi="Arial" w:cs="Arial"/>
          <w:b w:val="0"/>
          <w:sz w:val="24"/>
        </w:rPr>
        <w:t>VISIÓN…………………….…………..…………………………………………………</w:t>
      </w:r>
      <w:r w:rsidR="00616C50">
        <w:rPr>
          <w:rFonts w:ascii="Arial" w:hAnsi="Arial" w:cs="Arial"/>
          <w:b w:val="0"/>
          <w:sz w:val="24"/>
        </w:rPr>
        <w:t>..</w:t>
      </w:r>
      <w:r w:rsidR="00616C50">
        <w:rPr>
          <w:rFonts w:ascii="Arial" w:hAnsi="Arial" w:cs="Arial"/>
          <w:b w:val="0"/>
          <w:sz w:val="24"/>
        </w:rPr>
        <w:tab/>
      </w:r>
      <w:r w:rsidR="00A90662">
        <w:rPr>
          <w:rFonts w:ascii="Arial" w:hAnsi="Arial" w:cs="Arial"/>
          <w:b w:val="0"/>
          <w:sz w:val="24"/>
        </w:rPr>
        <w:t xml:space="preserve"> </w:t>
      </w:r>
      <w:r w:rsidR="00A62708">
        <w:rPr>
          <w:rFonts w:ascii="Arial" w:hAnsi="Arial" w:cs="Arial"/>
          <w:b w:val="0"/>
          <w:sz w:val="24"/>
        </w:rPr>
        <w:t>4</w:t>
      </w:r>
    </w:p>
    <w:p w14:paraId="21449A27" w14:textId="77777777" w:rsidR="00CD03C4" w:rsidRPr="003B78FF" w:rsidRDefault="00490A85" w:rsidP="00616C50">
      <w:pPr>
        <w:pStyle w:val="Heading7"/>
        <w:tabs>
          <w:tab w:val="left" w:pos="-426"/>
          <w:tab w:val="left" w:pos="9180"/>
        </w:tabs>
        <w:ind w:left="0" w:right="193"/>
        <w:jc w:val="both"/>
        <w:rPr>
          <w:rFonts w:ascii="Arial" w:hAnsi="Arial" w:cs="Arial"/>
          <w:b w:val="0"/>
          <w:bCs/>
          <w:sz w:val="24"/>
        </w:rPr>
      </w:pPr>
      <w:r>
        <w:rPr>
          <w:rFonts w:ascii="Arial" w:hAnsi="Arial" w:cs="Arial"/>
          <w:b w:val="0"/>
          <w:sz w:val="24"/>
        </w:rPr>
        <w:t>_1.3</w:t>
      </w:r>
      <w:r w:rsidR="00CD03C4" w:rsidRPr="003B78FF">
        <w:rPr>
          <w:rFonts w:ascii="Arial" w:hAnsi="Arial" w:cs="Arial"/>
          <w:sz w:val="24"/>
        </w:rPr>
        <w:t xml:space="preserve"> </w:t>
      </w:r>
      <w:r w:rsidR="00585A73">
        <w:rPr>
          <w:rFonts w:ascii="Arial" w:hAnsi="Arial" w:cs="Arial"/>
          <w:b w:val="0"/>
          <w:sz w:val="24"/>
        </w:rPr>
        <w:t>LEMA</w:t>
      </w:r>
      <w:r w:rsidR="00CD03C4" w:rsidRPr="003B78FF">
        <w:rPr>
          <w:rFonts w:ascii="Arial" w:hAnsi="Arial" w:cs="Arial"/>
          <w:b w:val="0"/>
          <w:bCs/>
          <w:sz w:val="24"/>
        </w:rPr>
        <w:t xml:space="preserve">   ………..…………………………………</w:t>
      </w:r>
      <w:r w:rsidR="00616C50">
        <w:rPr>
          <w:rFonts w:ascii="Arial" w:hAnsi="Arial" w:cs="Arial"/>
          <w:b w:val="0"/>
          <w:bCs/>
          <w:sz w:val="24"/>
        </w:rPr>
        <w:t>………………………………</w:t>
      </w:r>
      <w:r w:rsidR="00110DF2">
        <w:rPr>
          <w:rFonts w:ascii="Arial" w:hAnsi="Arial" w:cs="Arial"/>
          <w:b w:val="0"/>
          <w:bCs/>
          <w:sz w:val="24"/>
        </w:rPr>
        <w:t>..</w:t>
      </w:r>
      <w:r w:rsidR="00616C50">
        <w:rPr>
          <w:rFonts w:ascii="Arial" w:hAnsi="Arial" w:cs="Arial"/>
          <w:b w:val="0"/>
          <w:bCs/>
          <w:sz w:val="24"/>
        </w:rPr>
        <w:tab/>
      </w:r>
      <w:r w:rsidR="00A62708">
        <w:rPr>
          <w:rFonts w:ascii="Arial" w:hAnsi="Arial" w:cs="Arial"/>
          <w:b w:val="0"/>
          <w:sz w:val="24"/>
        </w:rPr>
        <w:t>4</w:t>
      </w:r>
    </w:p>
    <w:p w14:paraId="5FDA8AAE" w14:textId="77777777" w:rsidR="00810E99" w:rsidRPr="003B78FF" w:rsidRDefault="00490A85" w:rsidP="00616C50">
      <w:pPr>
        <w:pStyle w:val="Heading7"/>
        <w:tabs>
          <w:tab w:val="clear" w:pos="360"/>
          <w:tab w:val="left" w:pos="-1560"/>
          <w:tab w:val="left" w:pos="-426"/>
          <w:tab w:val="left" w:pos="9180"/>
        </w:tabs>
        <w:ind w:left="0" w:right="193"/>
        <w:jc w:val="both"/>
        <w:rPr>
          <w:rFonts w:ascii="Arial" w:hAnsi="Arial" w:cs="Arial"/>
          <w:b w:val="0"/>
          <w:bCs/>
          <w:sz w:val="24"/>
        </w:rPr>
      </w:pPr>
      <w:r>
        <w:rPr>
          <w:rFonts w:ascii="Arial" w:hAnsi="Arial" w:cs="Arial"/>
          <w:b w:val="0"/>
          <w:sz w:val="24"/>
        </w:rPr>
        <w:t>_1.4</w:t>
      </w:r>
      <w:r w:rsidR="00CD03C4" w:rsidRPr="003B78FF">
        <w:rPr>
          <w:rFonts w:ascii="Arial" w:hAnsi="Arial" w:cs="Arial"/>
          <w:sz w:val="24"/>
        </w:rPr>
        <w:t xml:space="preserve">  </w:t>
      </w:r>
      <w:r w:rsidR="00CD03C4" w:rsidRPr="003B78FF">
        <w:rPr>
          <w:rFonts w:ascii="Arial" w:hAnsi="Arial" w:cs="Arial"/>
          <w:b w:val="0"/>
          <w:sz w:val="24"/>
        </w:rPr>
        <w:t xml:space="preserve">PERFIL DE LA COMUNIDAD </w:t>
      </w:r>
      <w:r w:rsidR="00986A3D" w:rsidRPr="003B78FF">
        <w:rPr>
          <w:rFonts w:ascii="Arial" w:hAnsi="Arial" w:cs="Arial"/>
          <w:b w:val="0"/>
          <w:sz w:val="24"/>
        </w:rPr>
        <w:t>EDUCATIVA…</w:t>
      </w:r>
      <w:r w:rsidR="00CD03C4" w:rsidRPr="003B78FF">
        <w:rPr>
          <w:rFonts w:ascii="Arial" w:hAnsi="Arial" w:cs="Arial"/>
          <w:b w:val="0"/>
          <w:bCs/>
          <w:sz w:val="24"/>
        </w:rPr>
        <w:t>……………………………………....</w:t>
      </w:r>
      <w:r w:rsidR="002473A7">
        <w:rPr>
          <w:rFonts w:ascii="Arial" w:hAnsi="Arial" w:cs="Arial"/>
          <w:b w:val="0"/>
          <w:bCs/>
          <w:sz w:val="24"/>
        </w:rPr>
        <w:t>.</w:t>
      </w:r>
      <w:r w:rsidR="002473A7">
        <w:rPr>
          <w:rFonts w:ascii="Arial" w:hAnsi="Arial" w:cs="Arial"/>
          <w:b w:val="0"/>
          <w:bCs/>
          <w:sz w:val="24"/>
        </w:rPr>
        <w:tab/>
      </w:r>
      <w:r w:rsidR="00A62708">
        <w:rPr>
          <w:rFonts w:ascii="Arial" w:hAnsi="Arial" w:cs="Arial"/>
          <w:b w:val="0"/>
          <w:sz w:val="24"/>
        </w:rPr>
        <w:t>4</w:t>
      </w:r>
    </w:p>
    <w:p w14:paraId="5E071E1C" w14:textId="77777777" w:rsidR="00CD03C4" w:rsidRPr="003B78FF" w:rsidRDefault="00CD03C4" w:rsidP="00110DF2">
      <w:pPr>
        <w:tabs>
          <w:tab w:val="left" w:pos="360"/>
          <w:tab w:val="center" w:pos="4678"/>
          <w:tab w:val="left" w:pos="6340"/>
        </w:tabs>
        <w:jc w:val="both"/>
        <w:rPr>
          <w:rFonts w:ascii="Arial" w:hAnsi="Arial" w:cs="Arial"/>
          <w:lang w:val="es-ES"/>
        </w:rPr>
      </w:pPr>
    </w:p>
    <w:p w14:paraId="521AFD66" w14:textId="77777777" w:rsidR="00153BD4" w:rsidRPr="003B78FF" w:rsidRDefault="00CD03C4" w:rsidP="00BA35AC">
      <w:pPr>
        <w:pStyle w:val="BodyText"/>
        <w:rPr>
          <w:rFonts w:cs="Arial"/>
          <w:b/>
          <w:sz w:val="24"/>
          <w:szCs w:val="24"/>
        </w:rPr>
      </w:pPr>
      <w:r w:rsidRPr="003B78FF">
        <w:rPr>
          <w:rFonts w:cs="Arial"/>
          <w:b/>
          <w:sz w:val="24"/>
          <w:szCs w:val="24"/>
        </w:rPr>
        <w:t>_2.  DERECHOS Y DEBERES DE LOS ESTUDIANTES</w:t>
      </w:r>
    </w:p>
    <w:p w14:paraId="70781B1A" w14:textId="77777777" w:rsidR="00CD03C4" w:rsidRPr="003B78FF" w:rsidRDefault="00CD03C4" w:rsidP="00BA35AC">
      <w:pPr>
        <w:tabs>
          <w:tab w:val="left" w:pos="-2127"/>
          <w:tab w:val="left" w:pos="-1843"/>
          <w:tab w:val="left" w:pos="-567"/>
        </w:tabs>
        <w:jc w:val="both"/>
        <w:rPr>
          <w:rFonts w:ascii="Arial" w:hAnsi="Arial" w:cs="Arial"/>
          <w:lang w:val="es-ES"/>
        </w:rPr>
      </w:pPr>
      <w:r w:rsidRPr="003B78FF">
        <w:rPr>
          <w:rFonts w:ascii="Arial" w:hAnsi="Arial" w:cs="Arial"/>
          <w:lang w:val="es-ES"/>
        </w:rPr>
        <w:t xml:space="preserve">_2.1  </w:t>
      </w:r>
      <w:r w:rsidRPr="003B78FF">
        <w:rPr>
          <w:rFonts w:ascii="Arial" w:hAnsi="Arial" w:cs="Arial"/>
          <w:caps/>
          <w:lang w:val="es-ES"/>
        </w:rPr>
        <w:t>Derechos………………………………………………………………………………</w:t>
      </w:r>
      <w:r w:rsidR="002473A7">
        <w:rPr>
          <w:rFonts w:ascii="Arial" w:hAnsi="Arial" w:cs="Arial"/>
          <w:caps/>
          <w:lang w:val="es-ES"/>
        </w:rPr>
        <w:tab/>
        <w:t>..</w:t>
      </w:r>
      <w:r w:rsidR="00A62708">
        <w:rPr>
          <w:rFonts w:ascii="Arial" w:hAnsi="Arial" w:cs="Arial"/>
          <w:caps/>
          <w:lang w:val="es-ES"/>
        </w:rPr>
        <w:t>6</w:t>
      </w:r>
      <w:r w:rsidRPr="003B78FF">
        <w:rPr>
          <w:rFonts w:ascii="Arial" w:hAnsi="Arial" w:cs="Arial"/>
          <w:caps/>
          <w:lang w:val="es-ES"/>
        </w:rPr>
        <w:t xml:space="preserve"> _2.2  Deberes</w:t>
      </w:r>
      <w:r w:rsidRPr="003B78FF">
        <w:rPr>
          <w:rFonts w:ascii="Arial" w:hAnsi="Arial" w:cs="Arial"/>
          <w:lang w:val="es-ES"/>
        </w:rPr>
        <w:t>………………………………………………………………..……………….</w:t>
      </w:r>
      <w:r w:rsidRPr="003B78FF">
        <w:rPr>
          <w:rFonts w:ascii="Arial" w:hAnsi="Arial" w:cs="Arial"/>
          <w:lang w:val="es-ES"/>
        </w:rPr>
        <w:tab/>
      </w:r>
      <w:r w:rsidR="00A62708">
        <w:rPr>
          <w:rFonts w:ascii="Arial" w:hAnsi="Arial" w:cs="Arial"/>
          <w:lang w:val="es-ES"/>
        </w:rPr>
        <w:t>..6</w:t>
      </w:r>
    </w:p>
    <w:p w14:paraId="4AB4A79C" w14:textId="77777777" w:rsidR="00CD03C4" w:rsidRPr="003B78FF" w:rsidRDefault="00CD03C4" w:rsidP="00BA35AC">
      <w:pPr>
        <w:tabs>
          <w:tab w:val="left" w:pos="-1843"/>
          <w:tab w:val="left" w:pos="-567"/>
        </w:tabs>
        <w:jc w:val="both"/>
        <w:rPr>
          <w:rFonts w:ascii="Arial" w:hAnsi="Arial" w:cs="Arial"/>
          <w:b/>
          <w:lang w:val="es-ES"/>
        </w:rPr>
      </w:pPr>
    </w:p>
    <w:p w14:paraId="0F8EEC8F" w14:textId="77777777" w:rsidR="00153BD4" w:rsidRPr="003B78FF" w:rsidRDefault="00CD03C4" w:rsidP="00BA35AC">
      <w:pPr>
        <w:pStyle w:val="BodyText"/>
        <w:rPr>
          <w:rFonts w:cs="Arial"/>
          <w:b/>
          <w:sz w:val="24"/>
          <w:szCs w:val="24"/>
        </w:rPr>
      </w:pPr>
      <w:r w:rsidRPr="003B78FF">
        <w:rPr>
          <w:rFonts w:cs="Arial"/>
          <w:b/>
          <w:sz w:val="24"/>
          <w:szCs w:val="24"/>
        </w:rPr>
        <w:t xml:space="preserve">_3. </w:t>
      </w:r>
      <w:r w:rsidR="00C00A4F" w:rsidRPr="003B78FF">
        <w:rPr>
          <w:rFonts w:cs="Arial"/>
          <w:b/>
          <w:sz w:val="24"/>
          <w:szCs w:val="24"/>
        </w:rPr>
        <w:t xml:space="preserve"> </w:t>
      </w:r>
      <w:r w:rsidRPr="003B78FF">
        <w:rPr>
          <w:rFonts w:cs="Arial"/>
          <w:b/>
          <w:sz w:val="24"/>
          <w:szCs w:val="24"/>
        </w:rPr>
        <w:t>GUÍA BÁSICA DE COMPORTAMIENTO</w:t>
      </w:r>
    </w:p>
    <w:p w14:paraId="7915D81A"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_3.1 </w:t>
      </w:r>
      <w:r w:rsidR="00986A3D" w:rsidRPr="003B78FF">
        <w:rPr>
          <w:rFonts w:ascii="Arial" w:hAnsi="Arial" w:cs="Arial"/>
          <w:lang w:val="es-ES"/>
        </w:rPr>
        <w:t>COMUNICACIÓN…</w:t>
      </w:r>
      <w:r w:rsidR="00810E99" w:rsidRPr="003B78FF">
        <w:rPr>
          <w:rFonts w:ascii="Arial" w:hAnsi="Arial" w:cs="Arial"/>
          <w:lang w:val="es-ES"/>
        </w:rPr>
        <w:t>……………………………………………………………………..</w:t>
      </w:r>
      <w:r w:rsidR="00A62708">
        <w:rPr>
          <w:rFonts w:ascii="Arial" w:hAnsi="Arial" w:cs="Arial"/>
          <w:lang w:val="es-ES"/>
        </w:rPr>
        <w:tab/>
        <w:t xml:space="preserve"> 8</w:t>
      </w:r>
    </w:p>
    <w:p w14:paraId="56105973" w14:textId="77777777" w:rsidR="00A95302" w:rsidRDefault="00A95302" w:rsidP="00BA35AC">
      <w:pPr>
        <w:tabs>
          <w:tab w:val="left" w:pos="-2410"/>
          <w:tab w:val="left" w:pos="-1843"/>
          <w:tab w:val="left" w:pos="-567"/>
          <w:tab w:val="left" w:pos="0"/>
        </w:tabs>
        <w:jc w:val="both"/>
        <w:rPr>
          <w:rFonts w:ascii="Arial" w:hAnsi="Arial" w:cs="Arial"/>
          <w:lang w:val="es-ES"/>
        </w:rPr>
      </w:pPr>
      <w:r w:rsidRPr="00A95302">
        <w:rPr>
          <w:rFonts w:cs="Arial"/>
          <w:b/>
          <w:lang w:val="es-CO"/>
        </w:rPr>
        <w:t xml:space="preserve">_ </w:t>
      </w:r>
      <w:r w:rsidR="00A62708">
        <w:rPr>
          <w:rFonts w:ascii="Arial" w:hAnsi="Arial" w:cs="Arial"/>
          <w:lang w:val="es-ES"/>
        </w:rPr>
        <w:t>3.1.1 CONDUCTO REGULAR……………………………………………………………..</w:t>
      </w:r>
      <w:r w:rsidR="00A62708">
        <w:rPr>
          <w:rFonts w:ascii="Arial" w:hAnsi="Arial" w:cs="Arial"/>
          <w:lang w:val="es-ES"/>
        </w:rPr>
        <w:tab/>
        <w:t xml:space="preserve">8 </w:t>
      </w:r>
    </w:p>
    <w:p w14:paraId="4C44824B" w14:textId="4EA6B205" w:rsidR="00A95302" w:rsidRPr="00A132E6" w:rsidRDefault="00A62708" w:rsidP="00BA35AC">
      <w:pPr>
        <w:tabs>
          <w:tab w:val="left" w:pos="-2410"/>
          <w:tab w:val="left" w:pos="-1843"/>
          <w:tab w:val="left" w:pos="-567"/>
          <w:tab w:val="left" w:pos="0"/>
        </w:tabs>
        <w:jc w:val="both"/>
        <w:rPr>
          <w:rFonts w:ascii="Arial" w:hAnsi="Arial" w:cs="Arial"/>
          <w:lang w:val="es-CO"/>
        </w:rPr>
      </w:pPr>
      <w:r>
        <w:rPr>
          <w:rFonts w:ascii="Arial" w:hAnsi="Arial" w:cs="Arial"/>
          <w:lang w:val="es-CO"/>
        </w:rPr>
        <w:t xml:space="preserve">_3.1.2 MEDIOS DE </w:t>
      </w:r>
      <w:r w:rsidR="00E37E45">
        <w:rPr>
          <w:rFonts w:ascii="Arial" w:hAnsi="Arial" w:cs="Arial"/>
          <w:lang w:val="es-CO"/>
        </w:rPr>
        <w:t>COMUNICACIÓN…</w:t>
      </w:r>
      <w:r>
        <w:rPr>
          <w:rFonts w:ascii="Arial" w:hAnsi="Arial" w:cs="Arial"/>
          <w:lang w:val="es-CO"/>
        </w:rPr>
        <w:t>………………………………………………….</w:t>
      </w:r>
      <w:r>
        <w:rPr>
          <w:rFonts w:ascii="Arial" w:hAnsi="Arial" w:cs="Arial"/>
          <w:lang w:val="es-CO"/>
        </w:rPr>
        <w:tab/>
        <w:t>9</w:t>
      </w:r>
      <w:r w:rsidR="00A95302" w:rsidRPr="00A132E6">
        <w:rPr>
          <w:rFonts w:ascii="Arial" w:hAnsi="Arial" w:cs="Arial"/>
          <w:lang w:val="es-CO"/>
        </w:rPr>
        <w:t xml:space="preserve"> </w:t>
      </w:r>
    </w:p>
    <w:p w14:paraId="7B475833"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_3.2 </w:t>
      </w:r>
      <w:r w:rsidR="00986A3D" w:rsidRPr="003B78FF">
        <w:rPr>
          <w:rFonts w:ascii="Arial" w:hAnsi="Arial" w:cs="Arial"/>
          <w:lang w:val="es-ES"/>
        </w:rPr>
        <w:t>CONFIDENCIALIDAD…</w:t>
      </w:r>
      <w:r w:rsidR="00810E99" w:rsidRPr="003B78FF">
        <w:rPr>
          <w:rFonts w:ascii="Arial" w:hAnsi="Arial" w:cs="Arial"/>
          <w:lang w:val="es-ES"/>
        </w:rPr>
        <w:t>………………………………………………………………..</w:t>
      </w:r>
      <w:r w:rsidR="00A62708">
        <w:rPr>
          <w:rFonts w:ascii="Arial" w:hAnsi="Arial" w:cs="Arial"/>
          <w:lang w:val="es-ES"/>
        </w:rPr>
        <w:tab/>
        <w:t xml:space="preserve"> 10</w:t>
      </w:r>
    </w:p>
    <w:p w14:paraId="7B0F9E60"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_3.3  </w:t>
      </w:r>
      <w:r w:rsidR="00986A3D" w:rsidRPr="003B78FF">
        <w:rPr>
          <w:rFonts w:ascii="Arial" w:hAnsi="Arial" w:cs="Arial"/>
          <w:lang w:val="es-ES"/>
        </w:rPr>
        <w:t>VERACIDAD…</w:t>
      </w:r>
      <w:r w:rsidR="00810E99" w:rsidRPr="003B78FF">
        <w:rPr>
          <w:rFonts w:ascii="Arial" w:hAnsi="Arial" w:cs="Arial"/>
          <w:lang w:val="es-ES"/>
        </w:rPr>
        <w:t>………………………………………………………………………….</w:t>
      </w:r>
      <w:r w:rsidR="002473A7">
        <w:rPr>
          <w:rFonts w:ascii="Arial" w:hAnsi="Arial" w:cs="Arial"/>
          <w:lang w:val="es-ES"/>
        </w:rPr>
        <w:tab/>
        <w:t xml:space="preserve"> 1</w:t>
      </w:r>
      <w:r w:rsidR="00A62708">
        <w:rPr>
          <w:rFonts w:ascii="Arial" w:hAnsi="Arial" w:cs="Arial"/>
          <w:lang w:val="es-ES"/>
        </w:rPr>
        <w:t>0</w:t>
      </w:r>
    </w:p>
    <w:p w14:paraId="213BC0D6"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_3.4 PRESERVACIÓN DEL MEDIO AMBIENTE ESCOLAR</w:t>
      </w:r>
      <w:r w:rsidR="00810E99" w:rsidRPr="003B78FF">
        <w:rPr>
          <w:rFonts w:ascii="Arial" w:hAnsi="Arial" w:cs="Arial"/>
          <w:lang w:val="es-ES"/>
        </w:rPr>
        <w:t xml:space="preserve"> …………………………….</w:t>
      </w:r>
      <w:r w:rsidR="002473A7">
        <w:rPr>
          <w:rFonts w:ascii="Arial" w:hAnsi="Arial" w:cs="Arial"/>
          <w:lang w:val="es-ES"/>
        </w:rPr>
        <w:tab/>
      </w:r>
      <w:r w:rsidR="00A90662">
        <w:rPr>
          <w:rFonts w:ascii="Arial" w:hAnsi="Arial" w:cs="Arial"/>
          <w:lang w:val="es-ES"/>
        </w:rPr>
        <w:t xml:space="preserve"> </w:t>
      </w:r>
      <w:r w:rsidR="002473A7">
        <w:rPr>
          <w:rFonts w:ascii="Arial" w:hAnsi="Arial" w:cs="Arial"/>
          <w:lang w:val="es-ES"/>
        </w:rPr>
        <w:t>1</w:t>
      </w:r>
      <w:r w:rsidR="00A62708">
        <w:rPr>
          <w:rFonts w:ascii="Arial" w:hAnsi="Arial" w:cs="Arial"/>
          <w:lang w:val="es-ES"/>
        </w:rPr>
        <w:t>0</w:t>
      </w:r>
    </w:p>
    <w:p w14:paraId="0C61A43E" w14:textId="77777777" w:rsidR="00153BD4" w:rsidRPr="003B78FF" w:rsidRDefault="00CD03C4" w:rsidP="00BA35AC">
      <w:pPr>
        <w:pStyle w:val="BodyText"/>
        <w:rPr>
          <w:rFonts w:cs="Arial"/>
          <w:sz w:val="24"/>
          <w:szCs w:val="24"/>
        </w:rPr>
      </w:pPr>
      <w:r w:rsidRPr="003B78FF">
        <w:rPr>
          <w:rFonts w:cs="Arial"/>
          <w:sz w:val="24"/>
          <w:szCs w:val="24"/>
        </w:rPr>
        <w:t xml:space="preserve">_3.5 AMBIENTE LIBRE DE </w:t>
      </w:r>
      <w:r w:rsidR="00A1747D" w:rsidRPr="003B78FF">
        <w:rPr>
          <w:rFonts w:cs="Arial"/>
          <w:sz w:val="24"/>
          <w:szCs w:val="24"/>
        </w:rPr>
        <w:t xml:space="preserve">TABACO, </w:t>
      </w:r>
      <w:r w:rsidRPr="003B78FF">
        <w:rPr>
          <w:rFonts w:cs="Arial"/>
          <w:sz w:val="24"/>
          <w:szCs w:val="24"/>
        </w:rPr>
        <w:t xml:space="preserve">ALCOHOL, DROGAS </w:t>
      </w:r>
    </w:p>
    <w:p w14:paraId="18E6917A" w14:textId="77777777" w:rsidR="00CD03C4" w:rsidRPr="003B78FF" w:rsidRDefault="00A1747D"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ab/>
      </w:r>
      <w:r w:rsidR="00CD03C4" w:rsidRPr="003B78FF">
        <w:rPr>
          <w:rFonts w:ascii="Arial" w:hAnsi="Arial" w:cs="Arial"/>
          <w:lang w:val="es-ES"/>
        </w:rPr>
        <w:t>Y SUSTANCIAS PROHIBIDAS</w:t>
      </w:r>
      <w:r w:rsidR="00810E99" w:rsidRPr="003B78FF">
        <w:rPr>
          <w:rFonts w:ascii="Arial" w:hAnsi="Arial" w:cs="Arial"/>
          <w:lang w:val="es-ES"/>
        </w:rPr>
        <w:t xml:space="preserve"> …</w:t>
      </w:r>
      <w:r w:rsidRPr="003B78FF">
        <w:rPr>
          <w:rFonts w:ascii="Arial" w:hAnsi="Arial" w:cs="Arial"/>
          <w:lang w:val="es-ES"/>
        </w:rPr>
        <w:t>…………………………………………………</w:t>
      </w:r>
      <w:r w:rsidR="00163D5A" w:rsidRPr="003B78FF">
        <w:rPr>
          <w:rFonts w:ascii="Arial" w:hAnsi="Arial" w:cs="Arial"/>
          <w:lang w:val="es-ES"/>
        </w:rPr>
        <w:tab/>
        <w:t>1</w:t>
      </w:r>
      <w:r w:rsidR="00A62708">
        <w:rPr>
          <w:rFonts w:ascii="Arial" w:hAnsi="Arial" w:cs="Arial"/>
          <w:lang w:val="es-ES"/>
        </w:rPr>
        <w:t>0</w:t>
      </w:r>
    </w:p>
    <w:p w14:paraId="6067BC93"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_3.6 </w:t>
      </w:r>
      <w:r w:rsidR="00986A3D" w:rsidRPr="003B78FF">
        <w:rPr>
          <w:rFonts w:ascii="Arial" w:hAnsi="Arial" w:cs="Arial"/>
          <w:lang w:val="es-ES"/>
        </w:rPr>
        <w:t>DIGNIDAD…</w:t>
      </w:r>
      <w:r w:rsidR="00810E99" w:rsidRPr="003B78FF">
        <w:rPr>
          <w:rFonts w:ascii="Arial" w:hAnsi="Arial" w:cs="Arial"/>
          <w:lang w:val="es-ES"/>
        </w:rPr>
        <w:t>……………………………………………………………………………..</w:t>
      </w:r>
      <w:r w:rsidR="00163D5A" w:rsidRPr="003B78FF">
        <w:rPr>
          <w:rFonts w:ascii="Arial" w:hAnsi="Arial" w:cs="Arial"/>
          <w:lang w:val="es-ES"/>
        </w:rPr>
        <w:tab/>
        <w:t>1</w:t>
      </w:r>
      <w:r w:rsidR="00A90662">
        <w:rPr>
          <w:rFonts w:ascii="Arial" w:hAnsi="Arial" w:cs="Arial"/>
          <w:lang w:val="es-ES"/>
        </w:rPr>
        <w:t>1</w:t>
      </w:r>
    </w:p>
    <w:p w14:paraId="06BA49A5"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_3.6.1 Política de Manejo de </w:t>
      </w:r>
      <w:r w:rsidR="00A62708">
        <w:rPr>
          <w:rFonts w:ascii="Arial" w:hAnsi="Arial" w:cs="Arial"/>
          <w:lang w:val="es-ES"/>
        </w:rPr>
        <w:t>Acoso</w:t>
      </w:r>
      <w:r w:rsidRPr="003B78FF">
        <w:rPr>
          <w:rFonts w:ascii="Arial" w:hAnsi="Arial" w:cs="Arial"/>
          <w:lang w:val="es-ES"/>
        </w:rPr>
        <w:t xml:space="preserve"> Escolar</w:t>
      </w:r>
      <w:r w:rsidR="00810E99" w:rsidRPr="003B78FF">
        <w:rPr>
          <w:rFonts w:ascii="Arial" w:hAnsi="Arial" w:cs="Arial"/>
          <w:lang w:val="es-ES"/>
        </w:rPr>
        <w:t xml:space="preserve"> ………………………………………...</w:t>
      </w:r>
      <w:r w:rsidR="00163D5A" w:rsidRPr="003B78FF">
        <w:rPr>
          <w:rFonts w:ascii="Arial" w:hAnsi="Arial" w:cs="Arial"/>
          <w:lang w:val="es-ES"/>
        </w:rPr>
        <w:tab/>
        <w:t>1</w:t>
      </w:r>
      <w:r w:rsidR="00A90662">
        <w:rPr>
          <w:rFonts w:ascii="Arial" w:hAnsi="Arial" w:cs="Arial"/>
          <w:lang w:val="es-ES"/>
        </w:rPr>
        <w:t>1</w:t>
      </w:r>
    </w:p>
    <w:p w14:paraId="33A7E42F" w14:textId="77777777" w:rsidR="00CD03C4" w:rsidRPr="003B78FF" w:rsidRDefault="00A62708" w:rsidP="00BA35AC">
      <w:pPr>
        <w:tabs>
          <w:tab w:val="left" w:pos="-2410"/>
          <w:tab w:val="left" w:pos="-1843"/>
          <w:tab w:val="left" w:pos="-567"/>
          <w:tab w:val="left" w:pos="0"/>
        </w:tabs>
        <w:jc w:val="both"/>
        <w:rPr>
          <w:rFonts w:ascii="Arial" w:hAnsi="Arial" w:cs="Arial"/>
          <w:lang w:val="es-ES"/>
        </w:rPr>
      </w:pPr>
      <w:r>
        <w:rPr>
          <w:rFonts w:ascii="Arial" w:hAnsi="Arial" w:cs="Arial"/>
          <w:lang w:val="es-ES"/>
        </w:rPr>
        <w:t>_3.7 PROBIDAD</w:t>
      </w:r>
      <w:r w:rsidR="00CD03C4" w:rsidRPr="003B78FF">
        <w:rPr>
          <w:rFonts w:ascii="Arial" w:hAnsi="Arial" w:cs="Arial"/>
          <w:lang w:val="es-ES"/>
        </w:rPr>
        <w:t xml:space="preserve"> </w:t>
      </w:r>
      <w:r w:rsidR="00986A3D" w:rsidRPr="003B78FF">
        <w:rPr>
          <w:rFonts w:ascii="Arial" w:hAnsi="Arial" w:cs="Arial"/>
          <w:lang w:val="es-ES"/>
        </w:rPr>
        <w:t>ACADÉMICA…</w:t>
      </w:r>
      <w:r w:rsidR="00810E99" w:rsidRPr="003B78FF">
        <w:rPr>
          <w:rFonts w:ascii="Arial" w:hAnsi="Arial" w:cs="Arial"/>
          <w:lang w:val="es-ES"/>
        </w:rPr>
        <w:t>………………………………………………………...</w:t>
      </w:r>
      <w:r w:rsidR="00163D5A" w:rsidRPr="003B78FF">
        <w:rPr>
          <w:rFonts w:ascii="Arial" w:hAnsi="Arial" w:cs="Arial"/>
          <w:lang w:val="es-ES"/>
        </w:rPr>
        <w:tab/>
        <w:t>1</w:t>
      </w:r>
      <w:r>
        <w:rPr>
          <w:rFonts w:ascii="Arial" w:hAnsi="Arial" w:cs="Arial"/>
          <w:lang w:val="es-ES"/>
        </w:rPr>
        <w:t>2</w:t>
      </w:r>
    </w:p>
    <w:p w14:paraId="4AE99D1D" w14:textId="77777777" w:rsidR="002473A7"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_3.8 </w:t>
      </w:r>
      <w:r w:rsidR="002473A7">
        <w:rPr>
          <w:rFonts w:ascii="Arial" w:hAnsi="Arial" w:cs="Arial"/>
          <w:lang w:val="es-ES"/>
        </w:rPr>
        <w:t>HORARIO</w:t>
      </w:r>
      <w:r w:rsidR="00A90662">
        <w:rPr>
          <w:rFonts w:ascii="Arial" w:hAnsi="Arial" w:cs="Arial"/>
          <w:lang w:val="es-ES"/>
        </w:rPr>
        <w:t xml:space="preserve"> PARA ESTUDIANTES </w:t>
      </w:r>
      <w:r w:rsidR="002473A7">
        <w:rPr>
          <w:rFonts w:ascii="Arial" w:hAnsi="Arial" w:cs="Arial"/>
          <w:lang w:val="es-ES"/>
        </w:rPr>
        <w:t>……………………………………………………</w:t>
      </w:r>
      <w:r w:rsidR="002473A7">
        <w:rPr>
          <w:rFonts w:ascii="Arial" w:hAnsi="Arial" w:cs="Arial"/>
          <w:lang w:val="es-ES"/>
        </w:rPr>
        <w:tab/>
        <w:t>1</w:t>
      </w:r>
      <w:r w:rsidR="00A62708">
        <w:rPr>
          <w:rFonts w:ascii="Arial" w:hAnsi="Arial" w:cs="Arial"/>
          <w:lang w:val="es-ES"/>
        </w:rPr>
        <w:t>3</w:t>
      </w:r>
    </w:p>
    <w:p w14:paraId="7F3D4AA8"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_3.9 </w:t>
      </w:r>
      <w:r w:rsidR="00CD03C4" w:rsidRPr="003B78FF">
        <w:rPr>
          <w:rFonts w:ascii="Arial" w:hAnsi="Arial" w:cs="Arial"/>
          <w:lang w:val="es-ES"/>
        </w:rPr>
        <w:t xml:space="preserve">ASISTENCIA Y </w:t>
      </w:r>
      <w:r w:rsidR="00986A3D" w:rsidRPr="003B78FF">
        <w:rPr>
          <w:rFonts w:ascii="Arial" w:hAnsi="Arial" w:cs="Arial"/>
          <w:lang w:val="es-ES"/>
        </w:rPr>
        <w:t>PUNTUALIDAD…</w:t>
      </w:r>
      <w:r w:rsidR="00810E99" w:rsidRPr="003B78FF">
        <w:rPr>
          <w:rFonts w:ascii="Arial" w:hAnsi="Arial" w:cs="Arial"/>
          <w:lang w:val="es-ES"/>
        </w:rPr>
        <w:t>…………………………………………………….</w:t>
      </w:r>
      <w:r w:rsidR="00163D5A" w:rsidRPr="003B78FF">
        <w:rPr>
          <w:rFonts w:ascii="Arial" w:hAnsi="Arial" w:cs="Arial"/>
          <w:lang w:val="es-ES"/>
        </w:rPr>
        <w:tab/>
        <w:t>1</w:t>
      </w:r>
      <w:r w:rsidR="00A90662">
        <w:rPr>
          <w:rFonts w:ascii="Arial" w:hAnsi="Arial" w:cs="Arial"/>
          <w:lang w:val="es-ES"/>
        </w:rPr>
        <w:t>4</w:t>
      </w:r>
    </w:p>
    <w:p w14:paraId="6D660929"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_3.10 </w:t>
      </w:r>
      <w:r w:rsidR="00986A3D" w:rsidRPr="003B78FF">
        <w:rPr>
          <w:rFonts w:ascii="Arial" w:hAnsi="Arial" w:cs="Arial"/>
          <w:lang w:val="es-ES"/>
        </w:rPr>
        <w:t>PERTENENCIAS…</w:t>
      </w:r>
      <w:r w:rsidR="00810E99" w:rsidRPr="003B78FF">
        <w:rPr>
          <w:rFonts w:ascii="Arial" w:hAnsi="Arial" w:cs="Arial"/>
          <w:lang w:val="es-ES"/>
        </w:rPr>
        <w:t>……………………………………………………………………..</w:t>
      </w:r>
      <w:r w:rsidR="00163D5A" w:rsidRPr="003B78FF">
        <w:rPr>
          <w:rFonts w:ascii="Arial" w:hAnsi="Arial" w:cs="Arial"/>
          <w:lang w:val="es-ES"/>
        </w:rPr>
        <w:tab/>
        <w:t>1</w:t>
      </w:r>
      <w:r w:rsidR="00A62708">
        <w:rPr>
          <w:rFonts w:ascii="Arial" w:hAnsi="Arial" w:cs="Arial"/>
          <w:lang w:val="es-ES"/>
        </w:rPr>
        <w:t>6</w:t>
      </w:r>
    </w:p>
    <w:p w14:paraId="7E7A6D17"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_3.11 </w:t>
      </w:r>
      <w:r w:rsidR="00CD03C4" w:rsidRPr="003B78FF">
        <w:rPr>
          <w:rFonts w:ascii="Arial" w:hAnsi="Arial" w:cs="Arial"/>
          <w:lang w:val="es-ES"/>
        </w:rPr>
        <w:t>UNIFORMES</w:t>
      </w:r>
      <w:r w:rsidR="00810E99" w:rsidRPr="003B78FF">
        <w:rPr>
          <w:rFonts w:ascii="Arial" w:hAnsi="Arial" w:cs="Arial"/>
          <w:lang w:val="es-ES"/>
        </w:rPr>
        <w:t xml:space="preserve"> ……………………………………………………………………………</w:t>
      </w:r>
      <w:r w:rsidR="00163D5A" w:rsidRPr="003B78FF">
        <w:rPr>
          <w:rFonts w:ascii="Arial" w:hAnsi="Arial" w:cs="Arial"/>
          <w:lang w:val="es-ES"/>
        </w:rPr>
        <w:tab/>
        <w:t>1</w:t>
      </w:r>
      <w:r w:rsidR="00A90662">
        <w:rPr>
          <w:rFonts w:ascii="Arial" w:hAnsi="Arial" w:cs="Arial"/>
          <w:lang w:val="es-ES"/>
        </w:rPr>
        <w:t>6</w:t>
      </w:r>
    </w:p>
    <w:p w14:paraId="39B80DA8"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_3.12  </w:t>
      </w:r>
      <w:r w:rsidR="00CD03C4" w:rsidRPr="003B78FF">
        <w:rPr>
          <w:rFonts w:ascii="Arial" w:hAnsi="Arial" w:cs="Arial"/>
          <w:lang w:val="es-ES"/>
        </w:rPr>
        <w:t xml:space="preserve">CARNÉS DE </w:t>
      </w:r>
      <w:r w:rsidR="00986A3D" w:rsidRPr="003B78FF">
        <w:rPr>
          <w:rFonts w:ascii="Arial" w:hAnsi="Arial" w:cs="Arial"/>
          <w:lang w:val="es-ES"/>
        </w:rPr>
        <w:t>IDENTIFICACIÓN…</w:t>
      </w:r>
      <w:r w:rsidR="00810E99" w:rsidRPr="003B78FF">
        <w:rPr>
          <w:rFonts w:ascii="Arial" w:hAnsi="Arial" w:cs="Arial"/>
          <w:lang w:val="es-ES"/>
        </w:rPr>
        <w:t>…………………………………………………...</w:t>
      </w:r>
      <w:r w:rsidR="00163D5A" w:rsidRPr="003B78FF">
        <w:rPr>
          <w:rFonts w:ascii="Arial" w:hAnsi="Arial" w:cs="Arial"/>
          <w:lang w:val="es-ES"/>
        </w:rPr>
        <w:tab/>
        <w:t>1</w:t>
      </w:r>
      <w:r w:rsidR="00A90662">
        <w:rPr>
          <w:rFonts w:ascii="Arial" w:hAnsi="Arial" w:cs="Arial"/>
          <w:lang w:val="es-ES"/>
        </w:rPr>
        <w:t>8</w:t>
      </w:r>
    </w:p>
    <w:p w14:paraId="64F0BB13" w14:textId="06668C9B" w:rsidR="00CD03C4" w:rsidRPr="003B78FF" w:rsidRDefault="002473A7"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_3.13 </w:t>
      </w:r>
      <w:r w:rsidR="00CD03C4" w:rsidRPr="003B78FF">
        <w:rPr>
          <w:rFonts w:ascii="Arial" w:hAnsi="Arial" w:cs="Arial"/>
          <w:lang w:val="es-ES"/>
        </w:rPr>
        <w:t xml:space="preserve">NORMAS Y POLÍTICAS DE USO DE LAS ÁREAS DEL </w:t>
      </w:r>
      <w:r w:rsidR="00E37E45" w:rsidRPr="003B78FF">
        <w:rPr>
          <w:rFonts w:ascii="Arial" w:hAnsi="Arial" w:cs="Arial"/>
          <w:lang w:val="es-ES"/>
        </w:rPr>
        <w:t>COLEGIO…</w:t>
      </w:r>
      <w:r w:rsidR="00810E99" w:rsidRPr="003B78FF">
        <w:rPr>
          <w:rFonts w:ascii="Arial" w:hAnsi="Arial" w:cs="Arial"/>
          <w:lang w:val="es-ES"/>
        </w:rPr>
        <w:t>………….</w:t>
      </w:r>
      <w:r w:rsidR="00163D5A" w:rsidRPr="003B78FF">
        <w:rPr>
          <w:rFonts w:ascii="Arial" w:hAnsi="Arial" w:cs="Arial"/>
          <w:lang w:val="es-ES"/>
        </w:rPr>
        <w:tab/>
        <w:t>1</w:t>
      </w:r>
      <w:r w:rsidR="00A62708">
        <w:rPr>
          <w:rFonts w:ascii="Arial" w:hAnsi="Arial" w:cs="Arial"/>
          <w:lang w:val="es-ES"/>
        </w:rPr>
        <w:t>9</w:t>
      </w:r>
    </w:p>
    <w:p w14:paraId="0245A7F7"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_3.13</w:t>
      </w:r>
      <w:r>
        <w:rPr>
          <w:rFonts w:ascii="Arial" w:hAnsi="Arial" w:cs="Arial"/>
          <w:lang w:val="es-ES"/>
        </w:rPr>
        <w:t>.1</w:t>
      </w:r>
      <w:r w:rsidRPr="003B78FF">
        <w:rPr>
          <w:rFonts w:ascii="Arial" w:hAnsi="Arial" w:cs="Arial"/>
          <w:lang w:val="es-ES"/>
        </w:rPr>
        <w:t xml:space="preserve"> </w:t>
      </w:r>
      <w:r w:rsidR="00CD03C4" w:rsidRPr="003B78FF">
        <w:rPr>
          <w:rFonts w:ascii="Arial" w:hAnsi="Arial" w:cs="Arial"/>
          <w:lang w:val="es-ES"/>
        </w:rPr>
        <w:t>NORMAS EN LA CAFETERÍA</w:t>
      </w:r>
      <w:r w:rsidR="00810E99" w:rsidRPr="003B78FF">
        <w:rPr>
          <w:rFonts w:ascii="Arial" w:hAnsi="Arial" w:cs="Arial"/>
          <w:lang w:val="es-ES"/>
        </w:rPr>
        <w:t xml:space="preserve"> ……………………………………………………..</w:t>
      </w:r>
      <w:r w:rsidR="00163D5A" w:rsidRPr="003B78FF">
        <w:rPr>
          <w:rFonts w:ascii="Arial" w:hAnsi="Arial" w:cs="Arial"/>
          <w:lang w:val="es-ES"/>
        </w:rPr>
        <w:tab/>
        <w:t>1</w:t>
      </w:r>
      <w:r w:rsidR="00A62708">
        <w:rPr>
          <w:rFonts w:ascii="Arial" w:hAnsi="Arial" w:cs="Arial"/>
          <w:lang w:val="es-ES"/>
        </w:rPr>
        <w:t>9</w:t>
      </w:r>
    </w:p>
    <w:p w14:paraId="45495CF6"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Pr>
          <w:rFonts w:ascii="Arial" w:hAnsi="Arial" w:cs="Arial"/>
          <w:lang w:val="es-ES"/>
        </w:rPr>
        <w:t>_3.13.2</w:t>
      </w:r>
      <w:r w:rsidR="00CD03C4" w:rsidRPr="003B78FF">
        <w:rPr>
          <w:rFonts w:ascii="Arial" w:hAnsi="Arial" w:cs="Arial"/>
          <w:lang w:val="es-ES"/>
        </w:rPr>
        <w:t xml:space="preserve"> NORMAS EN </w:t>
      </w:r>
      <w:r w:rsidR="00A90662">
        <w:rPr>
          <w:rFonts w:ascii="Arial" w:hAnsi="Arial" w:cs="Arial"/>
          <w:lang w:val="es-ES"/>
        </w:rPr>
        <w:t xml:space="preserve">LAS </w:t>
      </w:r>
      <w:r w:rsidR="00CD03C4" w:rsidRPr="003B78FF">
        <w:rPr>
          <w:rFonts w:ascii="Arial" w:hAnsi="Arial" w:cs="Arial"/>
          <w:lang w:val="es-ES"/>
        </w:rPr>
        <w:t>SALAS DE CÓMPUTO</w:t>
      </w:r>
      <w:r w:rsidR="00810E99" w:rsidRPr="003B78FF">
        <w:rPr>
          <w:rFonts w:ascii="Arial" w:hAnsi="Arial" w:cs="Arial"/>
          <w:lang w:val="es-ES"/>
        </w:rPr>
        <w:t xml:space="preserve"> ……………………………………….</w:t>
      </w:r>
      <w:r>
        <w:rPr>
          <w:rFonts w:ascii="Arial" w:hAnsi="Arial" w:cs="Arial"/>
          <w:lang w:val="es-ES"/>
        </w:rPr>
        <w:tab/>
      </w:r>
      <w:r w:rsidR="00A90662">
        <w:rPr>
          <w:rFonts w:ascii="Arial" w:hAnsi="Arial" w:cs="Arial"/>
          <w:lang w:val="es-ES"/>
        </w:rPr>
        <w:t>19</w:t>
      </w:r>
    </w:p>
    <w:p w14:paraId="2A8025FC"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Pr>
          <w:rFonts w:ascii="Arial" w:hAnsi="Arial" w:cs="Arial"/>
          <w:lang w:val="es-ES"/>
        </w:rPr>
        <w:t>_3.13.3</w:t>
      </w:r>
      <w:r w:rsidR="00CD03C4" w:rsidRPr="003B78FF">
        <w:rPr>
          <w:rFonts w:ascii="Arial" w:hAnsi="Arial" w:cs="Arial"/>
          <w:lang w:val="es-ES"/>
        </w:rPr>
        <w:t xml:space="preserve"> NORMAS EN EL CENTRO DE INFORMACIÓN JPC </w:t>
      </w:r>
      <w:r w:rsidR="00810E99" w:rsidRPr="003B78FF">
        <w:rPr>
          <w:rFonts w:ascii="Arial" w:hAnsi="Arial" w:cs="Arial"/>
          <w:lang w:val="es-ES"/>
        </w:rPr>
        <w:t>…………………………..</w:t>
      </w:r>
      <w:r w:rsidR="00A62708">
        <w:rPr>
          <w:rFonts w:ascii="Arial" w:hAnsi="Arial" w:cs="Arial"/>
          <w:lang w:val="es-ES"/>
        </w:rPr>
        <w:tab/>
        <w:t>20</w:t>
      </w:r>
    </w:p>
    <w:p w14:paraId="113DEC26" w14:textId="77777777" w:rsidR="00943086"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_3.1</w:t>
      </w:r>
      <w:r w:rsidR="00943086">
        <w:rPr>
          <w:rFonts w:ascii="Arial" w:hAnsi="Arial" w:cs="Arial"/>
          <w:lang w:val="es-ES"/>
        </w:rPr>
        <w:t>3.4</w:t>
      </w:r>
      <w:r w:rsidRPr="003B78FF">
        <w:rPr>
          <w:rFonts w:ascii="Arial" w:hAnsi="Arial" w:cs="Arial"/>
          <w:lang w:val="es-ES"/>
        </w:rPr>
        <w:t xml:space="preserve"> NORMAS EN AUDIOVISUALES</w:t>
      </w:r>
      <w:r w:rsidR="00A62708">
        <w:rPr>
          <w:rFonts w:ascii="Arial" w:hAnsi="Arial" w:cs="Arial"/>
          <w:lang w:val="es-ES"/>
        </w:rPr>
        <w:t xml:space="preserve"> Y AUDITORIOS………………………………</w:t>
      </w:r>
      <w:r w:rsidR="00163D5A" w:rsidRPr="003B78FF">
        <w:rPr>
          <w:rFonts w:ascii="Arial" w:hAnsi="Arial" w:cs="Arial"/>
          <w:lang w:val="es-ES"/>
        </w:rPr>
        <w:tab/>
        <w:t>2</w:t>
      </w:r>
      <w:r w:rsidR="00A90662">
        <w:rPr>
          <w:rFonts w:ascii="Arial" w:hAnsi="Arial" w:cs="Arial"/>
          <w:lang w:val="es-ES"/>
        </w:rPr>
        <w:t>2</w:t>
      </w:r>
    </w:p>
    <w:p w14:paraId="0F9918BE" w14:textId="77777777" w:rsidR="00943086" w:rsidRDefault="00A62708" w:rsidP="00BA35AC">
      <w:pPr>
        <w:tabs>
          <w:tab w:val="left" w:pos="-2410"/>
          <w:tab w:val="left" w:pos="-1843"/>
          <w:tab w:val="left" w:pos="-567"/>
          <w:tab w:val="left" w:pos="0"/>
        </w:tabs>
        <w:jc w:val="both"/>
        <w:rPr>
          <w:rFonts w:ascii="Arial" w:hAnsi="Arial" w:cs="Arial"/>
          <w:lang w:val="es-ES"/>
        </w:rPr>
      </w:pPr>
      <w:r>
        <w:rPr>
          <w:rFonts w:ascii="Arial" w:hAnsi="Arial" w:cs="Arial"/>
          <w:lang w:val="es-ES"/>
        </w:rPr>
        <w:t>_3.13.5</w:t>
      </w:r>
      <w:r w:rsidR="00943086">
        <w:rPr>
          <w:rFonts w:ascii="Arial" w:hAnsi="Arial" w:cs="Arial"/>
          <w:lang w:val="es-ES"/>
        </w:rPr>
        <w:t xml:space="preserve"> NORMAS EN EL GIMNASIO MULTIPLE …………………………………….</w:t>
      </w:r>
      <w:r w:rsidR="00A90662">
        <w:rPr>
          <w:rFonts w:ascii="Arial" w:hAnsi="Arial" w:cs="Arial"/>
          <w:lang w:val="es-ES"/>
        </w:rPr>
        <w:tab/>
        <w:t>23</w:t>
      </w:r>
    </w:p>
    <w:p w14:paraId="7F56E791" w14:textId="77777777" w:rsidR="00943086" w:rsidRDefault="00943086" w:rsidP="00BA35AC">
      <w:pPr>
        <w:tabs>
          <w:tab w:val="left" w:pos="-2410"/>
          <w:tab w:val="left" w:pos="-1843"/>
          <w:tab w:val="left" w:pos="-567"/>
          <w:tab w:val="left" w:pos="0"/>
        </w:tabs>
        <w:jc w:val="both"/>
        <w:rPr>
          <w:rFonts w:ascii="Arial" w:hAnsi="Arial" w:cs="Arial"/>
          <w:lang w:val="es-ES"/>
        </w:rPr>
      </w:pPr>
      <w:r>
        <w:rPr>
          <w:rFonts w:ascii="Arial" w:hAnsi="Arial" w:cs="Arial"/>
          <w:lang w:val="es-ES"/>
        </w:rPr>
        <w:t>_3.13.</w:t>
      </w:r>
      <w:r w:rsidR="00A62708">
        <w:rPr>
          <w:rFonts w:ascii="Arial" w:hAnsi="Arial" w:cs="Arial"/>
          <w:lang w:val="es-ES"/>
        </w:rPr>
        <w:t xml:space="preserve">6 </w:t>
      </w:r>
      <w:r w:rsidRPr="003B78FF">
        <w:rPr>
          <w:rFonts w:ascii="Arial" w:hAnsi="Arial" w:cs="Arial"/>
          <w:lang w:val="es-ES"/>
        </w:rPr>
        <w:t xml:space="preserve">NORMAS EN LOS LABORATORIOS </w:t>
      </w:r>
      <w:r>
        <w:rPr>
          <w:rFonts w:ascii="Arial" w:hAnsi="Arial" w:cs="Arial"/>
          <w:lang w:val="es-ES"/>
        </w:rPr>
        <w:t>………………………………………</w:t>
      </w:r>
      <w:r w:rsidR="00A90662">
        <w:rPr>
          <w:rFonts w:ascii="Arial" w:hAnsi="Arial" w:cs="Arial"/>
          <w:lang w:val="es-ES"/>
        </w:rPr>
        <w:t>…..</w:t>
      </w:r>
      <w:r w:rsidR="00A90662">
        <w:rPr>
          <w:rFonts w:ascii="Arial" w:hAnsi="Arial" w:cs="Arial"/>
          <w:lang w:val="es-ES"/>
        </w:rPr>
        <w:tab/>
        <w:t>2</w:t>
      </w:r>
      <w:r w:rsidR="00A62708">
        <w:rPr>
          <w:rFonts w:ascii="Arial" w:hAnsi="Arial" w:cs="Arial"/>
          <w:lang w:val="es-ES"/>
        </w:rPr>
        <w:t>4</w:t>
      </w:r>
    </w:p>
    <w:p w14:paraId="43FEAEDF" w14:textId="77777777" w:rsidR="00CD03C4" w:rsidRPr="003B78FF" w:rsidRDefault="00943086" w:rsidP="00BA35AC">
      <w:pPr>
        <w:tabs>
          <w:tab w:val="left" w:pos="-2410"/>
          <w:tab w:val="left" w:pos="-1843"/>
          <w:tab w:val="left" w:pos="-567"/>
          <w:tab w:val="left" w:pos="0"/>
        </w:tabs>
        <w:jc w:val="both"/>
        <w:rPr>
          <w:rFonts w:ascii="Arial" w:hAnsi="Arial" w:cs="Arial"/>
          <w:lang w:val="es-ES"/>
        </w:rPr>
      </w:pPr>
      <w:r>
        <w:rPr>
          <w:rFonts w:ascii="Arial" w:hAnsi="Arial" w:cs="Arial"/>
          <w:lang w:val="es-ES"/>
        </w:rPr>
        <w:t>_3.13.</w:t>
      </w:r>
      <w:r w:rsidR="00A62708">
        <w:rPr>
          <w:rFonts w:ascii="Arial" w:hAnsi="Arial" w:cs="Arial"/>
          <w:lang w:val="es-ES"/>
        </w:rPr>
        <w:t>7</w:t>
      </w:r>
      <w:r>
        <w:rPr>
          <w:rFonts w:ascii="Arial" w:hAnsi="Arial" w:cs="Arial"/>
          <w:lang w:val="es-ES"/>
        </w:rPr>
        <w:t xml:space="preserve"> </w:t>
      </w:r>
      <w:r w:rsidR="00CD03C4" w:rsidRPr="003B78FF">
        <w:rPr>
          <w:rFonts w:ascii="Arial" w:hAnsi="Arial" w:cs="Arial"/>
          <w:lang w:val="es-ES"/>
        </w:rPr>
        <w:t>NORMAS EN EL DEPARTAMENTO MÉDICO</w:t>
      </w:r>
      <w:r w:rsidR="00810E99" w:rsidRPr="003B78FF">
        <w:rPr>
          <w:rFonts w:ascii="Arial" w:hAnsi="Arial" w:cs="Arial"/>
          <w:lang w:val="es-ES"/>
        </w:rPr>
        <w:t>………………………………..</w:t>
      </w:r>
      <w:r w:rsidR="00CD03C4" w:rsidRPr="003B78FF">
        <w:rPr>
          <w:rFonts w:ascii="Arial" w:hAnsi="Arial" w:cs="Arial"/>
          <w:lang w:val="es-ES"/>
        </w:rPr>
        <w:t xml:space="preserve"> </w:t>
      </w:r>
      <w:r>
        <w:rPr>
          <w:rFonts w:ascii="Arial" w:hAnsi="Arial" w:cs="Arial"/>
          <w:lang w:val="es-ES"/>
        </w:rPr>
        <w:tab/>
        <w:t>2</w:t>
      </w:r>
      <w:r w:rsidR="00A90662">
        <w:rPr>
          <w:rFonts w:ascii="Arial" w:hAnsi="Arial" w:cs="Arial"/>
          <w:lang w:val="es-ES"/>
        </w:rPr>
        <w:t>4</w:t>
      </w:r>
    </w:p>
    <w:p w14:paraId="1C876AF8" w14:textId="77777777" w:rsidR="00CD03C4" w:rsidRPr="003B78FF" w:rsidRDefault="00943086" w:rsidP="00BA35AC">
      <w:pPr>
        <w:tabs>
          <w:tab w:val="left" w:pos="-2410"/>
          <w:tab w:val="left" w:pos="-1843"/>
          <w:tab w:val="left" w:pos="-567"/>
          <w:tab w:val="left" w:pos="0"/>
        </w:tabs>
        <w:jc w:val="both"/>
        <w:rPr>
          <w:rFonts w:ascii="Arial" w:hAnsi="Arial" w:cs="Arial"/>
          <w:lang w:val="es-ES"/>
        </w:rPr>
      </w:pPr>
      <w:r>
        <w:rPr>
          <w:rFonts w:ascii="Arial" w:hAnsi="Arial" w:cs="Arial"/>
          <w:lang w:val="es-ES"/>
        </w:rPr>
        <w:t>_3.13.</w:t>
      </w:r>
      <w:r w:rsidR="00A62708">
        <w:rPr>
          <w:rFonts w:ascii="Arial" w:hAnsi="Arial" w:cs="Arial"/>
          <w:lang w:val="es-ES"/>
        </w:rPr>
        <w:t>8</w:t>
      </w:r>
      <w:r w:rsidR="00CD03C4" w:rsidRPr="003B78FF">
        <w:rPr>
          <w:rFonts w:ascii="Arial" w:hAnsi="Arial" w:cs="Arial"/>
          <w:lang w:val="es-ES"/>
        </w:rPr>
        <w:t xml:space="preserve"> NORMAS EN LAS SALAS DOCENTES Y OFICINAS</w:t>
      </w:r>
      <w:r w:rsidR="00810E99" w:rsidRPr="003B78FF">
        <w:rPr>
          <w:rFonts w:ascii="Arial" w:hAnsi="Arial" w:cs="Arial"/>
          <w:lang w:val="es-ES"/>
        </w:rPr>
        <w:t xml:space="preserve"> ………………………..</w:t>
      </w:r>
      <w:r w:rsidR="00163D5A" w:rsidRPr="003B78FF">
        <w:rPr>
          <w:rFonts w:ascii="Arial" w:hAnsi="Arial" w:cs="Arial"/>
          <w:lang w:val="es-ES"/>
        </w:rPr>
        <w:tab/>
        <w:t>2</w:t>
      </w:r>
      <w:r w:rsidR="00A90662">
        <w:rPr>
          <w:rFonts w:ascii="Arial" w:hAnsi="Arial" w:cs="Arial"/>
          <w:lang w:val="es-ES"/>
        </w:rPr>
        <w:t>5</w:t>
      </w:r>
    </w:p>
    <w:p w14:paraId="121F6A4A"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_3.</w:t>
      </w:r>
      <w:r w:rsidR="00943086">
        <w:rPr>
          <w:rFonts w:ascii="Arial" w:hAnsi="Arial" w:cs="Arial"/>
          <w:lang w:val="es-ES"/>
        </w:rPr>
        <w:t>13.</w:t>
      </w:r>
      <w:r w:rsidR="00A62708">
        <w:rPr>
          <w:rFonts w:ascii="Arial" w:hAnsi="Arial" w:cs="Arial"/>
          <w:lang w:val="es-ES"/>
        </w:rPr>
        <w:t>9</w:t>
      </w:r>
      <w:r w:rsidRPr="003B78FF">
        <w:rPr>
          <w:rFonts w:ascii="Arial" w:hAnsi="Arial" w:cs="Arial"/>
          <w:lang w:val="es-ES"/>
        </w:rPr>
        <w:t xml:space="preserve"> NORMAS EN SALONES DE CLASE, PASILLOS Y </w:t>
      </w:r>
      <w:r w:rsidR="00986A3D" w:rsidRPr="003B78FF">
        <w:rPr>
          <w:rFonts w:ascii="Arial" w:hAnsi="Arial" w:cs="Arial"/>
          <w:lang w:val="es-ES"/>
        </w:rPr>
        <w:t>CASILLEROS…</w:t>
      </w:r>
      <w:r w:rsidR="00810E99" w:rsidRPr="003B78FF">
        <w:rPr>
          <w:rFonts w:ascii="Arial" w:hAnsi="Arial" w:cs="Arial"/>
          <w:lang w:val="es-ES"/>
        </w:rPr>
        <w:t>………</w:t>
      </w:r>
      <w:r w:rsidR="00163D5A" w:rsidRPr="003B78FF">
        <w:rPr>
          <w:rFonts w:ascii="Arial" w:hAnsi="Arial" w:cs="Arial"/>
          <w:lang w:val="es-ES"/>
        </w:rPr>
        <w:tab/>
        <w:t>2</w:t>
      </w:r>
      <w:r w:rsidR="00A90662">
        <w:rPr>
          <w:rFonts w:ascii="Arial" w:hAnsi="Arial" w:cs="Arial"/>
          <w:lang w:val="es-ES"/>
        </w:rPr>
        <w:t>5</w:t>
      </w:r>
    </w:p>
    <w:p w14:paraId="5A3D4337" w14:textId="77777777" w:rsidR="00943086" w:rsidRPr="003B78FF" w:rsidRDefault="00A62708" w:rsidP="00943086">
      <w:pPr>
        <w:tabs>
          <w:tab w:val="left" w:pos="-2410"/>
          <w:tab w:val="left" w:pos="-1843"/>
          <w:tab w:val="left" w:pos="-567"/>
          <w:tab w:val="left" w:pos="0"/>
        </w:tabs>
        <w:jc w:val="both"/>
        <w:rPr>
          <w:rFonts w:ascii="Arial" w:hAnsi="Arial" w:cs="Arial"/>
          <w:lang w:val="es-ES"/>
        </w:rPr>
      </w:pPr>
      <w:r>
        <w:rPr>
          <w:rFonts w:ascii="Arial" w:hAnsi="Arial" w:cs="Arial"/>
          <w:lang w:val="es-ES"/>
        </w:rPr>
        <w:t>_3.13.10</w:t>
      </w:r>
      <w:r w:rsidR="00943086" w:rsidRPr="003B78FF">
        <w:rPr>
          <w:rFonts w:ascii="Arial" w:hAnsi="Arial" w:cs="Arial"/>
          <w:lang w:val="es-ES"/>
        </w:rPr>
        <w:t xml:space="preserve"> NORMAS EN LA ZONA DEPORTIVA ………………………………………….</w:t>
      </w:r>
      <w:r w:rsidR="00943086" w:rsidRPr="003B78FF">
        <w:rPr>
          <w:rFonts w:ascii="Arial" w:hAnsi="Arial" w:cs="Arial"/>
          <w:lang w:val="es-ES"/>
        </w:rPr>
        <w:tab/>
        <w:t>2</w:t>
      </w:r>
      <w:r w:rsidR="00A90662">
        <w:rPr>
          <w:rFonts w:ascii="Arial" w:hAnsi="Arial" w:cs="Arial"/>
          <w:lang w:val="es-ES"/>
        </w:rPr>
        <w:t>5</w:t>
      </w:r>
    </w:p>
    <w:p w14:paraId="7B4886DE" w14:textId="77777777" w:rsidR="00CD03C4" w:rsidRDefault="00943086" w:rsidP="00BA35AC">
      <w:pPr>
        <w:tabs>
          <w:tab w:val="left" w:pos="-2410"/>
          <w:tab w:val="left" w:pos="-1843"/>
          <w:tab w:val="left" w:pos="-567"/>
          <w:tab w:val="left" w:pos="0"/>
        </w:tabs>
        <w:jc w:val="both"/>
        <w:rPr>
          <w:rFonts w:ascii="Arial" w:hAnsi="Arial" w:cs="Arial"/>
          <w:lang w:val="es-ES"/>
        </w:rPr>
      </w:pPr>
      <w:r>
        <w:rPr>
          <w:rFonts w:ascii="Arial" w:hAnsi="Arial" w:cs="Arial"/>
          <w:lang w:val="es-ES"/>
        </w:rPr>
        <w:t>_3.14</w:t>
      </w:r>
      <w:r w:rsidR="00CD03C4" w:rsidRPr="003B78FF">
        <w:rPr>
          <w:rFonts w:ascii="Arial" w:hAnsi="Arial" w:cs="Arial"/>
          <w:lang w:val="es-ES"/>
        </w:rPr>
        <w:t xml:space="preserve"> NORMAS DE TRANSPORTE</w:t>
      </w:r>
      <w:r w:rsidR="00810E99" w:rsidRPr="003B78FF">
        <w:rPr>
          <w:rFonts w:ascii="Arial" w:hAnsi="Arial" w:cs="Arial"/>
          <w:lang w:val="es-ES"/>
        </w:rPr>
        <w:t xml:space="preserve"> …………………………………………………………</w:t>
      </w:r>
      <w:r w:rsidR="00163D5A" w:rsidRPr="003B78FF">
        <w:rPr>
          <w:rFonts w:ascii="Arial" w:hAnsi="Arial" w:cs="Arial"/>
          <w:lang w:val="es-ES"/>
        </w:rPr>
        <w:tab/>
        <w:t>2</w:t>
      </w:r>
      <w:r w:rsidR="00A90662">
        <w:rPr>
          <w:rFonts w:ascii="Arial" w:hAnsi="Arial" w:cs="Arial"/>
          <w:lang w:val="es-ES"/>
        </w:rPr>
        <w:t>6</w:t>
      </w:r>
    </w:p>
    <w:p w14:paraId="286AF673" w14:textId="77777777" w:rsidR="00A62708" w:rsidRDefault="00A90662" w:rsidP="000726D5">
      <w:pPr>
        <w:tabs>
          <w:tab w:val="left" w:pos="-2410"/>
          <w:tab w:val="left" w:pos="-1843"/>
          <w:tab w:val="left" w:pos="-567"/>
          <w:tab w:val="left" w:pos="709"/>
        </w:tabs>
        <w:ind w:left="567" w:hanging="567"/>
        <w:jc w:val="both"/>
        <w:rPr>
          <w:rFonts w:ascii="Arial" w:hAnsi="Arial" w:cs="Arial"/>
          <w:lang w:val="es-ES"/>
        </w:rPr>
      </w:pPr>
      <w:r>
        <w:rPr>
          <w:rFonts w:ascii="Arial" w:hAnsi="Arial" w:cs="Arial"/>
          <w:lang w:val="es-ES"/>
        </w:rPr>
        <w:t xml:space="preserve">_3.15 NORMAS </w:t>
      </w:r>
      <w:r w:rsidR="00A62708">
        <w:rPr>
          <w:rFonts w:ascii="Arial" w:hAnsi="Arial" w:cs="Arial"/>
          <w:lang w:val="es-ES"/>
        </w:rPr>
        <w:t>PARA ESTUDIANTES QUE NO USAN TRANSPORTE ESCOLAR…29</w:t>
      </w:r>
    </w:p>
    <w:p w14:paraId="2A7D60BC" w14:textId="77777777" w:rsidR="00943086" w:rsidRDefault="00A62708" w:rsidP="000726D5">
      <w:pPr>
        <w:tabs>
          <w:tab w:val="left" w:pos="-2410"/>
          <w:tab w:val="left" w:pos="-1843"/>
          <w:tab w:val="left" w:pos="-567"/>
          <w:tab w:val="left" w:pos="709"/>
        </w:tabs>
        <w:ind w:left="567" w:hanging="567"/>
        <w:jc w:val="both"/>
        <w:rPr>
          <w:rFonts w:ascii="Arial" w:hAnsi="Arial" w:cs="Arial"/>
          <w:lang w:val="es-ES"/>
        </w:rPr>
      </w:pPr>
      <w:r>
        <w:rPr>
          <w:rFonts w:ascii="Arial" w:hAnsi="Arial" w:cs="Arial"/>
          <w:lang w:val="es-ES"/>
        </w:rPr>
        <w:t xml:space="preserve">_3.16 NORMAS </w:t>
      </w:r>
      <w:r w:rsidR="00A90662">
        <w:rPr>
          <w:rFonts w:ascii="Arial" w:hAnsi="Arial" w:cs="Arial"/>
          <w:lang w:val="es-ES"/>
        </w:rPr>
        <w:t>DE LAS</w:t>
      </w:r>
      <w:r w:rsidR="00943086">
        <w:rPr>
          <w:rFonts w:ascii="Arial" w:hAnsi="Arial" w:cs="Arial"/>
          <w:lang w:val="es-ES"/>
        </w:rPr>
        <w:t xml:space="preserve"> ACTIVIDADES EXTRACURRICULARES</w:t>
      </w:r>
      <w:r w:rsidR="000726D5">
        <w:rPr>
          <w:rFonts w:ascii="Arial" w:hAnsi="Arial" w:cs="Arial"/>
          <w:lang w:val="es-ES"/>
        </w:rPr>
        <w:t xml:space="preserve">, </w:t>
      </w:r>
      <w:r w:rsidR="000726D5" w:rsidRPr="00717841">
        <w:rPr>
          <w:rFonts w:ascii="Arial" w:hAnsi="Arial" w:cs="Arial"/>
          <w:lang w:val="es-ES"/>
        </w:rPr>
        <w:t>TARDES CREATIVAS</w:t>
      </w:r>
      <w:r w:rsidR="000726D5">
        <w:rPr>
          <w:rFonts w:ascii="Arial" w:hAnsi="Arial" w:cs="Arial"/>
          <w:lang w:val="es-ES"/>
        </w:rPr>
        <w:t xml:space="preserve"> Y </w:t>
      </w:r>
      <w:r w:rsidR="00943086">
        <w:rPr>
          <w:rFonts w:ascii="Arial" w:hAnsi="Arial" w:cs="Arial"/>
          <w:lang w:val="es-ES"/>
        </w:rPr>
        <w:t>ESCUELA DE DEPORTES…………………………………………………………</w:t>
      </w:r>
      <w:r w:rsidR="00943086">
        <w:rPr>
          <w:rFonts w:ascii="Arial" w:hAnsi="Arial" w:cs="Arial"/>
          <w:lang w:val="es-ES"/>
        </w:rPr>
        <w:tab/>
      </w:r>
      <w:r>
        <w:rPr>
          <w:rFonts w:ascii="Arial" w:hAnsi="Arial" w:cs="Arial"/>
          <w:lang w:val="es-ES"/>
        </w:rPr>
        <w:t>31</w:t>
      </w:r>
    </w:p>
    <w:p w14:paraId="26F4E6AA" w14:textId="77777777" w:rsidR="00943086" w:rsidRDefault="00943086" w:rsidP="00BA35AC">
      <w:pPr>
        <w:tabs>
          <w:tab w:val="left" w:pos="-2410"/>
          <w:tab w:val="left" w:pos="-1843"/>
          <w:tab w:val="left" w:pos="-567"/>
          <w:tab w:val="left" w:pos="0"/>
        </w:tabs>
        <w:jc w:val="both"/>
        <w:rPr>
          <w:rFonts w:ascii="Arial" w:hAnsi="Arial" w:cs="Arial"/>
          <w:lang w:val="es-ES"/>
        </w:rPr>
      </w:pPr>
      <w:r>
        <w:rPr>
          <w:rFonts w:ascii="Arial" w:hAnsi="Arial" w:cs="Arial"/>
          <w:lang w:val="es-ES"/>
        </w:rPr>
        <w:t>_3</w:t>
      </w:r>
      <w:r w:rsidR="00E2490E">
        <w:rPr>
          <w:rFonts w:ascii="Arial" w:hAnsi="Arial" w:cs="Arial"/>
          <w:lang w:val="es-ES"/>
        </w:rPr>
        <w:t>.1</w:t>
      </w:r>
      <w:r w:rsidR="00A62708">
        <w:rPr>
          <w:rFonts w:ascii="Arial" w:hAnsi="Arial" w:cs="Arial"/>
          <w:lang w:val="es-ES"/>
        </w:rPr>
        <w:t>7</w:t>
      </w:r>
      <w:r w:rsidR="00E2490E">
        <w:rPr>
          <w:rFonts w:ascii="Arial" w:hAnsi="Arial" w:cs="Arial"/>
          <w:lang w:val="es-ES"/>
        </w:rPr>
        <w:t xml:space="preserve"> NORMAS PARA PROYECTOS PEDAGÓ</w:t>
      </w:r>
      <w:r>
        <w:rPr>
          <w:rFonts w:ascii="Arial" w:hAnsi="Arial" w:cs="Arial"/>
          <w:lang w:val="es-ES"/>
        </w:rPr>
        <w:t>GICOS, DEPORTIVOS</w:t>
      </w:r>
    </w:p>
    <w:p w14:paraId="1C41BD7C" w14:textId="77777777" w:rsidR="00943086" w:rsidRDefault="00A90662" w:rsidP="00BA35AC">
      <w:pPr>
        <w:tabs>
          <w:tab w:val="left" w:pos="-2410"/>
          <w:tab w:val="left" w:pos="-1843"/>
          <w:tab w:val="left" w:pos="-567"/>
          <w:tab w:val="left" w:pos="0"/>
        </w:tabs>
        <w:jc w:val="both"/>
        <w:rPr>
          <w:rFonts w:ascii="Arial" w:hAnsi="Arial" w:cs="Arial"/>
          <w:lang w:val="es-ES"/>
        </w:rPr>
      </w:pPr>
      <w:r>
        <w:rPr>
          <w:rFonts w:ascii="Arial" w:hAnsi="Arial" w:cs="Arial"/>
          <w:lang w:val="es-ES"/>
        </w:rPr>
        <w:tab/>
      </w:r>
      <w:r w:rsidR="00943086">
        <w:rPr>
          <w:rFonts w:ascii="Arial" w:hAnsi="Arial" w:cs="Arial"/>
          <w:lang w:val="es-ES"/>
        </w:rPr>
        <w:t>CULTURALES Y OTROS……………………………………………………………</w:t>
      </w:r>
      <w:r w:rsidR="00943086">
        <w:rPr>
          <w:rFonts w:ascii="Arial" w:hAnsi="Arial" w:cs="Arial"/>
          <w:lang w:val="es-ES"/>
        </w:rPr>
        <w:tab/>
        <w:t>3</w:t>
      </w:r>
      <w:r w:rsidR="00E2490E">
        <w:rPr>
          <w:rFonts w:ascii="Arial" w:hAnsi="Arial" w:cs="Arial"/>
          <w:lang w:val="es-ES"/>
        </w:rPr>
        <w:t>1</w:t>
      </w:r>
    </w:p>
    <w:p w14:paraId="210EFA97" w14:textId="77777777" w:rsidR="00943086" w:rsidRDefault="00F949B8" w:rsidP="00BA35AC">
      <w:pPr>
        <w:tabs>
          <w:tab w:val="left" w:pos="-2410"/>
          <w:tab w:val="left" w:pos="-1843"/>
          <w:tab w:val="left" w:pos="-567"/>
          <w:tab w:val="left" w:pos="0"/>
        </w:tabs>
        <w:jc w:val="both"/>
        <w:rPr>
          <w:rFonts w:ascii="Arial" w:hAnsi="Arial" w:cs="Arial"/>
          <w:lang w:val="es-ES"/>
        </w:rPr>
      </w:pPr>
      <w:r>
        <w:rPr>
          <w:rFonts w:ascii="Arial" w:hAnsi="Arial" w:cs="Arial"/>
          <w:lang w:val="es-ES"/>
        </w:rPr>
        <w:t>_3.18</w:t>
      </w:r>
      <w:r w:rsidR="00943086">
        <w:rPr>
          <w:rFonts w:ascii="Arial" w:hAnsi="Arial" w:cs="Arial"/>
          <w:lang w:val="es-ES"/>
        </w:rPr>
        <w:t xml:space="preserve"> NORMAS PARA LAS SALIDAS PEDAG</w:t>
      </w:r>
      <w:r w:rsidR="00E2490E">
        <w:rPr>
          <w:rFonts w:ascii="Arial" w:hAnsi="Arial" w:cs="Arial"/>
          <w:lang w:val="es-ES"/>
        </w:rPr>
        <w:t>Ó</w:t>
      </w:r>
      <w:r w:rsidR="00943086">
        <w:rPr>
          <w:rFonts w:ascii="Arial" w:hAnsi="Arial" w:cs="Arial"/>
          <w:lang w:val="es-ES"/>
        </w:rPr>
        <w:t>GICAS……………………………….</w:t>
      </w:r>
      <w:r w:rsidR="00943086">
        <w:rPr>
          <w:rFonts w:ascii="Arial" w:hAnsi="Arial" w:cs="Arial"/>
          <w:lang w:val="es-ES"/>
        </w:rPr>
        <w:tab/>
        <w:t>3</w:t>
      </w:r>
      <w:r>
        <w:rPr>
          <w:rFonts w:ascii="Arial" w:hAnsi="Arial" w:cs="Arial"/>
          <w:lang w:val="es-ES"/>
        </w:rPr>
        <w:t>3</w:t>
      </w:r>
    </w:p>
    <w:p w14:paraId="56B043B4" w14:textId="77777777" w:rsidR="00943086" w:rsidRPr="003B78FF" w:rsidRDefault="00F949B8" w:rsidP="00BA35AC">
      <w:pPr>
        <w:tabs>
          <w:tab w:val="left" w:pos="-2410"/>
          <w:tab w:val="left" w:pos="-1843"/>
          <w:tab w:val="left" w:pos="-567"/>
          <w:tab w:val="left" w:pos="0"/>
        </w:tabs>
        <w:jc w:val="both"/>
        <w:rPr>
          <w:rFonts w:ascii="Arial" w:hAnsi="Arial" w:cs="Arial"/>
          <w:lang w:val="es-ES"/>
        </w:rPr>
      </w:pPr>
      <w:r>
        <w:rPr>
          <w:rFonts w:ascii="Arial" w:hAnsi="Arial" w:cs="Arial"/>
          <w:lang w:val="es-ES"/>
        </w:rPr>
        <w:t>_3.19</w:t>
      </w:r>
      <w:r w:rsidR="00943086">
        <w:rPr>
          <w:rFonts w:ascii="Arial" w:hAnsi="Arial" w:cs="Arial"/>
          <w:lang w:val="es-ES"/>
        </w:rPr>
        <w:t xml:space="preserve"> </w:t>
      </w:r>
      <w:r w:rsidR="00E2490E">
        <w:rPr>
          <w:rFonts w:ascii="Arial" w:hAnsi="Arial" w:cs="Arial"/>
          <w:lang w:val="es-ES"/>
        </w:rPr>
        <w:t>NORMAS</w:t>
      </w:r>
      <w:r w:rsidR="00943086">
        <w:rPr>
          <w:rFonts w:ascii="Arial" w:hAnsi="Arial" w:cs="Arial"/>
          <w:lang w:val="es-ES"/>
        </w:rPr>
        <w:t xml:space="preserve"> DEL SISTEMA DE CASAS ………</w:t>
      </w:r>
      <w:r w:rsidR="00E2490E">
        <w:rPr>
          <w:rFonts w:ascii="Arial" w:hAnsi="Arial" w:cs="Arial"/>
          <w:lang w:val="es-ES"/>
        </w:rPr>
        <w:t>…………</w:t>
      </w:r>
      <w:r w:rsidR="00943086">
        <w:rPr>
          <w:rFonts w:ascii="Arial" w:hAnsi="Arial" w:cs="Arial"/>
          <w:lang w:val="es-ES"/>
        </w:rPr>
        <w:t>……………………….</w:t>
      </w:r>
      <w:r w:rsidR="00943086">
        <w:rPr>
          <w:rFonts w:ascii="Arial" w:hAnsi="Arial" w:cs="Arial"/>
          <w:lang w:val="es-ES"/>
        </w:rPr>
        <w:tab/>
        <w:t>3</w:t>
      </w:r>
      <w:r>
        <w:rPr>
          <w:rFonts w:ascii="Arial" w:hAnsi="Arial" w:cs="Arial"/>
          <w:lang w:val="es-ES"/>
        </w:rPr>
        <w:t>4</w:t>
      </w:r>
    </w:p>
    <w:p w14:paraId="432229DB" w14:textId="77777777" w:rsidR="00CD03C4" w:rsidRPr="003B78FF" w:rsidRDefault="00943086" w:rsidP="00BA35AC">
      <w:pPr>
        <w:tabs>
          <w:tab w:val="left" w:pos="-2410"/>
          <w:tab w:val="left" w:pos="-1843"/>
          <w:tab w:val="left" w:pos="-567"/>
          <w:tab w:val="left" w:pos="0"/>
        </w:tabs>
        <w:jc w:val="both"/>
        <w:rPr>
          <w:rFonts w:ascii="Arial" w:hAnsi="Arial" w:cs="Arial"/>
          <w:lang w:val="es-ES"/>
        </w:rPr>
      </w:pPr>
      <w:r>
        <w:rPr>
          <w:rFonts w:ascii="Arial" w:hAnsi="Arial" w:cs="Arial"/>
          <w:lang w:val="es-ES"/>
        </w:rPr>
        <w:t>_3.</w:t>
      </w:r>
      <w:r w:rsidR="00F949B8">
        <w:rPr>
          <w:rFonts w:ascii="Arial" w:hAnsi="Arial" w:cs="Arial"/>
          <w:lang w:val="es-ES"/>
        </w:rPr>
        <w:t>20</w:t>
      </w:r>
      <w:r w:rsidR="00CD03C4" w:rsidRPr="003B78FF">
        <w:rPr>
          <w:rFonts w:ascii="Arial" w:hAnsi="Arial" w:cs="Arial"/>
          <w:lang w:val="es-ES"/>
        </w:rPr>
        <w:t xml:space="preserve"> VIAJES, ACTIVIDADES O FIESTAS NO AUTORIZADAS</w:t>
      </w:r>
      <w:r w:rsidR="00810E99" w:rsidRPr="003B78FF">
        <w:rPr>
          <w:rFonts w:ascii="Arial" w:hAnsi="Arial" w:cs="Arial"/>
          <w:lang w:val="es-ES"/>
        </w:rPr>
        <w:t xml:space="preserve"> ………………………..</w:t>
      </w:r>
      <w:r>
        <w:rPr>
          <w:rFonts w:ascii="Arial" w:hAnsi="Arial" w:cs="Arial"/>
          <w:lang w:val="es-ES"/>
        </w:rPr>
        <w:tab/>
        <w:t>3</w:t>
      </w:r>
      <w:r w:rsidR="00F949B8">
        <w:rPr>
          <w:rFonts w:ascii="Arial" w:hAnsi="Arial" w:cs="Arial"/>
          <w:lang w:val="es-ES"/>
        </w:rPr>
        <w:t>6</w:t>
      </w:r>
    </w:p>
    <w:p w14:paraId="10AC8BC1" w14:textId="77777777" w:rsidR="004B63C7" w:rsidRPr="003B78FF" w:rsidRDefault="004B63C7" w:rsidP="00BA35AC">
      <w:pPr>
        <w:tabs>
          <w:tab w:val="left" w:pos="-2410"/>
          <w:tab w:val="left" w:pos="-1843"/>
          <w:tab w:val="left" w:pos="-567"/>
          <w:tab w:val="left" w:pos="0"/>
        </w:tabs>
        <w:jc w:val="both"/>
        <w:rPr>
          <w:rFonts w:ascii="Arial" w:hAnsi="Arial" w:cs="Arial"/>
          <w:b/>
          <w:lang w:val="es-ES"/>
        </w:rPr>
      </w:pPr>
      <w:r w:rsidRPr="003B78FF">
        <w:rPr>
          <w:rFonts w:ascii="Arial" w:hAnsi="Arial" w:cs="Arial"/>
          <w:b/>
          <w:lang w:val="es-ES"/>
        </w:rPr>
        <w:t xml:space="preserve">  </w:t>
      </w:r>
    </w:p>
    <w:p w14:paraId="467A32BF" w14:textId="77777777" w:rsidR="00CD03C4" w:rsidRPr="003B78FF" w:rsidRDefault="00960330" w:rsidP="005A2DA0">
      <w:pPr>
        <w:tabs>
          <w:tab w:val="left" w:pos="-2410"/>
          <w:tab w:val="left" w:pos="-1843"/>
          <w:tab w:val="left" w:pos="-567"/>
          <w:tab w:val="left" w:pos="0"/>
        </w:tabs>
        <w:jc w:val="both"/>
        <w:rPr>
          <w:rFonts w:ascii="Arial" w:hAnsi="Arial" w:cs="Arial"/>
          <w:b/>
          <w:lang w:val="es-ES"/>
        </w:rPr>
      </w:pPr>
      <w:r w:rsidRPr="003B78FF">
        <w:rPr>
          <w:rFonts w:ascii="Arial" w:hAnsi="Arial" w:cs="Arial"/>
          <w:b/>
          <w:lang w:val="es-ES"/>
        </w:rPr>
        <w:t xml:space="preserve">4.  </w:t>
      </w:r>
      <w:r w:rsidR="00CD03C4" w:rsidRPr="003B78FF">
        <w:rPr>
          <w:rFonts w:ascii="Arial" w:hAnsi="Arial" w:cs="Arial"/>
          <w:b/>
          <w:lang w:val="es-ES"/>
        </w:rPr>
        <w:t xml:space="preserve"> PROCESO FORMATIVO Y DISCIPLINARIO </w:t>
      </w:r>
    </w:p>
    <w:p w14:paraId="58F995BD" w14:textId="77777777" w:rsidR="00CD03C4" w:rsidRPr="003B78FF" w:rsidRDefault="00CD03C4" w:rsidP="00BA35AC">
      <w:pPr>
        <w:tabs>
          <w:tab w:val="center" w:pos="-1843"/>
          <w:tab w:val="left" w:pos="-567"/>
        </w:tabs>
        <w:jc w:val="both"/>
        <w:rPr>
          <w:rFonts w:ascii="Arial" w:hAnsi="Arial" w:cs="Arial"/>
          <w:lang w:val="es-ES"/>
        </w:rPr>
      </w:pPr>
      <w:r w:rsidRPr="003B78FF">
        <w:rPr>
          <w:rFonts w:ascii="Arial" w:hAnsi="Arial" w:cs="Arial"/>
          <w:lang w:val="es-ES"/>
        </w:rPr>
        <w:t>_</w:t>
      </w:r>
      <w:r w:rsidR="005A2DA0">
        <w:rPr>
          <w:rFonts w:ascii="Arial" w:hAnsi="Arial" w:cs="Arial"/>
          <w:lang w:val="es-ES"/>
        </w:rPr>
        <w:t>4</w:t>
      </w:r>
      <w:r w:rsidRPr="003B78FF">
        <w:rPr>
          <w:rFonts w:ascii="Arial" w:hAnsi="Arial" w:cs="Arial"/>
          <w:lang w:val="es-ES"/>
        </w:rPr>
        <w:t>.</w:t>
      </w:r>
      <w:r w:rsidRPr="00113C29">
        <w:rPr>
          <w:rFonts w:ascii="Arial" w:hAnsi="Arial" w:cs="Arial"/>
          <w:highlight w:val="yellow"/>
          <w:lang w:val="es-ES"/>
        </w:rPr>
        <w:t xml:space="preserve">1  PROCEDIMIENTO FORMATIVO </w:t>
      </w:r>
      <w:r w:rsidR="00986A3D" w:rsidRPr="00113C29">
        <w:rPr>
          <w:rFonts w:ascii="Arial" w:hAnsi="Arial" w:cs="Arial"/>
          <w:highlight w:val="yellow"/>
          <w:lang w:val="es-ES"/>
        </w:rPr>
        <w:t>JARDIN</w:t>
      </w:r>
      <w:r w:rsidR="00986A3D" w:rsidRPr="003B78FF">
        <w:rPr>
          <w:rFonts w:ascii="Arial" w:hAnsi="Arial" w:cs="Arial"/>
          <w:lang w:val="es-ES"/>
        </w:rPr>
        <w:t>…</w:t>
      </w:r>
      <w:r w:rsidRPr="003B78FF">
        <w:rPr>
          <w:rFonts w:ascii="Arial" w:hAnsi="Arial" w:cs="Arial"/>
          <w:lang w:val="es-ES"/>
        </w:rPr>
        <w:t>………………</w:t>
      </w:r>
      <w:r w:rsidR="00E54EC5" w:rsidRPr="003B78FF">
        <w:rPr>
          <w:rFonts w:ascii="Arial" w:hAnsi="Arial" w:cs="Arial"/>
          <w:lang w:val="es-ES"/>
        </w:rPr>
        <w:t>…………………….....</w:t>
      </w:r>
      <w:r w:rsidRPr="003B78FF">
        <w:rPr>
          <w:rFonts w:ascii="Arial" w:hAnsi="Arial" w:cs="Arial"/>
          <w:lang w:val="es-ES"/>
        </w:rPr>
        <w:t>.</w:t>
      </w:r>
      <w:r w:rsidR="00F949B8">
        <w:rPr>
          <w:rFonts w:ascii="Arial" w:hAnsi="Arial" w:cs="Arial"/>
          <w:lang w:val="es-ES"/>
        </w:rPr>
        <w:tab/>
        <w:t xml:space="preserve"> 3</w:t>
      </w:r>
      <w:r w:rsidR="001F5EDA">
        <w:rPr>
          <w:rFonts w:ascii="Arial" w:hAnsi="Arial" w:cs="Arial"/>
          <w:lang w:val="es-ES"/>
        </w:rPr>
        <w:t>7</w:t>
      </w:r>
    </w:p>
    <w:p w14:paraId="79F25105" w14:textId="2E636B8F" w:rsidR="001F5EDA" w:rsidRDefault="00CD03C4" w:rsidP="00BA35AC">
      <w:pPr>
        <w:tabs>
          <w:tab w:val="left" w:pos="-1843"/>
          <w:tab w:val="left" w:pos="-567"/>
        </w:tabs>
        <w:jc w:val="both"/>
        <w:rPr>
          <w:rFonts w:ascii="Arial" w:hAnsi="Arial" w:cs="Arial"/>
          <w:lang w:val="es-ES"/>
        </w:rPr>
      </w:pPr>
      <w:r w:rsidRPr="003B78FF">
        <w:rPr>
          <w:rFonts w:ascii="Arial" w:hAnsi="Arial" w:cs="Arial"/>
          <w:lang w:val="es-ES"/>
        </w:rPr>
        <w:t>_</w:t>
      </w:r>
      <w:r w:rsidR="005A2DA0">
        <w:rPr>
          <w:rFonts w:ascii="Arial" w:hAnsi="Arial" w:cs="Arial"/>
          <w:lang w:val="es-ES"/>
        </w:rPr>
        <w:t>4</w:t>
      </w:r>
      <w:r w:rsidRPr="003B78FF">
        <w:rPr>
          <w:rFonts w:ascii="Arial" w:hAnsi="Arial" w:cs="Arial"/>
          <w:lang w:val="es-ES"/>
        </w:rPr>
        <w:t>.2   PROCESO FORMATIVO EN</w:t>
      </w:r>
      <w:r w:rsidR="00113C29">
        <w:rPr>
          <w:rFonts w:ascii="Arial" w:hAnsi="Arial" w:cs="Arial"/>
          <w:lang w:val="es-ES"/>
        </w:rPr>
        <w:t xml:space="preserve"> PRIMERA INFANCIA </w:t>
      </w:r>
      <w:bookmarkStart w:id="0" w:name="_GoBack"/>
      <w:r w:rsidRPr="00113C29">
        <w:rPr>
          <w:rFonts w:ascii="Arial" w:hAnsi="Arial" w:cs="Arial"/>
          <w:strike/>
          <w:lang w:val="es-ES"/>
        </w:rPr>
        <w:t>PREPRIMARIA</w:t>
      </w:r>
      <w:bookmarkEnd w:id="0"/>
      <w:r w:rsidRPr="003B78FF">
        <w:rPr>
          <w:rFonts w:ascii="Arial" w:hAnsi="Arial" w:cs="Arial"/>
          <w:lang w:val="es-ES"/>
        </w:rPr>
        <w:t>, PRIMARIA, Y BTO.</w:t>
      </w:r>
      <w:r w:rsidR="00E54EC5" w:rsidRPr="003B78FF">
        <w:rPr>
          <w:rFonts w:ascii="Arial" w:hAnsi="Arial" w:cs="Arial"/>
          <w:lang w:val="es-ES"/>
        </w:rPr>
        <w:t xml:space="preserve"> …………..….</w:t>
      </w:r>
      <w:r w:rsidR="001F5EDA">
        <w:rPr>
          <w:rFonts w:ascii="Arial" w:hAnsi="Arial" w:cs="Arial"/>
          <w:lang w:val="es-ES"/>
        </w:rPr>
        <w:tab/>
      </w:r>
      <w:r w:rsidR="00F949B8">
        <w:rPr>
          <w:rFonts w:ascii="Arial" w:hAnsi="Arial" w:cs="Arial"/>
          <w:lang w:val="es-ES"/>
        </w:rPr>
        <w:t>3</w:t>
      </w:r>
      <w:r w:rsidR="004C148C">
        <w:rPr>
          <w:rFonts w:ascii="Arial" w:hAnsi="Arial" w:cs="Arial"/>
          <w:lang w:val="es-ES"/>
        </w:rPr>
        <w:t>8</w:t>
      </w:r>
    </w:p>
    <w:p w14:paraId="601B1318" w14:textId="77777777" w:rsidR="006D446C" w:rsidRPr="003B78FF" w:rsidRDefault="00CD03C4" w:rsidP="00BA35AC">
      <w:pPr>
        <w:tabs>
          <w:tab w:val="left" w:pos="-1843"/>
          <w:tab w:val="left" w:pos="-567"/>
        </w:tabs>
        <w:jc w:val="both"/>
        <w:rPr>
          <w:rFonts w:ascii="Arial" w:hAnsi="Arial" w:cs="Arial"/>
          <w:lang w:val="es-ES"/>
        </w:rPr>
      </w:pPr>
      <w:r w:rsidRPr="003B78FF">
        <w:rPr>
          <w:rFonts w:ascii="Arial" w:hAnsi="Arial" w:cs="Arial"/>
          <w:caps/>
          <w:lang w:val="es-ES"/>
        </w:rPr>
        <w:t>_</w:t>
      </w:r>
      <w:r w:rsidR="005A2DA0">
        <w:rPr>
          <w:rFonts w:ascii="Arial" w:hAnsi="Arial" w:cs="Arial"/>
          <w:caps/>
          <w:lang w:val="es-ES"/>
        </w:rPr>
        <w:t>4</w:t>
      </w:r>
      <w:r w:rsidRPr="003B78FF">
        <w:rPr>
          <w:rFonts w:ascii="Arial" w:hAnsi="Arial" w:cs="Arial"/>
          <w:caps/>
          <w:lang w:val="es-ES"/>
        </w:rPr>
        <w:t xml:space="preserve">.2.1 </w:t>
      </w:r>
      <w:r w:rsidR="00C00A4F" w:rsidRPr="003B78FF">
        <w:rPr>
          <w:rFonts w:ascii="Arial" w:hAnsi="Arial" w:cs="Arial"/>
          <w:caps/>
          <w:lang w:val="es-ES"/>
        </w:rPr>
        <w:t xml:space="preserve"> </w:t>
      </w:r>
      <w:r w:rsidRPr="003B78FF">
        <w:rPr>
          <w:rFonts w:ascii="Arial" w:hAnsi="Arial" w:cs="Arial"/>
          <w:caps/>
          <w:lang w:val="es-ES"/>
        </w:rPr>
        <w:t>Faltas leves</w:t>
      </w:r>
      <w:r w:rsidRPr="003B78FF">
        <w:rPr>
          <w:rFonts w:ascii="Arial" w:hAnsi="Arial" w:cs="Arial"/>
          <w:lang w:val="es-ES"/>
        </w:rPr>
        <w:t xml:space="preserve"> ………………………………………………………………………</w:t>
      </w:r>
      <w:r w:rsidR="001F5EDA">
        <w:rPr>
          <w:rFonts w:ascii="Arial" w:hAnsi="Arial" w:cs="Arial"/>
          <w:lang w:val="es-ES"/>
        </w:rPr>
        <w:tab/>
      </w:r>
      <w:r w:rsidR="00F949B8">
        <w:rPr>
          <w:rFonts w:ascii="Arial" w:hAnsi="Arial" w:cs="Arial"/>
          <w:lang w:val="es-ES"/>
        </w:rPr>
        <w:t>3</w:t>
      </w:r>
      <w:r w:rsidR="004C148C">
        <w:rPr>
          <w:rFonts w:ascii="Arial" w:hAnsi="Arial" w:cs="Arial"/>
          <w:lang w:val="es-ES"/>
        </w:rPr>
        <w:t>8</w:t>
      </w:r>
    </w:p>
    <w:p w14:paraId="09B85750" w14:textId="77777777" w:rsidR="00CD03C4" w:rsidRPr="003B78FF" w:rsidRDefault="00CD03C4" w:rsidP="00BA35AC">
      <w:pPr>
        <w:tabs>
          <w:tab w:val="left" w:pos="-1843"/>
          <w:tab w:val="left" w:pos="-567"/>
        </w:tabs>
        <w:jc w:val="both"/>
        <w:rPr>
          <w:rFonts w:ascii="Arial" w:hAnsi="Arial" w:cs="Arial"/>
          <w:lang w:val="es-ES"/>
        </w:rPr>
      </w:pPr>
      <w:r w:rsidRPr="003B78FF">
        <w:rPr>
          <w:rFonts w:ascii="Arial" w:hAnsi="Arial" w:cs="Arial"/>
          <w:lang w:val="es-ES"/>
        </w:rPr>
        <w:t>_</w:t>
      </w:r>
      <w:r w:rsidR="005A2DA0">
        <w:rPr>
          <w:rFonts w:ascii="Arial" w:hAnsi="Arial" w:cs="Arial"/>
          <w:lang w:val="es-ES"/>
        </w:rPr>
        <w:t>4</w:t>
      </w:r>
      <w:r w:rsidRPr="003B78FF">
        <w:rPr>
          <w:rFonts w:ascii="Arial" w:hAnsi="Arial" w:cs="Arial"/>
          <w:lang w:val="es-ES"/>
        </w:rPr>
        <w:t xml:space="preserve">.2.2  </w:t>
      </w:r>
      <w:r w:rsidRPr="003B78FF">
        <w:rPr>
          <w:rFonts w:ascii="Arial" w:hAnsi="Arial" w:cs="Arial"/>
          <w:caps/>
          <w:lang w:val="es-ES"/>
        </w:rPr>
        <w:t>Faltas graves</w:t>
      </w:r>
      <w:r w:rsidR="006D446C" w:rsidRPr="003B78FF">
        <w:rPr>
          <w:rFonts w:ascii="Arial" w:hAnsi="Arial" w:cs="Arial"/>
          <w:lang w:val="es-ES"/>
        </w:rPr>
        <w:t xml:space="preserve"> ……………………………………………………………………</w:t>
      </w:r>
      <w:r w:rsidR="001F21EB" w:rsidRPr="003B78FF">
        <w:rPr>
          <w:rFonts w:ascii="Arial" w:hAnsi="Arial" w:cs="Arial"/>
          <w:lang w:val="es-ES"/>
        </w:rPr>
        <w:tab/>
      </w:r>
      <w:r w:rsidR="00F949B8">
        <w:rPr>
          <w:rFonts w:ascii="Arial" w:hAnsi="Arial" w:cs="Arial"/>
          <w:lang w:val="es-ES"/>
        </w:rPr>
        <w:t>4</w:t>
      </w:r>
      <w:r w:rsidR="001F5EDA">
        <w:rPr>
          <w:rFonts w:ascii="Arial" w:hAnsi="Arial" w:cs="Arial"/>
          <w:lang w:val="es-ES"/>
        </w:rPr>
        <w:t>2</w:t>
      </w:r>
    </w:p>
    <w:p w14:paraId="7FFA587F" w14:textId="77777777" w:rsidR="00CD03C4" w:rsidRPr="003B78FF" w:rsidRDefault="00CD03C4" w:rsidP="00BA35AC">
      <w:pPr>
        <w:tabs>
          <w:tab w:val="left" w:pos="-1843"/>
          <w:tab w:val="left" w:pos="-567"/>
        </w:tabs>
        <w:jc w:val="both"/>
        <w:rPr>
          <w:rFonts w:ascii="Arial" w:hAnsi="Arial" w:cs="Arial"/>
          <w:lang w:val="es-ES"/>
        </w:rPr>
      </w:pPr>
      <w:r w:rsidRPr="003B78FF">
        <w:rPr>
          <w:rFonts w:ascii="Arial" w:hAnsi="Arial" w:cs="Arial"/>
          <w:lang w:val="es-ES"/>
        </w:rPr>
        <w:t>_</w:t>
      </w:r>
      <w:r w:rsidR="005A2DA0">
        <w:rPr>
          <w:rFonts w:ascii="Arial" w:hAnsi="Arial" w:cs="Arial"/>
          <w:lang w:val="es-ES"/>
        </w:rPr>
        <w:t>4</w:t>
      </w:r>
      <w:r w:rsidRPr="003B78FF">
        <w:rPr>
          <w:rFonts w:ascii="Arial" w:hAnsi="Arial" w:cs="Arial"/>
          <w:lang w:val="es-ES"/>
        </w:rPr>
        <w:t xml:space="preserve">.2.3  </w:t>
      </w:r>
      <w:r w:rsidRPr="003B78FF">
        <w:rPr>
          <w:rFonts w:ascii="Arial" w:hAnsi="Arial" w:cs="Arial"/>
          <w:caps/>
          <w:lang w:val="es-ES"/>
        </w:rPr>
        <w:t>Faltas muy graves</w:t>
      </w:r>
      <w:r w:rsidRPr="003B78FF">
        <w:rPr>
          <w:rFonts w:ascii="Arial" w:hAnsi="Arial" w:cs="Arial"/>
          <w:lang w:val="es-ES"/>
        </w:rPr>
        <w:t xml:space="preserve"> ……………………………………………………………</w:t>
      </w:r>
      <w:r w:rsidR="00E54EC5" w:rsidRPr="003B78FF">
        <w:rPr>
          <w:rFonts w:ascii="Arial" w:hAnsi="Arial" w:cs="Arial"/>
          <w:lang w:val="es-ES"/>
        </w:rPr>
        <w:t>.</w:t>
      </w:r>
      <w:r w:rsidR="001F21EB" w:rsidRPr="003B78FF">
        <w:rPr>
          <w:rFonts w:ascii="Arial" w:hAnsi="Arial" w:cs="Arial"/>
          <w:lang w:val="es-ES"/>
        </w:rPr>
        <w:tab/>
      </w:r>
      <w:r w:rsidR="00F949B8">
        <w:rPr>
          <w:rFonts w:ascii="Arial" w:hAnsi="Arial" w:cs="Arial"/>
          <w:lang w:val="es-ES"/>
        </w:rPr>
        <w:t>4</w:t>
      </w:r>
      <w:r w:rsidR="001F5EDA">
        <w:rPr>
          <w:rFonts w:ascii="Arial" w:hAnsi="Arial" w:cs="Arial"/>
          <w:lang w:val="es-ES"/>
        </w:rPr>
        <w:t>5</w:t>
      </w:r>
    </w:p>
    <w:p w14:paraId="4222086E" w14:textId="77777777" w:rsidR="00CD03C4" w:rsidRPr="003B78FF" w:rsidRDefault="00CD03C4" w:rsidP="00BA35AC">
      <w:pPr>
        <w:jc w:val="both"/>
        <w:rPr>
          <w:rFonts w:ascii="Arial" w:hAnsi="Arial" w:cs="Arial"/>
          <w:lang w:val="es-CO"/>
        </w:rPr>
      </w:pPr>
      <w:r w:rsidRPr="003B78FF">
        <w:rPr>
          <w:rFonts w:ascii="Arial" w:hAnsi="Arial" w:cs="Arial"/>
          <w:lang w:val="es-CO"/>
        </w:rPr>
        <w:t>_</w:t>
      </w:r>
      <w:r w:rsidR="005A2DA0">
        <w:rPr>
          <w:rFonts w:ascii="Arial" w:hAnsi="Arial" w:cs="Arial"/>
          <w:lang w:val="es-CO"/>
        </w:rPr>
        <w:t>4</w:t>
      </w:r>
      <w:r w:rsidRPr="003B78FF">
        <w:rPr>
          <w:rFonts w:ascii="Arial" w:hAnsi="Arial" w:cs="Arial"/>
          <w:lang w:val="es-CO"/>
        </w:rPr>
        <w:t>.3  FALTAS EN EL SERVICIO D</w:t>
      </w:r>
      <w:r w:rsidR="006D446C" w:rsidRPr="003B78FF">
        <w:rPr>
          <w:rFonts w:ascii="Arial" w:hAnsi="Arial" w:cs="Arial"/>
          <w:lang w:val="es-CO"/>
        </w:rPr>
        <w:t>E TRANSPORTE …………………………………</w:t>
      </w:r>
      <w:r w:rsidR="00E54EC5" w:rsidRPr="003B78FF">
        <w:rPr>
          <w:rFonts w:ascii="Arial" w:hAnsi="Arial" w:cs="Arial"/>
          <w:lang w:val="es-CO"/>
        </w:rPr>
        <w:t>…</w:t>
      </w:r>
      <w:r w:rsidR="006D446C" w:rsidRPr="003B78FF">
        <w:rPr>
          <w:rFonts w:ascii="Arial" w:hAnsi="Arial" w:cs="Arial"/>
          <w:lang w:val="es-CO"/>
        </w:rPr>
        <w:t>.</w:t>
      </w:r>
      <w:r w:rsidR="001F21EB" w:rsidRPr="003B78FF">
        <w:rPr>
          <w:rFonts w:ascii="Arial" w:hAnsi="Arial" w:cs="Arial"/>
          <w:lang w:val="es-CO"/>
        </w:rPr>
        <w:tab/>
      </w:r>
      <w:r w:rsidR="00F949B8">
        <w:rPr>
          <w:rFonts w:ascii="Arial" w:hAnsi="Arial" w:cs="Arial"/>
          <w:lang w:val="es-CO"/>
        </w:rPr>
        <w:t>47</w:t>
      </w:r>
    </w:p>
    <w:p w14:paraId="2EAA4D63" w14:textId="77777777" w:rsidR="00153BD4" w:rsidRPr="003B78FF" w:rsidRDefault="00CD03C4" w:rsidP="00BA35AC">
      <w:pPr>
        <w:pStyle w:val="BodyText"/>
        <w:rPr>
          <w:rFonts w:cs="Arial"/>
          <w:sz w:val="24"/>
          <w:szCs w:val="24"/>
        </w:rPr>
      </w:pPr>
      <w:r w:rsidRPr="003B78FF">
        <w:rPr>
          <w:rFonts w:cs="Arial"/>
          <w:sz w:val="24"/>
          <w:szCs w:val="24"/>
        </w:rPr>
        <w:t>_</w:t>
      </w:r>
      <w:r w:rsidR="005A2DA0">
        <w:rPr>
          <w:rFonts w:cs="Arial"/>
          <w:sz w:val="24"/>
          <w:szCs w:val="24"/>
        </w:rPr>
        <w:t>4</w:t>
      </w:r>
      <w:r w:rsidRPr="003B78FF">
        <w:rPr>
          <w:rFonts w:cs="Arial"/>
          <w:sz w:val="24"/>
          <w:szCs w:val="24"/>
        </w:rPr>
        <w:t xml:space="preserve">.4 </w:t>
      </w:r>
      <w:r w:rsidR="00A1747D" w:rsidRPr="003B78FF">
        <w:rPr>
          <w:rFonts w:cs="Arial"/>
          <w:sz w:val="24"/>
          <w:szCs w:val="24"/>
        </w:rPr>
        <w:t xml:space="preserve"> EXPLICACION DE LAS SANCIONES POSIBLES ………………………………….</w:t>
      </w:r>
      <w:r w:rsidR="001F5EDA">
        <w:rPr>
          <w:rFonts w:cs="Arial"/>
          <w:sz w:val="24"/>
          <w:szCs w:val="24"/>
        </w:rPr>
        <w:tab/>
      </w:r>
      <w:r w:rsidR="00F949B8">
        <w:rPr>
          <w:rFonts w:cs="Arial"/>
          <w:sz w:val="24"/>
          <w:szCs w:val="24"/>
        </w:rPr>
        <w:t>47</w:t>
      </w:r>
    </w:p>
    <w:p w14:paraId="5667983E" w14:textId="77777777" w:rsidR="00153BD4" w:rsidRPr="003B78FF" w:rsidRDefault="00A1747D" w:rsidP="00BA35AC">
      <w:pPr>
        <w:pStyle w:val="BodyText"/>
        <w:rPr>
          <w:rFonts w:cs="Arial"/>
          <w:sz w:val="24"/>
          <w:szCs w:val="24"/>
        </w:rPr>
      </w:pPr>
      <w:r w:rsidRPr="003B78FF">
        <w:rPr>
          <w:rFonts w:cs="Arial"/>
          <w:sz w:val="24"/>
          <w:szCs w:val="24"/>
        </w:rPr>
        <w:t>_</w:t>
      </w:r>
      <w:r w:rsidR="005A2DA0">
        <w:rPr>
          <w:rFonts w:cs="Arial"/>
          <w:sz w:val="24"/>
          <w:szCs w:val="24"/>
        </w:rPr>
        <w:t>4</w:t>
      </w:r>
      <w:r w:rsidRPr="003B78FF">
        <w:rPr>
          <w:rFonts w:cs="Arial"/>
          <w:sz w:val="24"/>
          <w:szCs w:val="24"/>
        </w:rPr>
        <w:t xml:space="preserve">.5  </w:t>
      </w:r>
      <w:r w:rsidR="00986A3D" w:rsidRPr="003B78FF">
        <w:rPr>
          <w:rFonts w:cs="Arial"/>
          <w:sz w:val="24"/>
          <w:szCs w:val="24"/>
        </w:rPr>
        <w:t>RECURSOS…</w:t>
      </w:r>
      <w:r w:rsidRPr="003B78FF">
        <w:rPr>
          <w:rFonts w:cs="Arial"/>
          <w:sz w:val="24"/>
          <w:szCs w:val="24"/>
        </w:rPr>
        <w:t>…………………………………………………………………………..</w:t>
      </w:r>
      <w:r w:rsidR="004C148C">
        <w:rPr>
          <w:rFonts w:cs="Arial"/>
          <w:sz w:val="24"/>
          <w:szCs w:val="24"/>
        </w:rPr>
        <w:tab/>
      </w:r>
      <w:r w:rsidR="00F949B8">
        <w:rPr>
          <w:rFonts w:cs="Arial"/>
          <w:sz w:val="24"/>
          <w:szCs w:val="24"/>
        </w:rPr>
        <w:t>48</w:t>
      </w:r>
    </w:p>
    <w:p w14:paraId="5F487516" w14:textId="77777777" w:rsidR="00CD03C4" w:rsidRPr="003B78FF" w:rsidRDefault="00A1747D" w:rsidP="001F5EDA">
      <w:pPr>
        <w:jc w:val="both"/>
        <w:rPr>
          <w:rFonts w:ascii="Arial" w:hAnsi="Arial" w:cs="Arial"/>
          <w:lang w:val="es-ES"/>
        </w:rPr>
      </w:pPr>
      <w:r w:rsidRPr="003B78FF">
        <w:rPr>
          <w:rFonts w:ascii="Arial" w:hAnsi="Arial" w:cs="Arial"/>
          <w:lang w:val="es-CO"/>
        </w:rPr>
        <w:t>_</w:t>
      </w:r>
      <w:r w:rsidR="005A2DA0">
        <w:rPr>
          <w:rFonts w:ascii="Arial" w:hAnsi="Arial" w:cs="Arial"/>
          <w:lang w:val="es-CO"/>
        </w:rPr>
        <w:t>4</w:t>
      </w:r>
      <w:r w:rsidRPr="003B78FF">
        <w:rPr>
          <w:rFonts w:ascii="Arial" w:hAnsi="Arial" w:cs="Arial"/>
          <w:lang w:val="es-CO"/>
        </w:rPr>
        <w:t xml:space="preserve">.6  </w:t>
      </w:r>
      <w:r w:rsidR="00CD03C4" w:rsidRPr="003B78FF">
        <w:rPr>
          <w:rFonts w:ascii="Arial" w:hAnsi="Arial" w:cs="Arial"/>
          <w:lang w:val="es-CO"/>
        </w:rPr>
        <w:t xml:space="preserve">PROCEDIMIENTO DE </w:t>
      </w:r>
      <w:r w:rsidR="004C148C">
        <w:rPr>
          <w:rFonts w:ascii="Arial" w:hAnsi="Arial" w:cs="Arial"/>
          <w:lang w:val="es-CO"/>
        </w:rPr>
        <w:t>PRÁCTICAS</w:t>
      </w:r>
      <w:r w:rsidR="006D446C" w:rsidRPr="003B78FF">
        <w:rPr>
          <w:rFonts w:ascii="Arial" w:hAnsi="Arial" w:cs="Arial"/>
          <w:lang w:val="es-CO"/>
        </w:rPr>
        <w:t xml:space="preserve"> RESTAURATIVA</w:t>
      </w:r>
      <w:r w:rsidR="004C148C">
        <w:rPr>
          <w:rFonts w:ascii="Arial" w:hAnsi="Arial" w:cs="Arial"/>
          <w:lang w:val="es-CO"/>
        </w:rPr>
        <w:t>S</w:t>
      </w:r>
      <w:r w:rsidR="006D446C" w:rsidRPr="003B78FF">
        <w:rPr>
          <w:rFonts w:ascii="Arial" w:hAnsi="Arial" w:cs="Arial"/>
          <w:lang w:val="es-CO"/>
        </w:rPr>
        <w:t>………………………</w:t>
      </w:r>
      <w:r w:rsidR="00E54EC5" w:rsidRPr="003B78FF">
        <w:rPr>
          <w:rFonts w:ascii="Arial" w:hAnsi="Arial" w:cs="Arial"/>
          <w:lang w:val="es-CO"/>
        </w:rPr>
        <w:t>.</w:t>
      </w:r>
      <w:r w:rsidR="006D446C" w:rsidRPr="003B78FF">
        <w:rPr>
          <w:rFonts w:ascii="Arial" w:hAnsi="Arial" w:cs="Arial"/>
          <w:lang w:val="es-CO"/>
        </w:rPr>
        <w:t>.</w:t>
      </w:r>
      <w:r w:rsidR="001F5EDA">
        <w:rPr>
          <w:rFonts w:ascii="Arial" w:hAnsi="Arial" w:cs="Arial"/>
          <w:lang w:val="es-CO"/>
        </w:rPr>
        <w:tab/>
      </w:r>
      <w:r w:rsidR="00F949B8">
        <w:rPr>
          <w:rFonts w:ascii="Arial" w:hAnsi="Arial" w:cs="Arial"/>
          <w:lang w:val="es-CO"/>
        </w:rPr>
        <w:t>48</w:t>
      </w:r>
    </w:p>
    <w:p w14:paraId="79C0C2C7" w14:textId="77777777" w:rsidR="001F5EDA" w:rsidRDefault="001F5EDA" w:rsidP="00BA35AC">
      <w:pPr>
        <w:tabs>
          <w:tab w:val="left" w:pos="-1843"/>
          <w:tab w:val="left" w:pos="-567"/>
        </w:tabs>
        <w:jc w:val="both"/>
        <w:rPr>
          <w:rFonts w:ascii="Arial" w:hAnsi="Arial" w:cs="Arial"/>
          <w:b/>
          <w:bCs/>
          <w:lang w:val="es-ES"/>
        </w:rPr>
      </w:pPr>
    </w:p>
    <w:p w14:paraId="72FD3ACF" w14:textId="77777777" w:rsidR="00CD03C4" w:rsidRPr="003B78FF" w:rsidRDefault="00CD03C4" w:rsidP="00BA35AC">
      <w:pPr>
        <w:tabs>
          <w:tab w:val="left" w:pos="-1843"/>
          <w:tab w:val="left" w:pos="-567"/>
        </w:tabs>
        <w:jc w:val="both"/>
        <w:rPr>
          <w:rFonts w:ascii="Arial" w:hAnsi="Arial" w:cs="Arial"/>
          <w:b/>
          <w:lang w:val="es-ES"/>
        </w:rPr>
      </w:pPr>
      <w:r w:rsidRPr="003B78FF">
        <w:rPr>
          <w:rFonts w:ascii="Arial" w:hAnsi="Arial" w:cs="Arial"/>
          <w:b/>
          <w:bCs/>
          <w:lang w:val="es-ES"/>
        </w:rPr>
        <w:t>_</w:t>
      </w:r>
      <w:r w:rsidR="005A2DA0">
        <w:rPr>
          <w:rFonts w:ascii="Arial" w:hAnsi="Arial" w:cs="Arial"/>
          <w:b/>
          <w:bCs/>
          <w:lang w:val="es-ES"/>
        </w:rPr>
        <w:t>5</w:t>
      </w:r>
      <w:r w:rsidRPr="003B78FF">
        <w:rPr>
          <w:rFonts w:ascii="Arial" w:hAnsi="Arial" w:cs="Arial"/>
          <w:b/>
          <w:bCs/>
          <w:lang w:val="es-ES"/>
        </w:rPr>
        <w:t>.</w:t>
      </w:r>
      <w:r w:rsidRPr="003B78FF">
        <w:rPr>
          <w:rFonts w:ascii="Arial" w:hAnsi="Arial" w:cs="Arial"/>
          <w:b/>
          <w:lang w:val="es-ES"/>
        </w:rPr>
        <w:t xml:space="preserve">  GOBIERNO ESCOLAR  </w:t>
      </w:r>
    </w:p>
    <w:p w14:paraId="77C61467" w14:textId="77777777" w:rsidR="00CD03C4" w:rsidRPr="003B78FF" w:rsidRDefault="00CD03C4" w:rsidP="00BA35AC">
      <w:pPr>
        <w:tabs>
          <w:tab w:val="left" w:pos="-1843"/>
          <w:tab w:val="left" w:pos="-567"/>
        </w:tabs>
        <w:jc w:val="both"/>
        <w:rPr>
          <w:rFonts w:ascii="Arial" w:hAnsi="Arial" w:cs="Arial"/>
          <w:lang w:val="es-ES"/>
        </w:rPr>
      </w:pPr>
      <w:r w:rsidRPr="003B78FF">
        <w:rPr>
          <w:rFonts w:ascii="Arial" w:hAnsi="Arial" w:cs="Arial"/>
          <w:lang w:val="es-ES"/>
        </w:rPr>
        <w:t>_</w:t>
      </w:r>
      <w:r w:rsidR="005A2DA0">
        <w:rPr>
          <w:rFonts w:ascii="Arial" w:hAnsi="Arial" w:cs="Arial"/>
          <w:lang w:val="es-ES"/>
        </w:rPr>
        <w:t>5</w:t>
      </w:r>
      <w:r w:rsidRPr="003B78FF">
        <w:rPr>
          <w:rFonts w:ascii="Arial" w:hAnsi="Arial" w:cs="Arial"/>
          <w:lang w:val="es-ES"/>
        </w:rPr>
        <w:t xml:space="preserve">.1  ÓRGANOS DEL GOBIERNO ESCOLAR </w:t>
      </w:r>
      <w:r w:rsidR="00E54EC5" w:rsidRPr="003B78FF">
        <w:rPr>
          <w:rFonts w:ascii="Arial" w:hAnsi="Arial" w:cs="Arial"/>
          <w:lang w:val="es-ES"/>
        </w:rPr>
        <w:t>……………………………………………</w:t>
      </w:r>
      <w:r w:rsidR="001F21EB" w:rsidRPr="003B78FF">
        <w:rPr>
          <w:rFonts w:ascii="Arial" w:hAnsi="Arial" w:cs="Arial"/>
          <w:lang w:val="es-ES"/>
        </w:rPr>
        <w:tab/>
      </w:r>
      <w:r w:rsidR="00F949B8">
        <w:rPr>
          <w:rFonts w:ascii="Arial" w:hAnsi="Arial" w:cs="Arial"/>
          <w:lang w:val="es-ES"/>
        </w:rPr>
        <w:t>51</w:t>
      </w:r>
    </w:p>
    <w:p w14:paraId="0509A157" w14:textId="77777777" w:rsidR="00CD03C4" w:rsidRPr="003B78FF" w:rsidRDefault="00CD03C4" w:rsidP="00BA35AC">
      <w:pPr>
        <w:tabs>
          <w:tab w:val="left" w:pos="-1843"/>
          <w:tab w:val="left" w:pos="-567"/>
        </w:tabs>
        <w:jc w:val="both"/>
        <w:rPr>
          <w:rFonts w:ascii="Arial" w:hAnsi="Arial" w:cs="Arial"/>
          <w:caps/>
          <w:lang w:val="es-CO"/>
        </w:rPr>
      </w:pPr>
      <w:r w:rsidRPr="003B78FF">
        <w:rPr>
          <w:rFonts w:ascii="Arial" w:hAnsi="Arial" w:cs="Arial"/>
          <w:lang w:val="es-CO"/>
        </w:rPr>
        <w:t>_</w:t>
      </w:r>
      <w:r w:rsidR="005A2DA0">
        <w:rPr>
          <w:rFonts w:ascii="Arial" w:hAnsi="Arial" w:cs="Arial"/>
          <w:lang w:val="es-CO"/>
        </w:rPr>
        <w:t>5</w:t>
      </w:r>
      <w:r w:rsidRPr="003B78FF">
        <w:rPr>
          <w:rFonts w:ascii="Arial" w:hAnsi="Arial" w:cs="Arial"/>
          <w:lang w:val="es-CO"/>
        </w:rPr>
        <w:t xml:space="preserve">.1.1 Consejo </w:t>
      </w:r>
      <w:r w:rsidR="00986A3D" w:rsidRPr="003B78FF">
        <w:rPr>
          <w:rFonts w:ascii="Arial" w:hAnsi="Arial" w:cs="Arial"/>
          <w:lang w:val="es-CO"/>
        </w:rPr>
        <w:t>Directivo…</w:t>
      </w:r>
      <w:r w:rsidRPr="003B78FF">
        <w:rPr>
          <w:rFonts w:ascii="Arial" w:hAnsi="Arial" w:cs="Arial"/>
          <w:caps/>
          <w:lang w:val="es-CO"/>
        </w:rPr>
        <w:t>……………</w:t>
      </w:r>
      <w:r w:rsidR="00E54EC5" w:rsidRPr="003B78FF">
        <w:rPr>
          <w:rFonts w:ascii="Arial" w:hAnsi="Arial" w:cs="Arial"/>
          <w:caps/>
          <w:lang w:val="es-CO"/>
        </w:rPr>
        <w:t>………………………………………………………</w:t>
      </w:r>
      <w:r w:rsidR="001F5EDA">
        <w:rPr>
          <w:rFonts w:ascii="Arial" w:hAnsi="Arial" w:cs="Arial"/>
          <w:caps/>
          <w:lang w:val="es-CO"/>
        </w:rPr>
        <w:tab/>
      </w:r>
      <w:r w:rsidR="00F949B8">
        <w:rPr>
          <w:rFonts w:ascii="Arial" w:hAnsi="Arial" w:cs="Arial"/>
          <w:caps/>
          <w:lang w:val="es-CO"/>
        </w:rPr>
        <w:t>51</w:t>
      </w:r>
    </w:p>
    <w:p w14:paraId="5D7F4C10" w14:textId="77777777" w:rsidR="00CD03C4" w:rsidRPr="003B78FF" w:rsidRDefault="00CD03C4" w:rsidP="00BA35AC">
      <w:pPr>
        <w:tabs>
          <w:tab w:val="left" w:pos="-1843"/>
          <w:tab w:val="left" w:pos="-567"/>
        </w:tabs>
        <w:jc w:val="both"/>
        <w:rPr>
          <w:rFonts w:ascii="Arial" w:hAnsi="Arial" w:cs="Arial"/>
          <w:caps/>
          <w:lang w:val="es-ES"/>
        </w:rPr>
      </w:pPr>
      <w:r w:rsidRPr="003B78FF">
        <w:rPr>
          <w:rFonts w:ascii="Arial" w:hAnsi="Arial" w:cs="Arial"/>
          <w:caps/>
          <w:lang w:val="es-CO"/>
        </w:rPr>
        <w:t>_</w:t>
      </w:r>
      <w:r w:rsidR="005A2DA0">
        <w:rPr>
          <w:rFonts w:ascii="Arial" w:hAnsi="Arial" w:cs="Arial"/>
          <w:caps/>
          <w:lang w:val="es-CO"/>
        </w:rPr>
        <w:t>5</w:t>
      </w:r>
      <w:r w:rsidRPr="003B78FF">
        <w:rPr>
          <w:rFonts w:ascii="Arial" w:hAnsi="Arial" w:cs="Arial"/>
          <w:caps/>
          <w:lang w:val="es-CO"/>
        </w:rPr>
        <w:t xml:space="preserve">.1.2 </w:t>
      </w:r>
      <w:r w:rsidR="00C00A4F" w:rsidRPr="003B78FF">
        <w:rPr>
          <w:rFonts w:ascii="Arial" w:hAnsi="Arial" w:cs="Arial"/>
          <w:caps/>
          <w:lang w:val="es-CO"/>
        </w:rPr>
        <w:t>C</w:t>
      </w:r>
      <w:r w:rsidR="00C00A4F" w:rsidRPr="003B78FF">
        <w:rPr>
          <w:rFonts w:ascii="Arial" w:hAnsi="Arial" w:cs="Arial"/>
          <w:iCs/>
          <w:lang w:val="es-CO"/>
        </w:rPr>
        <w:t>onsejo Académico</w:t>
      </w:r>
      <w:r w:rsidRPr="003B78FF">
        <w:rPr>
          <w:rFonts w:ascii="Arial" w:hAnsi="Arial" w:cs="Arial"/>
          <w:iCs/>
          <w:caps/>
          <w:lang w:val="es-CO"/>
        </w:rPr>
        <w:t>…</w:t>
      </w:r>
      <w:r w:rsidRPr="003B78FF">
        <w:rPr>
          <w:rFonts w:ascii="Arial" w:hAnsi="Arial" w:cs="Arial"/>
          <w:caps/>
          <w:lang w:val="es-CO"/>
        </w:rPr>
        <w:t>……………………………………………</w:t>
      </w:r>
      <w:r w:rsidR="00E54EC5" w:rsidRPr="003B78FF">
        <w:rPr>
          <w:rFonts w:ascii="Arial" w:hAnsi="Arial" w:cs="Arial"/>
          <w:caps/>
          <w:lang w:val="es-CO"/>
        </w:rPr>
        <w:t>…..</w:t>
      </w:r>
      <w:r w:rsidRPr="003B78FF">
        <w:rPr>
          <w:rFonts w:ascii="Arial" w:hAnsi="Arial" w:cs="Arial"/>
          <w:caps/>
          <w:lang w:val="es-CO"/>
        </w:rPr>
        <w:t>……………</w:t>
      </w:r>
      <w:r w:rsidR="00E54EC5" w:rsidRPr="003B78FF">
        <w:rPr>
          <w:rFonts w:ascii="Arial" w:hAnsi="Arial" w:cs="Arial"/>
          <w:caps/>
          <w:lang w:val="es-CO"/>
        </w:rPr>
        <w:t>…..</w:t>
      </w:r>
      <w:r w:rsidR="001F5EDA">
        <w:rPr>
          <w:rFonts w:ascii="Arial" w:hAnsi="Arial" w:cs="Arial"/>
          <w:caps/>
          <w:lang w:val="es-CO"/>
        </w:rPr>
        <w:tab/>
      </w:r>
      <w:r w:rsidR="00F949B8">
        <w:rPr>
          <w:rFonts w:ascii="Arial" w:hAnsi="Arial" w:cs="Arial"/>
          <w:caps/>
          <w:lang w:val="es-CO"/>
        </w:rPr>
        <w:t>52</w:t>
      </w:r>
    </w:p>
    <w:p w14:paraId="7795EA42" w14:textId="77777777" w:rsidR="00CD03C4" w:rsidRPr="003B78FF" w:rsidRDefault="00CD03C4" w:rsidP="00BA35AC">
      <w:pPr>
        <w:tabs>
          <w:tab w:val="left" w:pos="-1843"/>
          <w:tab w:val="left" w:pos="-567"/>
        </w:tabs>
        <w:jc w:val="both"/>
        <w:rPr>
          <w:rFonts w:ascii="Arial" w:hAnsi="Arial" w:cs="Arial"/>
          <w:caps/>
          <w:lang w:val="es-ES"/>
        </w:rPr>
      </w:pPr>
      <w:r w:rsidRPr="003B78FF">
        <w:rPr>
          <w:rFonts w:ascii="Arial" w:hAnsi="Arial" w:cs="Arial"/>
          <w:caps/>
          <w:lang w:val="es-ES"/>
        </w:rPr>
        <w:t>_</w:t>
      </w:r>
      <w:r w:rsidR="005A2DA0">
        <w:rPr>
          <w:rFonts w:ascii="Arial" w:hAnsi="Arial" w:cs="Arial"/>
          <w:caps/>
          <w:lang w:val="es-ES"/>
        </w:rPr>
        <w:t>5</w:t>
      </w:r>
      <w:r w:rsidRPr="003B78FF">
        <w:rPr>
          <w:rFonts w:ascii="Arial" w:hAnsi="Arial" w:cs="Arial"/>
          <w:caps/>
          <w:lang w:val="es-ES"/>
        </w:rPr>
        <w:t xml:space="preserve">.1.3 </w:t>
      </w:r>
      <w:r w:rsidR="00C00A4F" w:rsidRPr="003B78FF">
        <w:rPr>
          <w:rFonts w:ascii="Arial" w:hAnsi="Arial" w:cs="Arial"/>
          <w:caps/>
          <w:lang w:val="es-ES"/>
        </w:rPr>
        <w:t>r</w:t>
      </w:r>
      <w:r w:rsidR="00C00A4F" w:rsidRPr="003B78FF">
        <w:rPr>
          <w:rFonts w:ascii="Arial" w:hAnsi="Arial" w:cs="Arial"/>
          <w:lang w:val="es-ES"/>
        </w:rPr>
        <w:t>ector</w:t>
      </w:r>
      <w:r w:rsidRPr="003B78FF">
        <w:rPr>
          <w:rFonts w:ascii="Arial" w:hAnsi="Arial" w:cs="Arial"/>
          <w:caps/>
          <w:lang w:val="es-ES"/>
        </w:rPr>
        <w:t>.......................………………………………………………….............</w:t>
      </w:r>
      <w:r w:rsidR="00E54EC5" w:rsidRPr="003B78FF">
        <w:rPr>
          <w:rFonts w:ascii="Arial" w:hAnsi="Arial" w:cs="Arial"/>
          <w:caps/>
          <w:lang w:val="es-ES"/>
        </w:rPr>
        <w:t>............</w:t>
      </w:r>
      <w:r w:rsidR="001F5EDA">
        <w:rPr>
          <w:rFonts w:ascii="Arial" w:hAnsi="Arial" w:cs="Arial"/>
          <w:caps/>
          <w:lang w:val="es-ES"/>
        </w:rPr>
        <w:tab/>
      </w:r>
      <w:r w:rsidR="00F949B8">
        <w:rPr>
          <w:rFonts w:ascii="Arial" w:hAnsi="Arial" w:cs="Arial"/>
          <w:caps/>
          <w:lang w:val="es-ES"/>
        </w:rPr>
        <w:t>52</w:t>
      </w:r>
      <w:r w:rsidR="006D446C" w:rsidRPr="003B78FF">
        <w:rPr>
          <w:rFonts w:ascii="Arial" w:hAnsi="Arial" w:cs="Arial"/>
          <w:caps/>
          <w:lang w:val="es-ES"/>
        </w:rPr>
        <w:t xml:space="preserve">  </w:t>
      </w:r>
    </w:p>
    <w:p w14:paraId="4D48EE1F" w14:textId="77777777" w:rsidR="00042EFB" w:rsidRPr="003B78FF" w:rsidRDefault="00042EFB" w:rsidP="00BA35AC">
      <w:pPr>
        <w:tabs>
          <w:tab w:val="left" w:pos="-1843"/>
          <w:tab w:val="left" w:pos="-567"/>
        </w:tabs>
        <w:jc w:val="both"/>
        <w:rPr>
          <w:rFonts w:ascii="Arial" w:hAnsi="Arial" w:cs="Arial"/>
          <w:caps/>
          <w:lang w:val="es-ES"/>
        </w:rPr>
      </w:pPr>
    </w:p>
    <w:p w14:paraId="01E3F6C1" w14:textId="77777777" w:rsidR="00153BD4" w:rsidRPr="003B78FF" w:rsidRDefault="00CD03C4" w:rsidP="00BA35AC">
      <w:pPr>
        <w:pStyle w:val="BodyText"/>
        <w:rPr>
          <w:rFonts w:cs="Arial"/>
          <w:b/>
          <w:sz w:val="24"/>
          <w:szCs w:val="24"/>
        </w:rPr>
      </w:pPr>
      <w:r w:rsidRPr="003B78FF">
        <w:rPr>
          <w:rFonts w:cs="Arial"/>
          <w:b/>
          <w:sz w:val="24"/>
          <w:szCs w:val="24"/>
        </w:rPr>
        <w:t>_</w:t>
      </w:r>
      <w:r w:rsidR="005A2DA0">
        <w:rPr>
          <w:rFonts w:cs="Arial"/>
          <w:b/>
          <w:sz w:val="24"/>
          <w:szCs w:val="24"/>
        </w:rPr>
        <w:t>6</w:t>
      </w:r>
      <w:r w:rsidRPr="003B78FF">
        <w:rPr>
          <w:rFonts w:cs="Arial"/>
          <w:b/>
          <w:sz w:val="24"/>
          <w:szCs w:val="24"/>
        </w:rPr>
        <w:t xml:space="preserve">. </w:t>
      </w:r>
      <w:r w:rsidR="00C00A4F" w:rsidRPr="003B78FF">
        <w:rPr>
          <w:rFonts w:cs="Arial"/>
          <w:b/>
          <w:sz w:val="24"/>
          <w:szCs w:val="24"/>
        </w:rPr>
        <w:t xml:space="preserve"> </w:t>
      </w:r>
      <w:r w:rsidRPr="003B78FF">
        <w:rPr>
          <w:rFonts w:cs="Arial"/>
          <w:b/>
          <w:sz w:val="24"/>
          <w:szCs w:val="24"/>
        </w:rPr>
        <w:t>INSTANCIAS DE PARTICIPACIÓN DE LA COMUNIDAD EDUCATIVA</w:t>
      </w:r>
      <w:r w:rsidR="00E54EC5" w:rsidRPr="003B78FF">
        <w:rPr>
          <w:rFonts w:cs="Arial"/>
          <w:b/>
          <w:sz w:val="24"/>
          <w:szCs w:val="24"/>
        </w:rPr>
        <w:t xml:space="preserve"> </w:t>
      </w:r>
    </w:p>
    <w:p w14:paraId="217DF546" w14:textId="77777777" w:rsidR="00CD03C4" w:rsidRPr="003B78FF" w:rsidRDefault="00CD03C4" w:rsidP="00BA35AC">
      <w:pPr>
        <w:tabs>
          <w:tab w:val="left" w:pos="-1843"/>
          <w:tab w:val="left" w:pos="-567"/>
        </w:tabs>
        <w:jc w:val="both"/>
        <w:rPr>
          <w:rFonts w:ascii="Arial" w:hAnsi="Arial" w:cs="Arial"/>
          <w:lang w:val="es-ES"/>
        </w:rPr>
      </w:pPr>
      <w:r w:rsidRPr="003B78FF">
        <w:rPr>
          <w:rFonts w:ascii="Arial" w:hAnsi="Arial" w:cs="Arial"/>
          <w:lang w:val="es-ES"/>
        </w:rPr>
        <w:t>_</w:t>
      </w:r>
      <w:r w:rsidR="005A2DA0">
        <w:rPr>
          <w:rFonts w:ascii="Arial" w:hAnsi="Arial" w:cs="Arial"/>
          <w:lang w:val="es-ES"/>
        </w:rPr>
        <w:t>6</w:t>
      </w:r>
      <w:r w:rsidRPr="003B78FF">
        <w:rPr>
          <w:rFonts w:ascii="Arial" w:hAnsi="Arial" w:cs="Arial"/>
          <w:lang w:val="es-ES"/>
        </w:rPr>
        <w:t xml:space="preserve">.1 CONSEJO </w:t>
      </w:r>
      <w:r w:rsidR="00986A3D" w:rsidRPr="003B78FF">
        <w:rPr>
          <w:rFonts w:ascii="Arial" w:hAnsi="Arial" w:cs="Arial"/>
          <w:lang w:val="es-ES"/>
        </w:rPr>
        <w:t>ESTUDIANTIL…</w:t>
      </w:r>
      <w:r w:rsidR="00E54EC5" w:rsidRPr="003B78FF">
        <w:rPr>
          <w:rFonts w:ascii="Arial" w:hAnsi="Arial" w:cs="Arial"/>
          <w:lang w:val="es-ES"/>
        </w:rPr>
        <w:t>…………………………………………………………..</w:t>
      </w:r>
      <w:r w:rsidR="001F5EDA">
        <w:rPr>
          <w:rFonts w:ascii="Arial" w:hAnsi="Arial" w:cs="Arial"/>
          <w:lang w:val="es-ES"/>
        </w:rPr>
        <w:tab/>
      </w:r>
      <w:r w:rsidR="002F0180">
        <w:rPr>
          <w:rFonts w:ascii="Arial" w:hAnsi="Arial" w:cs="Arial"/>
          <w:lang w:val="es-ES"/>
        </w:rPr>
        <w:t>54</w:t>
      </w:r>
    </w:p>
    <w:p w14:paraId="783749E2" w14:textId="77777777" w:rsidR="002F0180" w:rsidRPr="002F0180" w:rsidRDefault="00CD03C4" w:rsidP="00BA35AC">
      <w:pPr>
        <w:tabs>
          <w:tab w:val="left" w:pos="-1843"/>
          <w:tab w:val="left" w:pos="-567"/>
        </w:tabs>
        <w:jc w:val="both"/>
        <w:rPr>
          <w:rFonts w:ascii="Arial" w:hAnsi="Arial" w:cs="Arial"/>
          <w:lang w:val="es-CO"/>
        </w:rPr>
      </w:pPr>
      <w:r w:rsidRPr="005E50E0">
        <w:rPr>
          <w:rFonts w:ascii="Arial" w:hAnsi="Arial" w:cs="Arial"/>
          <w:lang w:val="es-CO"/>
        </w:rPr>
        <w:t>_</w:t>
      </w:r>
      <w:r w:rsidR="005A2DA0" w:rsidRPr="005E50E0">
        <w:rPr>
          <w:rFonts w:ascii="Arial" w:hAnsi="Arial" w:cs="Arial"/>
          <w:lang w:val="es-CO"/>
        </w:rPr>
        <w:t>6</w:t>
      </w:r>
      <w:r w:rsidRPr="005E50E0">
        <w:rPr>
          <w:rFonts w:ascii="Arial" w:hAnsi="Arial" w:cs="Arial"/>
          <w:lang w:val="es-CO"/>
        </w:rPr>
        <w:t>.2</w:t>
      </w:r>
      <w:r w:rsidR="002F0180" w:rsidRPr="005E50E0">
        <w:rPr>
          <w:rFonts w:ascii="Arial" w:hAnsi="Arial" w:cs="Arial"/>
          <w:lang w:val="es-CO"/>
        </w:rPr>
        <w:t xml:space="preserve"> </w:t>
      </w:r>
      <w:proofErr w:type="gramStart"/>
      <w:r w:rsidR="009350E2" w:rsidRPr="005E50E0">
        <w:rPr>
          <w:rFonts w:ascii="Arial" w:hAnsi="Arial" w:cs="Arial"/>
          <w:lang w:val="es-CO"/>
        </w:rPr>
        <w:t>PREFECTS …</w:t>
      </w:r>
      <w:proofErr w:type="gramEnd"/>
      <w:r w:rsidR="009350E2" w:rsidRPr="005E50E0">
        <w:rPr>
          <w:rFonts w:ascii="Arial" w:hAnsi="Arial" w:cs="Arial"/>
          <w:lang w:val="es-CO"/>
        </w:rPr>
        <w:t>…………</w:t>
      </w:r>
      <w:r w:rsidR="002F0180" w:rsidRPr="005E50E0">
        <w:rPr>
          <w:rFonts w:ascii="Arial" w:hAnsi="Arial" w:cs="Arial"/>
          <w:lang w:val="es-CO"/>
        </w:rPr>
        <w:t>……………………………………………………………</w:t>
      </w:r>
      <w:r w:rsidR="002F0180" w:rsidRPr="005E50E0">
        <w:rPr>
          <w:rFonts w:ascii="Arial" w:hAnsi="Arial" w:cs="Arial"/>
          <w:lang w:val="es-CO"/>
        </w:rPr>
        <w:tab/>
      </w:r>
      <w:r w:rsidR="002F0180" w:rsidRPr="002F0180">
        <w:rPr>
          <w:rFonts w:ascii="Arial" w:hAnsi="Arial" w:cs="Arial"/>
          <w:lang w:val="es-CO"/>
        </w:rPr>
        <w:t>55</w:t>
      </w:r>
    </w:p>
    <w:p w14:paraId="7C1A5092" w14:textId="77777777" w:rsidR="002F0180" w:rsidRDefault="002F0180" w:rsidP="00BA35AC">
      <w:pPr>
        <w:tabs>
          <w:tab w:val="left" w:pos="-1843"/>
          <w:tab w:val="left" w:pos="-567"/>
        </w:tabs>
        <w:jc w:val="both"/>
        <w:rPr>
          <w:rFonts w:ascii="Arial" w:hAnsi="Arial" w:cs="Arial"/>
          <w:lang w:val="es-CO"/>
        </w:rPr>
      </w:pPr>
      <w:r w:rsidRPr="002F0180">
        <w:rPr>
          <w:rFonts w:ascii="Arial" w:hAnsi="Arial" w:cs="Arial"/>
          <w:lang w:val="es-CO"/>
        </w:rPr>
        <w:t>_6.</w:t>
      </w:r>
      <w:r>
        <w:rPr>
          <w:rFonts w:ascii="Arial" w:hAnsi="Arial" w:cs="Arial"/>
          <w:lang w:val="es-CO"/>
        </w:rPr>
        <w:t>3 PERSONEROS…………………………………………………………………………</w:t>
      </w:r>
      <w:r>
        <w:rPr>
          <w:rFonts w:ascii="Arial" w:hAnsi="Arial" w:cs="Arial"/>
          <w:lang w:val="es-CO"/>
        </w:rPr>
        <w:tab/>
        <w:t>5</w:t>
      </w:r>
      <w:r w:rsidR="009350E2">
        <w:rPr>
          <w:rFonts w:ascii="Arial" w:hAnsi="Arial" w:cs="Arial"/>
          <w:lang w:val="es-CO"/>
        </w:rPr>
        <w:t>6</w:t>
      </w:r>
    </w:p>
    <w:p w14:paraId="1891D96B" w14:textId="77777777" w:rsidR="009350E2" w:rsidRDefault="002F0180" w:rsidP="009350E2">
      <w:pPr>
        <w:tabs>
          <w:tab w:val="left" w:pos="-1843"/>
          <w:tab w:val="left" w:pos="-567"/>
          <w:tab w:val="left" w:pos="567"/>
        </w:tabs>
        <w:jc w:val="both"/>
        <w:rPr>
          <w:rFonts w:ascii="Arial" w:hAnsi="Arial" w:cs="Arial"/>
          <w:lang w:val="es-CO"/>
        </w:rPr>
      </w:pPr>
      <w:r>
        <w:rPr>
          <w:rFonts w:ascii="Arial" w:hAnsi="Arial" w:cs="Arial"/>
          <w:lang w:val="es-CO"/>
        </w:rPr>
        <w:t xml:space="preserve">_6.4 REVOCATORIA DE NOMBRAMIENTOS DE </w:t>
      </w:r>
      <w:r w:rsidR="009350E2">
        <w:rPr>
          <w:rFonts w:ascii="Arial" w:hAnsi="Arial" w:cs="Arial"/>
          <w:lang w:val="es-CO"/>
        </w:rPr>
        <w:t xml:space="preserve">REPRESENTANTES </w:t>
      </w:r>
    </w:p>
    <w:p w14:paraId="2E4E9266" w14:textId="77777777" w:rsidR="002F0180" w:rsidRPr="002F0180" w:rsidRDefault="009350E2" w:rsidP="009350E2">
      <w:pPr>
        <w:tabs>
          <w:tab w:val="left" w:pos="-1843"/>
          <w:tab w:val="left" w:pos="-567"/>
          <w:tab w:val="left" w:pos="567"/>
        </w:tabs>
        <w:jc w:val="both"/>
        <w:rPr>
          <w:rFonts w:ascii="Arial" w:hAnsi="Arial" w:cs="Arial"/>
          <w:lang w:val="es-CO"/>
        </w:rPr>
      </w:pPr>
      <w:r>
        <w:rPr>
          <w:rFonts w:ascii="Arial" w:hAnsi="Arial" w:cs="Arial"/>
          <w:lang w:val="es-CO"/>
        </w:rPr>
        <w:tab/>
        <w:t>DE LOS ESTUDIANTES…………………</w:t>
      </w:r>
      <w:r w:rsidR="002F0180" w:rsidRPr="009350E2">
        <w:rPr>
          <w:rFonts w:ascii="Arial" w:hAnsi="Arial" w:cs="Arial"/>
          <w:lang w:val="es-CO"/>
        </w:rPr>
        <w:t>…………………………………………….</w:t>
      </w:r>
      <w:r w:rsidR="002F0180" w:rsidRPr="009350E2">
        <w:rPr>
          <w:rFonts w:ascii="Arial" w:hAnsi="Arial" w:cs="Arial"/>
          <w:lang w:val="es-CO"/>
        </w:rPr>
        <w:tab/>
      </w:r>
      <w:r w:rsidR="002F0180" w:rsidRPr="002F0180">
        <w:rPr>
          <w:rFonts w:ascii="Arial" w:hAnsi="Arial" w:cs="Arial"/>
          <w:lang w:val="es-CO"/>
        </w:rPr>
        <w:t>5</w:t>
      </w:r>
      <w:r>
        <w:rPr>
          <w:rFonts w:ascii="Arial" w:hAnsi="Arial" w:cs="Arial"/>
          <w:lang w:val="es-CO"/>
        </w:rPr>
        <w:t>7</w:t>
      </w:r>
    </w:p>
    <w:p w14:paraId="17531332" w14:textId="77777777" w:rsidR="00CD03C4" w:rsidRDefault="00A31537" w:rsidP="00BA35AC">
      <w:pPr>
        <w:tabs>
          <w:tab w:val="left" w:pos="-1843"/>
          <w:tab w:val="left" w:pos="-567"/>
        </w:tabs>
        <w:jc w:val="both"/>
        <w:rPr>
          <w:rFonts w:ascii="Arial" w:hAnsi="Arial" w:cs="Arial"/>
          <w:caps/>
          <w:lang w:val="es-ES"/>
        </w:rPr>
      </w:pPr>
      <w:r>
        <w:rPr>
          <w:rFonts w:ascii="Arial" w:hAnsi="Arial" w:cs="Arial"/>
          <w:lang w:val="es-CO"/>
        </w:rPr>
        <w:t>_</w:t>
      </w:r>
      <w:r w:rsidR="002F0180" w:rsidRPr="002F0180">
        <w:rPr>
          <w:rFonts w:ascii="Arial" w:hAnsi="Arial" w:cs="Arial"/>
          <w:lang w:val="es-CO"/>
        </w:rPr>
        <w:t>6.</w:t>
      </w:r>
      <w:r w:rsidR="002F0180">
        <w:rPr>
          <w:rFonts w:ascii="Arial" w:hAnsi="Arial" w:cs="Arial"/>
          <w:lang w:val="es-CO"/>
        </w:rPr>
        <w:t>5</w:t>
      </w:r>
      <w:r w:rsidR="00CD03C4" w:rsidRPr="002F0180">
        <w:rPr>
          <w:rFonts w:ascii="Arial" w:hAnsi="Arial" w:cs="Arial"/>
          <w:lang w:val="es-CO"/>
        </w:rPr>
        <w:t xml:space="preserve"> </w:t>
      </w:r>
      <w:r w:rsidR="00CD03C4" w:rsidRPr="003B78FF">
        <w:rPr>
          <w:rFonts w:ascii="Arial" w:hAnsi="Arial" w:cs="Arial"/>
          <w:caps/>
          <w:lang w:val="es-ES"/>
        </w:rPr>
        <w:t xml:space="preserve">CONSEJO DE PADRES DE </w:t>
      </w:r>
      <w:r w:rsidR="00986A3D" w:rsidRPr="003B78FF">
        <w:rPr>
          <w:rFonts w:ascii="Arial" w:hAnsi="Arial" w:cs="Arial"/>
          <w:caps/>
          <w:lang w:val="es-ES"/>
        </w:rPr>
        <w:t>FAMILIA…</w:t>
      </w:r>
      <w:r w:rsidR="00E54EC5" w:rsidRPr="003B78FF">
        <w:rPr>
          <w:rFonts w:ascii="Arial" w:hAnsi="Arial" w:cs="Arial"/>
          <w:caps/>
          <w:lang w:val="es-ES"/>
        </w:rPr>
        <w:t>…………………………………………….</w:t>
      </w:r>
      <w:r w:rsidR="001F21EB" w:rsidRPr="003B78FF">
        <w:rPr>
          <w:rFonts w:ascii="Arial" w:hAnsi="Arial" w:cs="Arial"/>
          <w:caps/>
          <w:lang w:val="es-ES"/>
        </w:rPr>
        <w:tab/>
      </w:r>
      <w:r w:rsidR="002F0180">
        <w:rPr>
          <w:rFonts w:ascii="Arial" w:hAnsi="Arial" w:cs="Arial"/>
          <w:caps/>
          <w:lang w:val="es-ES"/>
        </w:rPr>
        <w:t>57</w:t>
      </w:r>
    </w:p>
    <w:p w14:paraId="69142B38" w14:textId="77777777" w:rsidR="00662BCD" w:rsidRPr="003B78FF" w:rsidRDefault="002F0180" w:rsidP="00BA35AC">
      <w:pPr>
        <w:tabs>
          <w:tab w:val="left" w:pos="-1843"/>
          <w:tab w:val="left" w:pos="-567"/>
        </w:tabs>
        <w:jc w:val="both"/>
        <w:rPr>
          <w:rFonts w:ascii="Arial" w:hAnsi="Arial" w:cs="Arial"/>
          <w:lang w:val="es-ES"/>
        </w:rPr>
      </w:pPr>
      <w:r>
        <w:rPr>
          <w:rFonts w:ascii="Arial" w:hAnsi="Arial" w:cs="Arial"/>
          <w:caps/>
          <w:lang w:val="es-ES"/>
        </w:rPr>
        <w:t>_6.6</w:t>
      </w:r>
      <w:r w:rsidR="00662BCD" w:rsidRPr="00717841">
        <w:rPr>
          <w:rFonts w:ascii="Arial" w:hAnsi="Arial" w:cs="Arial"/>
          <w:caps/>
          <w:lang w:val="es-ES"/>
        </w:rPr>
        <w:t xml:space="preserve"> COMITÉ DE CONVIVENCIA </w:t>
      </w:r>
      <w:r w:rsidR="009350E2" w:rsidRPr="00717841">
        <w:rPr>
          <w:rFonts w:ascii="Arial" w:hAnsi="Arial" w:cs="Arial"/>
          <w:caps/>
          <w:lang w:val="es-ES"/>
        </w:rPr>
        <w:t>ESCOLAR</w:t>
      </w:r>
      <w:r w:rsidR="009350E2">
        <w:rPr>
          <w:rFonts w:ascii="Arial" w:hAnsi="Arial" w:cs="Arial"/>
          <w:caps/>
          <w:lang w:val="es-ES"/>
        </w:rPr>
        <w:t>…</w:t>
      </w:r>
      <w:r>
        <w:rPr>
          <w:rFonts w:ascii="Arial" w:hAnsi="Arial" w:cs="Arial"/>
          <w:caps/>
          <w:lang w:val="es-ES"/>
        </w:rPr>
        <w:t>………………………………………….</w:t>
      </w:r>
      <w:r>
        <w:rPr>
          <w:rFonts w:ascii="Arial" w:hAnsi="Arial" w:cs="Arial"/>
          <w:caps/>
          <w:lang w:val="es-ES"/>
        </w:rPr>
        <w:tab/>
        <w:t>59</w:t>
      </w:r>
    </w:p>
    <w:p w14:paraId="45CAFD2D" w14:textId="77777777" w:rsidR="00CD03C4" w:rsidRPr="003B78FF" w:rsidRDefault="00CD03C4" w:rsidP="00BA35AC">
      <w:pPr>
        <w:tabs>
          <w:tab w:val="left" w:pos="-1843"/>
          <w:tab w:val="left" w:pos="-567"/>
        </w:tabs>
        <w:jc w:val="both"/>
        <w:rPr>
          <w:rFonts w:ascii="Arial" w:hAnsi="Arial" w:cs="Arial"/>
          <w:b/>
          <w:lang w:val="es-ES"/>
        </w:rPr>
      </w:pPr>
    </w:p>
    <w:p w14:paraId="175F8E87" w14:textId="77777777" w:rsidR="00CD03C4" w:rsidRPr="003B78FF" w:rsidRDefault="00CD03C4" w:rsidP="00BA35AC">
      <w:pPr>
        <w:tabs>
          <w:tab w:val="left" w:pos="-1843"/>
          <w:tab w:val="left" w:pos="-567"/>
        </w:tabs>
        <w:jc w:val="both"/>
        <w:rPr>
          <w:rFonts w:ascii="Arial" w:hAnsi="Arial" w:cs="Arial"/>
          <w:b/>
          <w:lang w:val="es-ES"/>
        </w:rPr>
      </w:pPr>
      <w:r w:rsidRPr="003B78FF">
        <w:rPr>
          <w:rFonts w:ascii="Arial" w:hAnsi="Arial" w:cs="Arial"/>
          <w:lang w:val="es-ES"/>
        </w:rPr>
        <w:t>_</w:t>
      </w:r>
      <w:r w:rsidR="005A2DA0">
        <w:rPr>
          <w:rFonts w:ascii="Arial" w:hAnsi="Arial" w:cs="Arial"/>
          <w:lang w:val="es-ES"/>
        </w:rPr>
        <w:t>7</w:t>
      </w:r>
      <w:r w:rsidRPr="003B78FF">
        <w:rPr>
          <w:rFonts w:ascii="Arial" w:hAnsi="Arial" w:cs="Arial"/>
          <w:lang w:val="es-ES"/>
        </w:rPr>
        <w:t>.</w:t>
      </w:r>
      <w:r w:rsidRPr="003B78FF">
        <w:rPr>
          <w:rFonts w:ascii="Arial" w:hAnsi="Arial" w:cs="Arial"/>
          <w:b/>
          <w:lang w:val="es-ES"/>
        </w:rPr>
        <w:t xml:space="preserve">  DOCENTES Y EMPLEADOS  </w:t>
      </w:r>
    </w:p>
    <w:p w14:paraId="47EB8917" w14:textId="77777777" w:rsidR="00CD03C4" w:rsidRPr="003B78FF" w:rsidRDefault="00CD03C4" w:rsidP="00BA35AC">
      <w:pPr>
        <w:tabs>
          <w:tab w:val="left" w:pos="-1843"/>
          <w:tab w:val="left" w:pos="-567"/>
        </w:tabs>
        <w:jc w:val="both"/>
        <w:rPr>
          <w:rFonts w:ascii="Arial" w:hAnsi="Arial" w:cs="Arial"/>
          <w:caps/>
          <w:lang w:val="es-ES"/>
        </w:rPr>
      </w:pPr>
      <w:r w:rsidRPr="003B78FF">
        <w:rPr>
          <w:rFonts w:ascii="Arial" w:hAnsi="Arial" w:cs="Arial"/>
          <w:lang w:val="es-ES"/>
        </w:rPr>
        <w:t>_</w:t>
      </w:r>
      <w:r w:rsidR="005A2DA0">
        <w:rPr>
          <w:rFonts w:ascii="Arial" w:hAnsi="Arial" w:cs="Arial"/>
          <w:lang w:val="es-ES"/>
        </w:rPr>
        <w:t>7</w:t>
      </w:r>
      <w:r w:rsidRPr="003B78FF">
        <w:rPr>
          <w:rFonts w:ascii="Arial" w:hAnsi="Arial" w:cs="Arial"/>
          <w:lang w:val="es-ES"/>
        </w:rPr>
        <w:t>.</w:t>
      </w:r>
      <w:r w:rsidRPr="003B78FF">
        <w:rPr>
          <w:rFonts w:ascii="Arial" w:hAnsi="Arial" w:cs="Arial"/>
          <w:caps/>
          <w:lang w:val="es-ES"/>
        </w:rPr>
        <w:t>1  DERECHOS……………………………………………………………………………</w:t>
      </w:r>
      <w:r w:rsidR="00E54EC5" w:rsidRPr="003B78FF">
        <w:rPr>
          <w:rFonts w:ascii="Arial" w:hAnsi="Arial" w:cs="Arial"/>
          <w:caps/>
          <w:lang w:val="es-ES"/>
        </w:rPr>
        <w:t>..</w:t>
      </w:r>
      <w:r w:rsidR="001F5EDA">
        <w:rPr>
          <w:rFonts w:ascii="Arial" w:hAnsi="Arial" w:cs="Arial"/>
          <w:caps/>
          <w:lang w:val="es-ES"/>
        </w:rPr>
        <w:tab/>
      </w:r>
      <w:r w:rsidR="002F0180">
        <w:rPr>
          <w:rFonts w:ascii="Arial" w:hAnsi="Arial" w:cs="Arial"/>
          <w:caps/>
          <w:lang w:val="es-ES"/>
        </w:rPr>
        <w:t>65</w:t>
      </w:r>
    </w:p>
    <w:p w14:paraId="31F70C1A" w14:textId="77777777" w:rsidR="00CD03C4" w:rsidRPr="003B78FF" w:rsidRDefault="00CD03C4" w:rsidP="00BA35AC">
      <w:pPr>
        <w:tabs>
          <w:tab w:val="left" w:pos="-1843"/>
          <w:tab w:val="left" w:pos="-567"/>
        </w:tabs>
        <w:jc w:val="both"/>
        <w:rPr>
          <w:rFonts w:ascii="Arial" w:hAnsi="Arial" w:cs="Arial"/>
          <w:caps/>
          <w:lang w:val="es-ES"/>
        </w:rPr>
      </w:pPr>
      <w:r w:rsidRPr="003B78FF">
        <w:rPr>
          <w:rFonts w:ascii="Arial" w:hAnsi="Arial" w:cs="Arial"/>
          <w:caps/>
          <w:lang w:val="es-ES"/>
        </w:rPr>
        <w:t>_</w:t>
      </w:r>
      <w:r w:rsidR="005A2DA0">
        <w:rPr>
          <w:rFonts w:ascii="Arial" w:hAnsi="Arial" w:cs="Arial"/>
          <w:caps/>
          <w:lang w:val="es-ES"/>
        </w:rPr>
        <w:t>7</w:t>
      </w:r>
      <w:r w:rsidRPr="003B78FF">
        <w:rPr>
          <w:rFonts w:ascii="Arial" w:hAnsi="Arial" w:cs="Arial"/>
          <w:caps/>
          <w:lang w:val="es-ES"/>
        </w:rPr>
        <w:t>.2  DEBERES………………………………………………………………………………..</w:t>
      </w:r>
      <w:r w:rsidR="001F21EB" w:rsidRPr="003B78FF">
        <w:rPr>
          <w:rFonts w:ascii="Arial" w:hAnsi="Arial" w:cs="Arial"/>
          <w:caps/>
          <w:lang w:val="es-ES"/>
        </w:rPr>
        <w:tab/>
      </w:r>
      <w:r w:rsidR="002F0180">
        <w:rPr>
          <w:rFonts w:ascii="Arial" w:hAnsi="Arial" w:cs="Arial"/>
          <w:caps/>
          <w:lang w:val="es-ES"/>
        </w:rPr>
        <w:t>65</w:t>
      </w:r>
    </w:p>
    <w:p w14:paraId="6D9805A1" w14:textId="77777777" w:rsidR="00BE3773" w:rsidRPr="003B78FF" w:rsidRDefault="00CD03C4" w:rsidP="00BA35AC">
      <w:pPr>
        <w:tabs>
          <w:tab w:val="left" w:pos="-1843"/>
          <w:tab w:val="left" w:pos="-567"/>
        </w:tabs>
        <w:jc w:val="both"/>
        <w:rPr>
          <w:rFonts w:ascii="Arial" w:hAnsi="Arial" w:cs="Arial"/>
          <w:lang w:val="es-ES"/>
        </w:rPr>
      </w:pPr>
      <w:r w:rsidRPr="003B78FF">
        <w:rPr>
          <w:rFonts w:ascii="Arial" w:hAnsi="Arial" w:cs="Arial"/>
          <w:caps/>
          <w:lang w:val="es-ES"/>
        </w:rPr>
        <w:t>_</w:t>
      </w:r>
      <w:r w:rsidR="005A2DA0">
        <w:rPr>
          <w:rFonts w:ascii="Arial" w:hAnsi="Arial" w:cs="Arial"/>
          <w:caps/>
          <w:lang w:val="es-ES"/>
        </w:rPr>
        <w:t>7</w:t>
      </w:r>
      <w:r w:rsidRPr="003B78FF">
        <w:rPr>
          <w:rFonts w:ascii="Arial" w:hAnsi="Arial" w:cs="Arial"/>
          <w:caps/>
          <w:lang w:val="es-ES"/>
        </w:rPr>
        <w:t>.3  Normas</w:t>
      </w:r>
      <w:r w:rsidRPr="003B78FF">
        <w:rPr>
          <w:rFonts w:ascii="Arial" w:hAnsi="Arial" w:cs="Arial"/>
          <w:lang w:val="es-ES"/>
        </w:rPr>
        <w:t xml:space="preserve">  ……………………………………………………...………………………</w:t>
      </w:r>
      <w:r w:rsidR="00E54EC5" w:rsidRPr="003B78FF">
        <w:rPr>
          <w:rFonts w:ascii="Arial" w:hAnsi="Arial" w:cs="Arial"/>
          <w:lang w:val="es-ES"/>
        </w:rPr>
        <w:t>..</w:t>
      </w:r>
      <w:r w:rsidR="001F5EDA">
        <w:rPr>
          <w:rFonts w:ascii="Arial" w:hAnsi="Arial" w:cs="Arial"/>
          <w:lang w:val="es-ES"/>
        </w:rPr>
        <w:tab/>
      </w:r>
      <w:r w:rsidR="002F0180">
        <w:rPr>
          <w:rFonts w:ascii="Arial" w:hAnsi="Arial" w:cs="Arial"/>
          <w:lang w:val="es-ES"/>
        </w:rPr>
        <w:t>66</w:t>
      </w:r>
    </w:p>
    <w:p w14:paraId="7C1CD690" w14:textId="77777777" w:rsidR="00CD03C4" w:rsidRPr="003B78FF" w:rsidRDefault="00CD03C4" w:rsidP="00BA35AC">
      <w:pPr>
        <w:tabs>
          <w:tab w:val="left" w:pos="-1843"/>
          <w:tab w:val="left" w:pos="-567"/>
        </w:tabs>
        <w:jc w:val="both"/>
        <w:rPr>
          <w:rFonts w:ascii="Arial" w:hAnsi="Arial" w:cs="Arial"/>
          <w:i/>
          <w:lang w:val="es-ES"/>
        </w:rPr>
      </w:pPr>
      <w:r w:rsidRPr="003B78FF">
        <w:rPr>
          <w:rFonts w:ascii="Arial" w:hAnsi="Arial" w:cs="Arial"/>
          <w:lang w:val="es-ES"/>
        </w:rPr>
        <w:tab/>
      </w:r>
    </w:p>
    <w:p w14:paraId="796053DC" w14:textId="77777777" w:rsidR="00CD03C4" w:rsidRPr="003B78FF" w:rsidRDefault="00CD03C4" w:rsidP="00BA35AC">
      <w:pPr>
        <w:tabs>
          <w:tab w:val="left" w:pos="-1843"/>
          <w:tab w:val="left" w:pos="-567"/>
        </w:tabs>
        <w:jc w:val="both"/>
        <w:rPr>
          <w:rFonts w:ascii="Arial" w:hAnsi="Arial" w:cs="Arial"/>
          <w:b/>
          <w:lang w:val="es-ES"/>
        </w:rPr>
      </w:pPr>
      <w:r w:rsidRPr="003B78FF">
        <w:rPr>
          <w:rFonts w:ascii="Arial" w:hAnsi="Arial" w:cs="Arial"/>
          <w:lang w:val="es-ES"/>
        </w:rPr>
        <w:t>_</w:t>
      </w:r>
      <w:r w:rsidR="005A2DA0">
        <w:rPr>
          <w:rFonts w:ascii="Arial" w:hAnsi="Arial" w:cs="Arial"/>
          <w:lang w:val="es-ES"/>
        </w:rPr>
        <w:t>8</w:t>
      </w:r>
      <w:r w:rsidRPr="003B78FF">
        <w:rPr>
          <w:rFonts w:ascii="Arial" w:hAnsi="Arial" w:cs="Arial"/>
          <w:lang w:val="es-ES"/>
        </w:rPr>
        <w:t>.</w:t>
      </w:r>
      <w:r w:rsidRPr="003B78FF">
        <w:rPr>
          <w:rFonts w:ascii="Arial" w:hAnsi="Arial" w:cs="Arial"/>
          <w:b/>
          <w:lang w:val="es-ES"/>
        </w:rPr>
        <w:t xml:space="preserve">  PADRES DE FAMILIA  </w:t>
      </w:r>
    </w:p>
    <w:p w14:paraId="7F7E215E" w14:textId="77777777" w:rsidR="00CD03C4" w:rsidRPr="003B78FF" w:rsidRDefault="00CD03C4" w:rsidP="00BA35AC">
      <w:pPr>
        <w:tabs>
          <w:tab w:val="num" w:pos="-1985"/>
          <w:tab w:val="left" w:pos="-1843"/>
          <w:tab w:val="left" w:pos="-567"/>
        </w:tabs>
        <w:jc w:val="both"/>
        <w:rPr>
          <w:rFonts w:ascii="Arial" w:hAnsi="Arial" w:cs="Arial"/>
          <w:caps/>
          <w:lang w:val="es-ES"/>
        </w:rPr>
      </w:pPr>
      <w:r w:rsidRPr="003B78FF">
        <w:rPr>
          <w:rFonts w:ascii="Arial" w:hAnsi="Arial" w:cs="Arial"/>
          <w:lang w:val="es-ES"/>
        </w:rPr>
        <w:t>_</w:t>
      </w:r>
      <w:r w:rsidR="005A2DA0">
        <w:rPr>
          <w:rFonts w:ascii="Arial" w:hAnsi="Arial" w:cs="Arial"/>
          <w:lang w:val="es-ES"/>
        </w:rPr>
        <w:t>8</w:t>
      </w:r>
      <w:r w:rsidRPr="003B78FF">
        <w:rPr>
          <w:rFonts w:ascii="Arial" w:hAnsi="Arial" w:cs="Arial"/>
          <w:lang w:val="es-ES"/>
        </w:rPr>
        <w:t xml:space="preserve">.1  </w:t>
      </w:r>
      <w:r w:rsidR="00986A3D" w:rsidRPr="003B78FF">
        <w:rPr>
          <w:rFonts w:ascii="Arial" w:hAnsi="Arial" w:cs="Arial"/>
          <w:caps/>
          <w:lang w:val="es-ES"/>
        </w:rPr>
        <w:t>DERECHOS.</w:t>
      </w:r>
      <w:r w:rsidRPr="003B78FF">
        <w:rPr>
          <w:rFonts w:ascii="Arial" w:hAnsi="Arial" w:cs="Arial"/>
          <w:caps/>
          <w:lang w:val="es-ES"/>
        </w:rPr>
        <w:t>……….</w:t>
      </w:r>
      <w:r w:rsidR="006D446C" w:rsidRPr="003B78FF">
        <w:rPr>
          <w:rFonts w:ascii="Arial" w:hAnsi="Arial" w:cs="Arial"/>
          <w:caps/>
          <w:lang w:val="es-ES"/>
        </w:rPr>
        <w:t>……………………………………………………..….……...</w:t>
      </w:r>
      <w:r w:rsidR="00E54EC5" w:rsidRPr="003B78FF">
        <w:rPr>
          <w:rFonts w:ascii="Arial" w:hAnsi="Arial" w:cs="Arial"/>
          <w:caps/>
          <w:lang w:val="es-ES"/>
        </w:rPr>
        <w:t>....</w:t>
      </w:r>
      <w:r w:rsidR="004C148C">
        <w:rPr>
          <w:rFonts w:ascii="Arial" w:hAnsi="Arial" w:cs="Arial"/>
          <w:caps/>
          <w:lang w:val="es-ES"/>
        </w:rPr>
        <w:tab/>
      </w:r>
      <w:r w:rsidR="002F0180">
        <w:rPr>
          <w:rFonts w:ascii="Arial" w:hAnsi="Arial" w:cs="Arial"/>
          <w:caps/>
          <w:lang w:val="es-ES"/>
        </w:rPr>
        <w:t>67</w:t>
      </w:r>
      <w:r w:rsidRPr="003B78FF">
        <w:rPr>
          <w:rFonts w:ascii="Arial" w:hAnsi="Arial" w:cs="Arial"/>
          <w:caps/>
          <w:lang w:val="es-ES"/>
        </w:rPr>
        <w:t xml:space="preserve"> </w:t>
      </w:r>
    </w:p>
    <w:p w14:paraId="24D31C7E" w14:textId="77777777" w:rsidR="00CD03C4" w:rsidRPr="003B78FF" w:rsidRDefault="00CD03C4" w:rsidP="00BA35AC">
      <w:pPr>
        <w:tabs>
          <w:tab w:val="num" w:pos="-1985"/>
          <w:tab w:val="left" w:pos="-1843"/>
          <w:tab w:val="left" w:pos="-567"/>
        </w:tabs>
        <w:jc w:val="both"/>
        <w:rPr>
          <w:rFonts w:ascii="Arial" w:hAnsi="Arial" w:cs="Arial"/>
          <w:caps/>
          <w:lang w:val="es-ES"/>
        </w:rPr>
      </w:pPr>
      <w:r w:rsidRPr="003B78FF">
        <w:rPr>
          <w:rFonts w:ascii="Arial" w:hAnsi="Arial" w:cs="Arial"/>
          <w:caps/>
          <w:lang w:val="es-ES"/>
        </w:rPr>
        <w:t>_</w:t>
      </w:r>
      <w:r w:rsidR="005A2DA0">
        <w:rPr>
          <w:rFonts w:ascii="Arial" w:hAnsi="Arial" w:cs="Arial"/>
          <w:caps/>
          <w:lang w:val="es-ES"/>
        </w:rPr>
        <w:t>8</w:t>
      </w:r>
      <w:r w:rsidR="00757EC4">
        <w:rPr>
          <w:rFonts w:ascii="Arial" w:hAnsi="Arial" w:cs="Arial"/>
          <w:caps/>
          <w:lang w:val="es-ES"/>
        </w:rPr>
        <w:t xml:space="preserve">.2  </w:t>
      </w:r>
      <w:proofErr w:type="gramStart"/>
      <w:r w:rsidR="00757EC4">
        <w:rPr>
          <w:rFonts w:ascii="Arial" w:hAnsi="Arial" w:cs="Arial"/>
          <w:caps/>
          <w:lang w:val="es-ES"/>
        </w:rPr>
        <w:t>Deberes</w:t>
      </w:r>
      <w:r w:rsidRPr="003B78FF">
        <w:rPr>
          <w:rFonts w:ascii="Arial" w:hAnsi="Arial" w:cs="Arial"/>
          <w:caps/>
          <w:lang w:val="es-ES"/>
        </w:rPr>
        <w:t xml:space="preserve"> …</w:t>
      </w:r>
      <w:proofErr w:type="gramEnd"/>
      <w:r w:rsidR="006D446C" w:rsidRPr="003B78FF">
        <w:rPr>
          <w:rFonts w:ascii="Arial" w:hAnsi="Arial" w:cs="Arial"/>
          <w:caps/>
          <w:lang w:val="es-ES"/>
        </w:rPr>
        <w:t>…………………………………………………………………………</w:t>
      </w:r>
      <w:r w:rsidR="00E54EC5" w:rsidRPr="003B78FF">
        <w:rPr>
          <w:rFonts w:ascii="Arial" w:hAnsi="Arial" w:cs="Arial"/>
          <w:caps/>
          <w:lang w:val="es-ES"/>
        </w:rPr>
        <w:t>…</w:t>
      </w:r>
      <w:r w:rsidR="004C148C">
        <w:rPr>
          <w:rFonts w:ascii="Arial" w:hAnsi="Arial" w:cs="Arial"/>
          <w:caps/>
          <w:lang w:val="es-ES"/>
        </w:rPr>
        <w:tab/>
      </w:r>
      <w:r w:rsidR="002F0180">
        <w:rPr>
          <w:rFonts w:ascii="Arial" w:hAnsi="Arial" w:cs="Arial"/>
          <w:caps/>
          <w:lang w:val="es-ES"/>
        </w:rPr>
        <w:t>68</w:t>
      </w:r>
    </w:p>
    <w:p w14:paraId="51F8E5AA" w14:textId="77777777" w:rsidR="00BE3773" w:rsidRPr="003B78FF" w:rsidRDefault="00CD03C4" w:rsidP="00BA35AC">
      <w:pPr>
        <w:tabs>
          <w:tab w:val="num" w:pos="-1985"/>
          <w:tab w:val="left" w:pos="-1843"/>
          <w:tab w:val="left" w:pos="-567"/>
        </w:tabs>
        <w:jc w:val="both"/>
        <w:rPr>
          <w:rFonts w:ascii="Arial" w:hAnsi="Arial" w:cs="Arial"/>
          <w:lang w:val="es-ES"/>
        </w:rPr>
      </w:pPr>
      <w:r w:rsidRPr="003B78FF">
        <w:rPr>
          <w:rFonts w:ascii="Arial" w:hAnsi="Arial" w:cs="Arial"/>
          <w:caps/>
          <w:lang w:val="es-ES"/>
        </w:rPr>
        <w:t>_</w:t>
      </w:r>
      <w:r w:rsidR="005A2DA0">
        <w:rPr>
          <w:rFonts w:ascii="Arial" w:hAnsi="Arial" w:cs="Arial"/>
          <w:caps/>
          <w:lang w:val="es-ES"/>
        </w:rPr>
        <w:t>8</w:t>
      </w:r>
      <w:r w:rsidR="00757EC4">
        <w:rPr>
          <w:rFonts w:ascii="Arial" w:hAnsi="Arial" w:cs="Arial"/>
          <w:caps/>
          <w:lang w:val="es-ES"/>
        </w:rPr>
        <w:t xml:space="preserve">.3  </w:t>
      </w:r>
      <w:r w:rsidRPr="003B78FF">
        <w:rPr>
          <w:rFonts w:ascii="Arial" w:hAnsi="Arial" w:cs="Arial"/>
          <w:caps/>
          <w:lang w:val="es-ES"/>
        </w:rPr>
        <w:t>Normas</w:t>
      </w:r>
      <w:r w:rsidRPr="003B78FF">
        <w:rPr>
          <w:rFonts w:ascii="Arial" w:hAnsi="Arial" w:cs="Arial"/>
          <w:lang w:val="es-ES"/>
        </w:rPr>
        <w:t xml:space="preserve"> ……………</w:t>
      </w:r>
      <w:r w:rsidR="006D446C" w:rsidRPr="003B78FF">
        <w:rPr>
          <w:rFonts w:ascii="Arial" w:hAnsi="Arial" w:cs="Arial"/>
          <w:lang w:val="es-ES"/>
        </w:rPr>
        <w:t>………………………………………………………..…..…..</w:t>
      </w:r>
      <w:r w:rsidR="004C148C">
        <w:rPr>
          <w:rFonts w:ascii="Arial" w:hAnsi="Arial" w:cs="Arial"/>
          <w:lang w:val="es-ES"/>
        </w:rPr>
        <w:tab/>
      </w:r>
      <w:r w:rsidR="002F0180">
        <w:rPr>
          <w:rFonts w:ascii="Arial" w:hAnsi="Arial" w:cs="Arial"/>
          <w:lang w:val="es-ES"/>
        </w:rPr>
        <w:t>70</w:t>
      </w:r>
    </w:p>
    <w:p w14:paraId="548F8712" w14:textId="77777777" w:rsidR="00EB1162" w:rsidRDefault="00EB1162" w:rsidP="00EB1162">
      <w:pPr>
        <w:tabs>
          <w:tab w:val="left" w:pos="-1843"/>
          <w:tab w:val="left" w:pos="-567"/>
        </w:tabs>
        <w:jc w:val="both"/>
        <w:rPr>
          <w:rFonts w:ascii="Arial" w:hAnsi="Arial" w:cs="Arial"/>
          <w:lang w:val="es-ES"/>
        </w:rPr>
      </w:pPr>
    </w:p>
    <w:p w14:paraId="213D8EFD" w14:textId="77777777" w:rsidR="00EB1162" w:rsidRPr="002F0180" w:rsidRDefault="00EB1162" w:rsidP="00EB1162">
      <w:pPr>
        <w:tabs>
          <w:tab w:val="left" w:pos="-1843"/>
          <w:tab w:val="left" w:pos="-567"/>
        </w:tabs>
        <w:jc w:val="both"/>
        <w:rPr>
          <w:rFonts w:ascii="Arial" w:hAnsi="Arial" w:cs="Arial"/>
          <w:b/>
          <w:lang w:val="es-ES"/>
        </w:rPr>
      </w:pPr>
      <w:r w:rsidRPr="002F0180">
        <w:rPr>
          <w:rFonts w:ascii="Arial" w:hAnsi="Arial" w:cs="Arial"/>
          <w:b/>
          <w:lang w:val="es-ES"/>
        </w:rPr>
        <w:t>9.  MATRICULAS</w:t>
      </w:r>
    </w:p>
    <w:p w14:paraId="51A34465" w14:textId="77777777" w:rsidR="00EB1162" w:rsidRPr="00737126" w:rsidRDefault="00EB1162" w:rsidP="00EB1162">
      <w:pPr>
        <w:jc w:val="both"/>
        <w:rPr>
          <w:rFonts w:ascii="Arial" w:hAnsi="Arial" w:cs="Arial"/>
          <w:lang w:val="es-ES"/>
        </w:rPr>
      </w:pPr>
      <w:r w:rsidRPr="00737126">
        <w:rPr>
          <w:rFonts w:ascii="Arial" w:hAnsi="Arial" w:cs="Arial"/>
          <w:lang w:val="es-ES"/>
        </w:rPr>
        <w:t>_9.1 Requisitos para matrícula ……………………………………………….</w:t>
      </w:r>
      <w:r w:rsidRPr="00737126">
        <w:rPr>
          <w:rFonts w:ascii="Arial" w:hAnsi="Arial" w:cs="Arial"/>
          <w:lang w:val="es-ES"/>
        </w:rPr>
        <w:tab/>
      </w:r>
      <w:r w:rsidR="002F0180">
        <w:rPr>
          <w:rFonts w:ascii="Arial" w:hAnsi="Arial" w:cs="Arial"/>
          <w:lang w:val="es-ES"/>
        </w:rPr>
        <w:t>……………</w:t>
      </w:r>
      <w:r w:rsidR="002F0180">
        <w:rPr>
          <w:rFonts w:ascii="Arial" w:hAnsi="Arial" w:cs="Arial"/>
          <w:lang w:val="es-ES"/>
        </w:rPr>
        <w:tab/>
        <w:t>71</w:t>
      </w:r>
    </w:p>
    <w:p w14:paraId="7F83B147" w14:textId="77777777" w:rsidR="00EB1162" w:rsidRPr="00737126" w:rsidRDefault="00EB1162" w:rsidP="00EB1162">
      <w:pPr>
        <w:tabs>
          <w:tab w:val="left" w:pos="-1843"/>
          <w:tab w:val="left" w:pos="-567"/>
        </w:tabs>
        <w:jc w:val="both"/>
        <w:rPr>
          <w:rFonts w:ascii="Arial" w:hAnsi="Arial" w:cs="Arial"/>
          <w:lang w:val="es-ES"/>
        </w:rPr>
      </w:pPr>
    </w:p>
    <w:p w14:paraId="7A34E1C8" w14:textId="77777777" w:rsidR="00EB1162" w:rsidRPr="002F0180" w:rsidRDefault="00EB1162" w:rsidP="00EB1162">
      <w:pPr>
        <w:tabs>
          <w:tab w:val="left" w:pos="-1843"/>
          <w:tab w:val="left" w:pos="-567"/>
        </w:tabs>
        <w:jc w:val="both"/>
        <w:rPr>
          <w:rFonts w:ascii="Arial" w:hAnsi="Arial" w:cs="Arial"/>
          <w:b/>
          <w:lang w:val="es-ES"/>
        </w:rPr>
      </w:pPr>
      <w:r w:rsidRPr="002F0180">
        <w:rPr>
          <w:rFonts w:ascii="Arial" w:hAnsi="Arial" w:cs="Arial"/>
          <w:b/>
          <w:lang w:val="es-ES"/>
        </w:rPr>
        <w:t xml:space="preserve">10. PENSIONES Y OTROS COBROS  </w:t>
      </w:r>
    </w:p>
    <w:p w14:paraId="59C6B28F" w14:textId="77777777" w:rsidR="00EB1162" w:rsidRPr="00737126" w:rsidRDefault="00EB1162" w:rsidP="00EB1162">
      <w:pPr>
        <w:tabs>
          <w:tab w:val="left" w:pos="-1843"/>
          <w:tab w:val="left" w:pos="-567"/>
        </w:tabs>
        <w:jc w:val="both"/>
        <w:rPr>
          <w:rFonts w:ascii="Arial" w:hAnsi="Arial" w:cs="Arial"/>
          <w:lang w:val="es-ES"/>
        </w:rPr>
      </w:pPr>
      <w:r w:rsidRPr="00737126">
        <w:rPr>
          <w:rFonts w:ascii="Arial" w:hAnsi="Arial" w:cs="Arial"/>
          <w:lang w:val="es-ES"/>
        </w:rPr>
        <w:t>_10.1 Cobros periódicos</w:t>
      </w:r>
      <w:r w:rsidRPr="00737126">
        <w:rPr>
          <w:rFonts w:ascii="Arial" w:hAnsi="Arial" w:cs="Arial"/>
          <w:lang w:val="es-ES"/>
        </w:rPr>
        <w:tab/>
        <w:t>……………………………………………………………..</w:t>
      </w:r>
      <w:r w:rsidRPr="00737126">
        <w:rPr>
          <w:rFonts w:ascii="Arial" w:hAnsi="Arial" w:cs="Arial"/>
          <w:lang w:val="es-ES"/>
        </w:rPr>
        <w:tab/>
      </w:r>
      <w:r w:rsidR="002F0180">
        <w:rPr>
          <w:rFonts w:ascii="Arial" w:hAnsi="Arial" w:cs="Arial"/>
          <w:lang w:val="es-ES"/>
        </w:rPr>
        <w:t>……</w:t>
      </w:r>
      <w:r w:rsidR="002F0180">
        <w:rPr>
          <w:rFonts w:ascii="Arial" w:hAnsi="Arial" w:cs="Arial"/>
          <w:lang w:val="es-ES"/>
        </w:rPr>
        <w:tab/>
        <w:t>72</w:t>
      </w:r>
    </w:p>
    <w:p w14:paraId="36BD105C" w14:textId="77777777" w:rsidR="00EB1162" w:rsidRPr="00737126" w:rsidRDefault="00EB1162" w:rsidP="00EB1162">
      <w:pPr>
        <w:tabs>
          <w:tab w:val="left" w:pos="-1843"/>
          <w:tab w:val="left" w:pos="-567"/>
        </w:tabs>
        <w:jc w:val="both"/>
        <w:rPr>
          <w:rFonts w:ascii="Arial" w:hAnsi="Arial" w:cs="Arial"/>
          <w:lang w:val="es-ES"/>
        </w:rPr>
      </w:pPr>
      <w:r w:rsidRPr="00737126">
        <w:rPr>
          <w:rFonts w:ascii="Arial" w:hAnsi="Arial" w:cs="Arial"/>
          <w:lang w:val="es-ES"/>
        </w:rPr>
        <w:t>_10.2 Otros COBROS……………………………………………………………….……..</w:t>
      </w:r>
      <w:r w:rsidRPr="00737126">
        <w:rPr>
          <w:rFonts w:ascii="Arial" w:hAnsi="Arial" w:cs="Arial"/>
          <w:lang w:val="es-ES"/>
        </w:rPr>
        <w:tab/>
      </w:r>
      <w:r w:rsidR="002F0180">
        <w:rPr>
          <w:rFonts w:ascii="Arial" w:hAnsi="Arial" w:cs="Arial"/>
          <w:lang w:val="es-ES"/>
        </w:rPr>
        <w:t>72</w:t>
      </w:r>
    </w:p>
    <w:p w14:paraId="0E296F4B" w14:textId="77777777" w:rsidR="00EB1162" w:rsidRPr="00EB1162" w:rsidRDefault="00EB1162" w:rsidP="00EB1162">
      <w:pPr>
        <w:tabs>
          <w:tab w:val="left" w:pos="-1843"/>
          <w:tab w:val="left" w:pos="-567"/>
        </w:tabs>
        <w:jc w:val="both"/>
        <w:rPr>
          <w:rFonts w:ascii="Arial" w:hAnsi="Arial" w:cs="Arial"/>
          <w:lang w:val="es-ES"/>
        </w:rPr>
      </w:pPr>
      <w:r w:rsidRPr="00737126">
        <w:rPr>
          <w:rFonts w:ascii="Arial" w:hAnsi="Arial" w:cs="Arial"/>
          <w:lang w:val="es-ES"/>
        </w:rPr>
        <w:t>_10.3 POLÍTICA DE REEMBOLSO ………………………………………………………</w:t>
      </w:r>
      <w:r w:rsidRPr="00737126">
        <w:rPr>
          <w:rFonts w:ascii="Arial" w:hAnsi="Arial" w:cs="Arial"/>
          <w:lang w:val="es-ES"/>
        </w:rPr>
        <w:tab/>
      </w:r>
      <w:r w:rsidR="002F0180">
        <w:rPr>
          <w:rFonts w:ascii="Arial" w:hAnsi="Arial" w:cs="Arial"/>
          <w:lang w:val="es-ES"/>
        </w:rPr>
        <w:t>72</w:t>
      </w:r>
    </w:p>
    <w:p w14:paraId="669F49DD" w14:textId="77777777" w:rsidR="00CD03C4" w:rsidRPr="003B78FF" w:rsidRDefault="006D446C" w:rsidP="00BA35AC">
      <w:pPr>
        <w:tabs>
          <w:tab w:val="num" w:pos="-1985"/>
          <w:tab w:val="left" w:pos="-1843"/>
          <w:tab w:val="left" w:pos="-567"/>
        </w:tabs>
        <w:jc w:val="both"/>
        <w:rPr>
          <w:rFonts w:ascii="Arial" w:hAnsi="Arial" w:cs="Arial"/>
          <w:lang w:val="es-ES"/>
        </w:rPr>
      </w:pPr>
      <w:r w:rsidRPr="003B78FF">
        <w:rPr>
          <w:rFonts w:ascii="Arial" w:hAnsi="Arial" w:cs="Arial"/>
          <w:lang w:val="es-ES"/>
        </w:rPr>
        <w:tab/>
      </w:r>
    </w:p>
    <w:p w14:paraId="07E19747" w14:textId="77777777" w:rsidR="00CD03C4" w:rsidRPr="003B78FF" w:rsidRDefault="00EB1162" w:rsidP="00BA35AC">
      <w:pPr>
        <w:tabs>
          <w:tab w:val="left" w:pos="-1843"/>
          <w:tab w:val="left" w:pos="-567"/>
        </w:tabs>
        <w:jc w:val="both"/>
        <w:rPr>
          <w:rFonts w:ascii="Arial" w:hAnsi="Arial" w:cs="Arial"/>
          <w:lang w:val="es-ES"/>
        </w:rPr>
      </w:pPr>
      <w:r>
        <w:rPr>
          <w:rFonts w:ascii="Arial" w:hAnsi="Arial" w:cs="Arial"/>
          <w:b/>
          <w:lang w:val="es-ES"/>
        </w:rPr>
        <w:t>11</w:t>
      </w:r>
      <w:r w:rsidR="00CD03C4" w:rsidRPr="003B78FF">
        <w:rPr>
          <w:rFonts w:ascii="Arial" w:hAnsi="Arial" w:cs="Arial"/>
          <w:b/>
          <w:lang w:val="es-ES"/>
        </w:rPr>
        <w:t>.</w:t>
      </w:r>
      <w:r w:rsidR="00C00A4F" w:rsidRPr="003B78FF">
        <w:rPr>
          <w:rFonts w:ascii="Arial" w:hAnsi="Arial" w:cs="Arial"/>
          <w:b/>
          <w:lang w:val="es-ES"/>
        </w:rPr>
        <w:t xml:space="preserve">  </w:t>
      </w:r>
      <w:r w:rsidR="00CD03C4" w:rsidRPr="003B78FF">
        <w:rPr>
          <w:rFonts w:ascii="Arial" w:hAnsi="Arial" w:cs="Arial"/>
          <w:b/>
          <w:lang w:val="es-ES"/>
        </w:rPr>
        <w:t>VISITAS</w:t>
      </w:r>
      <w:r w:rsidR="00CD03C4" w:rsidRPr="003B78FF">
        <w:rPr>
          <w:rFonts w:ascii="Arial" w:hAnsi="Arial" w:cs="Arial"/>
          <w:lang w:val="es-ES"/>
        </w:rPr>
        <w:t>………</w:t>
      </w:r>
      <w:r w:rsidR="006D446C" w:rsidRPr="003B78FF">
        <w:rPr>
          <w:rFonts w:ascii="Arial" w:hAnsi="Arial" w:cs="Arial"/>
          <w:lang w:val="es-ES"/>
        </w:rPr>
        <w:t>…………………………………………………………………………</w:t>
      </w:r>
      <w:r w:rsidR="00067DE7" w:rsidRPr="003B78FF">
        <w:rPr>
          <w:rFonts w:ascii="Arial" w:hAnsi="Arial" w:cs="Arial"/>
          <w:lang w:val="es-ES"/>
        </w:rPr>
        <w:tab/>
      </w:r>
      <w:r w:rsidR="002F0180">
        <w:rPr>
          <w:rFonts w:ascii="Arial" w:hAnsi="Arial" w:cs="Arial"/>
          <w:lang w:val="es-ES"/>
        </w:rPr>
        <w:t>74</w:t>
      </w:r>
    </w:p>
    <w:p w14:paraId="74753929" w14:textId="77777777" w:rsidR="00CD03C4" w:rsidRPr="003B78FF" w:rsidRDefault="00CD03C4" w:rsidP="00BA35AC">
      <w:pPr>
        <w:tabs>
          <w:tab w:val="left" w:pos="-1843"/>
          <w:tab w:val="left" w:pos="-567"/>
        </w:tabs>
        <w:jc w:val="both"/>
        <w:rPr>
          <w:rFonts w:ascii="Arial" w:hAnsi="Arial" w:cs="Arial"/>
          <w:lang w:val="es-ES"/>
        </w:rPr>
      </w:pPr>
    </w:p>
    <w:p w14:paraId="501EC6D7" w14:textId="77777777" w:rsidR="00CD03C4" w:rsidRPr="003B78FF" w:rsidRDefault="00CD03C4" w:rsidP="00BA35AC">
      <w:pPr>
        <w:tabs>
          <w:tab w:val="left" w:pos="-1843"/>
          <w:tab w:val="left" w:pos="-567"/>
        </w:tabs>
        <w:jc w:val="both"/>
        <w:rPr>
          <w:rFonts w:ascii="Arial" w:hAnsi="Arial" w:cs="Arial"/>
          <w:lang w:val="es-ES"/>
        </w:rPr>
      </w:pPr>
      <w:r w:rsidRPr="003B78FF">
        <w:rPr>
          <w:rFonts w:ascii="Arial" w:hAnsi="Arial" w:cs="Arial"/>
          <w:lang w:val="es-ES"/>
        </w:rPr>
        <w:t>DIRECTORIO INTERNO</w:t>
      </w:r>
      <w:r w:rsidR="006D446C" w:rsidRPr="003B78FF">
        <w:rPr>
          <w:rFonts w:ascii="Arial" w:hAnsi="Arial" w:cs="Arial"/>
          <w:lang w:val="es-ES"/>
        </w:rPr>
        <w:t xml:space="preserve"> …………………………………………………………………….</w:t>
      </w:r>
      <w:r w:rsidR="004C148C">
        <w:rPr>
          <w:rFonts w:ascii="Arial" w:hAnsi="Arial" w:cs="Arial"/>
          <w:lang w:val="es-ES"/>
        </w:rPr>
        <w:tab/>
      </w:r>
      <w:r w:rsidR="002F0180">
        <w:rPr>
          <w:rFonts w:ascii="Arial" w:hAnsi="Arial" w:cs="Arial"/>
          <w:lang w:val="es-ES"/>
        </w:rPr>
        <w:t>75</w:t>
      </w:r>
    </w:p>
    <w:p w14:paraId="47BF0424" w14:textId="77777777" w:rsidR="0072389E" w:rsidRPr="003B78FF" w:rsidRDefault="0072389E" w:rsidP="00BA35AC">
      <w:pPr>
        <w:tabs>
          <w:tab w:val="left" w:pos="-1843"/>
          <w:tab w:val="left" w:pos="-567"/>
        </w:tabs>
        <w:jc w:val="both"/>
        <w:rPr>
          <w:rFonts w:ascii="Arial" w:hAnsi="Arial" w:cs="Arial"/>
          <w:lang w:val="es-ES"/>
        </w:rPr>
      </w:pPr>
      <w:r w:rsidRPr="003B78FF">
        <w:rPr>
          <w:rFonts w:ascii="Arial" w:hAnsi="Arial" w:cs="Arial"/>
          <w:lang w:val="es-ES"/>
        </w:rPr>
        <w:br w:type="page"/>
      </w:r>
    </w:p>
    <w:p w14:paraId="060EB159" w14:textId="303BF5A9" w:rsidR="00153BD4" w:rsidRDefault="00C9448A" w:rsidP="001B1E21">
      <w:pPr>
        <w:pStyle w:val="BodyText"/>
        <w:jc w:val="center"/>
        <w:rPr>
          <w:rFonts w:cs="Arial"/>
          <w:b/>
          <w:noProof/>
          <w:sz w:val="24"/>
          <w:szCs w:val="24"/>
        </w:rPr>
      </w:pPr>
      <w:r w:rsidRPr="003B78FF">
        <w:rPr>
          <w:rFonts w:cs="Arial"/>
          <w:b/>
          <w:noProof/>
          <w:sz w:val="24"/>
          <w:szCs w:val="24"/>
          <w:lang w:val="es-CO" w:eastAsia="es-CO"/>
        </w:rPr>
        <mc:AlternateContent>
          <mc:Choice Requires="wps">
            <w:drawing>
              <wp:anchor distT="0" distB="0" distL="114300" distR="114300" simplePos="0" relativeHeight="251658240" behindDoc="1" locked="0" layoutInCell="1" allowOverlap="1" wp14:anchorId="09C4649C" wp14:editId="05E1530E">
                <wp:simplePos x="0" y="0"/>
                <wp:positionH relativeFrom="column">
                  <wp:posOffset>1519555</wp:posOffset>
                </wp:positionH>
                <wp:positionV relativeFrom="paragraph">
                  <wp:posOffset>-82550</wp:posOffset>
                </wp:positionV>
                <wp:extent cx="2195195" cy="260350"/>
                <wp:effectExtent l="5080" t="50800" r="9525" b="50800"/>
                <wp:wrapNone/>
                <wp:docPr id="7"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2382">
                          <a:off x="0" y="0"/>
                          <a:ext cx="2195195" cy="26035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9ABA5E3" id="Oval 4" o:spid="_x0000_s1026" style="position:absolute;margin-left:119.65pt;margin-top:-6.5pt;width:172.85pt;height:20.5pt;rotation:-30843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" fillcolor="#eaeaea" stroked="f"/>
            </w:pict>
          </mc:Fallback>
        </mc:AlternateContent>
      </w:r>
      <w:r w:rsidR="00613493" w:rsidRPr="278CAD50">
        <w:rPr>
          <w:rFonts w:eastAsia="Arial" w:cs="Arial"/>
          <w:b/>
          <w:bCs/>
          <w:sz w:val="24"/>
          <w:szCs w:val="24"/>
        </w:rPr>
        <w:t xml:space="preserve">_1.  </w:t>
      </w:r>
      <w:r w:rsidR="00A85C17" w:rsidRPr="278CAD50">
        <w:rPr>
          <w:rFonts w:eastAsia="Arial" w:cs="Arial"/>
          <w:b/>
          <w:bCs/>
          <w:noProof/>
          <w:sz w:val="24"/>
          <w:szCs w:val="24"/>
        </w:rPr>
        <w:t>FUNDAMENTOS DEL COLEGIO COLOMBO BRITÁNICO</w:t>
      </w:r>
    </w:p>
    <w:p w14:paraId="7CB655C1" w14:textId="77777777" w:rsidR="001B1E21" w:rsidRPr="003B78FF" w:rsidRDefault="001B1E21" w:rsidP="001B1E21">
      <w:pPr>
        <w:pStyle w:val="BodyText"/>
        <w:jc w:val="center"/>
        <w:rPr>
          <w:rFonts w:cs="Arial"/>
          <w:b/>
          <w:noProof/>
          <w:sz w:val="24"/>
          <w:szCs w:val="24"/>
        </w:rPr>
      </w:pPr>
    </w:p>
    <w:p w14:paraId="7A04D6AE" w14:textId="77777777" w:rsidR="00A302E2" w:rsidRPr="0027339A" w:rsidRDefault="00A302E2" w:rsidP="00A302E2">
      <w:pPr>
        <w:pStyle w:val="BodyText"/>
        <w:rPr>
          <w:rFonts w:cs="Arial"/>
          <w:b/>
          <w:sz w:val="24"/>
          <w:szCs w:val="24"/>
        </w:rPr>
      </w:pPr>
      <w:r w:rsidRPr="003B78FF">
        <w:rPr>
          <w:rFonts w:cs="Arial"/>
          <w:sz w:val="24"/>
          <w:szCs w:val="24"/>
        </w:rPr>
        <w:t xml:space="preserve">El Colegio Colombo Británico es una corporación educativa sin ánimo de lucro, bilingüe (Español-Inglés) y multicultural, </w:t>
      </w:r>
      <w:proofErr w:type="spellStart"/>
      <w:r w:rsidRPr="003B78FF">
        <w:rPr>
          <w:rFonts w:cs="Arial"/>
          <w:sz w:val="24"/>
          <w:szCs w:val="24"/>
        </w:rPr>
        <w:t>co</w:t>
      </w:r>
      <w:proofErr w:type="spellEnd"/>
      <w:r w:rsidRPr="003B78FF">
        <w:rPr>
          <w:rFonts w:cs="Arial"/>
          <w:sz w:val="24"/>
          <w:szCs w:val="24"/>
        </w:rPr>
        <w:t xml:space="preserve">-educacional, para estudiantes de 18 meses a 18 años de edad, que cumple con los estándares educativos nacionales y con los niveles internacionales </w:t>
      </w:r>
      <w:r>
        <w:rPr>
          <w:rFonts w:cs="Arial"/>
          <w:sz w:val="24"/>
          <w:szCs w:val="24"/>
        </w:rPr>
        <w:t>d</w:t>
      </w:r>
      <w:r w:rsidRPr="003B78FF">
        <w:rPr>
          <w:rFonts w:cs="Arial"/>
          <w:color w:val="000000"/>
          <w:sz w:val="24"/>
          <w:szCs w:val="24"/>
        </w:rPr>
        <w:t>el Programa de la Escuela Primaria, el Programa de los Años Intermedios y el Programa del Diploma de la Organización del Bachillerato Internacional</w:t>
      </w:r>
      <w:r>
        <w:rPr>
          <w:rFonts w:cs="Arial"/>
          <w:color w:val="000000"/>
          <w:sz w:val="24"/>
          <w:szCs w:val="24"/>
        </w:rPr>
        <w:t xml:space="preserve"> (IBO)</w:t>
      </w:r>
      <w:r w:rsidRPr="00A302E2">
        <w:rPr>
          <w:rFonts w:cs="Arial"/>
          <w:sz w:val="24"/>
          <w:szCs w:val="24"/>
        </w:rPr>
        <w:t>.</w:t>
      </w:r>
    </w:p>
    <w:p w14:paraId="26ACBDEF" w14:textId="77777777" w:rsidR="00A302E2" w:rsidRDefault="00A302E2" w:rsidP="00BA35AC">
      <w:pPr>
        <w:pStyle w:val="BodyText"/>
        <w:rPr>
          <w:rFonts w:cs="Arial"/>
          <w:sz w:val="24"/>
          <w:szCs w:val="24"/>
        </w:rPr>
      </w:pPr>
    </w:p>
    <w:p w14:paraId="4BFF42E1" w14:textId="77777777" w:rsidR="00153BD4" w:rsidRDefault="00613493" w:rsidP="00BA35AC">
      <w:pPr>
        <w:pStyle w:val="BodyText"/>
        <w:rPr>
          <w:rFonts w:cs="Arial"/>
          <w:sz w:val="24"/>
          <w:szCs w:val="24"/>
        </w:rPr>
      </w:pPr>
      <w:r w:rsidRPr="003B78FF">
        <w:rPr>
          <w:rFonts w:cs="Arial"/>
          <w:sz w:val="24"/>
          <w:szCs w:val="24"/>
        </w:rPr>
        <w:t>La comunidad educativa está conformada por estudiantes o educandos,</w:t>
      </w:r>
      <w:r w:rsidR="00787341">
        <w:rPr>
          <w:rFonts w:cs="Arial"/>
          <w:sz w:val="24"/>
          <w:szCs w:val="24"/>
        </w:rPr>
        <w:t xml:space="preserve"> educadores, padres de familia,</w:t>
      </w:r>
      <w:r w:rsidRPr="003B78FF">
        <w:rPr>
          <w:rFonts w:cs="Arial"/>
          <w:sz w:val="24"/>
          <w:szCs w:val="24"/>
        </w:rPr>
        <w:t xml:space="preserve"> o acudientes de los estudiantes, egresados, directivos docentes, administradores escolares y empleados del CCB. Todos ellos</w:t>
      </w:r>
      <w:r w:rsidR="005E7AD1" w:rsidRPr="003B78FF">
        <w:rPr>
          <w:rFonts w:cs="Arial"/>
          <w:sz w:val="24"/>
          <w:szCs w:val="24"/>
        </w:rPr>
        <w:t xml:space="preserve"> </w:t>
      </w:r>
      <w:r w:rsidRPr="003B78FF">
        <w:rPr>
          <w:rFonts w:cs="Arial"/>
          <w:sz w:val="24"/>
          <w:szCs w:val="24"/>
        </w:rPr>
        <w:t>según su competencia, participarán en el diseño, ejecución y evaluación del Proyecto Educativo Instituc</w:t>
      </w:r>
      <w:r w:rsidR="00787341">
        <w:rPr>
          <w:rFonts w:cs="Arial"/>
          <w:sz w:val="24"/>
          <w:szCs w:val="24"/>
        </w:rPr>
        <w:t xml:space="preserve">ional y en la buena marcha del </w:t>
      </w:r>
      <w:r w:rsidRPr="003B78FF">
        <w:rPr>
          <w:rFonts w:cs="Arial"/>
          <w:sz w:val="24"/>
          <w:szCs w:val="24"/>
        </w:rPr>
        <w:t>establecimiento educativo</w:t>
      </w:r>
      <w:r w:rsidR="001A68DA" w:rsidRPr="003B78FF">
        <w:rPr>
          <w:rFonts w:cs="Arial"/>
          <w:sz w:val="24"/>
          <w:szCs w:val="24"/>
        </w:rPr>
        <w:t xml:space="preserve">, en los términos de la Ley y de los reglamentos del Colegio. </w:t>
      </w:r>
    </w:p>
    <w:p w14:paraId="1AB58F67" w14:textId="77777777" w:rsidR="00A302E2" w:rsidRPr="00A302E2" w:rsidRDefault="00A302E2" w:rsidP="00BA35AC">
      <w:pPr>
        <w:pStyle w:val="BodyText"/>
        <w:rPr>
          <w:rFonts w:cs="Arial"/>
          <w:sz w:val="24"/>
          <w:szCs w:val="24"/>
        </w:rPr>
      </w:pPr>
    </w:p>
    <w:p w14:paraId="424B17D8" w14:textId="57DAAE83" w:rsidR="00CA1E23" w:rsidRPr="00C90C7E" w:rsidRDefault="57DAAE83" w:rsidP="00A302E2">
      <w:pPr>
        <w:pStyle w:val="Cuadrculamedia1-nfasis21"/>
        <w:ind w:left="0"/>
        <w:rPr>
          <w:rFonts w:ascii="Arial" w:eastAsia="Times New Roman" w:hAnsi="Arial" w:cs="Arial"/>
          <w:sz w:val="24"/>
          <w:szCs w:val="24"/>
          <w:lang w:val="es-ES" w:eastAsia="es-ES"/>
        </w:rPr>
      </w:pPr>
      <w:r w:rsidRPr="57DAAE83">
        <w:rPr>
          <w:rFonts w:ascii="Arial,Times New Roman" w:eastAsia="Arial,Times New Roman" w:hAnsi="Arial,Times New Roman" w:cs="Arial,Times New Roman"/>
          <w:b/>
          <w:bCs/>
          <w:sz w:val="24"/>
          <w:szCs w:val="24"/>
          <w:lang w:val="es-ES" w:eastAsia="es-ES"/>
        </w:rPr>
        <w:t>_1.1 MISION:</w:t>
      </w:r>
      <w:r w:rsidRPr="57DAAE83">
        <w:rPr>
          <w:rFonts w:ascii="Arial,Times New Roman" w:eastAsia="Arial,Times New Roman" w:hAnsi="Arial,Times New Roman" w:cs="Arial,Times New Roman"/>
          <w:sz w:val="24"/>
          <w:szCs w:val="24"/>
          <w:lang w:val="es-ES" w:eastAsia="es-ES"/>
        </w:rPr>
        <w:t xml:space="preserve"> </w:t>
      </w:r>
      <w:r w:rsidRPr="00E37E45">
        <w:rPr>
          <w:rFonts w:ascii="Arial" w:eastAsia="Arial,Times New Roman" w:hAnsi="Arial" w:cs="Arial"/>
          <w:sz w:val="24"/>
          <w:szCs w:val="24"/>
          <w:highlight w:val="yellow"/>
          <w:lang w:val="es-ES" w:eastAsia="es-ES"/>
        </w:rPr>
        <w:t>Preparamos</w:t>
      </w:r>
      <w:r w:rsidRPr="00E37E45">
        <w:rPr>
          <w:rFonts w:ascii="Arial" w:eastAsia="Arial,Times New Roman" w:hAnsi="Arial" w:cs="Arial"/>
          <w:sz w:val="24"/>
          <w:szCs w:val="24"/>
          <w:lang w:val="es-ES" w:eastAsia="es-ES"/>
        </w:rPr>
        <w:t xml:space="preserve"> mentes y corazones para enfrentar los retos del futuro</w:t>
      </w:r>
      <w:r w:rsidRPr="57DAAE83">
        <w:rPr>
          <w:rFonts w:ascii="Arial,Times New Roman" w:eastAsia="Arial,Times New Roman" w:hAnsi="Arial,Times New Roman" w:cs="Arial,Times New Roman"/>
          <w:sz w:val="24"/>
          <w:szCs w:val="24"/>
          <w:lang w:val="es-ES" w:eastAsia="es-ES"/>
        </w:rPr>
        <w:t>.</w:t>
      </w:r>
    </w:p>
    <w:p w14:paraId="55DE8080" w14:textId="77777777" w:rsidR="00784FFE" w:rsidRPr="00C90C7E" w:rsidRDefault="00784FFE" w:rsidP="00A302E2">
      <w:pPr>
        <w:pStyle w:val="Cuadrculamedia1-nfasis21"/>
        <w:ind w:left="0"/>
        <w:rPr>
          <w:rFonts w:ascii="Arial" w:eastAsia="Times New Roman" w:hAnsi="Arial" w:cs="Arial"/>
          <w:sz w:val="24"/>
          <w:szCs w:val="24"/>
          <w:lang w:val="es-ES" w:eastAsia="es-ES"/>
        </w:rPr>
      </w:pPr>
    </w:p>
    <w:p w14:paraId="53F48FD5" w14:textId="77777777" w:rsidR="005340C1" w:rsidRPr="005678F0" w:rsidRDefault="005340C1" w:rsidP="005340C1">
      <w:pPr>
        <w:pStyle w:val="Cuadrculamedia1-nfasis21"/>
        <w:ind w:left="0"/>
        <w:jc w:val="both"/>
        <w:rPr>
          <w:rFonts w:ascii="Arial" w:eastAsia="Times New Roman" w:hAnsi="Arial" w:cs="Arial"/>
          <w:sz w:val="24"/>
          <w:szCs w:val="24"/>
          <w:lang w:val="es-ES" w:eastAsia="es-ES"/>
        </w:rPr>
      </w:pPr>
      <w:r w:rsidRPr="00C90C7E">
        <w:rPr>
          <w:rFonts w:ascii="Arial" w:eastAsia="Times New Roman" w:hAnsi="Arial" w:cs="Arial"/>
          <w:b/>
          <w:sz w:val="24"/>
          <w:szCs w:val="24"/>
          <w:lang w:val="es-ES" w:eastAsia="es-ES"/>
        </w:rPr>
        <w:t>_1.2 VISIÓN:</w:t>
      </w:r>
      <w:r w:rsidRPr="005678F0">
        <w:rPr>
          <w:rFonts w:ascii="Arial" w:eastAsia="Times New Roman" w:hAnsi="Arial" w:cs="Arial"/>
          <w:sz w:val="24"/>
          <w:szCs w:val="24"/>
          <w:lang w:val="es-ES" w:eastAsia="es-ES"/>
        </w:rPr>
        <w:t xml:space="preserve"> Ser una comunidad cuyos miembros transformen e impacten positivamente los entornos en los cuales se desempeñan. </w:t>
      </w:r>
    </w:p>
    <w:p w14:paraId="683EB658" w14:textId="77777777" w:rsidR="005340C1" w:rsidRPr="005678F0" w:rsidRDefault="005340C1" w:rsidP="00A302E2">
      <w:pPr>
        <w:pStyle w:val="Cuadrculamedia1-nfasis21"/>
        <w:ind w:left="0"/>
        <w:rPr>
          <w:rFonts w:ascii="Arial" w:eastAsia="Times New Roman" w:hAnsi="Arial" w:cs="Arial"/>
          <w:sz w:val="24"/>
          <w:szCs w:val="24"/>
          <w:lang w:val="es-ES" w:eastAsia="es-ES"/>
        </w:rPr>
      </w:pPr>
    </w:p>
    <w:p w14:paraId="48E63140" w14:textId="77777777" w:rsidR="00784FFE" w:rsidRDefault="005340C1" w:rsidP="00A302E2">
      <w:pPr>
        <w:pStyle w:val="Cuadrculamedia1-nfasis21"/>
        <w:ind w:left="0"/>
        <w:rPr>
          <w:rFonts w:ascii="Arial" w:eastAsia="Times New Roman" w:hAnsi="Arial" w:cs="Arial"/>
          <w:sz w:val="24"/>
          <w:szCs w:val="24"/>
          <w:lang w:val="es-ES" w:eastAsia="es-ES"/>
        </w:rPr>
      </w:pPr>
      <w:r w:rsidRPr="005678F0">
        <w:rPr>
          <w:rFonts w:ascii="Arial" w:eastAsia="Times New Roman" w:hAnsi="Arial" w:cs="Arial"/>
          <w:b/>
          <w:sz w:val="24"/>
          <w:szCs w:val="24"/>
          <w:lang w:val="es-ES" w:eastAsia="es-ES"/>
        </w:rPr>
        <w:t xml:space="preserve">_1.3 </w:t>
      </w:r>
      <w:r w:rsidR="00585A73">
        <w:rPr>
          <w:rFonts w:ascii="Arial" w:eastAsia="Times New Roman" w:hAnsi="Arial" w:cs="Arial"/>
          <w:b/>
          <w:sz w:val="24"/>
          <w:szCs w:val="24"/>
          <w:lang w:val="es-ES" w:eastAsia="es-ES"/>
        </w:rPr>
        <w:t>LEMA</w:t>
      </w:r>
      <w:r w:rsidR="00784FFE" w:rsidRPr="005678F0">
        <w:rPr>
          <w:rFonts w:ascii="Arial" w:eastAsia="Times New Roman" w:hAnsi="Arial" w:cs="Arial"/>
          <w:b/>
          <w:sz w:val="24"/>
          <w:szCs w:val="24"/>
          <w:lang w:val="es-ES" w:eastAsia="es-ES"/>
        </w:rPr>
        <w:t xml:space="preserve">: </w:t>
      </w:r>
      <w:r w:rsidRPr="005678F0">
        <w:rPr>
          <w:rFonts w:ascii="Arial" w:eastAsia="Times New Roman" w:hAnsi="Arial" w:cs="Arial"/>
          <w:sz w:val="24"/>
          <w:szCs w:val="24"/>
          <w:lang w:val="es-ES" w:eastAsia="es-ES"/>
        </w:rPr>
        <w:t>“</w:t>
      </w:r>
      <w:r w:rsidRPr="005E2380">
        <w:rPr>
          <w:rFonts w:ascii="Arial" w:eastAsia="Times New Roman" w:hAnsi="Arial" w:cs="Arial"/>
          <w:i/>
          <w:sz w:val="24"/>
          <w:szCs w:val="24"/>
          <w:lang w:val="la-Latn" w:eastAsia="es-ES"/>
        </w:rPr>
        <w:t>Gen</w:t>
      </w:r>
      <w:r w:rsidR="005E2380">
        <w:rPr>
          <w:rFonts w:ascii="Arial" w:eastAsia="Times New Roman" w:hAnsi="Arial" w:cs="Arial"/>
          <w:i/>
          <w:sz w:val="24"/>
          <w:szCs w:val="24"/>
          <w:lang w:val="la-Latn" w:eastAsia="es-ES"/>
        </w:rPr>
        <w:t>tes Moresque docendo iu</w:t>
      </w:r>
      <w:proofErr w:type="spellStart"/>
      <w:r w:rsidR="005E2380">
        <w:rPr>
          <w:rFonts w:ascii="Arial" w:eastAsia="Times New Roman" w:hAnsi="Arial" w:cs="Arial"/>
          <w:i/>
          <w:sz w:val="24"/>
          <w:szCs w:val="24"/>
          <w:lang w:eastAsia="es-ES"/>
        </w:rPr>
        <w:t>ng</w:t>
      </w:r>
      <w:proofErr w:type="spellEnd"/>
      <w:r w:rsidR="00585A73" w:rsidRPr="005E2380">
        <w:rPr>
          <w:rFonts w:ascii="Arial" w:eastAsia="Times New Roman" w:hAnsi="Arial" w:cs="Arial"/>
          <w:i/>
          <w:sz w:val="24"/>
          <w:szCs w:val="24"/>
          <w:lang w:val="la-Latn" w:eastAsia="es-ES"/>
        </w:rPr>
        <w:t>imus</w:t>
      </w:r>
      <w:r w:rsidR="00585A73">
        <w:rPr>
          <w:rFonts w:ascii="Arial" w:eastAsia="Times New Roman" w:hAnsi="Arial" w:cs="Arial"/>
          <w:sz w:val="24"/>
          <w:szCs w:val="24"/>
          <w:lang w:val="es-ES" w:eastAsia="es-ES"/>
        </w:rPr>
        <w:t>” (</w:t>
      </w:r>
      <w:r w:rsidRPr="005678F0">
        <w:rPr>
          <w:rFonts w:ascii="Arial" w:eastAsia="Times New Roman" w:hAnsi="Arial" w:cs="Arial"/>
          <w:sz w:val="24"/>
          <w:szCs w:val="24"/>
          <w:lang w:val="es-ES" w:eastAsia="es-ES"/>
        </w:rPr>
        <w:t xml:space="preserve">incluido en </w:t>
      </w:r>
      <w:r w:rsidR="00A132E6" w:rsidRPr="005678F0">
        <w:rPr>
          <w:rFonts w:ascii="Arial" w:eastAsia="Times New Roman" w:hAnsi="Arial" w:cs="Arial"/>
          <w:sz w:val="24"/>
          <w:szCs w:val="24"/>
          <w:lang w:val="es-ES" w:eastAsia="es-ES"/>
        </w:rPr>
        <w:t xml:space="preserve">latín en </w:t>
      </w:r>
      <w:r w:rsidRPr="005678F0">
        <w:rPr>
          <w:rFonts w:ascii="Arial" w:eastAsia="Times New Roman" w:hAnsi="Arial" w:cs="Arial"/>
          <w:sz w:val="24"/>
          <w:szCs w:val="24"/>
          <w:lang w:val="es-ES" w:eastAsia="es-ES"/>
        </w:rPr>
        <w:t xml:space="preserve">el logo del Colegio). </w:t>
      </w:r>
      <w:r w:rsidR="00784FFE" w:rsidRPr="005678F0">
        <w:rPr>
          <w:rFonts w:ascii="Arial" w:eastAsia="Times New Roman" w:hAnsi="Arial" w:cs="Arial"/>
          <w:sz w:val="24"/>
          <w:szCs w:val="24"/>
          <w:lang w:val="es-ES" w:eastAsia="es-ES"/>
        </w:rPr>
        <w:t>Unimos pueblos y culturas a través de la educación</w:t>
      </w:r>
      <w:r w:rsidR="00784FFE">
        <w:rPr>
          <w:rFonts w:ascii="Arial" w:eastAsia="Times New Roman" w:hAnsi="Arial" w:cs="Arial"/>
          <w:sz w:val="24"/>
          <w:szCs w:val="24"/>
          <w:lang w:val="es-ES" w:eastAsia="es-ES"/>
        </w:rPr>
        <w:t xml:space="preserve"> </w:t>
      </w:r>
    </w:p>
    <w:p w14:paraId="41FC3194" w14:textId="77777777" w:rsidR="00153BD4" w:rsidRPr="0027339A" w:rsidRDefault="00613493" w:rsidP="00BA35AC">
      <w:pPr>
        <w:pStyle w:val="BodyText"/>
        <w:rPr>
          <w:rFonts w:cs="Arial"/>
          <w:b/>
          <w:sz w:val="24"/>
          <w:szCs w:val="24"/>
        </w:rPr>
      </w:pPr>
      <w:r w:rsidRPr="003B78FF">
        <w:rPr>
          <w:rFonts w:cs="Arial"/>
          <w:b/>
          <w:sz w:val="24"/>
          <w:szCs w:val="24"/>
        </w:rPr>
        <w:t>_1.</w:t>
      </w:r>
      <w:r w:rsidR="00A302E2">
        <w:rPr>
          <w:rFonts w:cs="Arial"/>
          <w:b/>
          <w:sz w:val="24"/>
          <w:szCs w:val="24"/>
        </w:rPr>
        <w:t>4</w:t>
      </w:r>
      <w:r w:rsidR="00F63A73" w:rsidRPr="003B78FF">
        <w:rPr>
          <w:rFonts w:cs="Arial"/>
          <w:b/>
          <w:sz w:val="24"/>
          <w:szCs w:val="24"/>
        </w:rPr>
        <w:t xml:space="preserve"> </w:t>
      </w:r>
      <w:r w:rsidRPr="003B78FF">
        <w:rPr>
          <w:rFonts w:cs="Arial"/>
          <w:b/>
          <w:sz w:val="24"/>
          <w:szCs w:val="24"/>
        </w:rPr>
        <w:t>PERFIL DE LA COMUNIDAD EDUCATIVA</w:t>
      </w:r>
      <w:r w:rsidR="0027339A">
        <w:rPr>
          <w:rFonts w:cs="Arial"/>
          <w:b/>
          <w:sz w:val="24"/>
          <w:szCs w:val="24"/>
        </w:rPr>
        <w:t xml:space="preserve">: </w:t>
      </w:r>
      <w:r w:rsidRPr="003B78FF">
        <w:rPr>
          <w:rFonts w:cs="Arial"/>
          <w:sz w:val="24"/>
          <w:szCs w:val="24"/>
        </w:rPr>
        <w:t>El objetivo fundamental de los programas de la Organización d</w:t>
      </w:r>
      <w:r w:rsidR="00A85C17">
        <w:rPr>
          <w:rFonts w:cs="Arial"/>
          <w:sz w:val="24"/>
          <w:szCs w:val="24"/>
        </w:rPr>
        <w:t>el Bachillerato Internacional (I</w:t>
      </w:r>
      <w:r w:rsidRPr="003B78FF">
        <w:rPr>
          <w:rFonts w:cs="Arial"/>
          <w:sz w:val="24"/>
          <w:szCs w:val="24"/>
        </w:rPr>
        <w:t>B</w:t>
      </w:r>
      <w:r w:rsidR="00A85C17">
        <w:rPr>
          <w:rFonts w:cs="Arial"/>
          <w:sz w:val="24"/>
          <w:szCs w:val="24"/>
        </w:rPr>
        <w:t>O</w:t>
      </w:r>
      <w:r w:rsidRPr="003B78FF">
        <w:rPr>
          <w:rFonts w:cs="Arial"/>
          <w:sz w:val="24"/>
          <w:szCs w:val="24"/>
        </w:rPr>
        <w:t>) adoptados por el Colegio Colombo Británico es formar personas con mentalidad internacional que, conscientes de la condición que los une como seres humanos y de la responsabilidad que comparten de velar por el planeta, contribuyan a crear un mundo mejor y más pacífico.</w:t>
      </w:r>
    </w:p>
    <w:p w14:paraId="0306BFA1" w14:textId="77777777" w:rsidR="009A76BA" w:rsidRDefault="009A76BA" w:rsidP="00BA35AC">
      <w:pPr>
        <w:pStyle w:val="BodyText"/>
        <w:rPr>
          <w:rFonts w:cs="Arial"/>
          <w:sz w:val="24"/>
          <w:szCs w:val="24"/>
        </w:rPr>
      </w:pPr>
    </w:p>
    <w:p w14:paraId="34F23431" w14:textId="77777777" w:rsidR="00153BD4" w:rsidRPr="003B78FF" w:rsidRDefault="00613493" w:rsidP="00BA35AC">
      <w:pPr>
        <w:pStyle w:val="BodyText"/>
        <w:rPr>
          <w:rFonts w:cs="Arial"/>
          <w:sz w:val="24"/>
          <w:szCs w:val="24"/>
        </w:rPr>
      </w:pPr>
      <w:r w:rsidRPr="003B78FF">
        <w:rPr>
          <w:rFonts w:cs="Arial"/>
          <w:sz w:val="24"/>
          <w:szCs w:val="24"/>
        </w:rPr>
        <w:t>Los miembros de la comunidad educativa del CCB se esfuerzan por ser:</w:t>
      </w:r>
    </w:p>
    <w:p w14:paraId="4AC91830" w14:textId="0E83A1D5" w:rsidR="00513370" w:rsidRPr="00513370" w:rsidRDefault="00613493" w:rsidP="00513370">
      <w:pPr>
        <w:pStyle w:val="ListBullet"/>
        <w:jc w:val="both"/>
        <w:rPr>
          <w:rFonts w:ascii="Arial" w:hAnsi="Arial" w:cs="Arial"/>
          <w:highlight w:val="yellow"/>
          <w:lang w:val="es-CO"/>
        </w:rPr>
      </w:pPr>
      <w:r w:rsidRPr="003B78FF">
        <w:rPr>
          <w:rFonts w:ascii="Arial" w:hAnsi="Arial" w:cs="Arial"/>
          <w:b/>
          <w:bCs/>
          <w:lang w:val="es-ES"/>
        </w:rPr>
        <w:t>Indagadores:</w:t>
      </w:r>
      <w:r w:rsidRPr="003B78FF">
        <w:rPr>
          <w:rFonts w:ascii="Arial" w:hAnsi="Arial" w:cs="Arial"/>
          <w:bCs/>
          <w:lang w:val="es-ES"/>
        </w:rPr>
        <w:t xml:space="preserve"> </w:t>
      </w:r>
      <w:r w:rsidR="00513370" w:rsidRPr="00513370">
        <w:rPr>
          <w:rFonts w:ascii="Arial" w:hAnsi="Arial" w:cs="Arial"/>
          <w:highlight w:val="yellow"/>
          <w:lang w:val="es-CO"/>
        </w:rPr>
        <w:t>Cultivamos nuestra curiosidad, a la vez que desarrollamos</w:t>
      </w:r>
      <w:r w:rsidR="00513370">
        <w:rPr>
          <w:rFonts w:ascii="Arial" w:hAnsi="Arial" w:cs="Arial"/>
          <w:highlight w:val="yellow"/>
          <w:lang w:val="es-CO"/>
        </w:rPr>
        <w:t xml:space="preserve"> </w:t>
      </w:r>
      <w:r w:rsidR="00513370" w:rsidRPr="00513370">
        <w:rPr>
          <w:rFonts w:ascii="Arial" w:hAnsi="Arial" w:cs="Arial"/>
          <w:highlight w:val="yellow"/>
          <w:lang w:val="es-CO"/>
        </w:rPr>
        <w:t>habilidades para la indagación y la investigación. Sabemos cómo aprender de manera autónoma y junto con otros.</w:t>
      </w:r>
    </w:p>
    <w:p w14:paraId="1FB1D8DC" w14:textId="77777777" w:rsidR="00153BD4" w:rsidRPr="003B78FF" w:rsidRDefault="00513370" w:rsidP="00513370">
      <w:pPr>
        <w:pStyle w:val="ListBullet"/>
        <w:jc w:val="both"/>
        <w:rPr>
          <w:rFonts w:ascii="Arial" w:hAnsi="Arial" w:cs="Arial"/>
          <w:lang w:val="es-ES"/>
        </w:rPr>
      </w:pPr>
      <w:r w:rsidRPr="00513370">
        <w:rPr>
          <w:rFonts w:ascii="Arial" w:hAnsi="Arial" w:cs="Arial"/>
          <w:highlight w:val="yellow"/>
          <w:lang w:val="es-CO"/>
        </w:rPr>
        <w:t>Aprendemos con entusiasmo y mantenemos estas ansias de aprender durante toda la vida</w:t>
      </w:r>
    </w:p>
    <w:p w14:paraId="04D92739" w14:textId="4DE07925" w:rsidR="00513370" w:rsidRPr="00513370" w:rsidRDefault="00613493" w:rsidP="00513370">
      <w:pPr>
        <w:pStyle w:val="ListBullet"/>
        <w:jc w:val="both"/>
        <w:rPr>
          <w:rFonts w:ascii="Arial" w:hAnsi="Arial" w:cs="Arial"/>
          <w:lang w:val="es-CO"/>
        </w:rPr>
      </w:pPr>
      <w:r w:rsidRPr="003B78FF">
        <w:rPr>
          <w:rFonts w:ascii="Arial" w:hAnsi="Arial" w:cs="Arial"/>
          <w:b/>
          <w:bCs/>
          <w:lang w:val="es-ES"/>
        </w:rPr>
        <w:t>Informados e instruidos:</w:t>
      </w:r>
      <w:r w:rsidR="00513370" w:rsidRPr="00D86AEB">
        <w:rPr>
          <w:rFonts w:ascii="Calibri" w:hAnsi="Franklin Gothic Book"/>
          <w:color w:val="000000"/>
          <w:kern w:val="24"/>
          <w:sz w:val="36"/>
          <w:szCs w:val="36"/>
          <w:lang w:val="es-CO" w:eastAsia="es-CO"/>
        </w:rPr>
        <w:t xml:space="preserve"> </w:t>
      </w:r>
      <w:r w:rsidR="00513370" w:rsidRPr="00513370">
        <w:rPr>
          <w:rFonts w:ascii="Arial" w:hAnsi="Arial" w:cs="Arial"/>
          <w:highlight w:val="yellow"/>
          <w:lang w:val="es-CO"/>
        </w:rPr>
        <w:t>Desarrollamos y usamos nuestra comprensión conceptual mediante la exploración del conocimiento en una variedad de disciplinas. Nos comprometemos con ideas y cuestiones de importancia local  y mundial</w:t>
      </w:r>
      <w:r w:rsidR="00513370" w:rsidRPr="00513370">
        <w:rPr>
          <w:rFonts w:ascii="Arial" w:hAnsi="Arial" w:cs="Arial"/>
          <w:lang w:val="es-CO"/>
        </w:rPr>
        <w:t>.</w:t>
      </w:r>
    </w:p>
    <w:p w14:paraId="19C26B22" w14:textId="48DF3207" w:rsidR="00153BD4" w:rsidRPr="003B78FF" w:rsidRDefault="00613493" w:rsidP="00513370">
      <w:pPr>
        <w:pStyle w:val="ListBullet"/>
        <w:jc w:val="both"/>
        <w:rPr>
          <w:rFonts w:ascii="Arial" w:hAnsi="Arial" w:cs="Arial"/>
          <w:lang w:val="es-ES"/>
        </w:rPr>
      </w:pPr>
      <w:r w:rsidRPr="003B78FF">
        <w:rPr>
          <w:rFonts w:ascii="Arial" w:hAnsi="Arial" w:cs="Arial"/>
          <w:b/>
          <w:bCs/>
          <w:lang w:val="es-ES"/>
        </w:rPr>
        <w:t>Pensadores:</w:t>
      </w:r>
      <w:r w:rsidR="00513370" w:rsidRPr="00D86AEB">
        <w:rPr>
          <w:rFonts w:ascii="Calibri" w:hAnsi="Franklin Gothic Book"/>
          <w:color w:val="000000"/>
          <w:kern w:val="24"/>
          <w:sz w:val="36"/>
          <w:szCs w:val="36"/>
          <w:lang w:val="es-CO" w:eastAsia="es-CO"/>
        </w:rPr>
        <w:t xml:space="preserve"> </w:t>
      </w:r>
      <w:r w:rsidR="00513370" w:rsidRPr="00513370">
        <w:rPr>
          <w:rFonts w:ascii="Arial" w:hAnsi="Arial" w:cs="Arial"/>
          <w:highlight w:val="yellow"/>
          <w:lang w:val="es-CO"/>
        </w:rPr>
        <w:t>Utilizamos habilidades de pensamiento crítico y creativo para analizar y proceder de manera responsable ante problemas complejos. Actuamos por propia iniciativa al tomar decisiones razonadas y éticas</w:t>
      </w:r>
      <w:r w:rsidR="00513370">
        <w:rPr>
          <w:rFonts w:ascii="Arial" w:hAnsi="Arial" w:cs="Arial"/>
          <w:lang w:val="es-CO"/>
        </w:rPr>
        <w:t>.</w:t>
      </w:r>
    </w:p>
    <w:p w14:paraId="5294BE62" w14:textId="358F23DD" w:rsidR="00513370" w:rsidRPr="00513370" w:rsidRDefault="00613493" w:rsidP="00513370">
      <w:pPr>
        <w:pStyle w:val="ListBullet"/>
        <w:jc w:val="both"/>
        <w:rPr>
          <w:rFonts w:ascii="Arial" w:hAnsi="Arial" w:cs="Arial"/>
          <w:lang w:val="es-CO"/>
        </w:rPr>
      </w:pPr>
      <w:r w:rsidRPr="003B78FF">
        <w:rPr>
          <w:rFonts w:ascii="Arial" w:hAnsi="Arial" w:cs="Arial"/>
          <w:b/>
          <w:bCs/>
          <w:lang w:val="es-ES"/>
        </w:rPr>
        <w:t>Buenos comunicadores</w:t>
      </w:r>
      <w:proofErr w:type="gramStart"/>
      <w:r w:rsidRPr="003B78FF">
        <w:rPr>
          <w:rFonts w:ascii="Arial" w:hAnsi="Arial" w:cs="Arial"/>
          <w:b/>
          <w:bCs/>
          <w:lang w:val="es-ES"/>
        </w:rPr>
        <w:t>:</w:t>
      </w:r>
      <w:r w:rsidRPr="003B78FF">
        <w:rPr>
          <w:rFonts w:ascii="Arial" w:hAnsi="Arial" w:cs="Arial"/>
          <w:lang w:val="es-ES"/>
        </w:rPr>
        <w:t>.</w:t>
      </w:r>
      <w:proofErr w:type="gramEnd"/>
      <w:r w:rsidR="00513370" w:rsidRPr="00D86AEB">
        <w:rPr>
          <w:rFonts w:ascii="Calibri" w:hAnsi="Franklin Gothic Book"/>
          <w:color w:val="000000"/>
          <w:kern w:val="24"/>
          <w:sz w:val="36"/>
          <w:szCs w:val="36"/>
          <w:lang w:val="es-CO" w:eastAsia="es-CO"/>
        </w:rPr>
        <w:t xml:space="preserve"> </w:t>
      </w:r>
      <w:r w:rsidR="00513370" w:rsidRPr="00513370">
        <w:rPr>
          <w:rFonts w:ascii="Arial" w:hAnsi="Arial" w:cs="Arial"/>
          <w:highlight w:val="yellow"/>
          <w:lang w:val="es-CO"/>
        </w:rPr>
        <w:t>Nos expresamos con confianza y creatividad en diversas lenguas, lenguajes y maneras. Colaboramos eficazmente, escuchando atentamente las perspectivas de otras personas y grupos</w:t>
      </w:r>
      <w:r w:rsidR="00513370" w:rsidRPr="00513370">
        <w:rPr>
          <w:rFonts w:ascii="Arial" w:hAnsi="Arial" w:cs="Arial"/>
          <w:lang w:val="es-CO"/>
        </w:rPr>
        <w:t>.</w:t>
      </w:r>
    </w:p>
    <w:p w14:paraId="2F5896EF" w14:textId="190C923C" w:rsidR="00513370" w:rsidRPr="00513370" w:rsidRDefault="00613493" w:rsidP="00513370">
      <w:pPr>
        <w:pStyle w:val="ListBullet"/>
        <w:jc w:val="both"/>
        <w:rPr>
          <w:rFonts w:ascii="Arial" w:hAnsi="Arial" w:cs="Arial"/>
          <w:lang w:val="es-CO"/>
        </w:rPr>
      </w:pPr>
      <w:r w:rsidRPr="003B78FF">
        <w:rPr>
          <w:rFonts w:ascii="Arial" w:hAnsi="Arial" w:cs="Arial"/>
          <w:b/>
          <w:bCs/>
          <w:lang w:val="es-ES"/>
        </w:rPr>
        <w:t>Íntegros</w:t>
      </w:r>
      <w:proofErr w:type="gramStart"/>
      <w:r w:rsidRPr="003B78FF">
        <w:rPr>
          <w:rFonts w:ascii="Arial" w:hAnsi="Arial" w:cs="Arial"/>
          <w:b/>
          <w:bCs/>
          <w:lang w:val="es-ES"/>
        </w:rPr>
        <w:t>:</w:t>
      </w:r>
      <w:r w:rsidRPr="003B78FF">
        <w:rPr>
          <w:rFonts w:ascii="Arial" w:hAnsi="Arial" w:cs="Arial"/>
          <w:lang w:val="es-ES"/>
        </w:rPr>
        <w:t>.</w:t>
      </w:r>
      <w:proofErr w:type="gramEnd"/>
      <w:r w:rsidR="00513370" w:rsidRPr="00D86AEB">
        <w:rPr>
          <w:rFonts w:ascii="Calibri" w:hAnsi="Franklin Gothic Book"/>
          <w:color w:val="000000"/>
          <w:kern w:val="24"/>
          <w:sz w:val="36"/>
          <w:szCs w:val="36"/>
          <w:lang w:val="es-CO" w:eastAsia="es-CO"/>
        </w:rPr>
        <w:t xml:space="preserve"> </w:t>
      </w:r>
      <w:r w:rsidR="00513370" w:rsidRPr="00513370">
        <w:rPr>
          <w:rFonts w:ascii="Arial" w:hAnsi="Arial" w:cs="Arial"/>
          <w:highlight w:val="yellow"/>
          <w:lang w:val="es-CO"/>
        </w:rPr>
        <w:t>Actuamos con integridad y honradez, con un profundo sentido de la equidad, la justicia y el respeto por la dignidad y los derechos de las personas en todo el mundo. Asumimos</w:t>
      </w:r>
      <w:r w:rsidR="00513370">
        <w:rPr>
          <w:rFonts w:ascii="Arial" w:hAnsi="Arial" w:cs="Arial"/>
          <w:highlight w:val="yellow"/>
          <w:lang w:val="es-CO"/>
        </w:rPr>
        <w:t xml:space="preserve"> </w:t>
      </w:r>
      <w:r w:rsidR="00513370" w:rsidRPr="00513370">
        <w:rPr>
          <w:rFonts w:ascii="Arial" w:hAnsi="Arial" w:cs="Arial"/>
          <w:highlight w:val="yellow"/>
          <w:lang w:val="es-CO"/>
        </w:rPr>
        <w:t>la responsabilidad de nuestros propios actos y sus consecuencias</w:t>
      </w:r>
    </w:p>
    <w:p w14:paraId="74A326CA" w14:textId="401869FA" w:rsidR="00513370" w:rsidRPr="00513370" w:rsidRDefault="00613493" w:rsidP="00513370">
      <w:pPr>
        <w:pStyle w:val="ListBullet"/>
        <w:jc w:val="both"/>
        <w:rPr>
          <w:rFonts w:ascii="Arial" w:hAnsi="Arial" w:cs="Arial"/>
          <w:highlight w:val="yellow"/>
          <w:lang w:val="es-CO"/>
        </w:rPr>
      </w:pPr>
      <w:r w:rsidRPr="003B78FF">
        <w:rPr>
          <w:rFonts w:ascii="Arial" w:hAnsi="Arial" w:cs="Arial"/>
          <w:b/>
          <w:bCs/>
          <w:lang w:val="es-ES"/>
        </w:rPr>
        <w:t xml:space="preserve">De mentalidad abierta: </w:t>
      </w:r>
      <w:r w:rsidR="00513370" w:rsidRPr="00513370">
        <w:rPr>
          <w:rFonts w:ascii="Arial" w:hAnsi="Arial" w:cs="Arial"/>
          <w:highlight w:val="yellow"/>
          <w:lang w:val="es-CO"/>
        </w:rPr>
        <w:t>Desarrollamos una apreciación crítica de nuestras propias culturas e historias personales, así como de los valores y tradiciones de los demás. Buscamos y consideramos</w:t>
      </w:r>
    </w:p>
    <w:p w14:paraId="3213F6AA" w14:textId="77777777" w:rsidR="00513370" w:rsidRPr="00513370" w:rsidRDefault="00513370" w:rsidP="00513370">
      <w:pPr>
        <w:pStyle w:val="ListBullet"/>
        <w:jc w:val="both"/>
        <w:rPr>
          <w:rFonts w:ascii="Arial" w:hAnsi="Arial" w:cs="Arial"/>
          <w:lang w:val="es-CO"/>
        </w:rPr>
      </w:pPr>
      <w:r w:rsidRPr="00513370">
        <w:rPr>
          <w:rFonts w:ascii="Arial" w:hAnsi="Arial" w:cs="Arial"/>
          <w:highlight w:val="yellow"/>
          <w:lang w:val="es-CO"/>
        </w:rPr>
        <w:t>distintos puntos de vista y estamos dispuestos a aprender de la experiencia</w:t>
      </w:r>
      <w:r w:rsidRPr="00513370">
        <w:rPr>
          <w:rFonts w:ascii="Arial" w:hAnsi="Arial" w:cs="Arial"/>
          <w:lang w:val="es-CO"/>
        </w:rPr>
        <w:t>.</w:t>
      </w:r>
    </w:p>
    <w:p w14:paraId="42EAA529" w14:textId="01A53023" w:rsidR="00513370" w:rsidRPr="00513370" w:rsidRDefault="00613493" w:rsidP="00513370">
      <w:pPr>
        <w:pStyle w:val="ListBullet"/>
        <w:jc w:val="both"/>
        <w:rPr>
          <w:rFonts w:ascii="Arial" w:hAnsi="Arial" w:cs="Arial"/>
          <w:lang w:val="es-CO"/>
        </w:rPr>
      </w:pPr>
      <w:r w:rsidRPr="003B78FF">
        <w:rPr>
          <w:rFonts w:ascii="Arial" w:hAnsi="Arial" w:cs="Arial"/>
          <w:b/>
          <w:bCs/>
          <w:lang w:val="es-ES"/>
        </w:rPr>
        <w:t xml:space="preserve">Solidarios: </w:t>
      </w:r>
      <w:r w:rsidR="00513370" w:rsidRPr="00513370">
        <w:rPr>
          <w:rFonts w:ascii="Arial" w:hAnsi="Arial" w:cs="Arial"/>
          <w:highlight w:val="yellow"/>
          <w:lang w:val="es-CO"/>
        </w:rPr>
        <w:t>Mostramos empatía, sensibilidad y respeto. Nos comprometemos a ayudar a los demás y actuamos con el propósito de influir positivamente en la vida de las personas y el mundo que nos rodea.</w:t>
      </w:r>
    </w:p>
    <w:p w14:paraId="3ECEE1B9" w14:textId="25AB87AA" w:rsidR="00513370" w:rsidRPr="00513370" w:rsidRDefault="00613493" w:rsidP="00513370">
      <w:pPr>
        <w:pStyle w:val="ListBullet"/>
        <w:jc w:val="both"/>
        <w:rPr>
          <w:rFonts w:ascii="Arial" w:hAnsi="Arial" w:cs="Arial"/>
          <w:lang w:val="es-CO"/>
        </w:rPr>
      </w:pPr>
      <w:r w:rsidRPr="003B78FF">
        <w:rPr>
          <w:rFonts w:ascii="Arial" w:hAnsi="Arial" w:cs="Arial"/>
          <w:b/>
          <w:bCs/>
          <w:lang w:val="es-ES"/>
        </w:rPr>
        <w:t>Audaces</w:t>
      </w:r>
      <w:r w:rsidR="00513370">
        <w:rPr>
          <w:rFonts w:ascii="Arial" w:hAnsi="Arial" w:cs="Arial"/>
          <w:b/>
          <w:bCs/>
          <w:lang w:val="es-ES"/>
        </w:rPr>
        <w:t xml:space="preserve"> </w:t>
      </w:r>
      <w:r w:rsidR="00513370" w:rsidRPr="00513370">
        <w:rPr>
          <w:rFonts w:ascii="Arial" w:hAnsi="Arial" w:cs="Arial"/>
          <w:b/>
          <w:bCs/>
          <w:highlight w:val="yellow"/>
          <w:lang w:val="es-ES"/>
        </w:rPr>
        <w:t>(valientes</w:t>
      </w:r>
      <w:proofErr w:type="gramStart"/>
      <w:r w:rsidR="00513370" w:rsidRPr="00513370">
        <w:rPr>
          <w:rFonts w:ascii="Arial" w:hAnsi="Arial" w:cs="Arial"/>
          <w:b/>
          <w:bCs/>
          <w:highlight w:val="yellow"/>
          <w:lang w:val="es-ES"/>
        </w:rPr>
        <w:t>)</w:t>
      </w:r>
      <w:r w:rsidR="00513370">
        <w:rPr>
          <w:rFonts w:ascii="Arial" w:hAnsi="Arial" w:cs="Arial"/>
          <w:b/>
          <w:bCs/>
          <w:lang w:val="es-ES"/>
        </w:rPr>
        <w:t xml:space="preserve"> </w:t>
      </w:r>
      <w:r w:rsidRPr="003B78FF">
        <w:rPr>
          <w:rFonts w:ascii="Arial" w:hAnsi="Arial" w:cs="Arial"/>
          <w:b/>
          <w:bCs/>
          <w:lang w:val="es-ES"/>
        </w:rPr>
        <w:t>:</w:t>
      </w:r>
      <w:proofErr w:type="gramEnd"/>
      <w:r w:rsidRPr="003B78FF">
        <w:rPr>
          <w:rFonts w:ascii="Arial" w:hAnsi="Arial" w:cs="Arial"/>
          <w:b/>
          <w:bCs/>
          <w:lang w:val="es-ES"/>
        </w:rPr>
        <w:t xml:space="preserve"> </w:t>
      </w:r>
      <w:r w:rsidR="00513370" w:rsidRPr="00513370">
        <w:rPr>
          <w:rFonts w:ascii="Arial" w:hAnsi="Arial" w:cs="Arial"/>
          <w:highlight w:val="yellow"/>
          <w:lang w:val="es-CO"/>
        </w:rPr>
        <w:t xml:space="preserve">Abordamos la incertidumbre con previsión y determinación. Trabajamos de manera autónoma y colaborativa para explorar ideas nuevas y estrategias innovadoras. Mostramos ingenio y </w:t>
      </w:r>
      <w:proofErr w:type="spellStart"/>
      <w:r w:rsidR="00513370" w:rsidRPr="00513370">
        <w:rPr>
          <w:rFonts w:ascii="Arial" w:hAnsi="Arial" w:cs="Arial"/>
          <w:highlight w:val="yellow"/>
          <w:lang w:val="es-CO"/>
        </w:rPr>
        <w:t>resiliencia</w:t>
      </w:r>
      <w:proofErr w:type="spellEnd"/>
      <w:r w:rsidR="00513370" w:rsidRPr="00513370">
        <w:rPr>
          <w:rFonts w:ascii="Arial" w:hAnsi="Arial" w:cs="Arial"/>
          <w:highlight w:val="yellow"/>
          <w:lang w:val="es-CO"/>
        </w:rPr>
        <w:t xml:space="preserve"> cuando enfrentamos cambios y desafíos.</w:t>
      </w:r>
    </w:p>
    <w:p w14:paraId="21B64928" w14:textId="0882B751" w:rsidR="00513370" w:rsidRPr="00513370" w:rsidRDefault="00613493" w:rsidP="00513370">
      <w:pPr>
        <w:pStyle w:val="ListBullet"/>
        <w:jc w:val="both"/>
        <w:rPr>
          <w:rFonts w:ascii="Arial" w:hAnsi="Arial" w:cs="Arial"/>
          <w:lang w:val="es-CO"/>
        </w:rPr>
      </w:pPr>
      <w:r w:rsidRPr="003B78FF">
        <w:rPr>
          <w:rFonts w:ascii="Arial" w:hAnsi="Arial" w:cs="Arial"/>
          <w:b/>
          <w:bCs/>
          <w:lang w:val="es-ES"/>
        </w:rPr>
        <w:t>Equilibrados:</w:t>
      </w:r>
      <w:r w:rsidR="00513370">
        <w:rPr>
          <w:rFonts w:ascii="Arial" w:hAnsi="Arial" w:cs="Arial"/>
          <w:lang w:val="es-ES"/>
        </w:rPr>
        <w:t xml:space="preserve"> </w:t>
      </w:r>
      <w:r w:rsidR="00513370" w:rsidRPr="00513370">
        <w:rPr>
          <w:rFonts w:ascii="Arial" w:hAnsi="Arial" w:cs="Arial"/>
          <w:highlight w:val="yellow"/>
          <w:lang w:val="es-CO"/>
        </w:rPr>
        <w:t>Entendemos la importancia del equilibrio físico, mental, (espiritual) y emocional para lograr el bienestar propio y el de los demás. Reconocemos nuestra interdependencia con respecto a otras personas y al mundo en que vivimos.</w:t>
      </w:r>
    </w:p>
    <w:p w14:paraId="692139ED" w14:textId="19BF4EC2" w:rsidR="00513370" w:rsidRPr="00513370" w:rsidRDefault="00613493" w:rsidP="00513370">
      <w:pPr>
        <w:pStyle w:val="ListBullet"/>
        <w:jc w:val="both"/>
        <w:rPr>
          <w:rFonts w:ascii="Arial" w:hAnsi="Arial" w:cs="Arial"/>
          <w:highlight w:val="yellow"/>
          <w:lang w:val="es-CO"/>
        </w:rPr>
      </w:pPr>
      <w:r w:rsidRPr="003B78FF">
        <w:rPr>
          <w:rFonts w:ascii="Arial" w:hAnsi="Arial" w:cs="Arial"/>
          <w:b/>
          <w:bCs/>
          <w:lang w:val="es-ES"/>
        </w:rPr>
        <w:t xml:space="preserve">Reflexivos: </w:t>
      </w:r>
      <w:r w:rsidR="00513370" w:rsidRPr="00513370">
        <w:rPr>
          <w:rFonts w:ascii="Arial" w:hAnsi="Arial" w:cs="Arial"/>
          <w:highlight w:val="yellow"/>
          <w:lang w:val="es-CO"/>
        </w:rPr>
        <w:t>Evaluamos detenidamente el mundo y nuestras propias</w:t>
      </w:r>
    </w:p>
    <w:p w14:paraId="3AB8345B" w14:textId="77777777" w:rsidR="00513370" w:rsidRPr="00513370" w:rsidRDefault="00513370" w:rsidP="00513370">
      <w:pPr>
        <w:pStyle w:val="ListBullet"/>
        <w:jc w:val="both"/>
        <w:rPr>
          <w:rFonts w:ascii="Arial" w:hAnsi="Arial" w:cs="Arial"/>
          <w:lang w:val="es-CO"/>
        </w:rPr>
      </w:pPr>
      <w:r w:rsidRPr="00513370">
        <w:rPr>
          <w:rFonts w:ascii="Arial" w:hAnsi="Arial" w:cs="Arial"/>
          <w:highlight w:val="yellow"/>
          <w:lang w:val="es-CO"/>
        </w:rPr>
        <w:t>ideas y experiencias. Nos esforzamos por comprender  nuestras fortalezas y debilidades para, de este modo, contribuir a nuestro aprendizaje y desarrollo personal</w:t>
      </w:r>
      <w:r w:rsidRPr="00513370">
        <w:rPr>
          <w:rFonts w:ascii="Arial" w:hAnsi="Arial" w:cs="Arial"/>
          <w:lang w:val="es-CO"/>
        </w:rPr>
        <w:t>.</w:t>
      </w:r>
    </w:p>
    <w:p w14:paraId="47BD592E" w14:textId="77777777" w:rsidR="00153BD4" w:rsidRPr="00513370" w:rsidRDefault="00153BD4" w:rsidP="00BA35AC">
      <w:pPr>
        <w:pStyle w:val="ListBullet"/>
        <w:jc w:val="both"/>
        <w:rPr>
          <w:rFonts w:ascii="Arial" w:hAnsi="Arial" w:cs="Arial"/>
          <w:lang w:val="es-CO"/>
        </w:rPr>
      </w:pPr>
    </w:p>
    <w:p w14:paraId="4613168C" w14:textId="77777777" w:rsidR="00613493" w:rsidRPr="003B78FF" w:rsidRDefault="00613493" w:rsidP="00110DF2">
      <w:pPr>
        <w:tabs>
          <w:tab w:val="num" w:pos="360"/>
        </w:tabs>
        <w:ind w:left="120" w:right="144" w:hanging="30"/>
        <w:jc w:val="both"/>
        <w:rPr>
          <w:rFonts w:ascii="Arial" w:hAnsi="Arial" w:cs="Arial"/>
          <w:lang w:val="es-ES"/>
        </w:rPr>
      </w:pPr>
    </w:p>
    <w:p w14:paraId="6554D4B8" w14:textId="77777777" w:rsidR="007A291B" w:rsidRPr="007A291B" w:rsidRDefault="007A291B" w:rsidP="007A291B">
      <w:pPr>
        <w:tabs>
          <w:tab w:val="left" w:pos="0"/>
        </w:tabs>
        <w:jc w:val="both"/>
        <w:rPr>
          <w:rFonts w:ascii="Arial" w:hAnsi="Arial" w:cs="Arial"/>
          <w:b/>
          <w:lang w:val="es-CO"/>
        </w:rPr>
      </w:pPr>
      <w:r w:rsidRPr="002373F1">
        <w:rPr>
          <w:rFonts w:ascii="Arial" w:hAnsi="Arial" w:cs="Arial"/>
          <w:highlight w:val="yellow"/>
          <w:lang w:val="es-ES"/>
        </w:rPr>
        <w:t>_1.5</w:t>
      </w:r>
      <w:r w:rsidRPr="002373F1">
        <w:rPr>
          <w:rFonts w:cs="Arial"/>
          <w:b/>
          <w:highlight w:val="yellow"/>
          <w:lang w:val="es-CO"/>
        </w:rPr>
        <w:t xml:space="preserve"> </w:t>
      </w:r>
      <w:proofErr w:type="spellStart"/>
      <w:r w:rsidRPr="002373F1">
        <w:rPr>
          <w:rFonts w:ascii="Arial" w:hAnsi="Arial" w:cs="Arial"/>
          <w:b/>
          <w:highlight w:val="yellow"/>
          <w:lang w:val="es-CO"/>
        </w:rPr>
        <w:t>Ethos</w:t>
      </w:r>
      <w:proofErr w:type="spellEnd"/>
      <w:r w:rsidRPr="002373F1">
        <w:rPr>
          <w:rFonts w:ascii="Arial" w:hAnsi="Arial" w:cs="Arial"/>
          <w:b/>
          <w:highlight w:val="yellow"/>
          <w:lang w:val="es-CO"/>
        </w:rPr>
        <w:t>: Carácter Distintivo</w:t>
      </w:r>
    </w:p>
    <w:p w14:paraId="02718B36" w14:textId="77777777" w:rsidR="007A291B" w:rsidRPr="00497C19" w:rsidRDefault="007A291B" w:rsidP="007A291B">
      <w:pPr>
        <w:tabs>
          <w:tab w:val="left" w:pos="0"/>
        </w:tabs>
        <w:jc w:val="both"/>
        <w:rPr>
          <w:rFonts w:ascii="Arial" w:hAnsi="Arial" w:cs="Arial"/>
          <w:b/>
          <w:bCs/>
          <w:lang w:val="es-CO"/>
        </w:rPr>
      </w:pPr>
    </w:p>
    <w:p w14:paraId="58F64D77" w14:textId="77777777" w:rsidR="007A291B" w:rsidRPr="007A291B" w:rsidRDefault="007A291B" w:rsidP="007A291B">
      <w:pPr>
        <w:tabs>
          <w:tab w:val="left" w:pos="0"/>
        </w:tabs>
        <w:jc w:val="both"/>
        <w:rPr>
          <w:rFonts w:ascii="Arial" w:hAnsi="Arial" w:cs="Arial"/>
          <w:b/>
          <w:bCs/>
          <w:lang w:val="es-CO"/>
        </w:rPr>
      </w:pPr>
      <w:r w:rsidRPr="00497C19">
        <w:rPr>
          <w:rFonts w:ascii="Arial" w:hAnsi="Arial" w:cs="Arial"/>
          <w:b/>
          <w:bCs/>
          <w:lang w:val="es-CO"/>
        </w:rPr>
        <w:t xml:space="preserve">Excelencia, </w:t>
      </w:r>
      <w:r w:rsidRPr="00497C19">
        <w:rPr>
          <w:rFonts w:ascii="Arial" w:hAnsi="Arial" w:cs="Arial"/>
          <w:bCs/>
          <w:lang w:val="es-CO"/>
        </w:rPr>
        <w:t xml:space="preserve">entendida como empoderar a cada alumno para que alcance su mayor potencial </w:t>
      </w:r>
      <w:r w:rsidRPr="00E37E45">
        <w:rPr>
          <w:rFonts w:ascii="Arial" w:hAnsi="Arial" w:cs="Arial"/>
          <w:bCs/>
          <w:strike/>
          <w:highlight w:val="yellow"/>
          <w:lang w:val="es-CO"/>
        </w:rPr>
        <w:t>bajo una mirada</w:t>
      </w:r>
      <w:r w:rsidRPr="00497C19">
        <w:rPr>
          <w:rFonts w:ascii="Arial" w:hAnsi="Arial" w:cs="Arial"/>
          <w:bCs/>
          <w:lang w:val="es-CO"/>
        </w:rPr>
        <w:t xml:space="preserve"> </w:t>
      </w:r>
      <w:r w:rsidR="00513370">
        <w:rPr>
          <w:rFonts w:ascii="Arial" w:hAnsi="Arial" w:cs="Arial"/>
          <w:bCs/>
          <w:lang w:val="es-CO"/>
        </w:rPr>
        <w:t xml:space="preserve"> </w:t>
      </w:r>
      <w:r w:rsidR="00513370" w:rsidRPr="00513370">
        <w:rPr>
          <w:rFonts w:ascii="Arial" w:hAnsi="Arial" w:cs="Arial"/>
          <w:bCs/>
          <w:highlight w:val="yellow"/>
          <w:lang w:val="es-CO"/>
        </w:rPr>
        <w:t>de forma</w:t>
      </w:r>
      <w:r w:rsidR="00513370">
        <w:rPr>
          <w:rFonts w:ascii="Arial" w:hAnsi="Arial" w:cs="Arial"/>
          <w:bCs/>
          <w:lang w:val="es-CO"/>
        </w:rPr>
        <w:t xml:space="preserve"> </w:t>
      </w:r>
      <w:r w:rsidRPr="00497C19">
        <w:rPr>
          <w:rFonts w:ascii="Arial" w:hAnsi="Arial" w:cs="Arial"/>
          <w:bCs/>
          <w:lang w:val="es-CO"/>
        </w:rPr>
        <w:t>integral</w:t>
      </w:r>
      <w:r w:rsidRPr="00497C19">
        <w:rPr>
          <w:rFonts w:ascii="Arial" w:hAnsi="Arial" w:cs="Arial"/>
          <w:b/>
          <w:bCs/>
          <w:lang w:val="es-CO"/>
        </w:rPr>
        <w:t>.</w:t>
      </w:r>
      <w:r>
        <w:rPr>
          <w:rFonts w:ascii="Arial" w:hAnsi="Arial" w:cs="Arial"/>
          <w:b/>
          <w:bCs/>
          <w:lang w:val="es-CO"/>
        </w:rPr>
        <w:t xml:space="preserve"> </w:t>
      </w:r>
    </w:p>
    <w:p w14:paraId="7C06A692"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
          <w:bCs/>
          <w:lang w:val="es-CO"/>
        </w:rPr>
        <w:t xml:space="preserve">¿Qué hacemos? </w:t>
      </w:r>
      <w:r w:rsidRPr="00497C19">
        <w:rPr>
          <w:rFonts w:ascii="Arial" w:hAnsi="Arial" w:cs="Arial"/>
          <w:bCs/>
          <w:lang w:val="es-CO"/>
        </w:rPr>
        <w:t>Motivamos a los alumnos para que tomen responsabilidad por su aprendizaje y reflexionen sobre sus éxitos y momentos difíciles, con el propósito de que siempre busquen la forma de mejorar su desempeño, cualquiera que sea el campo en el cual estén aprendiendo o involucrándose.</w:t>
      </w:r>
    </w:p>
    <w:p w14:paraId="263125CD" w14:textId="77777777" w:rsidR="007A291B" w:rsidRPr="00497C19" w:rsidRDefault="007A291B" w:rsidP="007A291B">
      <w:pPr>
        <w:tabs>
          <w:tab w:val="left" w:pos="0"/>
        </w:tabs>
        <w:jc w:val="both"/>
        <w:rPr>
          <w:rFonts w:ascii="Arial" w:hAnsi="Arial" w:cs="Arial"/>
          <w:b/>
          <w:bCs/>
          <w:lang w:val="es-CO"/>
        </w:rPr>
      </w:pPr>
    </w:p>
    <w:p w14:paraId="4683FF91" w14:textId="77777777" w:rsidR="007A291B" w:rsidRPr="00497C19" w:rsidRDefault="007A291B" w:rsidP="007A291B">
      <w:pPr>
        <w:tabs>
          <w:tab w:val="left" w:pos="0"/>
        </w:tabs>
        <w:jc w:val="both"/>
        <w:rPr>
          <w:rFonts w:ascii="Arial" w:hAnsi="Arial" w:cs="Arial"/>
          <w:b/>
          <w:bCs/>
          <w:lang w:val="es-CO"/>
        </w:rPr>
      </w:pPr>
      <w:r w:rsidRPr="00497C19">
        <w:rPr>
          <w:rFonts w:ascii="Arial" w:hAnsi="Arial" w:cs="Arial"/>
          <w:b/>
          <w:bCs/>
          <w:lang w:val="es-CO"/>
        </w:rPr>
        <w:t xml:space="preserve">Tradición Británica </w:t>
      </w:r>
    </w:p>
    <w:p w14:paraId="50F02C33"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
          <w:bCs/>
          <w:lang w:val="es-CO"/>
        </w:rPr>
        <w:t xml:space="preserve">¿Qué hacemos?  </w:t>
      </w:r>
      <w:r w:rsidRPr="00497C19">
        <w:rPr>
          <w:rFonts w:ascii="Arial" w:hAnsi="Arial" w:cs="Arial"/>
          <w:bCs/>
          <w:lang w:val="es-CO"/>
        </w:rPr>
        <w:t>Conservamos vínculos con la Gran Bretaña y sus representantes en Colombia; practicamos actividades de Casas, ofrecemos a los estudiantes la posibilidad de estudiar en colegios privados  y Universidades en el Reino Unido, y celebramos aspectos de la cultura Británica.</w:t>
      </w:r>
    </w:p>
    <w:p w14:paraId="28DC8828" w14:textId="77777777" w:rsidR="007A291B" w:rsidRPr="00497C19" w:rsidRDefault="007A291B" w:rsidP="007A291B">
      <w:pPr>
        <w:tabs>
          <w:tab w:val="left" w:pos="0"/>
        </w:tabs>
        <w:jc w:val="both"/>
        <w:rPr>
          <w:rFonts w:ascii="Arial" w:hAnsi="Arial" w:cs="Arial"/>
          <w:b/>
          <w:bCs/>
          <w:lang w:val="es-CO"/>
        </w:rPr>
      </w:pPr>
    </w:p>
    <w:p w14:paraId="2F602207"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
          <w:bCs/>
          <w:lang w:val="es-CO"/>
        </w:rPr>
        <w:t xml:space="preserve">Desarrollo Integral: </w:t>
      </w:r>
    </w:p>
    <w:p w14:paraId="16062290"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
          <w:bCs/>
          <w:lang w:val="es-CO"/>
        </w:rPr>
        <w:t xml:space="preserve">¿Qué hacemos? </w:t>
      </w:r>
      <w:r w:rsidRPr="00497C19">
        <w:rPr>
          <w:rFonts w:ascii="Arial" w:hAnsi="Arial" w:cs="Arial"/>
          <w:bCs/>
          <w:lang w:val="es-CO"/>
        </w:rPr>
        <w:t>Promovemos el equilibrio entre el desarrollo  intelectual, físico, artístico y el buen uso del tiempo libre.</w:t>
      </w:r>
    </w:p>
    <w:p w14:paraId="0468B4C0" w14:textId="77777777" w:rsidR="007A291B" w:rsidRPr="00497C19" w:rsidRDefault="007A291B" w:rsidP="007A291B">
      <w:pPr>
        <w:tabs>
          <w:tab w:val="left" w:pos="0"/>
        </w:tabs>
        <w:jc w:val="both"/>
        <w:rPr>
          <w:rFonts w:ascii="Arial" w:hAnsi="Arial" w:cs="Arial"/>
          <w:b/>
          <w:bCs/>
          <w:lang w:val="es-CO"/>
        </w:rPr>
      </w:pPr>
    </w:p>
    <w:p w14:paraId="3FEAD356"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
          <w:bCs/>
          <w:lang w:val="es-CO"/>
        </w:rPr>
        <w:t>Buenos Seres Humanos:</w:t>
      </w:r>
    </w:p>
    <w:p w14:paraId="2EBA5CD1"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Cs/>
          <w:lang w:val="es-CO"/>
        </w:rPr>
        <w:t xml:space="preserve"> </w:t>
      </w:r>
      <w:r w:rsidRPr="00497C19">
        <w:rPr>
          <w:rFonts w:ascii="Arial" w:hAnsi="Arial" w:cs="Arial"/>
          <w:b/>
          <w:bCs/>
          <w:lang w:val="es-CO"/>
        </w:rPr>
        <w:t xml:space="preserve">¿Qué Hacemos? </w:t>
      </w:r>
      <w:r w:rsidRPr="00497C19">
        <w:rPr>
          <w:rFonts w:ascii="Arial" w:hAnsi="Arial" w:cs="Arial"/>
          <w:bCs/>
          <w:lang w:val="es-CO"/>
        </w:rPr>
        <w:t xml:space="preserve">Favorecemos el desarrollo emocional, social, de la conciencia moral, el fortalecimiento de valores y una conducta positiva. </w:t>
      </w:r>
    </w:p>
    <w:p w14:paraId="3E8777D9"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Cs/>
          <w:lang w:val="es-ES"/>
        </w:rPr>
        <w:t>Fomentamos hábitos de vida saludable y el autocuidado como pilares fundamentales de la calidad de vida.</w:t>
      </w:r>
    </w:p>
    <w:p w14:paraId="6E0D82F7" w14:textId="77777777" w:rsidR="007A291B" w:rsidRPr="00497C19" w:rsidRDefault="007A291B" w:rsidP="007A291B">
      <w:pPr>
        <w:tabs>
          <w:tab w:val="left" w:pos="0"/>
        </w:tabs>
        <w:jc w:val="both"/>
        <w:rPr>
          <w:rFonts w:ascii="Arial" w:hAnsi="Arial" w:cs="Arial"/>
          <w:b/>
          <w:bCs/>
          <w:highlight w:val="yellow"/>
          <w:lang w:val="es-CO"/>
        </w:rPr>
      </w:pPr>
    </w:p>
    <w:p w14:paraId="17663458" w14:textId="77777777" w:rsidR="007A291B" w:rsidRDefault="007A291B" w:rsidP="007A291B">
      <w:pPr>
        <w:tabs>
          <w:tab w:val="left" w:pos="0"/>
        </w:tabs>
        <w:jc w:val="both"/>
        <w:rPr>
          <w:rFonts w:ascii="Arial" w:hAnsi="Arial" w:cs="Arial"/>
          <w:b/>
          <w:bCs/>
          <w:lang w:val="es-CO"/>
        </w:rPr>
      </w:pPr>
      <w:r w:rsidRPr="00370E3F">
        <w:rPr>
          <w:rFonts w:ascii="Arial" w:hAnsi="Arial" w:cs="Arial"/>
          <w:b/>
          <w:bCs/>
          <w:lang w:val="es-CO"/>
        </w:rPr>
        <w:t xml:space="preserve">Vocación Católica, </w:t>
      </w:r>
      <w:r w:rsidRPr="00370E3F">
        <w:rPr>
          <w:rFonts w:ascii="Arial" w:hAnsi="Arial" w:cs="Arial"/>
          <w:bCs/>
          <w:lang w:val="es-CO"/>
        </w:rPr>
        <w:t>con respeto por otros cultos</w:t>
      </w:r>
      <w:r>
        <w:rPr>
          <w:rFonts w:ascii="Arial" w:hAnsi="Arial" w:cs="Arial"/>
          <w:bCs/>
          <w:lang w:val="es-CO"/>
        </w:rPr>
        <w:t>:</w:t>
      </w:r>
    </w:p>
    <w:p w14:paraId="6DF38E64" w14:textId="2B84297C" w:rsidR="007A291B" w:rsidRPr="00370E3F" w:rsidRDefault="2B84297C" w:rsidP="007A291B">
      <w:pPr>
        <w:tabs>
          <w:tab w:val="left" w:pos="0"/>
        </w:tabs>
        <w:jc w:val="both"/>
        <w:rPr>
          <w:rFonts w:ascii="Arial" w:hAnsi="Arial" w:cs="Arial"/>
          <w:b/>
          <w:bCs/>
          <w:highlight w:val="yellow"/>
          <w:lang w:val="es-CO"/>
        </w:rPr>
      </w:pPr>
      <w:r w:rsidRPr="2B84297C">
        <w:rPr>
          <w:rFonts w:ascii="Arial" w:eastAsia="Arial" w:hAnsi="Arial" w:cs="Arial"/>
          <w:b/>
          <w:bCs/>
          <w:lang w:val="es-CO"/>
        </w:rPr>
        <w:t xml:space="preserve">¿Qué hacemos?  </w:t>
      </w:r>
      <w:r w:rsidRPr="007C6F54">
        <w:rPr>
          <w:rFonts w:ascii="Arial" w:eastAsia="Arial" w:hAnsi="Arial" w:cs="Arial"/>
          <w:b/>
          <w:bCs/>
          <w:lang w:val="es-CO"/>
        </w:rPr>
        <w:t xml:space="preserve">  </w:t>
      </w:r>
      <w:r w:rsidRPr="007C6F54">
        <w:rPr>
          <w:rFonts w:ascii="Arial" w:eastAsia="Arial" w:hAnsi="Arial" w:cs="Arial"/>
          <w:b/>
          <w:bCs/>
          <w:highlight w:val="yellow"/>
          <w:lang w:val="es-CO"/>
        </w:rPr>
        <w:t xml:space="preserve">Educamos a los alumnos dentro de </w:t>
      </w:r>
      <w:r w:rsidRPr="007C6F54">
        <w:rPr>
          <w:rFonts w:ascii="Arial" w:eastAsia="Arial" w:hAnsi="Arial" w:cs="Arial"/>
          <w:b/>
          <w:bCs/>
          <w:strike/>
          <w:highlight w:val="yellow"/>
          <w:lang w:val="es-CO"/>
        </w:rPr>
        <w:t>(</w:t>
      </w:r>
      <w:r w:rsidRPr="007C6F54">
        <w:rPr>
          <w:rFonts w:ascii="Arial" w:eastAsia="Arial" w:hAnsi="Arial" w:cs="Arial"/>
          <w:strike/>
          <w:highlight w:val="yellow"/>
          <w:lang w:val="es-CO"/>
        </w:rPr>
        <w:t>Promovemos</w:t>
      </w:r>
      <w:r w:rsidRPr="007C6F54">
        <w:rPr>
          <w:rFonts w:ascii="Arial" w:eastAsia="Arial" w:hAnsi="Arial" w:cs="Arial"/>
          <w:highlight w:val="yellow"/>
          <w:lang w:val="es-CO"/>
        </w:rPr>
        <w:t>)</w:t>
      </w:r>
      <w:r w:rsidRPr="007C6F54">
        <w:rPr>
          <w:rFonts w:ascii="Arial" w:eastAsia="Arial" w:hAnsi="Arial" w:cs="Arial"/>
          <w:lang w:val="es-CO"/>
        </w:rPr>
        <w:t xml:space="preserve"> los valores de la Iglesia Católica </w:t>
      </w:r>
      <w:r w:rsidRPr="007C6F54">
        <w:rPr>
          <w:rFonts w:ascii="Arial" w:eastAsia="Arial" w:hAnsi="Arial" w:cs="Arial"/>
          <w:b/>
          <w:bCs/>
          <w:highlight w:val="yellow"/>
          <w:lang w:val="es-CO"/>
        </w:rPr>
        <w:t>durante el transcurso de su escolaridad, ofreciendo clase de religión,</w:t>
      </w:r>
      <w:r w:rsidRPr="007C6F54">
        <w:rPr>
          <w:rFonts w:ascii="Arial" w:eastAsia="Arial" w:hAnsi="Arial" w:cs="Arial"/>
          <w:highlight w:val="yellow"/>
          <w:lang w:val="es-CO"/>
        </w:rPr>
        <w:t xml:space="preserve"> (</w:t>
      </w:r>
      <w:r w:rsidRPr="007C6F54">
        <w:rPr>
          <w:rFonts w:ascii="Arial" w:eastAsia="Arial" w:hAnsi="Arial" w:cs="Arial"/>
          <w:strike/>
          <w:highlight w:val="yellow"/>
          <w:lang w:val="es-CO"/>
        </w:rPr>
        <w:t>preparamos a los alumnos</w:t>
      </w:r>
      <w:r w:rsidRPr="007C6F54">
        <w:rPr>
          <w:rFonts w:ascii="Arial" w:eastAsia="Arial" w:hAnsi="Arial" w:cs="Arial"/>
          <w:highlight w:val="yellow"/>
          <w:lang w:val="es-CO"/>
        </w:rPr>
        <w:t>)</w:t>
      </w:r>
      <w:r w:rsidRPr="007C6F54">
        <w:rPr>
          <w:rFonts w:ascii="Arial" w:eastAsia="Arial" w:hAnsi="Arial" w:cs="Arial"/>
          <w:lang w:val="es-CO"/>
        </w:rPr>
        <w:t xml:space="preserve"> </w:t>
      </w:r>
      <w:r w:rsidRPr="007C6F54">
        <w:rPr>
          <w:rFonts w:ascii="Arial" w:eastAsia="Arial" w:hAnsi="Arial" w:cs="Arial"/>
          <w:b/>
          <w:bCs/>
          <w:highlight w:val="yellow"/>
          <w:lang w:val="es-CO"/>
        </w:rPr>
        <w:t>preparación</w:t>
      </w:r>
      <w:r w:rsidRPr="007C6F54">
        <w:rPr>
          <w:rFonts w:ascii="Arial" w:eastAsia="Arial" w:hAnsi="Arial" w:cs="Arial"/>
          <w:lang w:val="es-CO"/>
        </w:rPr>
        <w:t xml:space="preserve"> para los sacramentos de la Primera Comunión y Confirmación, y </w:t>
      </w:r>
      <w:r w:rsidRPr="007C6F54">
        <w:rPr>
          <w:rFonts w:ascii="Arial" w:eastAsia="Arial" w:hAnsi="Arial" w:cs="Arial"/>
          <w:highlight w:val="yellow"/>
          <w:lang w:val="es-CO"/>
        </w:rPr>
        <w:t>(</w:t>
      </w:r>
      <w:r w:rsidRPr="007C6F54">
        <w:rPr>
          <w:rFonts w:ascii="Arial" w:eastAsia="Arial" w:hAnsi="Arial" w:cs="Arial"/>
          <w:strike/>
          <w:highlight w:val="yellow"/>
          <w:lang w:val="es-CO"/>
        </w:rPr>
        <w:t>celebramos algunos de</w:t>
      </w:r>
      <w:r w:rsidRPr="007C6F54">
        <w:rPr>
          <w:rFonts w:ascii="Arial" w:eastAsia="Arial" w:hAnsi="Arial" w:cs="Arial"/>
          <w:highlight w:val="yellow"/>
          <w:lang w:val="es-CO"/>
        </w:rPr>
        <w:t xml:space="preserve">) </w:t>
      </w:r>
      <w:r w:rsidRPr="007C6F54">
        <w:rPr>
          <w:rFonts w:ascii="Arial" w:eastAsia="Arial" w:hAnsi="Arial" w:cs="Arial"/>
          <w:b/>
          <w:bCs/>
          <w:highlight w:val="yellow"/>
          <w:lang w:val="es-CO"/>
        </w:rPr>
        <w:t>y celebrando</w:t>
      </w:r>
      <w:r w:rsidRPr="007C6F54">
        <w:rPr>
          <w:rFonts w:ascii="Arial" w:eastAsia="Arial" w:hAnsi="Arial" w:cs="Arial"/>
          <w:lang w:val="es-CO"/>
        </w:rPr>
        <w:t xml:space="preserve">  los eventos </w:t>
      </w:r>
      <w:r w:rsidRPr="007C6F54">
        <w:rPr>
          <w:rFonts w:ascii="Arial" w:eastAsia="Arial" w:hAnsi="Arial" w:cs="Arial"/>
          <w:b/>
          <w:bCs/>
          <w:highlight w:val="yellow"/>
          <w:lang w:val="es-CO"/>
        </w:rPr>
        <w:t>más importantes</w:t>
      </w:r>
      <w:r w:rsidRPr="007C6F54">
        <w:rPr>
          <w:rFonts w:ascii="Arial" w:eastAsia="Arial" w:hAnsi="Arial" w:cs="Arial"/>
          <w:lang w:val="es-CO"/>
        </w:rPr>
        <w:t xml:space="preserve"> del calendario </w:t>
      </w:r>
      <w:r w:rsidRPr="007C6F54">
        <w:rPr>
          <w:rFonts w:ascii="Arial" w:eastAsia="Arial" w:hAnsi="Arial" w:cs="Arial"/>
          <w:b/>
          <w:bCs/>
          <w:highlight w:val="yellow"/>
          <w:lang w:val="es-CO"/>
        </w:rPr>
        <w:t>litúrgico</w:t>
      </w:r>
      <w:r w:rsidRPr="007C6F54">
        <w:rPr>
          <w:rFonts w:ascii="Arial" w:eastAsia="Arial" w:hAnsi="Arial" w:cs="Arial"/>
          <w:lang w:val="es-CO"/>
        </w:rPr>
        <w:t xml:space="preserve"> de la iglesia católica</w:t>
      </w:r>
      <w:r w:rsidRPr="007C6F54">
        <w:rPr>
          <w:rFonts w:ascii="Arial" w:eastAsia="Arial" w:hAnsi="Arial" w:cs="Arial"/>
          <w:b/>
          <w:bCs/>
          <w:lang w:val="es-CO"/>
        </w:rPr>
        <w:t xml:space="preserve">, </w:t>
      </w:r>
      <w:r w:rsidRPr="007C6F54">
        <w:rPr>
          <w:rFonts w:ascii="Arial" w:eastAsia="Arial" w:hAnsi="Arial" w:cs="Arial"/>
          <w:b/>
          <w:bCs/>
          <w:highlight w:val="yellow"/>
          <w:lang w:val="es-CO"/>
        </w:rPr>
        <w:t>involucrando a toda la comunidad CCB</w:t>
      </w:r>
      <w:r w:rsidRPr="007C6F54">
        <w:rPr>
          <w:rFonts w:ascii="Arial" w:eastAsia="Arial" w:hAnsi="Arial" w:cs="Arial"/>
          <w:highlight w:val="yellow"/>
          <w:lang w:val="es-CO"/>
        </w:rPr>
        <w:t xml:space="preserve">. </w:t>
      </w:r>
      <w:r w:rsidRPr="007C6F54">
        <w:rPr>
          <w:rFonts w:ascii="Arial" w:eastAsia="Arial" w:hAnsi="Arial" w:cs="Arial"/>
          <w:b/>
          <w:bCs/>
          <w:highlight w:val="yellow"/>
          <w:lang w:val="es-CO"/>
        </w:rPr>
        <w:t xml:space="preserve">Educamos a los estudiantes para apreciar y respetar </w:t>
      </w:r>
      <w:r w:rsidRPr="007C6F54">
        <w:rPr>
          <w:rFonts w:ascii="Arial" w:eastAsia="Arial" w:hAnsi="Arial" w:cs="Arial"/>
          <w:b/>
          <w:bCs/>
          <w:strike/>
          <w:highlight w:val="yellow"/>
          <w:lang w:val="es-CO"/>
        </w:rPr>
        <w:t>a</w:t>
      </w:r>
      <w:r w:rsidRPr="007C6F54">
        <w:rPr>
          <w:rFonts w:ascii="Arial" w:eastAsia="Arial" w:hAnsi="Arial" w:cs="Arial"/>
          <w:strike/>
          <w:highlight w:val="yellow"/>
          <w:lang w:val="es-CO"/>
        </w:rPr>
        <w:t>preciamos y respetamo</w:t>
      </w:r>
      <w:r w:rsidRPr="007C6F54">
        <w:rPr>
          <w:rFonts w:ascii="Arial" w:eastAsia="Arial" w:hAnsi="Arial" w:cs="Arial"/>
          <w:strike/>
          <w:lang w:val="es-CO"/>
        </w:rPr>
        <w:t>s</w:t>
      </w:r>
      <w:r w:rsidRPr="007C6F54">
        <w:rPr>
          <w:rFonts w:ascii="Arial" w:eastAsia="Arial" w:hAnsi="Arial" w:cs="Arial"/>
          <w:lang w:val="es-CO"/>
        </w:rPr>
        <w:t xml:space="preserve"> el aporte de los miembros de la comunidad que profesan </w:t>
      </w:r>
      <w:r w:rsidRPr="007C6F54">
        <w:rPr>
          <w:rFonts w:ascii="Arial" w:eastAsia="Arial" w:hAnsi="Arial" w:cs="Arial"/>
          <w:b/>
          <w:bCs/>
          <w:highlight w:val="yellow"/>
          <w:lang w:val="es-CO"/>
        </w:rPr>
        <w:t>religiones y</w:t>
      </w:r>
      <w:r w:rsidRPr="007C6F54">
        <w:rPr>
          <w:rFonts w:ascii="Arial" w:eastAsia="Arial" w:hAnsi="Arial" w:cs="Arial"/>
          <w:lang w:val="es-CO"/>
        </w:rPr>
        <w:t xml:space="preserve"> creencias diferentes. </w:t>
      </w:r>
    </w:p>
    <w:p w14:paraId="3708AA61" w14:textId="6692822E" w:rsidR="068EBB30" w:rsidRPr="007C6F54" w:rsidRDefault="068EBB30" w:rsidP="068EBB30">
      <w:pPr>
        <w:jc w:val="both"/>
        <w:rPr>
          <w:lang w:val="es-CO"/>
        </w:rPr>
      </w:pPr>
    </w:p>
    <w:p w14:paraId="33AA7935" w14:textId="53D0CBD2" w:rsidR="007A291B" w:rsidRPr="00370E3F" w:rsidRDefault="007A291B" w:rsidP="007A291B">
      <w:pPr>
        <w:tabs>
          <w:tab w:val="left" w:pos="0"/>
        </w:tabs>
        <w:jc w:val="both"/>
        <w:rPr>
          <w:rFonts w:ascii="Arial" w:hAnsi="Arial" w:cs="Arial"/>
          <w:b/>
          <w:bCs/>
          <w:lang w:val="es-CO"/>
        </w:rPr>
      </w:pPr>
      <w:r w:rsidRPr="00370E3F">
        <w:rPr>
          <w:rFonts w:ascii="Arial" w:hAnsi="Arial" w:cs="Arial"/>
          <w:b/>
          <w:bCs/>
          <w:lang w:val="es-CO"/>
        </w:rPr>
        <w:t>Ciudadano</w:t>
      </w:r>
      <w:r>
        <w:rPr>
          <w:rFonts w:ascii="Arial" w:hAnsi="Arial" w:cs="Arial"/>
          <w:b/>
          <w:bCs/>
          <w:lang w:val="es-CO"/>
        </w:rPr>
        <w:t>s Globales:</w:t>
      </w:r>
    </w:p>
    <w:p w14:paraId="2DF8A8DE"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
          <w:bCs/>
          <w:lang w:val="es-CO"/>
        </w:rPr>
        <w:t xml:space="preserve">¿Qué hacemos? </w:t>
      </w:r>
      <w:r w:rsidRPr="00497C19">
        <w:rPr>
          <w:rFonts w:ascii="Arial" w:hAnsi="Arial" w:cs="Arial"/>
          <w:bCs/>
          <w:lang w:val="es-CO"/>
        </w:rPr>
        <w:t xml:space="preserve">Formamos ciudadanos activos que aporten a la construcción de una sociedad democrática, participativa, pluralista e intercultural que comprendan cómo funciona el mundo. </w:t>
      </w:r>
    </w:p>
    <w:p w14:paraId="3773127C"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Cs/>
          <w:lang w:val="es-CO"/>
        </w:rPr>
        <w:t xml:space="preserve">Promovemos el reconocimiento, respeto y valoración de la dignidad propia y ajena, de la diversidad y la diferencia. </w:t>
      </w:r>
    </w:p>
    <w:p w14:paraId="5498DD9C" w14:textId="77777777" w:rsidR="007A291B" w:rsidRPr="00497C19" w:rsidRDefault="007A291B" w:rsidP="007A291B">
      <w:pPr>
        <w:tabs>
          <w:tab w:val="left" w:pos="0"/>
        </w:tabs>
        <w:jc w:val="both"/>
        <w:rPr>
          <w:rFonts w:ascii="Arial" w:hAnsi="Arial" w:cs="Arial"/>
          <w:b/>
          <w:bCs/>
          <w:lang w:val="es-CO"/>
        </w:rPr>
      </w:pPr>
      <w:r w:rsidRPr="00497C19">
        <w:rPr>
          <w:rFonts w:ascii="Arial" w:hAnsi="Arial" w:cs="Arial"/>
          <w:bCs/>
          <w:lang w:val="es-CO"/>
        </w:rPr>
        <w:t>Seguimos los programas y filosofía del Bachillerato Internacional y propendemos por una comunidad educativa con una mentalidad internacional</w:t>
      </w:r>
      <w:r w:rsidRPr="00497C19">
        <w:rPr>
          <w:rFonts w:ascii="Arial" w:hAnsi="Arial" w:cs="Arial"/>
          <w:b/>
          <w:bCs/>
          <w:lang w:val="es-CO"/>
        </w:rPr>
        <w:t>.</w:t>
      </w:r>
    </w:p>
    <w:p w14:paraId="077A9D37" w14:textId="77777777" w:rsidR="00B60CEF" w:rsidRPr="007A291B" w:rsidRDefault="007A291B" w:rsidP="007A291B">
      <w:pPr>
        <w:tabs>
          <w:tab w:val="left" w:pos="0"/>
        </w:tabs>
        <w:rPr>
          <w:rFonts w:ascii="Arial" w:hAnsi="Arial" w:cs="Arial"/>
          <w:bCs/>
          <w:lang w:val="es-CO"/>
        </w:rPr>
      </w:pPr>
      <w:r w:rsidRPr="00497C19">
        <w:rPr>
          <w:rFonts w:ascii="Arial" w:hAnsi="Arial" w:cs="Arial"/>
          <w:bCs/>
          <w:lang w:val="es-CO"/>
        </w:rPr>
        <w:t xml:space="preserve">Acogemos la definición de ciudadano global propuesta en: </w:t>
      </w:r>
      <w:hyperlink r:id="rId14" w:history="1">
        <w:r w:rsidRPr="00497C19">
          <w:rPr>
            <w:rStyle w:val="Hyperlink"/>
            <w:bCs/>
            <w:lang w:val="es-CO"/>
          </w:rPr>
          <w:t>www.oxfam.org.uk</w:t>
        </w:r>
      </w:hyperlink>
      <w:r w:rsidRPr="00497C19">
        <w:rPr>
          <w:rFonts w:ascii="Arial" w:hAnsi="Arial" w:cs="Arial"/>
          <w:bCs/>
          <w:lang w:val="es-CO"/>
        </w:rPr>
        <w:t xml:space="preserve"> </w:t>
      </w:r>
      <w:proofErr w:type="gramStart"/>
      <w:r w:rsidRPr="00497C19">
        <w:rPr>
          <w:rFonts w:ascii="Arial" w:hAnsi="Arial" w:cs="Arial"/>
          <w:bCs/>
          <w:lang w:val="es-CO"/>
        </w:rPr>
        <w:t xml:space="preserve">( </w:t>
      </w:r>
      <w:proofErr w:type="spellStart"/>
      <w:r w:rsidRPr="00497C19">
        <w:rPr>
          <w:rFonts w:ascii="Arial" w:hAnsi="Arial" w:cs="Arial"/>
          <w:bCs/>
          <w:lang w:val="es-CO"/>
        </w:rPr>
        <w:t>Oxfam</w:t>
      </w:r>
      <w:proofErr w:type="spellEnd"/>
      <w:proofErr w:type="gramEnd"/>
      <w:r w:rsidRPr="00497C19">
        <w:rPr>
          <w:rFonts w:ascii="Arial" w:hAnsi="Arial" w:cs="Arial"/>
          <w:bCs/>
          <w:lang w:val="es-CO"/>
        </w:rPr>
        <w:t xml:space="preserve"> es un ONG Británica):</w:t>
      </w:r>
      <w:r w:rsidRPr="007A291B">
        <w:rPr>
          <w:rFonts w:ascii="Arial" w:hAnsi="Arial" w:cs="Arial"/>
          <w:bCs/>
          <w:lang w:val="es-CO"/>
        </w:rPr>
        <w:t xml:space="preserve"> “</w:t>
      </w:r>
      <w:proofErr w:type="spellStart"/>
      <w:r w:rsidRPr="007A291B">
        <w:rPr>
          <w:rFonts w:ascii="Arial" w:hAnsi="Arial" w:cs="Arial"/>
          <w:bCs/>
          <w:lang w:val="es-CO"/>
        </w:rPr>
        <w:t>Oxfam</w:t>
      </w:r>
      <w:proofErr w:type="spellEnd"/>
      <w:r w:rsidRPr="007A291B">
        <w:rPr>
          <w:rFonts w:ascii="Arial" w:hAnsi="Arial" w:cs="Arial"/>
          <w:bCs/>
          <w:lang w:val="es-CO"/>
        </w:rPr>
        <w:t xml:space="preserve"> ve al ciudadano global como alguien que:</w:t>
      </w:r>
    </w:p>
    <w:p w14:paraId="05EDFDE8" w14:textId="114A75FB"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 xml:space="preserve">Es consciente de un mundo </w:t>
      </w:r>
      <w:r w:rsidR="00152725" w:rsidRPr="007A291B">
        <w:rPr>
          <w:rFonts w:ascii="Arial" w:hAnsi="Arial" w:cs="Arial"/>
          <w:bCs/>
          <w:lang w:val="es-CO"/>
        </w:rPr>
        <w:t>más</w:t>
      </w:r>
      <w:r w:rsidRPr="007A291B">
        <w:rPr>
          <w:rFonts w:ascii="Arial" w:hAnsi="Arial" w:cs="Arial"/>
          <w:bCs/>
          <w:lang w:val="es-CO"/>
        </w:rPr>
        <w:t xml:space="preserve"> amplio y tiene un sentido de su propio rol como ciudadano del mundo</w:t>
      </w:r>
    </w:p>
    <w:p w14:paraId="1632663B" w14:textId="77777777"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Respeta y valora la diversidad</w:t>
      </w:r>
    </w:p>
    <w:p w14:paraId="26889AB6" w14:textId="47CC3B04"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 xml:space="preserve">Tiene una comprensión de </w:t>
      </w:r>
      <w:r w:rsidR="00152725" w:rsidRPr="007A291B">
        <w:rPr>
          <w:rFonts w:ascii="Arial" w:hAnsi="Arial" w:cs="Arial"/>
          <w:bCs/>
          <w:lang w:val="es-CO"/>
        </w:rPr>
        <w:t>cómo</w:t>
      </w:r>
      <w:r w:rsidRPr="007A291B">
        <w:rPr>
          <w:rFonts w:ascii="Arial" w:hAnsi="Arial" w:cs="Arial"/>
          <w:bCs/>
          <w:lang w:val="es-CO"/>
        </w:rPr>
        <w:t xml:space="preserve"> funciona el mundo económica, política, social, cultural, tecnológica y ambientalmente</w:t>
      </w:r>
    </w:p>
    <w:p w14:paraId="61A3F136" w14:textId="77777777"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Manifiesta su indignación por la injusticia social</w:t>
      </w:r>
    </w:p>
    <w:p w14:paraId="69698E30" w14:textId="77777777"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Participa y contribuye a la comunidad en una variedad de niveles, desde el local hasta el mundial</w:t>
      </w:r>
    </w:p>
    <w:p w14:paraId="1180C505" w14:textId="7AAB38C2"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 xml:space="preserve">Esta dispuesto a actuar para hacer el mundo un lugar </w:t>
      </w:r>
      <w:r w:rsidR="00152725" w:rsidRPr="007A291B">
        <w:rPr>
          <w:rFonts w:ascii="Arial" w:hAnsi="Arial" w:cs="Arial"/>
          <w:bCs/>
          <w:lang w:val="es-CO"/>
        </w:rPr>
        <w:t>más</w:t>
      </w:r>
      <w:r w:rsidRPr="007A291B">
        <w:rPr>
          <w:rFonts w:ascii="Arial" w:hAnsi="Arial" w:cs="Arial"/>
          <w:bCs/>
          <w:lang w:val="es-CO"/>
        </w:rPr>
        <w:t xml:space="preserve"> sostenible</w:t>
      </w:r>
    </w:p>
    <w:p w14:paraId="141314C8" w14:textId="77777777"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Asume la responsabilidad de sus acciones”</w:t>
      </w:r>
    </w:p>
    <w:p w14:paraId="3B10E678" w14:textId="77777777" w:rsidR="007A291B" w:rsidRPr="005E50E0" w:rsidRDefault="007A291B" w:rsidP="007A291B">
      <w:pPr>
        <w:tabs>
          <w:tab w:val="left" w:pos="0"/>
        </w:tabs>
        <w:jc w:val="both"/>
        <w:rPr>
          <w:rFonts w:ascii="Arial" w:hAnsi="Arial" w:cs="Arial"/>
          <w:bCs/>
          <w:lang w:val="es-CO"/>
        </w:rPr>
      </w:pPr>
    </w:p>
    <w:p w14:paraId="12664AB6"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
          <w:bCs/>
          <w:lang w:val="es-CO"/>
        </w:rPr>
        <w:t>Responsabilidad Social y Ambiental</w:t>
      </w:r>
      <w:r>
        <w:rPr>
          <w:rFonts w:ascii="Arial" w:hAnsi="Arial" w:cs="Arial"/>
          <w:bCs/>
          <w:lang w:val="es-CO"/>
        </w:rPr>
        <w:t>:</w:t>
      </w:r>
    </w:p>
    <w:p w14:paraId="794CD5AC"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
          <w:bCs/>
          <w:lang w:val="es-CO"/>
        </w:rPr>
        <w:t xml:space="preserve">¿Qué hacemos? </w:t>
      </w:r>
      <w:r w:rsidRPr="00370E3F">
        <w:rPr>
          <w:rFonts w:ascii="Arial" w:hAnsi="Arial" w:cs="Arial"/>
          <w:bCs/>
          <w:lang w:val="es-CO"/>
        </w:rPr>
        <w:t xml:space="preserve">Los miembros de la Comunidad CCB se involucran en trabajos y actividades con comunidades en las cuales muestran solidaridad y empatía. </w:t>
      </w:r>
    </w:p>
    <w:p w14:paraId="13AE121C"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Cs/>
          <w:lang w:val="es-CO"/>
        </w:rPr>
        <w:t xml:space="preserve">Propendemos por la protección del medio ambiente a través de actividades curriculares y extracurriculares. </w:t>
      </w:r>
    </w:p>
    <w:p w14:paraId="17F981EF" w14:textId="77777777" w:rsidR="007A291B" w:rsidRPr="00370E3F" w:rsidRDefault="007A291B" w:rsidP="007A291B">
      <w:pPr>
        <w:tabs>
          <w:tab w:val="left" w:pos="0"/>
        </w:tabs>
        <w:jc w:val="both"/>
        <w:rPr>
          <w:rFonts w:ascii="Arial" w:hAnsi="Arial" w:cs="Arial"/>
          <w:b/>
          <w:bCs/>
          <w:lang w:val="es-CO"/>
        </w:rPr>
      </w:pPr>
    </w:p>
    <w:p w14:paraId="59FA656B" w14:textId="77777777" w:rsidR="007A291B" w:rsidRPr="00370E3F" w:rsidRDefault="007A291B" w:rsidP="007A291B">
      <w:pPr>
        <w:tabs>
          <w:tab w:val="left" w:pos="0"/>
        </w:tabs>
        <w:jc w:val="both"/>
        <w:rPr>
          <w:rFonts w:ascii="Arial" w:hAnsi="Arial" w:cs="Arial"/>
          <w:bCs/>
          <w:lang w:val="es-CO"/>
        </w:rPr>
      </w:pPr>
      <w:r>
        <w:rPr>
          <w:rFonts w:ascii="Arial" w:hAnsi="Arial" w:cs="Arial"/>
          <w:b/>
          <w:bCs/>
          <w:lang w:val="es-CO"/>
        </w:rPr>
        <w:t>Bilingüismo y otras lenguas</w:t>
      </w:r>
      <w:r w:rsidRPr="00370E3F">
        <w:rPr>
          <w:rFonts w:ascii="Arial" w:hAnsi="Arial" w:cs="Arial"/>
          <w:b/>
          <w:bCs/>
          <w:lang w:val="es-CO"/>
        </w:rPr>
        <w:t xml:space="preserve">: </w:t>
      </w:r>
    </w:p>
    <w:p w14:paraId="7611B187"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
          <w:bCs/>
          <w:lang w:val="es-CO"/>
        </w:rPr>
        <w:t xml:space="preserve">¿Qué hacemos? </w:t>
      </w:r>
      <w:r w:rsidRPr="00370E3F">
        <w:rPr>
          <w:rFonts w:ascii="Arial" w:hAnsi="Arial" w:cs="Arial"/>
          <w:bCs/>
          <w:lang w:val="es-CO"/>
        </w:rPr>
        <w:t xml:space="preserve">Vivenciamos y promovemos el uso del  inglés y el español en el contexto escolar y apoyamos a los que optan por el aprendizaje de otras lenguas. Aprendemos la lengua, a través de la lengua y sobre la lengua.  </w:t>
      </w:r>
    </w:p>
    <w:p w14:paraId="1FD48B52" w14:textId="77777777" w:rsidR="007A291B" w:rsidRPr="00370E3F" w:rsidRDefault="007A291B" w:rsidP="007A291B">
      <w:pPr>
        <w:tabs>
          <w:tab w:val="left" w:pos="0"/>
        </w:tabs>
        <w:jc w:val="both"/>
        <w:rPr>
          <w:rFonts w:ascii="Arial" w:hAnsi="Arial" w:cs="Arial"/>
          <w:b/>
          <w:bCs/>
          <w:lang w:val="es-CO"/>
        </w:rPr>
      </w:pPr>
    </w:p>
    <w:p w14:paraId="37F18542"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
          <w:bCs/>
          <w:lang w:val="es-CO"/>
        </w:rPr>
        <w:t>Li</w:t>
      </w:r>
      <w:r>
        <w:rPr>
          <w:rFonts w:ascii="Arial" w:hAnsi="Arial" w:cs="Arial"/>
          <w:b/>
          <w:bCs/>
          <w:lang w:val="es-CO"/>
        </w:rPr>
        <w:t>derazgo y Trabajo Colaborativo</w:t>
      </w:r>
      <w:r w:rsidRPr="00370E3F">
        <w:rPr>
          <w:rFonts w:ascii="Arial" w:hAnsi="Arial" w:cs="Arial"/>
          <w:b/>
          <w:bCs/>
          <w:i/>
          <w:iCs/>
          <w:lang w:val="es-CO"/>
        </w:rPr>
        <w:t>:</w:t>
      </w:r>
      <w:r w:rsidRPr="00370E3F">
        <w:rPr>
          <w:rFonts w:ascii="Arial" w:hAnsi="Arial" w:cs="Arial"/>
          <w:bCs/>
          <w:i/>
          <w:iCs/>
          <w:lang w:val="es-CO"/>
        </w:rPr>
        <w:t xml:space="preserve">  </w:t>
      </w:r>
    </w:p>
    <w:p w14:paraId="4791FEDB"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Cs/>
          <w:lang w:val="es-CO"/>
        </w:rPr>
        <w:t>¿</w:t>
      </w:r>
      <w:r w:rsidRPr="00370E3F">
        <w:rPr>
          <w:rFonts w:ascii="Arial" w:hAnsi="Arial" w:cs="Arial"/>
          <w:b/>
          <w:bCs/>
          <w:lang w:val="es-CO"/>
        </w:rPr>
        <w:t>Qué hacemos</w:t>
      </w:r>
      <w:r w:rsidRPr="00370E3F">
        <w:rPr>
          <w:rFonts w:ascii="Arial" w:hAnsi="Arial" w:cs="Arial"/>
          <w:bCs/>
          <w:lang w:val="es-CO"/>
        </w:rPr>
        <w:t>? Llevamos a cabo el proceso de formación y educación fomentando el trabajo colaborativo entre los miembros de la comunidad educativa. Los alumnos tienen la posibilidad de desarrollar habilidades de liderazgo, comprendiendo que se pueden asumir diferentes roles en un trabajo colaborativo.</w:t>
      </w:r>
    </w:p>
    <w:p w14:paraId="46EAF525" w14:textId="77777777" w:rsidR="007A291B" w:rsidRPr="00370E3F" w:rsidRDefault="007A291B" w:rsidP="007A291B">
      <w:pPr>
        <w:tabs>
          <w:tab w:val="left" w:pos="0"/>
        </w:tabs>
        <w:jc w:val="both"/>
        <w:rPr>
          <w:rFonts w:ascii="Arial" w:hAnsi="Arial" w:cs="Arial"/>
          <w:b/>
          <w:bCs/>
          <w:lang w:val="es-CO"/>
        </w:rPr>
      </w:pPr>
    </w:p>
    <w:p w14:paraId="3ECB6143" w14:textId="77777777" w:rsidR="007A291B" w:rsidRPr="00370E3F" w:rsidRDefault="007A291B" w:rsidP="007A291B">
      <w:pPr>
        <w:tabs>
          <w:tab w:val="left" w:pos="0"/>
        </w:tabs>
        <w:jc w:val="both"/>
        <w:rPr>
          <w:rFonts w:ascii="Arial" w:hAnsi="Arial" w:cs="Arial"/>
          <w:bCs/>
          <w:lang w:val="es-CO"/>
        </w:rPr>
      </w:pPr>
      <w:r>
        <w:rPr>
          <w:rFonts w:ascii="Arial" w:hAnsi="Arial" w:cs="Arial"/>
          <w:b/>
          <w:bCs/>
          <w:lang w:val="es-CO"/>
        </w:rPr>
        <w:t>Aprendices para toda la vida:</w:t>
      </w:r>
    </w:p>
    <w:p w14:paraId="1B5F127F"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
          <w:bCs/>
          <w:lang w:val="es-CO"/>
        </w:rPr>
        <w:t>¿Qué hacemos?</w:t>
      </w:r>
      <w:r w:rsidRPr="00370E3F">
        <w:rPr>
          <w:rFonts w:ascii="Arial" w:hAnsi="Arial" w:cs="Arial"/>
          <w:bCs/>
          <w:lang w:val="es-CO"/>
        </w:rPr>
        <w:t xml:space="preserve"> Procuramos que los miembros de la comunidad educativa disfruten el proceso de aprendizaje con el propósito de que conserven el deseo por aprender para el resto de su vida. </w:t>
      </w:r>
    </w:p>
    <w:p w14:paraId="29554CBB"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Cs/>
          <w:lang w:val="es-CO"/>
        </w:rPr>
        <w:t>Involucramos a los estudiantes en actividades de aprendizaje que fomenten la investigación, el pensamiento crítico y la iniciativa llevada a la acción.</w:t>
      </w:r>
    </w:p>
    <w:p w14:paraId="486D7D6C"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Cs/>
          <w:lang w:val="es-CO"/>
        </w:rPr>
        <w:t>Ofrecemos planes de capacitación para los profesores y empleados, y organizamos talleres y conferencias para los padres</w:t>
      </w:r>
    </w:p>
    <w:p w14:paraId="2B7169C2" w14:textId="77777777" w:rsidR="007A291B" w:rsidRPr="00370E3F" w:rsidRDefault="007A291B" w:rsidP="007A291B">
      <w:pPr>
        <w:tabs>
          <w:tab w:val="left" w:pos="0"/>
        </w:tabs>
        <w:jc w:val="both"/>
        <w:rPr>
          <w:rFonts w:ascii="Arial" w:hAnsi="Arial" w:cs="Arial"/>
          <w:b/>
          <w:bCs/>
          <w:lang w:val="es-CO"/>
        </w:rPr>
      </w:pPr>
    </w:p>
    <w:p w14:paraId="38F302EE" w14:textId="77777777" w:rsidR="007A291B" w:rsidRPr="00370E3F" w:rsidRDefault="007A291B" w:rsidP="007A291B">
      <w:pPr>
        <w:tabs>
          <w:tab w:val="left" w:pos="0"/>
        </w:tabs>
        <w:jc w:val="both"/>
        <w:rPr>
          <w:rFonts w:ascii="Arial" w:hAnsi="Arial" w:cs="Arial"/>
          <w:b/>
          <w:bCs/>
          <w:lang w:val="es-CO"/>
        </w:rPr>
      </w:pPr>
      <w:r w:rsidRPr="002373F1">
        <w:rPr>
          <w:rFonts w:ascii="Arial" w:hAnsi="Arial" w:cs="Arial"/>
          <w:b/>
          <w:bCs/>
          <w:highlight w:val="yellow"/>
          <w:lang w:val="es-CO"/>
        </w:rPr>
        <w:t xml:space="preserve">_1.6 </w:t>
      </w:r>
      <w:r w:rsidRPr="00ED7B4A">
        <w:rPr>
          <w:rFonts w:ascii="Arial" w:hAnsi="Arial" w:cs="Arial"/>
          <w:b/>
          <w:bCs/>
          <w:highlight w:val="yellow"/>
          <w:lang w:val="es-CO"/>
        </w:rPr>
        <w:t xml:space="preserve"> </w:t>
      </w:r>
      <w:r w:rsidR="00ED7B4A" w:rsidRPr="00ED7B4A">
        <w:rPr>
          <w:rFonts w:ascii="Arial" w:hAnsi="Arial" w:cs="Arial"/>
          <w:b/>
          <w:bCs/>
          <w:highlight w:val="yellow"/>
          <w:lang w:val="es-CO"/>
        </w:rPr>
        <w:t>Filosofía</w:t>
      </w:r>
    </w:p>
    <w:p w14:paraId="5DC43AED" w14:textId="77777777" w:rsidR="007A291B" w:rsidRPr="00497C19" w:rsidRDefault="007A291B" w:rsidP="007A291B">
      <w:pPr>
        <w:tabs>
          <w:tab w:val="left" w:pos="0"/>
        </w:tabs>
        <w:jc w:val="both"/>
        <w:rPr>
          <w:rFonts w:ascii="Arial" w:hAnsi="Arial" w:cs="Arial"/>
          <w:lang w:val="es-CO"/>
        </w:rPr>
      </w:pPr>
      <w:r w:rsidRPr="00497C19">
        <w:rPr>
          <w:rFonts w:ascii="Arial" w:hAnsi="Arial" w:cs="Arial"/>
          <w:lang w:val="es-ES"/>
        </w:rPr>
        <w:t>El Colegio Colombo Británico:</w:t>
      </w:r>
    </w:p>
    <w:p w14:paraId="4C158777" w14:textId="77777777" w:rsidR="007A291B" w:rsidRPr="00497C19" w:rsidRDefault="007A291B" w:rsidP="007A291B">
      <w:pPr>
        <w:tabs>
          <w:tab w:val="left" w:pos="0"/>
        </w:tabs>
        <w:jc w:val="both"/>
        <w:rPr>
          <w:rFonts w:ascii="Arial" w:hAnsi="Arial" w:cs="Arial"/>
          <w:lang w:val="es-CO"/>
        </w:rPr>
      </w:pPr>
      <w:r w:rsidRPr="00497C19">
        <w:rPr>
          <w:rFonts w:ascii="Arial" w:hAnsi="Arial" w:cs="Arial"/>
          <w:lang w:val="es-ES"/>
        </w:rPr>
        <w:t>Fundamenta su filosofía en los valores de honestidad, respeto, responsabilidad, solidaridad, tolerancia, justicia, y los atributos del perfil de la comunidad IB.</w:t>
      </w:r>
    </w:p>
    <w:p w14:paraId="70FAB340"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R</w:t>
      </w:r>
      <w:proofErr w:type="spellStart"/>
      <w:r w:rsidRPr="00497C19">
        <w:rPr>
          <w:rFonts w:ascii="Arial" w:hAnsi="Arial" w:cs="Arial"/>
          <w:lang w:val="es-ES"/>
        </w:rPr>
        <w:t>econoce</w:t>
      </w:r>
      <w:proofErr w:type="spellEnd"/>
      <w:r w:rsidRPr="00497C19">
        <w:rPr>
          <w:rFonts w:ascii="Arial" w:hAnsi="Arial" w:cs="Arial"/>
          <w:lang w:val="es-ES"/>
        </w:rPr>
        <w:t xml:space="preserve"> y respeta la diversidad cultural, religiosa, étnica, intelectual, y social. </w:t>
      </w:r>
    </w:p>
    <w:p w14:paraId="5CBB81FA"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D</w:t>
      </w:r>
      <w:proofErr w:type="spellStart"/>
      <w:r w:rsidRPr="00497C19">
        <w:rPr>
          <w:rFonts w:ascii="Arial" w:hAnsi="Arial" w:cs="Arial"/>
          <w:lang w:val="es-ES"/>
        </w:rPr>
        <w:t>esarrolla</w:t>
      </w:r>
      <w:proofErr w:type="spellEnd"/>
      <w:r w:rsidRPr="00497C19">
        <w:rPr>
          <w:rFonts w:ascii="Arial" w:hAnsi="Arial" w:cs="Arial"/>
          <w:lang w:val="es-ES"/>
        </w:rPr>
        <w:t xml:space="preserve"> la autonomía moral, social e intelectual, como un proceso integrado a través del aprendizaje significativo.</w:t>
      </w:r>
    </w:p>
    <w:p w14:paraId="20764B09"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G</w:t>
      </w:r>
      <w:proofErr w:type="spellStart"/>
      <w:r w:rsidRPr="00497C19">
        <w:rPr>
          <w:rFonts w:ascii="Arial" w:hAnsi="Arial" w:cs="Arial"/>
          <w:lang w:val="es-ES"/>
        </w:rPr>
        <w:t>enera</w:t>
      </w:r>
      <w:proofErr w:type="spellEnd"/>
      <w:r w:rsidRPr="00497C19">
        <w:rPr>
          <w:rFonts w:ascii="Arial" w:hAnsi="Arial" w:cs="Arial"/>
          <w:lang w:val="es-ES"/>
        </w:rPr>
        <w:t xml:space="preserve"> las condiciones necesarias para que los estudiantes reflexionen sobre la manera como ellos aprenden.</w:t>
      </w:r>
    </w:p>
    <w:p w14:paraId="75294B5E"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E</w:t>
      </w:r>
      <w:proofErr w:type="spellStart"/>
      <w:r w:rsidRPr="00497C19">
        <w:rPr>
          <w:rFonts w:ascii="Arial" w:hAnsi="Arial" w:cs="Arial"/>
          <w:lang w:val="es-ES"/>
        </w:rPr>
        <w:t>stimula</w:t>
      </w:r>
      <w:proofErr w:type="spellEnd"/>
      <w:r w:rsidRPr="00497C19">
        <w:rPr>
          <w:rFonts w:ascii="Arial" w:hAnsi="Arial" w:cs="Arial"/>
          <w:lang w:val="es-ES"/>
        </w:rPr>
        <w:t xml:space="preserve"> el pensamiento investigativo, crítico y analítico, y el desarrollo de la capacidad creadora. </w:t>
      </w:r>
    </w:p>
    <w:p w14:paraId="4C3D50B4"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O</w:t>
      </w:r>
      <w:r w:rsidRPr="00497C19">
        <w:rPr>
          <w:rFonts w:ascii="Arial" w:hAnsi="Arial" w:cs="Arial"/>
          <w:lang w:val="es-ES"/>
        </w:rPr>
        <w:t>frece diversos escenarios para la identificación y el desarrollo de talentos en los estudiantes.</w:t>
      </w:r>
    </w:p>
    <w:p w14:paraId="674DF775"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ES"/>
        </w:rPr>
        <w:t>Fomenta los hábitos de vida saludable y el autocuidado como pilares fundamentales de la calidad de vida.</w:t>
      </w:r>
    </w:p>
    <w:p w14:paraId="351B3D30"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T</w:t>
      </w:r>
      <w:proofErr w:type="spellStart"/>
      <w:r w:rsidRPr="00497C19">
        <w:rPr>
          <w:rFonts w:ascii="Arial" w:hAnsi="Arial" w:cs="Arial"/>
          <w:lang w:val="es-ES"/>
        </w:rPr>
        <w:t>rabaja</w:t>
      </w:r>
      <w:proofErr w:type="spellEnd"/>
      <w:r w:rsidRPr="00497C19">
        <w:rPr>
          <w:rFonts w:ascii="Arial" w:hAnsi="Arial" w:cs="Arial"/>
          <w:lang w:val="es-ES"/>
        </w:rPr>
        <w:t xml:space="preserve"> en equipo </w:t>
      </w:r>
      <w:r w:rsidRPr="00497C19">
        <w:rPr>
          <w:rFonts w:ascii="Arial" w:hAnsi="Arial" w:cs="Arial"/>
          <w:lang w:val="es-CO"/>
        </w:rPr>
        <w:t>con la</w:t>
      </w:r>
      <w:r w:rsidRPr="00497C19">
        <w:rPr>
          <w:rFonts w:ascii="Arial" w:hAnsi="Arial" w:cs="Arial"/>
          <w:lang w:val="es-ES"/>
        </w:rPr>
        <w:t xml:space="preserve"> familia y </w:t>
      </w:r>
      <w:r w:rsidRPr="00497C19">
        <w:rPr>
          <w:rFonts w:ascii="Arial" w:hAnsi="Arial" w:cs="Arial"/>
          <w:lang w:val="es-CO"/>
        </w:rPr>
        <w:t xml:space="preserve">la </w:t>
      </w:r>
      <w:r w:rsidRPr="00497C19">
        <w:rPr>
          <w:rFonts w:ascii="Arial" w:hAnsi="Arial" w:cs="Arial"/>
          <w:lang w:val="es-ES"/>
        </w:rPr>
        <w:t>comunidad</w:t>
      </w:r>
      <w:r w:rsidRPr="00497C19">
        <w:rPr>
          <w:rFonts w:ascii="Arial" w:hAnsi="Arial" w:cs="Arial"/>
          <w:lang w:val="es-CO"/>
        </w:rPr>
        <w:t>,</w:t>
      </w:r>
      <w:r w:rsidRPr="00497C19">
        <w:rPr>
          <w:rFonts w:ascii="Arial" w:hAnsi="Arial" w:cs="Arial"/>
          <w:lang w:val="es-ES"/>
        </w:rPr>
        <w:t xml:space="preserve">  en la misión de formar al estudiante.</w:t>
      </w:r>
    </w:p>
    <w:p w14:paraId="710733AD"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ES"/>
        </w:rPr>
        <w:t>Se compromete con la preservación y cuidado de los ecosistemas pertenecientes al medio ambiente.</w:t>
      </w:r>
    </w:p>
    <w:p w14:paraId="3C565A80" w14:textId="77777777" w:rsidR="007A291B" w:rsidRPr="003853B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D</w:t>
      </w:r>
      <w:proofErr w:type="spellStart"/>
      <w:r w:rsidRPr="00497C19">
        <w:rPr>
          <w:rFonts w:ascii="Arial" w:hAnsi="Arial" w:cs="Arial"/>
          <w:lang w:val="es-ES"/>
        </w:rPr>
        <w:t>esarrolla</w:t>
      </w:r>
      <w:proofErr w:type="spellEnd"/>
      <w:r w:rsidRPr="00497C19">
        <w:rPr>
          <w:rFonts w:ascii="Arial" w:hAnsi="Arial" w:cs="Arial"/>
          <w:lang w:val="es-ES"/>
        </w:rPr>
        <w:t xml:space="preserve"> la conciencia de la condición que nos une como seres humanos para identificar problemáticas sociales y actuar en pro de la solución, de forma colaborativa.</w:t>
      </w:r>
    </w:p>
    <w:p w14:paraId="1E1EFD20" w14:textId="77777777" w:rsidR="003853B9" w:rsidRPr="00497C19" w:rsidRDefault="003853B9" w:rsidP="003853B9">
      <w:pPr>
        <w:tabs>
          <w:tab w:val="left" w:pos="0"/>
        </w:tabs>
        <w:ind w:left="720"/>
        <w:jc w:val="both"/>
        <w:rPr>
          <w:rFonts w:ascii="Arial" w:hAnsi="Arial" w:cs="Arial"/>
          <w:lang w:val="es-CO"/>
        </w:rPr>
      </w:pPr>
    </w:p>
    <w:p w14:paraId="57DAB4A5" w14:textId="3C583081" w:rsidR="00153BD4" w:rsidRDefault="00D661FC" w:rsidP="007A291B">
      <w:pPr>
        <w:pStyle w:val="BodyText"/>
        <w:rPr>
          <w:rFonts w:cs="Arial"/>
          <w:b/>
          <w:sz w:val="24"/>
          <w:szCs w:val="24"/>
        </w:rPr>
      </w:pPr>
      <w:r w:rsidRPr="278CAD50">
        <w:rPr>
          <w:rFonts w:eastAsia="Arial" w:cs="Arial"/>
          <w:b/>
          <w:bCs/>
          <w:sz w:val="24"/>
          <w:szCs w:val="24"/>
        </w:rPr>
        <w:br w:type="page"/>
      </w:r>
      <w:r w:rsidR="00C9448A" w:rsidRPr="003B78FF">
        <w:rPr>
          <w:rFonts w:cs="Arial"/>
          <w:b/>
          <w:noProof/>
          <w:sz w:val="24"/>
          <w:szCs w:val="24"/>
          <w:lang w:val="es-CO" w:eastAsia="es-CO"/>
        </w:rPr>
        <mc:AlternateContent>
          <mc:Choice Requires="wps">
            <w:drawing>
              <wp:anchor distT="0" distB="0" distL="114300" distR="114300" simplePos="0" relativeHeight="251658246" behindDoc="1" locked="0" layoutInCell="1" allowOverlap="1" wp14:anchorId="4E545C3C" wp14:editId="72803AAF">
                <wp:simplePos x="0" y="0"/>
                <wp:positionH relativeFrom="column">
                  <wp:posOffset>1594485</wp:posOffset>
                </wp:positionH>
                <wp:positionV relativeFrom="paragraph">
                  <wp:posOffset>-48895</wp:posOffset>
                </wp:positionV>
                <wp:extent cx="2103120" cy="274320"/>
                <wp:effectExtent l="3810" t="27305" r="7620" b="31750"/>
                <wp:wrapNone/>
                <wp:docPr id="6" name="Oval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1434">
                          <a:off x="0" y="0"/>
                          <a:ext cx="2103120" cy="27432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311E2844" id="Oval 55" o:spid="_x0000_s1026" style="position:absolute;margin-left:125.55pt;margin-top:-3.85pt;width:165.6pt;height:21.6pt;rotation:176329fd;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" fillcolor="#eaeaea" stroked="f"/>
            </w:pict>
          </mc:Fallback>
        </mc:AlternateContent>
      </w:r>
      <w:r w:rsidR="009A76BA" w:rsidRPr="278CAD50">
        <w:rPr>
          <w:rFonts w:eastAsia="Arial" w:cs="Arial"/>
          <w:b/>
          <w:bCs/>
          <w:sz w:val="24"/>
          <w:szCs w:val="24"/>
        </w:rPr>
        <w:t>_</w:t>
      </w:r>
      <w:r w:rsidR="00B24347" w:rsidRPr="278CAD50">
        <w:rPr>
          <w:rFonts w:eastAsia="Arial" w:cs="Arial"/>
          <w:b/>
          <w:bCs/>
          <w:sz w:val="24"/>
          <w:szCs w:val="24"/>
        </w:rPr>
        <w:t>2</w:t>
      </w:r>
      <w:r w:rsidR="00613493" w:rsidRPr="278CAD50">
        <w:rPr>
          <w:rFonts w:eastAsia="Arial" w:cs="Arial"/>
          <w:b/>
          <w:bCs/>
          <w:sz w:val="24"/>
          <w:szCs w:val="24"/>
        </w:rPr>
        <w:t>. DERECHOS Y DEBERES DE LOS ESTUDIANTES</w:t>
      </w:r>
    </w:p>
    <w:p w14:paraId="7C50F71A" w14:textId="77777777" w:rsidR="009A76BA" w:rsidRPr="003B78FF" w:rsidRDefault="009A76BA" w:rsidP="009A76BA">
      <w:pPr>
        <w:pStyle w:val="BodyText"/>
        <w:jc w:val="center"/>
        <w:rPr>
          <w:rFonts w:cs="Arial"/>
          <w:b/>
          <w:sz w:val="24"/>
          <w:szCs w:val="24"/>
        </w:rPr>
      </w:pPr>
    </w:p>
    <w:p w14:paraId="4924A67E" w14:textId="77777777" w:rsidR="0094289C" w:rsidRPr="0094289C" w:rsidRDefault="0094289C" w:rsidP="00E17880">
      <w:pPr>
        <w:autoSpaceDE w:val="0"/>
        <w:autoSpaceDN w:val="0"/>
        <w:adjustRightInd w:val="0"/>
        <w:rPr>
          <w:rFonts w:ascii="Arial" w:hAnsi="Arial" w:cs="Arial"/>
          <w:sz w:val="23"/>
          <w:szCs w:val="23"/>
          <w:lang w:val="es-CO"/>
        </w:rPr>
      </w:pPr>
    </w:p>
    <w:p w14:paraId="1E1407F7" w14:textId="77777777" w:rsidR="00153BD4" w:rsidRPr="003B78FF" w:rsidRDefault="00530BB0" w:rsidP="00BA35AC">
      <w:pPr>
        <w:pStyle w:val="BodyText"/>
        <w:rPr>
          <w:rFonts w:cs="Arial"/>
          <w:sz w:val="24"/>
          <w:szCs w:val="24"/>
        </w:rPr>
      </w:pPr>
      <w:r w:rsidRPr="003B78FF">
        <w:rPr>
          <w:rFonts w:cs="Arial"/>
          <w:sz w:val="24"/>
          <w:szCs w:val="24"/>
        </w:rPr>
        <w:t>Formar parte de una comunidad educativa, construir relaciones sanas con los demás y procurar el éxito académico y la excelencia personal, exige de cada uno comportarse en forma consistente con los deberes y derechos que a continuación se enumeran:</w:t>
      </w:r>
    </w:p>
    <w:p w14:paraId="0182608E" w14:textId="77777777" w:rsidR="00284363" w:rsidRPr="0094289C" w:rsidRDefault="00530BB0" w:rsidP="00284363">
      <w:pPr>
        <w:autoSpaceDE w:val="0"/>
        <w:autoSpaceDN w:val="0"/>
        <w:adjustRightInd w:val="0"/>
        <w:rPr>
          <w:rFonts w:ascii="Arial" w:hAnsi="Arial" w:cs="Arial"/>
          <w:lang w:val="es-ES" w:eastAsia="es-ES"/>
        </w:rPr>
      </w:pPr>
      <w:r w:rsidRPr="0094289C">
        <w:rPr>
          <w:rFonts w:ascii="Arial" w:hAnsi="Arial" w:cs="Arial"/>
          <w:lang w:val="es-ES" w:eastAsia="es-ES"/>
        </w:rPr>
        <w:t>Todo estudiante tiene</w:t>
      </w:r>
      <w:r w:rsidR="00AD3C1F" w:rsidRPr="0094289C">
        <w:rPr>
          <w:rFonts w:ascii="Arial" w:hAnsi="Arial" w:cs="Arial"/>
          <w:lang w:val="es-ES" w:eastAsia="es-ES"/>
        </w:rPr>
        <w:t xml:space="preserve"> el</w:t>
      </w:r>
      <w:r w:rsidRPr="0094289C">
        <w:rPr>
          <w:rFonts w:ascii="Arial" w:hAnsi="Arial" w:cs="Arial"/>
          <w:lang w:val="es-ES" w:eastAsia="es-ES"/>
        </w:rPr>
        <w:t>:</w:t>
      </w:r>
      <w:r w:rsidR="00284363" w:rsidRPr="0094289C">
        <w:rPr>
          <w:rFonts w:ascii="Arial" w:hAnsi="Arial" w:cs="Arial"/>
          <w:lang w:val="es-ES" w:eastAsia="es-ES"/>
        </w:rPr>
        <w:t xml:space="preserve"> </w:t>
      </w:r>
    </w:p>
    <w:p w14:paraId="01BEE88E" w14:textId="77777777" w:rsidR="00153BD4" w:rsidRDefault="00153BD4" w:rsidP="00BA35AC">
      <w:pPr>
        <w:pStyle w:val="BodyText"/>
        <w:rPr>
          <w:rFonts w:cs="Arial"/>
          <w:sz w:val="24"/>
          <w:szCs w:val="24"/>
        </w:rPr>
      </w:pPr>
    </w:p>
    <w:p w14:paraId="13EC2F36" w14:textId="77777777" w:rsidR="009A76BA" w:rsidRPr="003B78FF" w:rsidRDefault="009A76BA" w:rsidP="00BA35AC">
      <w:pPr>
        <w:pStyle w:val="BodyText"/>
        <w:rPr>
          <w:rFonts w:cs="Arial"/>
          <w:sz w:val="24"/>
          <w:szCs w:val="24"/>
        </w:rPr>
      </w:pPr>
    </w:p>
    <w:tbl>
      <w:tblPr>
        <w:tblW w:w="0" w:type="auto"/>
        <w:tblInd w:w="108" w:type="dxa"/>
        <w:tblLook w:val="01E0" w:firstRow="1" w:lastRow="1" w:firstColumn="1" w:lastColumn="1" w:noHBand="0" w:noVBand="0"/>
      </w:tblPr>
      <w:tblGrid>
        <w:gridCol w:w="4500"/>
        <w:gridCol w:w="5040"/>
      </w:tblGrid>
      <w:tr w:rsidR="00613493" w:rsidRPr="003B78FF" w14:paraId="06260B24" w14:textId="77777777">
        <w:tc>
          <w:tcPr>
            <w:tcW w:w="4500" w:type="dxa"/>
            <w:tcBorders>
              <w:top w:val="single" w:sz="4" w:space="0" w:color="auto"/>
              <w:left w:val="single" w:sz="4" w:space="0" w:color="auto"/>
              <w:bottom w:val="single" w:sz="4" w:space="0" w:color="auto"/>
              <w:right w:val="single" w:sz="4" w:space="0" w:color="auto"/>
            </w:tcBorders>
          </w:tcPr>
          <w:p w14:paraId="66DBDC41" w14:textId="77777777" w:rsidR="00613493" w:rsidRPr="003B78FF" w:rsidRDefault="00613493" w:rsidP="00BA35AC">
            <w:pPr>
              <w:jc w:val="both"/>
              <w:rPr>
                <w:rFonts w:ascii="Arial" w:hAnsi="Arial" w:cs="Arial"/>
                <w:b/>
                <w:bCs/>
                <w:lang w:val="es-ES"/>
              </w:rPr>
            </w:pPr>
            <w:r w:rsidRPr="003B78FF">
              <w:rPr>
                <w:rFonts w:ascii="Arial" w:hAnsi="Arial" w:cs="Arial"/>
                <w:b/>
                <w:bCs/>
                <w:lang w:val="es-ES"/>
              </w:rPr>
              <w:t>_</w:t>
            </w:r>
            <w:r w:rsidR="00F63A73" w:rsidRPr="003B78FF">
              <w:rPr>
                <w:rFonts w:ascii="Arial" w:hAnsi="Arial" w:cs="Arial"/>
                <w:b/>
                <w:bCs/>
                <w:lang w:val="es-ES"/>
              </w:rPr>
              <w:t>2</w:t>
            </w:r>
            <w:r w:rsidRPr="003B78FF">
              <w:rPr>
                <w:rFonts w:ascii="Arial" w:hAnsi="Arial" w:cs="Arial"/>
                <w:b/>
                <w:bCs/>
                <w:lang w:val="es-ES"/>
              </w:rPr>
              <w:t>.1     DERECHO A</w:t>
            </w:r>
            <w:r w:rsidRPr="003B78FF">
              <w:rPr>
                <w:rFonts w:ascii="Arial" w:hAnsi="Arial" w:cs="Arial"/>
                <w:b/>
                <w:bCs/>
                <w:rtl/>
                <w:lang w:bidi="he-IL"/>
              </w:rPr>
              <w:t>׃</w:t>
            </w:r>
          </w:p>
        </w:tc>
        <w:tc>
          <w:tcPr>
            <w:tcW w:w="5040" w:type="dxa"/>
            <w:tcBorders>
              <w:top w:val="single" w:sz="4" w:space="0" w:color="auto"/>
              <w:left w:val="single" w:sz="4" w:space="0" w:color="auto"/>
              <w:bottom w:val="single" w:sz="4" w:space="0" w:color="auto"/>
              <w:right w:val="single" w:sz="4" w:space="0" w:color="auto"/>
            </w:tcBorders>
          </w:tcPr>
          <w:p w14:paraId="1B9D8C8F" w14:textId="77777777" w:rsidR="00613493" w:rsidRPr="003B78FF" w:rsidRDefault="00613493" w:rsidP="00BA35AC">
            <w:pPr>
              <w:jc w:val="both"/>
              <w:rPr>
                <w:rFonts w:ascii="Arial" w:hAnsi="Arial" w:cs="Arial"/>
                <w:b/>
                <w:bCs/>
                <w:lang w:val="es-ES"/>
              </w:rPr>
            </w:pPr>
            <w:r w:rsidRPr="003B78FF">
              <w:rPr>
                <w:rFonts w:ascii="Arial" w:hAnsi="Arial" w:cs="Arial"/>
                <w:b/>
                <w:bCs/>
                <w:lang w:val="es-ES"/>
              </w:rPr>
              <w:t>_</w:t>
            </w:r>
            <w:r w:rsidR="00F63A73" w:rsidRPr="003B78FF">
              <w:rPr>
                <w:rFonts w:ascii="Arial" w:hAnsi="Arial" w:cs="Arial"/>
                <w:b/>
                <w:bCs/>
                <w:lang w:val="es-ES"/>
              </w:rPr>
              <w:t>2</w:t>
            </w:r>
            <w:r w:rsidRPr="003B78FF">
              <w:rPr>
                <w:rFonts w:ascii="Arial" w:hAnsi="Arial" w:cs="Arial"/>
                <w:b/>
                <w:bCs/>
                <w:lang w:val="es-ES"/>
              </w:rPr>
              <w:t>.2     DEBER DE</w:t>
            </w:r>
            <w:r w:rsidRPr="003B78FF">
              <w:rPr>
                <w:rFonts w:ascii="Arial" w:hAnsi="Arial" w:cs="Arial"/>
                <w:b/>
                <w:bCs/>
                <w:rtl/>
                <w:lang w:bidi="he-IL"/>
              </w:rPr>
              <w:t>׃</w:t>
            </w:r>
          </w:p>
        </w:tc>
      </w:tr>
      <w:tr w:rsidR="00613493" w:rsidRPr="00AB7936" w14:paraId="44840B0E" w14:textId="77777777">
        <w:tc>
          <w:tcPr>
            <w:tcW w:w="4500" w:type="dxa"/>
            <w:tcBorders>
              <w:top w:val="single" w:sz="4" w:space="0" w:color="auto"/>
              <w:left w:val="single" w:sz="4" w:space="0" w:color="auto"/>
              <w:bottom w:val="single" w:sz="4" w:space="0" w:color="auto"/>
              <w:right w:val="single" w:sz="4" w:space="0" w:color="auto"/>
            </w:tcBorders>
          </w:tcPr>
          <w:p w14:paraId="7C861899" w14:textId="77777777" w:rsidR="00B84C9C" w:rsidRPr="003715E9" w:rsidRDefault="00B84C9C" w:rsidP="001755DF">
            <w:pPr>
              <w:jc w:val="both"/>
              <w:rPr>
                <w:rFonts w:ascii="Arial" w:eastAsia="Calibri" w:hAnsi="Arial" w:cs="Arial"/>
                <w:lang w:val="es-ES"/>
              </w:rPr>
            </w:pPr>
            <w:r w:rsidRPr="003715E9">
              <w:rPr>
                <w:rFonts w:ascii="Arial" w:eastAsia="Calibri" w:hAnsi="Arial" w:cs="Arial"/>
                <w:lang w:val="es-ES"/>
              </w:rPr>
              <w:t>_</w:t>
            </w:r>
            <w:r w:rsidRPr="00A24EF0">
              <w:rPr>
                <w:rFonts w:ascii="Arial" w:eastAsia="Calibri" w:hAnsi="Arial" w:cs="Arial"/>
                <w:lang w:val="es-ES"/>
              </w:rPr>
              <w:t xml:space="preserve">Disfrutar de un ambiente que favorezca el aprendizaje y el desarrollo de </w:t>
            </w:r>
            <w:r w:rsidR="00A24EF0" w:rsidRPr="00A24EF0">
              <w:rPr>
                <w:rFonts w:ascii="Arial" w:eastAsia="Calibri" w:hAnsi="Arial" w:cs="Arial"/>
                <w:lang w:val="es-ES"/>
              </w:rPr>
              <w:t xml:space="preserve">sus </w:t>
            </w:r>
            <w:r w:rsidRPr="00A24EF0">
              <w:rPr>
                <w:rFonts w:ascii="Arial" w:eastAsia="Calibri" w:hAnsi="Arial" w:cs="Arial"/>
                <w:lang w:val="es-ES"/>
              </w:rPr>
              <w:t>habilidades</w:t>
            </w:r>
            <w:r w:rsidR="003715E9">
              <w:rPr>
                <w:rFonts w:eastAsia="Calibri" w:cs="Arial"/>
                <w:sz w:val="32"/>
                <w:szCs w:val="32"/>
                <w:lang w:val="es-ES"/>
              </w:rPr>
              <w:t xml:space="preserve">, </w:t>
            </w:r>
            <w:r w:rsidR="00D278CD">
              <w:rPr>
                <w:rFonts w:ascii="Arial" w:eastAsia="Calibri" w:hAnsi="Arial" w:cs="Arial"/>
                <w:lang w:val="es-ES"/>
              </w:rPr>
              <w:t xml:space="preserve">beneficiándose de </w:t>
            </w:r>
            <w:r w:rsidR="003715E9" w:rsidRPr="003715E9">
              <w:rPr>
                <w:rFonts w:ascii="Arial" w:eastAsia="Calibri" w:hAnsi="Arial" w:cs="Arial"/>
                <w:lang w:val="es-ES"/>
              </w:rPr>
              <w:t xml:space="preserve"> </w:t>
            </w:r>
            <w:r w:rsidR="003715E9">
              <w:rPr>
                <w:rFonts w:ascii="Arial" w:eastAsia="Calibri" w:hAnsi="Arial" w:cs="Arial"/>
                <w:lang w:val="es-ES"/>
              </w:rPr>
              <w:t>estrategias de diferenciación</w:t>
            </w:r>
            <w:r w:rsidR="00D278CD">
              <w:rPr>
                <w:rFonts w:ascii="Arial" w:eastAsia="Calibri" w:hAnsi="Arial" w:cs="Arial"/>
                <w:lang w:val="es-ES"/>
              </w:rPr>
              <w:t xml:space="preserve"> diseñadas por sus docentes</w:t>
            </w:r>
            <w:r w:rsidR="003715E9">
              <w:rPr>
                <w:rFonts w:ascii="Arial" w:eastAsia="Calibri" w:hAnsi="Arial" w:cs="Arial"/>
                <w:lang w:val="es-ES"/>
              </w:rPr>
              <w:t>.</w:t>
            </w:r>
          </w:p>
          <w:p w14:paraId="3F6AB273" w14:textId="77777777" w:rsidR="007D7D79" w:rsidRPr="00A24EF0" w:rsidRDefault="007D7D79" w:rsidP="001755DF">
            <w:pPr>
              <w:jc w:val="both"/>
              <w:rPr>
                <w:rFonts w:ascii="Arial" w:hAnsi="Arial" w:cs="Arial"/>
                <w:lang w:val="es-ES"/>
              </w:rPr>
            </w:pPr>
          </w:p>
          <w:p w14:paraId="7B4CABD5" w14:textId="77777777" w:rsidR="00613493" w:rsidRPr="003B78FF" w:rsidRDefault="00613493" w:rsidP="001755DF">
            <w:pPr>
              <w:jc w:val="both"/>
              <w:rPr>
                <w:rFonts w:ascii="Arial" w:hAnsi="Arial" w:cs="Arial"/>
                <w:lang w:val="es-ES"/>
              </w:rPr>
            </w:pPr>
          </w:p>
        </w:tc>
        <w:tc>
          <w:tcPr>
            <w:tcW w:w="5040" w:type="dxa"/>
            <w:tcBorders>
              <w:top w:val="single" w:sz="4" w:space="0" w:color="auto"/>
              <w:left w:val="single" w:sz="4" w:space="0" w:color="auto"/>
              <w:bottom w:val="single" w:sz="4" w:space="0" w:color="auto"/>
              <w:right w:val="single" w:sz="4" w:space="0" w:color="auto"/>
            </w:tcBorders>
          </w:tcPr>
          <w:p w14:paraId="47690436" w14:textId="77777777" w:rsidR="00613493" w:rsidRDefault="00012DEE" w:rsidP="00110DF2">
            <w:pPr>
              <w:pStyle w:val="BodyText3"/>
              <w:tabs>
                <w:tab w:val="left" w:pos="708"/>
              </w:tabs>
              <w:rPr>
                <w:rFonts w:cs="Arial"/>
                <w:sz w:val="24"/>
                <w:szCs w:val="24"/>
              </w:rPr>
            </w:pPr>
            <w:r>
              <w:rPr>
                <w:rFonts w:cs="Arial"/>
                <w:sz w:val="24"/>
                <w:szCs w:val="24"/>
              </w:rPr>
              <w:t>_</w:t>
            </w:r>
            <w:r w:rsidR="007D7D79" w:rsidRPr="003B78FF">
              <w:rPr>
                <w:rFonts w:cs="Arial"/>
                <w:sz w:val="24"/>
                <w:szCs w:val="24"/>
              </w:rPr>
              <w:t xml:space="preserve">Cumplir oportunamente con sus compromisos académicos y las actividades de refuerzo,  nivelación y demás acciones previstas para el mejoramiento de su desempeño. </w:t>
            </w:r>
          </w:p>
          <w:p w14:paraId="22D372F2" w14:textId="77777777" w:rsidR="00012DEE" w:rsidRDefault="00012DEE" w:rsidP="00012DEE">
            <w:pPr>
              <w:pStyle w:val="BodyText3"/>
              <w:tabs>
                <w:tab w:val="left" w:pos="708"/>
              </w:tabs>
              <w:rPr>
                <w:rFonts w:cs="Arial"/>
                <w:sz w:val="24"/>
                <w:szCs w:val="24"/>
              </w:rPr>
            </w:pPr>
            <w:r>
              <w:rPr>
                <w:rFonts w:cs="Arial"/>
                <w:sz w:val="24"/>
                <w:szCs w:val="24"/>
              </w:rPr>
              <w:t>_</w:t>
            </w:r>
            <w:r w:rsidRPr="003B78FF">
              <w:rPr>
                <w:rFonts w:cs="Arial"/>
                <w:sz w:val="24"/>
                <w:szCs w:val="24"/>
              </w:rPr>
              <w:t xml:space="preserve"> </w:t>
            </w:r>
            <w:r w:rsidRPr="00520455">
              <w:rPr>
                <w:rFonts w:cs="Arial"/>
                <w:strike/>
                <w:sz w:val="24"/>
                <w:szCs w:val="24"/>
                <w:highlight w:val="cyan"/>
              </w:rPr>
              <w:t>Los estudiantes no deben salir de los predios del Colegio, ni entrar a otra sección sin autorización</w:t>
            </w:r>
          </w:p>
          <w:p w14:paraId="24ED73E6" w14:textId="77777777" w:rsidR="00520455" w:rsidRPr="00520455" w:rsidRDefault="00520455" w:rsidP="00012DEE">
            <w:pPr>
              <w:pStyle w:val="BodyText3"/>
              <w:tabs>
                <w:tab w:val="left" w:pos="708"/>
              </w:tabs>
              <w:rPr>
                <w:rFonts w:cs="Arial"/>
                <w:sz w:val="24"/>
                <w:szCs w:val="24"/>
              </w:rPr>
            </w:pPr>
            <w:r w:rsidRPr="00520455">
              <w:rPr>
                <w:rFonts w:cs="Arial"/>
                <w:sz w:val="24"/>
                <w:szCs w:val="24"/>
                <w:highlight w:val="cyan"/>
              </w:rPr>
              <w:t>_ Los estudiantes deben permanecer en los predios del colegio; en el caso en que se requiera entrar a otra sección, deben tener la debida autorización</w:t>
            </w:r>
          </w:p>
        </w:tc>
      </w:tr>
      <w:tr w:rsidR="000E46C9" w:rsidRPr="00AB7936" w14:paraId="6BFFD97A" w14:textId="77777777">
        <w:tc>
          <w:tcPr>
            <w:tcW w:w="4500" w:type="dxa"/>
            <w:tcBorders>
              <w:top w:val="single" w:sz="4" w:space="0" w:color="auto"/>
              <w:left w:val="single" w:sz="4" w:space="0" w:color="auto"/>
              <w:bottom w:val="single" w:sz="4" w:space="0" w:color="auto"/>
              <w:right w:val="single" w:sz="4" w:space="0" w:color="auto"/>
            </w:tcBorders>
          </w:tcPr>
          <w:p w14:paraId="18A90363" w14:textId="77777777" w:rsidR="000E46C9" w:rsidRPr="003B0634" w:rsidRDefault="000E46C9" w:rsidP="00A24EF0">
            <w:pPr>
              <w:jc w:val="both"/>
              <w:rPr>
                <w:lang w:val="es-CO"/>
              </w:rPr>
            </w:pPr>
            <w:r w:rsidRPr="00A24EF0">
              <w:rPr>
                <w:rFonts w:ascii="Arial" w:hAnsi="Arial" w:cs="Arial"/>
                <w:lang w:val="es-ES"/>
              </w:rPr>
              <w:t>_</w:t>
            </w:r>
            <w:r w:rsidR="00A24EF0" w:rsidRPr="00C01547">
              <w:rPr>
                <w:rFonts w:ascii="Arial" w:hAnsi="Arial" w:cs="Arial"/>
                <w:lang w:val="es-CO"/>
              </w:rPr>
              <w:t>Participar en experiencias de aprendizaje planeadas por profesores calificados, con el propósito de promover la indagación y el aprendizaje significativo y perdurable.</w:t>
            </w:r>
          </w:p>
        </w:tc>
        <w:tc>
          <w:tcPr>
            <w:tcW w:w="5040" w:type="dxa"/>
            <w:tcBorders>
              <w:top w:val="single" w:sz="4" w:space="0" w:color="auto"/>
              <w:left w:val="single" w:sz="4" w:space="0" w:color="auto"/>
              <w:bottom w:val="single" w:sz="4" w:space="0" w:color="auto"/>
              <w:right w:val="single" w:sz="4" w:space="0" w:color="auto"/>
            </w:tcBorders>
          </w:tcPr>
          <w:p w14:paraId="26F3A4A3" w14:textId="77777777" w:rsidR="000E46C9" w:rsidRPr="007D7D79" w:rsidRDefault="00C01547" w:rsidP="003B0634">
            <w:pPr>
              <w:pStyle w:val="BodyText3"/>
              <w:tabs>
                <w:tab w:val="left" w:pos="708"/>
              </w:tabs>
              <w:rPr>
                <w:rFonts w:eastAsia="Calibri" w:cs="Arial"/>
                <w:color w:val="00B0F0"/>
                <w:sz w:val="32"/>
                <w:szCs w:val="32"/>
              </w:rPr>
            </w:pPr>
            <w:r>
              <w:rPr>
                <w:rFonts w:cs="Arial"/>
                <w:sz w:val="24"/>
                <w:szCs w:val="24"/>
              </w:rPr>
              <w:t>_</w:t>
            </w:r>
            <w:r w:rsidR="003B0634">
              <w:rPr>
                <w:rFonts w:cs="Arial"/>
                <w:sz w:val="24"/>
                <w:szCs w:val="24"/>
              </w:rPr>
              <w:t>Comportarse de manera que propicie</w:t>
            </w:r>
            <w:r w:rsidR="00A24EF0">
              <w:rPr>
                <w:rFonts w:cs="Arial"/>
                <w:sz w:val="24"/>
                <w:szCs w:val="24"/>
              </w:rPr>
              <w:t xml:space="preserve"> un ambiente favorable para el aprendizaje</w:t>
            </w:r>
            <w:r w:rsidR="003B0634">
              <w:rPr>
                <w:rFonts w:cs="Arial"/>
                <w:sz w:val="24"/>
                <w:szCs w:val="24"/>
              </w:rPr>
              <w:t xml:space="preserve"> y el desarrollo de potencialidades</w:t>
            </w:r>
            <w:r w:rsidR="00A24EF0">
              <w:rPr>
                <w:rFonts w:cs="Arial"/>
                <w:sz w:val="24"/>
                <w:szCs w:val="24"/>
              </w:rPr>
              <w:t xml:space="preserve"> asumiendo su responsabilidad en el proceso</w:t>
            </w:r>
            <w:r w:rsidR="000E46C9" w:rsidRPr="003B78FF">
              <w:rPr>
                <w:rFonts w:cs="Arial"/>
                <w:sz w:val="24"/>
                <w:szCs w:val="24"/>
              </w:rPr>
              <w:t xml:space="preserve"> </w:t>
            </w:r>
          </w:p>
        </w:tc>
      </w:tr>
      <w:tr w:rsidR="00613493" w:rsidRPr="003B78FF" w14:paraId="7DFDE0BC" w14:textId="77777777">
        <w:tc>
          <w:tcPr>
            <w:tcW w:w="4500" w:type="dxa"/>
            <w:tcBorders>
              <w:top w:val="single" w:sz="4" w:space="0" w:color="auto"/>
              <w:left w:val="single" w:sz="4" w:space="0" w:color="auto"/>
              <w:bottom w:val="single" w:sz="4" w:space="0" w:color="auto"/>
              <w:right w:val="single" w:sz="4" w:space="0" w:color="auto"/>
            </w:tcBorders>
          </w:tcPr>
          <w:p w14:paraId="51471C79" w14:textId="77777777" w:rsidR="007D7D79" w:rsidRPr="00A24EF0" w:rsidRDefault="007D7D79" w:rsidP="007D7D79">
            <w:pPr>
              <w:jc w:val="both"/>
              <w:rPr>
                <w:rFonts w:ascii="Arial" w:hAnsi="Arial" w:cs="Arial"/>
                <w:lang w:val="es-ES"/>
              </w:rPr>
            </w:pPr>
            <w:r w:rsidRPr="00A24EF0">
              <w:rPr>
                <w:rFonts w:ascii="Arial" w:hAnsi="Arial" w:cs="Arial"/>
                <w:lang w:val="es-ES"/>
              </w:rPr>
              <w:t xml:space="preserve">_Ser acompañado por sus docentes en los procesos de desarrollo humano y formación integral, propios del </w:t>
            </w:r>
            <w:r w:rsidR="00A24EF0" w:rsidRPr="00A24EF0">
              <w:rPr>
                <w:rFonts w:ascii="Arial" w:hAnsi="Arial" w:cs="Arial"/>
                <w:lang w:val="es-ES"/>
              </w:rPr>
              <w:t>ambiente</w:t>
            </w:r>
            <w:r w:rsidRPr="00A24EF0">
              <w:rPr>
                <w:rFonts w:ascii="Arial" w:hAnsi="Arial" w:cs="Arial"/>
                <w:lang w:val="es-ES"/>
              </w:rPr>
              <w:t xml:space="preserve"> escolar. </w:t>
            </w:r>
          </w:p>
          <w:p w14:paraId="301C313D" w14:textId="77777777" w:rsidR="00613493" w:rsidRPr="003B78FF" w:rsidRDefault="00613493" w:rsidP="00110DF2">
            <w:pPr>
              <w:jc w:val="both"/>
              <w:rPr>
                <w:rFonts w:ascii="Arial" w:hAnsi="Arial" w:cs="Arial"/>
                <w:lang w:val="es-ES"/>
              </w:rPr>
            </w:pPr>
            <w:r w:rsidRPr="00A24EF0">
              <w:rPr>
                <w:rFonts w:ascii="Arial" w:hAnsi="Arial" w:cs="Arial"/>
                <w:lang w:val="es-ES"/>
              </w:rPr>
              <w:t xml:space="preserve">-Recibir </w:t>
            </w:r>
            <w:r w:rsidR="00801B14" w:rsidRPr="00C01547">
              <w:rPr>
                <w:rFonts w:ascii="Arial" w:hAnsi="Arial" w:cs="Arial"/>
                <w:lang w:val="es-CO"/>
              </w:rPr>
              <w:t>apoyo y motivación</w:t>
            </w:r>
            <w:r w:rsidR="00801B14" w:rsidRPr="00A24EF0">
              <w:rPr>
                <w:rFonts w:ascii="Arial" w:hAnsi="Arial" w:cs="Arial"/>
                <w:lang w:val="es-ES"/>
              </w:rPr>
              <w:t xml:space="preserve"> </w:t>
            </w:r>
            <w:r w:rsidRPr="00A24EF0">
              <w:rPr>
                <w:rFonts w:ascii="Arial" w:hAnsi="Arial" w:cs="Arial"/>
                <w:lang w:val="es-ES"/>
              </w:rPr>
              <w:t>del personal del Colegio par</w:t>
            </w:r>
            <w:r w:rsidR="00C01547">
              <w:rPr>
                <w:rFonts w:ascii="Arial" w:hAnsi="Arial" w:cs="Arial"/>
                <w:lang w:val="es-ES"/>
              </w:rPr>
              <w:t>a su desarrollo y mejoramiento.</w:t>
            </w:r>
          </w:p>
        </w:tc>
        <w:tc>
          <w:tcPr>
            <w:tcW w:w="5040" w:type="dxa"/>
            <w:tcBorders>
              <w:top w:val="single" w:sz="4" w:space="0" w:color="auto"/>
              <w:left w:val="single" w:sz="4" w:space="0" w:color="auto"/>
              <w:bottom w:val="single" w:sz="4" w:space="0" w:color="auto"/>
              <w:right w:val="single" w:sz="4" w:space="0" w:color="auto"/>
            </w:tcBorders>
          </w:tcPr>
          <w:p w14:paraId="4499BE7C" w14:textId="77777777" w:rsidR="007D7D79" w:rsidRPr="00A24EF0" w:rsidRDefault="007D7D79" w:rsidP="007D7D79">
            <w:pPr>
              <w:pStyle w:val="BodyText3"/>
              <w:tabs>
                <w:tab w:val="left" w:pos="708"/>
              </w:tabs>
              <w:spacing w:before="100" w:beforeAutospacing="1" w:after="100" w:afterAutospacing="1"/>
              <w:rPr>
                <w:rFonts w:cs="Arial"/>
                <w:sz w:val="24"/>
                <w:szCs w:val="24"/>
                <w:lang w:eastAsia="en-US"/>
              </w:rPr>
            </w:pPr>
            <w:r w:rsidRPr="00A24EF0">
              <w:rPr>
                <w:rFonts w:cs="Arial"/>
                <w:sz w:val="24"/>
                <w:szCs w:val="24"/>
                <w:lang w:eastAsia="en-US"/>
              </w:rPr>
              <w:t xml:space="preserve">_Atender las recomendaciones sugeridas </w:t>
            </w:r>
            <w:r w:rsidR="003B0634">
              <w:rPr>
                <w:rFonts w:cs="Arial"/>
                <w:sz w:val="24"/>
                <w:szCs w:val="24"/>
                <w:lang w:eastAsia="en-US"/>
              </w:rPr>
              <w:t xml:space="preserve">por la institución </w:t>
            </w:r>
            <w:r w:rsidRPr="00A24EF0">
              <w:rPr>
                <w:rFonts w:cs="Arial"/>
                <w:sz w:val="24"/>
                <w:szCs w:val="24"/>
                <w:lang w:eastAsia="en-US"/>
              </w:rPr>
              <w:t xml:space="preserve">para alcanzar su desarrollo integral y cumplir con los </w:t>
            </w:r>
            <w:r w:rsidR="00A24EF0">
              <w:rPr>
                <w:rFonts w:cs="Arial"/>
                <w:sz w:val="24"/>
                <w:szCs w:val="24"/>
                <w:lang w:eastAsia="en-US"/>
              </w:rPr>
              <w:t>compromisos adquiridos</w:t>
            </w:r>
            <w:r w:rsidRPr="00A24EF0">
              <w:rPr>
                <w:rFonts w:cs="Arial"/>
                <w:sz w:val="24"/>
                <w:szCs w:val="24"/>
                <w:lang w:eastAsia="en-US"/>
              </w:rPr>
              <w:t>.</w:t>
            </w:r>
          </w:p>
          <w:p w14:paraId="592D8645" w14:textId="77777777" w:rsidR="007D7D79" w:rsidRDefault="00613493" w:rsidP="0065670F">
            <w:pPr>
              <w:pStyle w:val="BodyText3"/>
              <w:tabs>
                <w:tab w:val="left" w:pos="708"/>
              </w:tabs>
              <w:rPr>
                <w:rFonts w:cs="Arial"/>
                <w:sz w:val="24"/>
                <w:szCs w:val="24"/>
              </w:rPr>
            </w:pPr>
            <w:r w:rsidRPr="003B78FF">
              <w:rPr>
                <w:rFonts w:cs="Arial"/>
                <w:sz w:val="24"/>
                <w:szCs w:val="24"/>
              </w:rPr>
              <w:t xml:space="preserve">-Participar activamente en clase. </w:t>
            </w:r>
          </w:p>
          <w:p w14:paraId="4284DC22" w14:textId="77777777" w:rsidR="007D7D79" w:rsidRPr="003B78FF" w:rsidRDefault="007D7D79" w:rsidP="000E46C9">
            <w:pPr>
              <w:pStyle w:val="BodyText3"/>
              <w:tabs>
                <w:tab w:val="left" w:pos="708"/>
              </w:tabs>
              <w:rPr>
                <w:rFonts w:cs="Arial"/>
                <w:sz w:val="24"/>
                <w:szCs w:val="24"/>
              </w:rPr>
            </w:pPr>
          </w:p>
        </w:tc>
      </w:tr>
      <w:tr w:rsidR="00A24EF0" w:rsidRPr="00AB7936" w14:paraId="003E8175" w14:textId="77777777">
        <w:tc>
          <w:tcPr>
            <w:tcW w:w="4500" w:type="dxa"/>
            <w:tcBorders>
              <w:top w:val="single" w:sz="4" w:space="0" w:color="auto"/>
              <w:left w:val="single" w:sz="4" w:space="0" w:color="auto"/>
              <w:bottom w:val="single" w:sz="4" w:space="0" w:color="auto"/>
              <w:right w:val="single" w:sz="4" w:space="0" w:color="auto"/>
            </w:tcBorders>
          </w:tcPr>
          <w:p w14:paraId="0FA38B14" w14:textId="77777777" w:rsidR="00A24EF0" w:rsidRPr="003B78FF" w:rsidRDefault="00A24EF0" w:rsidP="00C01547">
            <w:pPr>
              <w:jc w:val="both"/>
              <w:rPr>
                <w:rFonts w:ascii="Arial" w:hAnsi="Arial" w:cs="Arial"/>
                <w:lang w:val="es-ES"/>
              </w:rPr>
            </w:pPr>
            <w:r w:rsidRPr="003B78FF">
              <w:rPr>
                <w:rFonts w:ascii="Arial" w:hAnsi="Arial" w:cs="Arial"/>
                <w:lang w:val="es-ES"/>
              </w:rPr>
              <w:t xml:space="preserve">_Conocer </w:t>
            </w:r>
            <w:r w:rsidR="00C01547">
              <w:rPr>
                <w:rFonts w:ascii="Arial" w:hAnsi="Arial" w:cs="Arial"/>
                <w:lang w:val="es-ES"/>
              </w:rPr>
              <w:t>el programa pedagógico y lo que se espera de cada estudiante.</w:t>
            </w:r>
          </w:p>
        </w:tc>
        <w:tc>
          <w:tcPr>
            <w:tcW w:w="5040" w:type="dxa"/>
            <w:tcBorders>
              <w:top w:val="single" w:sz="4" w:space="0" w:color="auto"/>
              <w:left w:val="single" w:sz="4" w:space="0" w:color="auto"/>
              <w:bottom w:val="single" w:sz="4" w:space="0" w:color="auto"/>
              <w:right w:val="single" w:sz="4" w:space="0" w:color="auto"/>
            </w:tcBorders>
          </w:tcPr>
          <w:p w14:paraId="101B3EA2" w14:textId="77777777" w:rsidR="00A24EF0" w:rsidRPr="00C01547" w:rsidRDefault="00C01547" w:rsidP="00A24EF0">
            <w:pPr>
              <w:jc w:val="both"/>
              <w:rPr>
                <w:rFonts w:ascii="Arial" w:hAnsi="Arial" w:cs="Arial"/>
                <w:lang w:val="es-ES"/>
              </w:rPr>
            </w:pPr>
            <w:r w:rsidRPr="00C01547">
              <w:rPr>
                <w:rFonts w:ascii="Arial" w:hAnsi="Arial" w:cs="Arial"/>
                <w:lang w:val="es-ES"/>
              </w:rPr>
              <w:t xml:space="preserve">_ </w:t>
            </w:r>
            <w:r w:rsidRPr="00C01547">
              <w:rPr>
                <w:rFonts w:ascii="Arial" w:hAnsi="Arial" w:cs="Arial"/>
                <w:lang w:val="es-CO"/>
              </w:rPr>
              <w:t>Conocer, comprender y alcanzar los objetivos académicos.</w:t>
            </w:r>
          </w:p>
        </w:tc>
      </w:tr>
      <w:tr w:rsidR="000E46C9" w:rsidRPr="003B78FF" w14:paraId="3F40D5A7" w14:textId="77777777">
        <w:tc>
          <w:tcPr>
            <w:tcW w:w="4500" w:type="dxa"/>
            <w:tcBorders>
              <w:top w:val="single" w:sz="4" w:space="0" w:color="auto"/>
              <w:left w:val="single" w:sz="4" w:space="0" w:color="auto"/>
              <w:bottom w:val="single" w:sz="4" w:space="0" w:color="auto"/>
              <w:right w:val="single" w:sz="4" w:space="0" w:color="auto"/>
            </w:tcBorders>
          </w:tcPr>
          <w:p w14:paraId="78F9063F" w14:textId="77777777" w:rsidR="00116FDF" w:rsidRPr="003715E9" w:rsidRDefault="00116FDF" w:rsidP="003715E9">
            <w:pPr>
              <w:autoSpaceDE w:val="0"/>
              <w:autoSpaceDN w:val="0"/>
              <w:adjustRightInd w:val="0"/>
              <w:jc w:val="both"/>
              <w:rPr>
                <w:rFonts w:ascii="Arial" w:hAnsi="Arial" w:cs="Arial"/>
                <w:lang w:val="es-ES"/>
              </w:rPr>
            </w:pPr>
            <w:r w:rsidRPr="003715E9">
              <w:rPr>
                <w:rFonts w:ascii="Arial" w:hAnsi="Arial" w:cs="Arial"/>
                <w:lang w:val="es-ES"/>
              </w:rPr>
              <w:t>-</w:t>
            </w:r>
            <w:r w:rsidRPr="003715E9">
              <w:rPr>
                <w:rFonts w:ascii="TimesNewRomanPSMT-Identity-H" w:hAnsi="TimesNewRomanPSMT-Identity-H" w:cs="TimesNewRomanPSMT-Identity-H"/>
                <w:i/>
                <w:lang w:val="es-CO" w:eastAsia="es-CO"/>
              </w:rPr>
              <w:t xml:space="preserve"> </w:t>
            </w:r>
            <w:ins w:id="1" w:author="BACHILLERATO" w:date="2013-04-14T19:33:00Z">
              <w:r w:rsidRPr="003715E9">
                <w:rPr>
                  <w:rFonts w:ascii="Arial" w:hAnsi="Arial" w:cs="Arial"/>
                  <w:lang w:val="es-CO"/>
                </w:rPr>
                <w:t xml:space="preserve">Recibir </w:t>
              </w:r>
            </w:ins>
            <w:r w:rsidR="003715E9" w:rsidRPr="003715E9">
              <w:rPr>
                <w:rFonts w:ascii="Arial" w:hAnsi="Arial" w:cs="Arial"/>
                <w:lang w:val="es-CO"/>
              </w:rPr>
              <w:t>retroalimentación</w:t>
            </w:r>
            <w:ins w:id="2" w:author="BACHILLERATO" w:date="2013-04-14T19:33:00Z">
              <w:r w:rsidRPr="003715E9">
                <w:rPr>
                  <w:rFonts w:ascii="Arial" w:hAnsi="Arial" w:cs="Arial"/>
                  <w:lang w:val="es-CO"/>
                </w:rPr>
                <w:t xml:space="preserve"> </w:t>
              </w:r>
            </w:ins>
            <w:r w:rsidR="003715E9">
              <w:rPr>
                <w:rFonts w:ascii="Arial" w:hAnsi="Arial" w:cs="Arial"/>
                <w:lang w:val="es-CO"/>
              </w:rPr>
              <w:t xml:space="preserve">significativa, constructiva, y permanente </w:t>
            </w:r>
            <w:ins w:id="3" w:author="BACHILLERATO" w:date="2013-04-14T19:33:00Z">
              <w:r w:rsidRPr="003715E9">
                <w:rPr>
                  <w:rFonts w:ascii="Arial" w:hAnsi="Arial" w:cs="Arial"/>
                  <w:lang w:val="es-CO"/>
                </w:rPr>
                <w:t xml:space="preserve">acerca de </w:t>
              </w:r>
            </w:ins>
            <w:r w:rsidRPr="003715E9">
              <w:rPr>
                <w:rFonts w:ascii="Arial" w:hAnsi="Arial" w:cs="Arial"/>
                <w:lang w:val="es-CO"/>
              </w:rPr>
              <w:t>su proceso escolar</w:t>
            </w:r>
            <w:r w:rsidRPr="003715E9">
              <w:rPr>
                <w:rFonts w:ascii="Arial" w:hAnsi="Arial" w:cs="Arial"/>
                <w:lang w:val="es-CO" w:eastAsia="es-CO"/>
              </w:rPr>
              <w:t xml:space="preserve"> y los resultados de los procesos de evaluación</w:t>
            </w:r>
            <w:r w:rsidR="00743C45">
              <w:rPr>
                <w:rFonts w:ascii="Arial" w:hAnsi="Arial" w:cs="Arial"/>
                <w:lang w:val="es-CO" w:eastAsia="es-CO"/>
              </w:rPr>
              <w:t xml:space="preserve">. </w:t>
            </w:r>
            <w:r w:rsidR="00743C45" w:rsidRPr="00743C45">
              <w:rPr>
                <w:rFonts w:ascii="Arial" w:hAnsi="Arial" w:cs="Arial"/>
                <w:highlight w:val="cyan"/>
                <w:lang w:val="es-CO" w:eastAsia="es-CO"/>
              </w:rPr>
              <w:t>R</w:t>
            </w:r>
            <w:r w:rsidRPr="003715E9">
              <w:rPr>
                <w:rFonts w:ascii="Arial" w:hAnsi="Arial" w:cs="Arial"/>
                <w:lang w:val="es-CO" w:eastAsia="es-CO"/>
              </w:rPr>
              <w:t>ecibir oportunamente las respuestas a las inquietudes y soli</w:t>
            </w:r>
            <w:r w:rsidR="00743C45">
              <w:rPr>
                <w:rFonts w:ascii="Arial" w:hAnsi="Arial" w:cs="Arial"/>
                <w:lang w:val="es-CO" w:eastAsia="es-CO"/>
              </w:rPr>
              <w:t xml:space="preserve">citudes presentadas respecto a </w:t>
            </w:r>
            <w:r w:rsidR="00743C45" w:rsidRPr="00743C45">
              <w:rPr>
                <w:rFonts w:ascii="Arial" w:hAnsi="Arial" w:cs="Arial"/>
                <w:highlight w:val="cyan"/>
                <w:lang w:val="es-CO" w:eastAsia="es-CO"/>
              </w:rPr>
              <w:t>é</w:t>
            </w:r>
            <w:r w:rsidRPr="003715E9">
              <w:rPr>
                <w:rFonts w:ascii="Arial" w:hAnsi="Arial" w:cs="Arial"/>
                <w:lang w:val="es-CO" w:eastAsia="es-CO"/>
              </w:rPr>
              <w:t>stas.</w:t>
            </w:r>
            <w:r w:rsidRPr="003715E9">
              <w:rPr>
                <w:rFonts w:ascii="Arial" w:hAnsi="Arial" w:cs="Arial"/>
                <w:lang w:val="es-ES"/>
              </w:rPr>
              <w:t xml:space="preserve"> </w:t>
            </w:r>
          </w:p>
          <w:p w14:paraId="04718731" w14:textId="77777777" w:rsidR="00116FDF" w:rsidRPr="00A430FD" w:rsidRDefault="00116FDF" w:rsidP="00A430FD">
            <w:pPr>
              <w:autoSpaceDE w:val="0"/>
              <w:autoSpaceDN w:val="0"/>
              <w:adjustRightInd w:val="0"/>
              <w:jc w:val="both"/>
              <w:rPr>
                <w:rFonts w:ascii="Arial" w:hAnsi="Arial" w:cs="Arial"/>
                <w:lang w:val="es-ES"/>
              </w:rPr>
            </w:pPr>
            <w:r w:rsidRPr="00A430FD">
              <w:rPr>
                <w:rFonts w:ascii="Arial" w:hAnsi="Arial" w:cs="Arial"/>
                <w:lang w:val="es-ES"/>
              </w:rPr>
              <w:t xml:space="preserve">- Conocer el sistema institucional de evaluación de los estudiantes: criterios, procedimientos e instrumentos de evaluación y promoción desde el inicio de año escolar. </w:t>
            </w:r>
          </w:p>
          <w:p w14:paraId="125C1EAC" w14:textId="77777777" w:rsidR="000E46C9" w:rsidRPr="003715E9" w:rsidRDefault="000E46C9" w:rsidP="00A430FD">
            <w:pPr>
              <w:autoSpaceDE w:val="0"/>
              <w:autoSpaceDN w:val="0"/>
              <w:adjustRightInd w:val="0"/>
              <w:jc w:val="both"/>
              <w:rPr>
                <w:rFonts w:ascii="Arial" w:hAnsi="Arial" w:cs="Arial"/>
                <w:lang w:val="es-ES"/>
              </w:rPr>
            </w:pPr>
            <w:r w:rsidRPr="003715E9">
              <w:rPr>
                <w:rFonts w:ascii="Arial" w:hAnsi="Arial" w:cs="Arial"/>
                <w:lang w:val="es-ES"/>
              </w:rPr>
              <w:t xml:space="preserve">_Ser evaluado objetiva y oportunamente </w:t>
            </w:r>
            <w:r w:rsidR="001B58AA" w:rsidRPr="00A430FD">
              <w:rPr>
                <w:rFonts w:ascii="Arial" w:hAnsi="Arial" w:cs="Arial"/>
                <w:lang w:val="es-ES"/>
              </w:rPr>
              <w:t>de manera integral en todos los aspectos académicos, personales y sociales</w:t>
            </w:r>
            <w:r w:rsidRPr="003715E9">
              <w:rPr>
                <w:rFonts w:ascii="Arial" w:hAnsi="Arial" w:cs="Arial"/>
                <w:lang w:val="es-ES"/>
              </w:rPr>
              <w:t>, de manera continua, progresiva</w:t>
            </w:r>
            <w:r w:rsidR="00801B14" w:rsidRPr="003715E9">
              <w:rPr>
                <w:rFonts w:ascii="Arial" w:hAnsi="Arial" w:cs="Arial"/>
                <w:lang w:val="es-ES"/>
              </w:rPr>
              <w:t>,</w:t>
            </w:r>
            <w:r w:rsidRPr="003715E9">
              <w:rPr>
                <w:rFonts w:ascii="Arial" w:hAnsi="Arial" w:cs="Arial"/>
                <w:lang w:val="es-ES"/>
              </w:rPr>
              <w:t xml:space="preserve"> </w:t>
            </w:r>
            <w:r w:rsidR="00801D75" w:rsidRPr="003715E9">
              <w:rPr>
                <w:rFonts w:ascii="Arial" w:hAnsi="Arial" w:cs="Arial"/>
                <w:lang w:val="es-CO"/>
              </w:rPr>
              <w:t>variada</w:t>
            </w:r>
            <w:r w:rsidR="00801B14" w:rsidRPr="003715E9">
              <w:rPr>
                <w:lang w:val="es-CO"/>
              </w:rPr>
              <w:t xml:space="preserve"> </w:t>
            </w:r>
            <w:r w:rsidRPr="003715E9">
              <w:rPr>
                <w:rFonts w:ascii="Arial" w:hAnsi="Arial" w:cs="Arial"/>
                <w:lang w:val="es-ES"/>
              </w:rPr>
              <w:t>y confiable.</w:t>
            </w:r>
          </w:p>
          <w:p w14:paraId="731164FA" w14:textId="77777777" w:rsidR="000E46C9" w:rsidRPr="003715E9" w:rsidRDefault="003B0634" w:rsidP="0065670F">
            <w:pPr>
              <w:jc w:val="both"/>
              <w:rPr>
                <w:rFonts w:ascii="Arial" w:hAnsi="Arial" w:cs="Arial"/>
                <w:lang w:val="es-ES"/>
              </w:rPr>
            </w:pPr>
            <w:r w:rsidRPr="003715E9">
              <w:rPr>
                <w:lang w:val="es-CO"/>
              </w:rPr>
              <w:t>-</w:t>
            </w:r>
            <w:r w:rsidR="000E46C9" w:rsidRPr="003715E9">
              <w:rPr>
                <w:rFonts w:ascii="Arial" w:hAnsi="Arial" w:cs="Arial"/>
                <w:lang w:val="es-ES"/>
              </w:rPr>
              <w:t xml:space="preserve">Que su autoevaluación sea reconocida como un elemento indispensable para una evaluación completa y justa. </w:t>
            </w:r>
          </w:p>
          <w:p w14:paraId="7D5BC95F" w14:textId="77777777" w:rsidR="000E46C9" w:rsidRPr="003715E9" w:rsidRDefault="001B58AA" w:rsidP="003715E9">
            <w:pPr>
              <w:autoSpaceDE w:val="0"/>
              <w:autoSpaceDN w:val="0"/>
              <w:adjustRightInd w:val="0"/>
              <w:jc w:val="both"/>
              <w:rPr>
                <w:rFonts w:ascii="TimesNewRomanPSMT-Identity-H" w:hAnsi="TimesNewRomanPSMT-Identity-H" w:cs="TimesNewRomanPSMT-Identity-H"/>
                <w:lang w:val="es-CO" w:eastAsia="es-CO"/>
              </w:rPr>
            </w:pPr>
            <w:r w:rsidRPr="00A430FD">
              <w:rPr>
                <w:rFonts w:ascii="Arial" w:hAnsi="Arial" w:cs="Arial"/>
                <w:lang w:val="es-ES"/>
              </w:rPr>
              <w:t xml:space="preserve">- Recibir la asesoría y acompañamiento de los docentes para </w:t>
            </w:r>
            <w:r w:rsidR="003715E9" w:rsidRPr="00A430FD">
              <w:rPr>
                <w:rFonts w:ascii="Arial" w:hAnsi="Arial" w:cs="Arial"/>
                <w:lang w:val="es-ES"/>
              </w:rPr>
              <w:t>potenciar su</w:t>
            </w:r>
            <w:r w:rsidRPr="00A430FD">
              <w:rPr>
                <w:rFonts w:ascii="Arial" w:hAnsi="Arial" w:cs="Arial"/>
                <w:lang w:val="es-ES"/>
              </w:rPr>
              <w:t xml:space="preserve"> aprendizaje.</w:t>
            </w:r>
          </w:p>
        </w:tc>
        <w:tc>
          <w:tcPr>
            <w:tcW w:w="5040" w:type="dxa"/>
            <w:tcBorders>
              <w:top w:val="single" w:sz="4" w:space="0" w:color="auto"/>
              <w:left w:val="single" w:sz="4" w:space="0" w:color="auto"/>
              <w:bottom w:val="single" w:sz="4" w:space="0" w:color="auto"/>
              <w:right w:val="single" w:sz="4" w:space="0" w:color="auto"/>
            </w:tcBorders>
          </w:tcPr>
          <w:p w14:paraId="454939C6" w14:textId="77777777" w:rsidR="000E46C9" w:rsidRPr="00D278CD" w:rsidRDefault="000E46C9" w:rsidP="0065670F">
            <w:pPr>
              <w:pStyle w:val="BodyText3"/>
              <w:tabs>
                <w:tab w:val="left" w:pos="708"/>
              </w:tabs>
              <w:rPr>
                <w:rFonts w:cs="Arial"/>
                <w:sz w:val="24"/>
                <w:szCs w:val="24"/>
              </w:rPr>
            </w:pPr>
            <w:r w:rsidRPr="00D278CD">
              <w:rPr>
                <w:rFonts w:cs="Arial"/>
                <w:sz w:val="24"/>
                <w:szCs w:val="24"/>
              </w:rPr>
              <w:t>_</w:t>
            </w:r>
            <w:r w:rsidR="00D278CD" w:rsidRPr="00D278CD">
              <w:rPr>
                <w:rFonts w:cs="Arial"/>
                <w:sz w:val="24"/>
                <w:szCs w:val="24"/>
              </w:rPr>
              <w:t>Reflexionar permanentemente sobre su proceso escolar para identificar fortalezas y oportunidades.</w:t>
            </w:r>
          </w:p>
          <w:p w14:paraId="253A28F0" w14:textId="77777777" w:rsidR="001B58AA" w:rsidRPr="00D278CD" w:rsidRDefault="000E46C9" w:rsidP="000E46C9">
            <w:pPr>
              <w:pStyle w:val="BodyText3"/>
              <w:tabs>
                <w:tab w:val="left" w:pos="708"/>
              </w:tabs>
              <w:rPr>
                <w:rFonts w:cs="Arial"/>
                <w:sz w:val="24"/>
                <w:szCs w:val="24"/>
                <w:lang w:val="es-CO" w:eastAsia="es-CO"/>
              </w:rPr>
            </w:pPr>
            <w:r w:rsidRPr="00D278CD">
              <w:rPr>
                <w:rFonts w:cs="Arial"/>
                <w:sz w:val="24"/>
                <w:szCs w:val="24"/>
              </w:rPr>
              <w:t xml:space="preserve">- </w:t>
            </w:r>
            <w:r w:rsidR="001B58AA" w:rsidRPr="00D278CD">
              <w:rPr>
                <w:rFonts w:cs="Arial"/>
                <w:sz w:val="24"/>
                <w:szCs w:val="24"/>
                <w:lang w:val="es-CO" w:eastAsia="es-CO"/>
              </w:rPr>
              <w:t xml:space="preserve">Cumplir con los compromisos académicos y de convivencia definidos por el </w:t>
            </w:r>
            <w:r w:rsidR="00D278CD" w:rsidRPr="00D278CD">
              <w:rPr>
                <w:rFonts w:cs="Arial"/>
                <w:sz w:val="24"/>
                <w:szCs w:val="24"/>
                <w:lang w:val="es-CO" w:eastAsia="es-CO"/>
              </w:rPr>
              <w:t>Colegio</w:t>
            </w:r>
          </w:p>
          <w:p w14:paraId="43414805" w14:textId="77777777" w:rsidR="001B58AA" w:rsidRPr="00D278CD" w:rsidRDefault="001B58AA" w:rsidP="001B58AA">
            <w:pPr>
              <w:pStyle w:val="BodyText"/>
              <w:rPr>
                <w:rFonts w:cs="Arial"/>
                <w:sz w:val="24"/>
                <w:szCs w:val="24"/>
                <w:lang w:val="es-CO" w:eastAsia="es-CO"/>
              </w:rPr>
            </w:pPr>
            <w:r w:rsidRPr="00D278CD">
              <w:rPr>
                <w:rFonts w:cs="Arial"/>
                <w:sz w:val="24"/>
                <w:szCs w:val="24"/>
                <w:lang w:val="es-CO"/>
              </w:rPr>
              <w:t xml:space="preserve">- </w:t>
            </w:r>
            <w:r w:rsidRPr="00D278CD">
              <w:rPr>
                <w:rFonts w:cs="Arial"/>
                <w:sz w:val="24"/>
                <w:szCs w:val="24"/>
                <w:lang w:val="es-CO" w:eastAsia="es-CO"/>
              </w:rPr>
              <w:t>Cumplir con las recomenda</w:t>
            </w:r>
            <w:r w:rsidR="00D278CD" w:rsidRPr="00D278CD">
              <w:rPr>
                <w:rFonts w:cs="Arial"/>
                <w:sz w:val="24"/>
                <w:szCs w:val="24"/>
                <w:lang w:val="es-CO" w:eastAsia="es-CO"/>
              </w:rPr>
              <w:t>ciones y compromisos adquiridos.</w:t>
            </w:r>
          </w:p>
          <w:p w14:paraId="3A74B093" w14:textId="77777777" w:rsidR="000E46C9" w:rsidRPr="00D278CD" w:rsidRDefault="00D278CD" w:rsidP="000E46C9">
            <w:pPr>
              <w:pStyle w:val="BodyText3"/>
              <w:tabs>
                <w:tab w:val="left" w:pos="708"/>
              </w:tabs>
              <w:rPr>
                <w:rFonts w:cs="Arial"/>
                <w:sz w:val="24"/>
                <w:szCs w:val="24"/>
              </w:rPr>
            </w:pPr>
            <w:r w:rsidRPr="00D278CD">
              <w:rPr>
                <w:rFonts w:cs="Arial"/>
                <w:sz w:val="24"/>
                <w:szCs w:val="24"/>
              </w:rPr>
              <w:t xml:space="preserve">-Demostrar probidad </w:t>
            </w:r>
            <w:r w:rsidR="000E46C9" w:rsidRPr="00D278CD">
              <w:rPr>
                <w:rFonts w:cs="Arial"/>
                <w:sz w:val="24"/>
                <w:szCs w:val="24"/>
              </w:rPr>
              <w:t>académica</w:t>
            </w:r>
            <w:r w:rsidRPr="00D278CD">
              <w:rPr>
                <w:rFonts w:cs="Arial"/>
                <w:sz w:val="24"/>
                <w:szCs w:val="24"/>
              </w:rPr>
              <w:t>.</w:t>
            </w:r>
          </w:p>
          <w:p w14:paraId="29A6B931" w14:textId="77777777" w:rsidR="001B58AA" w:rsidRPr="00BB4DDD" w:rsidRDefault="001B58AA" w:rsidP="001B58AA">
            <w:pPr>
              <w:autoSpaceDE w:val="0"/>
              <w:autoSpaceDN w:val="0"/>
              <w:adjustRightInd w:val="0"/>
              <w:rPr>
                <w:rFonts w:ascii="TimesNewRomanPSMT-Identity-H" w:hAnsi="TimesNewRomanPSMT-Identity-H" w:cs="TimesNewRomanPSMT-Identity-H"/>
                <w:i/>
                <w:lang w:val="es-CO" w:eastAsia="es-CO"/>
              </w:rPr>
            </w:pPr>
          </w:p>
          <w:p w14:paraId="7C1B52B5" w14:textId="77777777" w:rsidR="000E46C9" w:rsidRPr="001B58AA" w:rsidRDefault="000E46C9" w:rsidP="001B58AA">
            <w:pPr>
              <w:pStyle w:val="BodyText"/>
              <w:rPr>
                <w:rFonts w:cs="Arial"/>
                <w:sz w:val="24"/>
                <w:szCs w:val="24"/>
                <w:highlight w:val="yellow"/>
                <w:lang w:val="es-CO"/>
              </w:rPr>
            </w:pPr>
          </w:p>
        </w:tc>
      </w:tr>
      <w:tr w:rsidR="000E46C9" w:rsidRPr="00AB7936" w14:paraId="1C5F4E70" w14:textId="77777777">
        <w:tc>
          <w:tcPr>
            <w:tcW w:w="4500" w:type="dxa"/>
            <w:tcBorders>
              <w:top w:val="single" w:sz="4" w:space="0" w:color="auto"/>
              <w:left w:val="single" w:sz="4" w:space="0" w:color="auto"/>
              <w:bottom w:val="single" w:sz="4" w:space="0" w:color="auto"/>
              <w:right w:val="single" w:sz="4" w:space="0" w:color="auto"/>
            </w:tcBorders>
          </w:tcPr>
          <w:p w14:paraId="355130B9" w14:textId="77777777" w:rsidR="000E46C9" w:rsidRPr="003B78FF" w:rsidRDefault="000E46C9" w:rsidP="00801D75">
            <w:pPr>
              <w:jc w:val="both"/>
              <w:rPr>
                <w:rFonts w:ascii="Arial" w:hAnsi="Arial" w:cs="Arial"/>
                <w:lang w:val="es-ES"/>
              </w:rPr>
            </w:pPr>
            <w:r>
              <w:rPr>
                <w:rFonts w:ascii="Arial" w:hAnsi="Arial" w:cs="Arial"/>
                <w:lang w:val="es-ES"/>
              </w:rPr>
              <w:t>_</w:t>
            </w:r>
            <w:r w:rsidR="00801D75">
              <w:rPr>
                <w:rFonts w:ascii="Arial" w:hAnsi="Arial" w:cs="Arial"/>
                <w:lang w:val="es-ES"/>
              </w:rPr>
              <w:t>Ser reconocido en los logros y r</w:t>
            </w:r>
            <w:r w:rsidRPr="003B78FF">
              <w:rPr>
                <w:rFonts w:ascii="Arial" w:hAnsi="Arial" w:cs="Arial"/>
                <w:lang w:val="es-ES"/>
              </w:rPr>
              <w:t>ecibir los estímulos que otorga el Colegio</w:t>
            </w:r>
            <w:r w:rsidR="00801D75">
              <w:rPr>
                <w:rFonts w:ascii="Arial" w:hAnsi="Arial" w:cs="Arial"/>
                <w:lang w:val="es-ES"/>
              </w:rPr>
              <w:t>.</w:t>
            </w:r>
            <w:r w:rsidRPr="003B78FF">
              <w:rPr>
                <w:rFonts w:ascii="Arial" w:hAnsi="Arial" w:cs="Arial"/>
                <w:lang w:val="es-ES"/>
              </w:rPr>
              <w:t xml:space="preserve"> </w:t>
            </w:r>
          </w:p>
        </w:tc>
        <w:tc>
          <w:tcPr>
            <w:tcW w:w="5040" w:type="dxa"/>
            <w:tcBorders>
              <w:top w:val="single" w:sz="4" w:space="0" w:color="auto"/>
              <w:left w:val="single" w:sz="4" w:space="0" w:color="auto"/>
              <w:bottom w:val="single" w:sz="4" w:space="0" w:color="auto"/>
              <w:right w:val="single" w:sz="4" w:space="0" w:color="auto"/>
            </w:tcBorders>
          </w:tcPr>
          <w:p w14:paraId="06C706DF" w14:textId="77777777" w:rsidR="000E46C9" w:rsidRPr="003B78FF" w:rsidRDefault="00801D75" w:rsidP="00C74407">
            <w:pPr>
              <w:pStyle w:val="BodyText3"/>
              <w:tabs>
                <w:tab w:val="left" w:pos="708"/>
              </w:tabs>
              <w:rPr>
                <w:rFonts w:cs="Arial"/>
                <w:sz w:val="24"/>
                <w:szCs w:val="24"/>
              </w:rPr>
            </w:pPr>
            <w:r>
              <w:rPr>
                <w:rFonts w:cs="Arial"/>
                <w:sz w:val="24"/>
                <w:szCs w:val="24"/>
              </w:rPr>
              <w:t>_Informar a sus maestros</w:t>
            </w:r>
            <w:r w:rsidR="000E46C9" w:rsidRPr="003B78FF">
              <w:rPr>
                <w:rFonts w:cs="Arial"/>
                <w:sz w:val="24"/>
                <w:szCs w:val="24"/>
              </w:rPr>
              <w:t xml:space="preserve"> de </w:t>
            </w:r>
            <w:r>
              <w:rPr>
                <w:rFonts w:cs="Arial"/>
                <w:sz w:val="24"/>
                <w:szCs w:val="24"/>
              </w:rPr>
              <w:t>los logros</w:t>
            </w:r>
            <w:r w:rsidR="000E46C9" w:rsidRPr="003B78FF">
              <w:rPr>
                <w:rFonts w:cs="Arial"/>
                <w:sz w:val="24"/>
                <w:szCs w:val="24"/>
              </w:rPr>
              <w:t xml:space="preserve"> </w:t>
            </w:r>
            <w:r w:rsidR="00C74407">
              <w:rPr>
                <w:rFonts w:cs="Arial"/>
                <w:sz w:val="24"/>
                <w:szCs w:val="24"/>
              </w:rPr>
              <w:t>extraescolares.</w:t>
            </w:r>
          </w:p>
        </w:tc>
      </w:tr>
      <w:tr w:rsidR="000E46C9" w:rsidRPr="00AB7936" w14:paraId="14928751" w14:textId="77777777">
        <w:tc>
          <w:tcPr>
            <w:tcW w:w="4500" w:type="dxa"/>
            <w:tcBorders>
              <w:top w:val="single" w:sz="4" w:space="0" w:color="auto"/>
              <w:left w:val="single" w:sz="4" w:space="0" w:color="auto"/>
              <w:bottom w:val="single" w:sz="4" w:space="0" w:color="auto"/>
              <w:right w:val="single" w:sz="4" w:space="0" w:color="auto"/>
            </w:tcBorders>
          </w:tcPr>
          <w:p w14:paraId="0F50E5B9" w14:textId="77777777" w:rsidR="000E46C9" w:rsidRPr="003B78FF" w:rsidRDefault="000E46C9" w:rsidP="003A229B">
            <w:pPr>
              <w:jc w:val="both"/>
              <w:rPr>
                <w:rFonts w:ascii="Arial" w:hAnsi="Arial" w:cs="Arial"/>
                <w:lang w:val="es-ES"/>
              </w:rPr>
            </w:pPr>
            <w:r w:rsidRPr="003B78FF">
              <w:rPr>
                <w:rFonts w:ascii="Arial" w:hAnsi="Arial" w:cs="Arial"/>
                <w:lang w:val="es-ES"/>
              </w:rPr>
              <w:t>_Manifestar y proponer iniciativas y sugerencias en pro del bien común por medio del Consejo Estudiantil.</w:t>
            </w:r>
          </w:p>
        </w:tc>
        <w:tc>
          <w:tcPr>
            <w:tcW w:w="5040" w:type="dxa"/>
            <w:tcBorders>
              <w:top w:val="single" w:sz="4" w:space="0" w:color="auto"/>
              <w:left w:val="single" w:sz="4" w:space="0" w:color="auto"/>
              <w:bottom w:val="single" w:sz="4" w:space="0" w:color="auto"/>
              <w:right w:val="single" w:sz="4" w:space="0" w:color="auto"/>
            </w:tcBorders>
          </w:tcPr>
          <w:p w14:paraId="2D89A52D" w14:textId="77777777" w:rsidR="000E46C9" w:rsidRPr="003B78FF" w:rsidRDefault="000E46C9" w:rsidP="00881E0A">
            <w:pPr>
              <w:pStyle w:val="BodyText3"/>
              <w:tabs>
                <w:tab w:val="left" w:pos="708"/>
              </w:tabs>
              <w:rPr>
                <w:rFonts w:cs="Arial"/>
                <w:sz w:val="24"/>
                <w:szCs w:val="24"/>
              </w:rPr>
            </w:pPr>
            <w:r w:rsidRPr="003B78FF">
              <w:rPr>
                <w:rFonts w:cs="Arial"/>
                <w:sz w:val="24"/>
                <w:szCs w:val="24"/>
              </w:rPr>
              <w:t>_Ser responsables en el cumplimiento de los compromisos adquiridos con sus c</w:t>
            </w:r>
            <w:r w:rsidR="00881E0A">
              <w:rPr>
                <w:rFonts w:cs="Arial"/>
                <w:sz w:val="24"/>
                <w:szCs w:val="24"/>
              </w:rPr>
              <w:t>ompañeros y con la Institución</w:t>
            </w:r>
            <w:r w:rsidRPr="003B78FF">
              <w:rPr>
                <w:rFonts w:cs="Arial"/>
                <w:bCs/>
                <w:sz w:val="24"/>
                <w:szCs w:val="24"/>
              </w:rPr>
              <w:t>.</w:t>
            </w:r>
          </w:p>
        </w:tc>
      </w:tr>
      <w:tr w:rsidR="00C01547" w:rsidRPr="00AB7936" w14:paraId="797396A8" w14:textId="77777777">
        <w:tc>
          <w:tcPr>
            <w:tcW w:w="4500" w:type="dxa"/>
            <w:tcBorders>
              <w:top w:val="single" w:sz="4" w:space="0" w:color="auto"/>
              <w:left w:val="single" w:sz="4" w:space="0" w:color="auto"/>
              <w:bottom w:val="single" w:sz="4" w:space="0" w:color="auto"/>
              <w:right w:val="single" w:sz="4" w:space="0" w:color="auto"/>
            </w:tcBorders>
          </w:tcPr>
          <w:p w14:paraId="545DEB57" w14:textId="77777777" w:rsidR="00C01547" w:rsidRPr="003B78FF" w:rsidRDefault="00C01547" w:rsidP="005D15E2">
            <w:pPr>
              <w:jc w:val="both"/>
              <w:rPr>
                <w:rFonts w:ascii="Arial" w:hAnsi="Arial" w:cs="Arial"/>
                <w:lang w:val="es-ES"/>
              </w:rPr>
            </w:pPr>
            <w:r>
              <w:rPr>
                <w:rFonts w:ascii="Arial" w:hAnsi="Arial" w:cs="Arial"/>
                <w:lang w:val="es-ES"/>
              </w:rPr>
              <w:t xml:space="preserve">_ Ser informado de los compromisos de comportamiento y de las consecuencias  </w:t>
            </w:r>
            <w:r w:rsidRPr="003B78FF">
              <w:rPr>
                <w:rFonts w:ascii="Arial" w:hAnsi="Arial" w:cs="Arial"/>
                <w:lang w:val="es-ES"/>
              </w:rPr>
              <w:t>disciplinarias.</w:t>
            </w:r>
          </w:p>
          <w:p w14:paraId="321A5C4C" w14:textId="77777777" w:rsidR="00C01547" w:rsidRPr="003B78FF" w:rsidRDefault="00881E0A" w:rsidP="005D15E2">
            <w:pPr>
              <w:jc w:val="both"/>
              <w:rPr>
                <w:rFonts w:ascii="Arial" w:hAnsi="Arial" w:cs="Arial"/>
                <w:lang w:val="es-ES"/>
              </w:rPr>
            </w:pPr>
            <w:r>
              <w:rPr>
                <w:rFonts w:ascii="Arial" w:hAnsi="Arial" w:cs="Arial"/>
                <w:lang w:val="es-ES"/>
              </w:rPr>
              <w:t>_El</w:t>
            </w:r>
            <w:r w:rsidRPr="003B78FF">
              <w:rPr>
                <w:rFonts w:ascii="Arial" w:hAnsi="Arial" w:cs="Arial"/>
                <w:lang w:val="es-ES"/>
              </w:rPr>
              <w:t xml:space="preserve"> debido proceso en los procedimientos disciplinarios.</w:t>
            </w:r>
          </w:p>
        </w:tc>
        <w:tc>
          <w:tcPr>
            <w:tcW w:w="5040" w:type="dxa"/>
            <w:tcBorders>
              <w:top w:val="single" w:sz="4" w:space="0" w:color="auto"/>
              <w:left w:val="single" w:sz="4" w:space="0" w:color="auto"/>
              <w:bottom w:val="single" w:sz="4" w:space="0" w:color="auto"/>
              <w:right w:val="single" w:sz="4" w:space="0" w:color="auto"/>
            </w:tcBorders>
          </w:tcPr>
          <w:p w14:paraId="38539478" w14:textId="77777777" w:rsidR="00C01547" w:rsidRPr="000E0521" w:rsidRDefault="00881E0A" w:rsidP="000E0521">
            <w:pPr>
              <w:jc w:val="both"/>
              <w:rPr>
                <w:rFonts w:ascii="Arial" w:hAnsi="Arial" w:cs="Arial"/>
                <w:lang w:val="es-ES"/>
              </w:rPr>
            </w:pPr>
            <w:r w:rsidRPr="00881E0A">
              <w:rPr>
                <w:rFonts w:cs="Arial"/>
                <w:lang w:val="es-CO"/>
              </w:rPr>
              <w:t>_</w:t>
            </w:r>
            <w:r w:rsidRPr="000E0521">
              <w:rPr>
                <w:rFonts w:ascii="Arial" w:hAnsi="Arial" w:cs="Arial"/>
                <w:lang w:val="es-ES"/>
              </w:rPr>
              <w:t xml:space="preserve">Conocer y cumplir  las reglas del Colegio y del salón de clases y comportarse de conformidad con lo establecido en el Manual de Convivencia </w:t>
            </w:r>
            <w:r>
              <w:rPr>
                <w:rFonts w:ascii="Arial" w:hAnsi="Arial" w:cs="Arial"/>
                <w:lang w:val="es-ES"/>
              </w:rPr>
              <w:t>dentro y fuera del Colegio</w:t>
            </w:r>
            <w:r w:rsidRPr="000E0521">
              <w:rPr>
                <w:rFonts w:ascii="Arial" w:hAnsi="Arial" w:cs="Arial"/>
                <w:lang w:val="es-ES"/>
              </w:rPr>
              <w:t xml:space="preserve"> y asumir las consecuencias de sus propios actos</w:t>
            </w:r>
            <w:r w:rsidR="000E0521">
              <w:rPr>
                <w:rFonts w:ascii="Arial" w:hAnsi="Arial" w:cs="Arial"/>
                <w:lang w:val="es-ES"/>
              </w:rPr>
              <w:t>.</w:t>
            </w:r>
          </w:p>
        </w:tc>
      </w:tr>
      <w:tr w:rsidR="00801D75" w:rsidRPr="00AB7936" w14:paraId="35C63B23" w14:textId="77777777">
        <w:tc>
          <w:tcPr>
            <w:tcW w:w="4500" w:type="dxa"/>
            <w:tcBorders>
              <w:top w:val="single" w:sz="4" w:space="0" w:color="auto"/>
              <w:left w:val="single" w:sz="4" w:space="0" w:color="auto"/>
              <w:bottom w:val="single" w:sz="4" w:space="0" w:color="auto"/>
              <w:right w:val="single" w:sz="4" w:space="0" w:color="auto"/>
            </w:tcBorders>
          </w:tcPr>
          <w:p w14:paraId="6267ADC8" w14:textId="77777777" w:rsidR="00801D75" w:rsidRPr="003B78FF" w:rsidRDefault="00881E0A" w:rsidP="00881E0A">
            <w:pPr>
              <w:jc w:val="both"/>
              <w:rPr>
                <w:rFonts w:ascii="Arial" w:hAnsi="Arial" w:cs="Arial"/>
                <w:lang w:val="es-ES"/>
              </w:rPr>
            </w:pPr>
            <w:r>
              <w:rPr>
                <w:rFonts w:ascii="Arial" w:hAnsi="Arial" w:cs="Arial"/>
                <w:lang w:val="es-ES"/>
              </w:rPr>
              <w:t>_Ejercer el derecho de petición.</w:t>
            </w:r>
          </w:p>
        </w:tc>
        <w:tc>
          <w:tcPr>
            <w:tcW w:w="5040" w:type="dxa"/>
            <w:tcBorders>
              <w:top w:val="single" w:sz="4" w:space="0" w:color="auto"/>
              <w:left w:val="single" w:sz="4" w:space="0" w:color="auto"/>
              <w:bottom w:val="single" w:sz="4" w:space="0" w:color="auto"/>
              <w:right w:val="single" w:sz="4" w:space="0" w:color="auto"/>
            </w:tcBorders>
          </w:tcPr>
          <w:p w14:paraId="3E82AA26" w14:textId="77777777" w:rsidR="00801D75" w:rsidRPr="003B78FF" w:rsidRDefault="00881E0A" w:rsidP="005D15E2">
            <w:pPr>
              <w:pStyle w:val="BodyText3"/>
              <w:tabs>
                <w:tab w:val="left" w:pos="708"/>
              </w:tabs>
              <w:rPr>
                <w:rFonts w:cs="Arial"/>
                <w:sz w:val="24"/>
                <w:szCs w:val="24"/>
              </w:rPr>
            </w:pPr>
            <w:r>
              <w:rPr>
                <w:rFonts w:cs="Arial"/>
                <w:sz w:val="24"/>
                <w:szCs w:val="24"/>
              </w:rPr>
              <w:t>_Seguir el Conducto regular establecido en cada Sección.</w:t>
            </w:r>
          </w:p>
        </w:tc>
      </w:tr>
      <w:tr w:rsidR="00C74407" w:rsidRPr="00AB7936" w14:paraId="1CFA4736" w14:textId="77777777">
        <w:tc>
          <w:tcPr>
            <w:tcW w:w="4500" w:type="dxa"/>
            <w:tcBorders>
              <w:top w:val="single" w:sz="4" w:space="0" w:color="auto"/>
              <w:left w:val="single" w:sz="4" w:space="0" w:color="auto"/>
              <w:bottom w:val="single" w:sz="4" w:space="0" w:color="auto"/>
              <w:right w:val="single" w:sz="4" w:space="0" w:color="auto"/>
            </w:tcBorders>
          </w:tcPr>
          <w:p w14:paraId="10D7848F" w14:textId="77777777" w:rsidR="00C74407" w:rsidRDefault="00C74407" w:rsidP="00C74407">
            <w:pPr>
              <w:jc w:val="both"/>
              <w:rPr>
                <w:rFonts w:ascii="Arial" w:hAnsi="Arial" w:cs="Arial"/>
                <w:lang w:val="es-ES"/>
              </w:rPr>
            </w:pPr>
            <w:r>
              <w:rPr>
                <w:rFonts w:ascii="Arial" w:hAnsi="Arial" w:cs="Arial"/>
                <w:lang w:val="es-ES"/>
              </w:rPr>
              <w:t>_Ser respetado</w:t>
            </w:r>
            <w:r w:rsidRPr="003B78FF">
              <w:rPr>
                <w:rFonts w:ascii="Arial" w:hAnsi="Arial" w:cs="Arial"/>
                <w:lang w:val="es-ES"/>
              </w:rPr>
              <w:t xml:space="preserve"> en las diferencias étnicas, religiosas, ideológicas y </w:t>
            </w:r>
            <w:r>
              <w:rPr>
                <w:rFonts w:ascii="Arial" w:hAnsi="Arial" w:cs="Arial"/>
                <w:lang w:val="es-ES"/>
              </w:rPr>
              <w:t>de género</w:t>
            </w:r>
            <w:r w:rsidRPr="003B78FF">
              <w:rPr>
                <w:rFonts w:ascii="Arial" w:hAnsi="Arial" w:cs="Arial"/>
                <w:lang w:val="es-ES"/>
              </w:rPr>
              <w:t xml:space="preserve"> </w:t>
            </w:r>
            <w:r>
              <w:rPr>
                <w:rFonts w:ascii="Arial" w:hAnsi="Arial" w:cs="Arial"/>
                <w:lang w:val="es-ES"/>
              </w:rPr>
              <w:t>por los</w:t>
            </w:r>
            <w:r w:rsidRPr="003B78FF">
              <w:rPr>
                <w:rFonts w:ascii="Arial" w:hAnsi="Arial" w:cs="Arial"/>
                <w:lang w:val="es-ES"/>
              </w:rPr>
              <w:t xml:space="preserve"> miembros de la comunidad.</w:t>
            </w:r>
          </w:p>
          <w:p w14:paraId="3705296F" w14:textId="77777777" w:rsidR="00C74407" w:rsidRPr="003B78FF" w:rsidRDefault="00881E0A" w:rsidP="00C74407">
            <w:pPr>
              <w:jc w:val="both"/>
              <w:rPr>
                <w:rFonts w:ascii="Arial" w:hAnsi="Arial" w:cs="Arial"/>
                <w:lang w:val="es-ES"/>
              </w:rPr>
            </w:pPr>
            <w:r>
              <w:rPr>
                <w:rFonts w:ascii="Arial" w:hAnsi="Arial" w:cs="Arial"/>
                <w:lang w:val="es-ES"/>
              </w:rPr>
              <w:t xml:space="preserve">_ </w:t>
            </w:r>
            <w:r w:rsidRPr="003B78FF">
              <w:rPr>
                <w:rFonts w:ascii="Arial" w:hAnsi="Arial" w:cs="Arial"/>
                <w:lang w:val="es-ES"/>
              </w:rPr>
              <w:t>Ejercer la libre expresión respetuosa y oportuna</w:t>
            </w:r>
          </w:p>
        </w:tc>
        <w:tc>
          <w:tcPr>
            <w:tcW w:w="5040" w:type="dxa"/>
            <w:tcBorders>
              <w:top w:val="single" w:sz="4" w:space="0" w:color="auto"/>
              <w:left w:val="single" w:sz="4" w:space="0" w:color="auto"/>
              <w:bottom w:val="single" w:sz="4" w:space="0" w:color="auto"/>
              <w:right w:val="single" w:sz="4" w:space="0" w:color="auto"/>
            </w:tcBorders>
          </w:tcPr>
          <w:p w14:paraId="5C1345BD" w14:textId="77777777" w:rsidR="00881E0A" w:rsidRDefault="00C74407" w:rsidP="00881E0A">
            <w:pPr>
              <w:pStyle w:val="BodyText3"/>
              <w:tabs>
                <w:tab w:val="left" w:pos="708"/>
              </w:tabs>
              <w:rPr>
                <w:rFonts w:cs="Arial"/>
                <w:sz w:val="24"/>
                <w:szCs w:val="24"/>
              </w:rPr>
            </w:pPr>
            <w:r>
              <w:rPr>
                <w:rFonts w:cs="Arial"/>
                <w:sz w:val="24"/>
                <w:szCs w:val="24"/>
              </w:rPr>
              <w:t>_</w:t>
            </w:r>
            <w:r w:rsidR="00881E0A">
              <w:rPr>
                <w:rFonts w:cs="Arial"/>
                <w:sz w:val="24"/>
                <w:szCs w:val="24"/>
              </w:rPr>
              <w:t>R</w:t>
            </w:r>
            <w:r w:rsidRPr="003B78FF">
              <w:rPr>
                <w:rFonts w:cs="Arial"/>
                <w:sz w:val="24"/>
                <w:szCs w:val="24"/>
              </w:rPr>
              <w:t xml:space="preserve">espetar las diferencias </w:t>
            </w:r>
            <w:r>
              <w:rPr>
                <w:rFonts w:cs="Arial"/>
                <w:sz w:val="24"/>
                <w:szCs w:val="24"/>
              </w:rPr>
              <w:t>y los derechos de los miembros de la comunidad</w:t>
            </w:r>
            <w:r w:rsidRPr="003B78FF">
              <w:rPr>
                <w:rFonts w:cs="Arial"/>
                <w:bCs/>
                <w:sz w:val="24"/>
                <w:szCs w:val="24"/>
              </w:rPr>
              <w:t>.</w:t>
            </w:r>
            <w:r w:rsidR="00881E0A" w:rsidRPr="003B78FF">
              <w:rPr>
                <w:rFonts w:cs="Arial"/>
                <w:sz w:val="24"/>
                <w:szCs w:val="24"/>
              </w:rPr>
              <w:t xml:space="preserve"> No discriminar</w:t>
            </w:r>
            <w:r w:rsidR="00881E0A">
              <w:rPr>
                <w:rFonts w:cs="Arial"/>
                <w:sz w:val="24"/>
                <w:szCs w:val="24"/>
              </w:rPr>
              <w:t>.</w:t>
            </w:r>
          </w:p>
          <w:p w14:paraId="6A674943" w14:textId="77777777" w:rsidR="00881E0A" w:rsidRDefault="00881E0A" w:rsidP="00881E0A">
            <w:pPr>
              <w:pStyle w:val="BodyText3"/>
              <w:tabs>
                <w:tab w:val="left" w:pos="708"/>
              </w:tabs>
              <w:rPr>
                <w:rFonts w:cs="Arial"/>
                <w:sz w:val="24"/>
                <w:szCs w:val="24"/>
              </w:rPr>
            </w:pPr>
          </w:p>
          <w:p w14:paraId="177274DF" w14:textId="77777777" w:rsidR="00C74407" w:rsidRPr="003B78FF" w:rsidRDefault="00881E0A" w:rsidP="00881E0A">
            <w:pPr>
              <w:pStyle w:val="BodyText3"/>
              <w:tabs>
                <w:tab w:val="left" w:pos="708"/>
              </w:tabs>
              <w:rPr>
                <w:rFonts w:cs="Arial"/>
                <w:sz w:val="24"/>
                <w:szCs w:val="24"/>
              </w:rPr>
            </w:pPr>
            <w:r>
              <w:rPr>
                <w:rFonts w:cs="Arial"/>
                <w:sz w:val="24"/>
                <w:szCs w:val="24"/>
              </w:rPr>
              <w:t>_ Respetar las ideas</w:t>
            </w:r>
            <w:r w:rsidRPr="003B78FF">
              <w:rPr>
                <w:rFonts w:cs="Arial"/>
                <w:sz w:val="24"/>
                <w:szCs w:val="24"/>
              </w:rPr>
              <w:t xml:space="preserve"> de los demás, teniendo en cuenta los diferentes puntos de vista.</w:t>
            </w:r>
          </w:p>
        </w:tc>
      </w:tr>
      <w:tr w:rsidR="00C74407" w:rsidRPr="00AB7936" w14:paraId="63D0ECD0" w14:textId="77777777">
        <w:trPr>
          <w:trHeight w:val="1082"/>
        </w:trPr>
        <w:tc>
          <w:tcPr>
            <w:tcW w:w="4500" w:type="dxa"/>
            <w:tcBorders>
              <w:top w:val="single" w:sz="4" w:space="0" w:color="auto"/>
              <w:left w:val="single" w:sz="4" w:space="0" w:color="auto"/>
              <w:bottom w:val="single" w:sz="4" w:space="0" w:color="auto"/>
              <w:right w:val="single" w:sz="4" w:space="0" w:color="auto"/>
            </w:tcBorders>
          </w:tcPr>
          <w:p w14:paraId="488A9EEF" w14:textId="77777777" w:rsidR="00C74407" w:rsidRPr="003B78FF" w:rsidRDefault="00C74407" w:rsidP="001A6068">
            <w:pPr>
              <w:jc w:val="both"/>
              <w:rPr>
                <w:rFonts w:ascii="Arial" w:hAnsi="Arial" w:cs="Arial"/>
                <w:lang w:val="es-ES"/>
              </w:rPr>
            </w:pPr>
            <w:r w:rsidRPr="003B78FF">
              <w:rPr>
                <w:rFonts w:ascii="Arial" w:hAnsi="Arial" w:cs="Arial"/>
                <w:lang w:val="es-ES"/>
              </w:rPr>
              <w:t xml:space="preserve">_Usar las instalaciones y bienes del CCB </w:t>
            </w:r>
            <w:r w:rsidR="001A6068">
              <w:rPr>
                <w:rFonts w:ascii="Arial" w:hAnsi="Arial" w:cs="Arial"/>
                <w:lang w:val="es-ES"/>
              </w:rPr>
              <w:t>en beneficio de su aprendizaje.</w:t>
            </w:r>
          </w:p>
        </w:tc>
        <w:tc>
          <w:tcPr>
            <w:tcW w:w="5040" w:type="dxa"/>
            <w:tcBorders>
              <w:top w:val="single" w:sz="4" w:space="0" w:color="auto"/>
              <w:left w:val="single" w:sz="4" w:space="0" w:color="auto"/>
              <w:bottom w:val="single" w:sz="4" w:space="0" w:color="auto"/>
              <w:right w:val="single" w:sz="4" w:space="0" w:color="auto"/>
            </w:tcBorders>
          </w:tcPr>
          <w:p w14:paraId="09001922" w14:textId="77777777" w:rsidR="00C74407" w:rsidRPr="003B78FF" w:rsidRDefault="00C74407" w:rsidP="001A6068">
            <w:pPr>
              <w:pStyle w:val="BodyText3"/>
              <w:tabs>
                <w:tab w:val="left" w:pos="708"/>
              </w:tabs>
              <w:rPr>
                <w:rFonts w:cs="Arial"/>
                <w:sz w:val="24"/>
                <w:szCs w:val="24"/>
              </w:rPr>
            </w:pPr>
            <w:r w:rsidRPr="003B78FF">
              <w:rPr>
                <w:rFonts w:cs="Arial"/>
                <w:sz w:val="24"/>
                <w:szCs w:val="24"/>
              </w:rPr>
              <w:t xml:space="preserve">_ </w:t>
            </w:r>
            <w:r w:rsidR="001A6068">
              <w:rPr>
                <w:rFonts w:cs="Arial"/>
                <w:sz w:val="24"/>
                <w:szCs w:val="24"/>
              </w:rPr>
              <w:t>C</w:t>
            </w:r>
            <w:r w:rsidRPr="003B78FF">
              <w:rPr>
                <w:rFonts w:cs="Arial"/>
                <w:sz w:val="24"/>
                <w:szCs w:val="24"/>
              </w:rPr>
              <w:t>uidar los recursos físicos</w:t>
            </w:r>
            <w:r w:rsidR="001A6068">
              <w:rPr>
                <w:rFonts w:cs="Arial"/>
                <w:sz w:val="24"/>
                <w:szCs w:val="24"/>
              </w:rPr>
              <w:t xml:space="preserve"> y</w:t>
            </w:r>
            <w:r w:rsidRPr="003B78FF">
              <w:rPr>
                <w:rFonts w:cs="Arial"/>
                <w:sz w:val="24"/>
                <w:szCs w:val="24"/>
              </w:rPr>
              <w:t xml:space="preserve">, ambientales del Colegio </w:t>
            </w:r>
            <w:r w:rsidR="001A6068" w:rsidRPr="00AD5CFF">
              <w:rPr>
                <w:rFonts w:cs="Arial"/>
                <w:sz w:val="24"/>
                <w:szCs w:val="24"/>
              </w:rPr>
              <w:t>según lo estipulado en este Manual</w:t>
            </w:r>
            <w:r w:rsidR="001A6068" w:rsidRPr="003B78FF">
              <w:rPr>
                <w:rFonts w:cs="Arial"/>
                <w:sz w:val="24"/>
                <w:szCs w:val="24"/>
              </w:rPr>
              <w:t xml:space="preserve"> </w:t>
            </w:r>
            <w:r w:rsidRPr="003B78FF">
              <w:rPr>
                <w:rFonts w:cs="Arial"/>
                <w:sz w:val="24"/>
                <w:szCs w:val="24"/>
              </w:rPr>
              <w:t xml:space="preserve">y responder </w:t>
            </w:r>
            <w:r w:rsidRPr="003B78FF">
              <w:rPr>
                <w:rFonts w:cs="Arial"/>
                <w:bCs/>
                <w:sz w:val="24"/>
                <w:szCs w:val="24"/>
              </w:rPr>
              <w:t>por los daños ocasionados.</w:t>
            </w:r>
          </w:p>
        </w:tc>
      </w:tr>
      <w:tr w:rsidR="00C74407" w:rsidRPr="00AB7936" w14:paraId="3157C2D1" w14:textId="77777777">
        <w:tc>
          <w:tcPr>
            <w:tcW w:w="4500" w:type="dxa"/>
            <w:tcBorders>
              <w:top w:val="single" w:sz="4" w:space="0" w:color="auto"/>
              <w:left w:val="single" w:sz="4" w:space="0" w:color="auto"/>
              <w:bottom w:val="single" w:sz="4" w:space="0" w:color="auto"/>
              <w:right w:val="single" w:sz="4" w:space="0" w:color="auto"/>
            </w:tcBorders>
          </w:tcPr>
          <w:p w14:paraId="6119E1FE" w14:textId="77777777" w:rsidR="00C74407" w:rsidRPr="00AD5CFF" w:rsidRDefault="00C74407" w:rsidP="00BA35AC">
            <w:pPr>
              <w:jc w:val="both"/>
              <w:rPr>
                <w:rFonts w:ascii="Arial" w:hAnsi="Arial" w:cs="Arial"/>
                <w:lang w:val="es-ES"/>
              </w:rPr>
            </w:pPr>
            <w:r w:rsidRPr="00AD5CFF">
              <w:rPr>
                <w:rFonts w:ascii="Arial" w:hAnsi="Arial" w:cs="Arial"/>
                <w:lang w:val="es-ES"/>
              </w:rPr>
              <w:t>_ Recibir apoyo de los profesionales encargados del bienestar estudiantil en el Colegio.</w:t>
            </w:r>
          </w:p>
          <w:p w14:paraId="38FFC5D5" w14:textId="77777777" w:rsidR="00C74407" w:rsidRPr="001A6068" w:rsidRDefault="00C74407" w:rsidP="00BA35AC">
            <w:pPr>
              <w:jc w:val="both"/>
              <w:rPr>
                <w:rFonts w:ascii="Arial" w:hAnsi="Arial" w:cs="Arial"/>
                <w:strike/>
                <w:lang w:val="es-ES"/>
              </w:rPr>
            </w:pPr>
          </w:p>
        </w:tc>
        <w:tc>
          <w:tcPr>
            <w:tcW w:w="5040" w:type="dxa"/>
            <w:tcBorders>
              <w:top w:val="single" w:sz="4" w:space="0" w:color="auto"/>
              <w:left w:val="single" w:sz="4" w:space="0" w:color="auto"/>
              <w:bottom w:val="single" w:sz="4" w:space="0" w:color="auto"/>
              <w:right w:val="single" w:sz="4" w:space="0" w:color="auto"/>
            </w:tcBorders>
          </w:tcPr>
          <w:p w14:paraId="4755602F" w14:textId="77777777" w:rsidR="00C74407" w:rsidRPr="003B78FF" w:rsidRDefault="00C74407" w:rsidP="001A6068">
            <w:pPr>
              <w:jc w:val="both"/>
              <w:rPr>
                <w:rFonts w:ascii="Arial" w:hAnsi="Arial" w:cs="Arial"/>
                <w:lang w:val="es-ES"/>
              </w:rPr>
            </w:pPr>
            <w:r w:rsidRPr="003B78FF">
              <w:rPr>
                <w:rFonts w:ascii="Arial" w:hAnsi="Arial" w:cs="Arial"/>
                <w:lang w:val="es-ES"/>
              </w:rPr>
              <w:t>_</w:t>
            </w:r>
            <w:r w:rsidR="001A6068">
              <w:rPr>
                <w:rFonts w:ascii="Arial" w:hAnsi="Arial" w:cs="Arial"/>
                <w:lang w:val="es-ES"/>
              </w:rPr>
              <w:t>V</w:t>
            </w:r>
            <w:r w:rsidRPr="003B78FF">
              <w:rPr>
                <w:rFonts w:ascii="Arial" w:hAnsi="Arial" w:cs="Arial"/>
                <w:lang w:val="es-ES"/>
              </w:rPr>
              <w:t>elar por el bienestar de los miembros de la comunidad.</w:t>
            </w:r>
          </w:p>
        </w:tc>
      </w:tr>
    </w:tbl>
    <w:p w14:paraId="0ED99A4E" w14:textId="77777777" w:rsidR="00153BD4" w:rsidRDefault="00613493" w:rsidP="000E0521">
      <w:pPr>
        <w:pStyle w:val="BodyText"/>
        <w:jc w:val="center"/>
        <w:rPr>
          <w:rFonts w:cs="Arial"/>
          <w:b/>
          <w:sz w:val="24"/>
          <w:szCs w:val="24"/>
        </w:rPr>
      </w:pPr>
      <w:r w:rsidRPr="003B78FF">
        <w:rPr>
          <w:rFonts w:cs="Arial"/>
          <w:sz w:val="24"/>
          <w:szCs w:val="24"/>
        </w:rPr>
        <w:br w:type="page"/>
      </w:r>
      <w:r w:rsidR="00ED4E53" w:rsidRPr="003B78FF">
        <w:rPr>
          <w:rFonts w:cs="Arial"/>
          <w:b/>
          <w:sz w:val="24"/>
          <w:szCs w:val="24"/>
        </w:rPr>
        <w:t>_</w:t>
      </w:r>
      <w:r w:rsidR="00D05ECD" w:rsidRPr="003B78FF">
        <w:rPr>
          <w:rFonts w:cs="Arial"/>
          <w:b/>
          <w:sz w:val="24"/>
          <w:szCs w:val="24"/>
        </w:rPr>
        <w:t>3</w:t>
      </w:r>
      <w:r w:rsidR="00455DC2" w:rsidRPr="003B78FF">
        <w:rPr>
          <w:rFonts w:cs="Arial"/>
          <w:b/>
          <w:sz w:val="24"/>
          <w:szCs w:val="24"/>
        </w:rPr>
        <w:t>.</w:t>
      </w:r>
      <w:r w:rsidR="00B21AC4">
        <w:rPr>
          <w:rFonts w:cs="Arial"/>
          <w:b/>
          <w:sz w:val="24"/>
          <w:szCs w:val="24"/>
        </w:rPr>
        <w:t xml:space="preserve"> GUÍ</w:t>
      </w:r>
      <w:r w:rsidRPr="003B78FF">
        <w:rPr>
          <w:rFonts w:cs="Arial"/>
          <w:b/>
          <w:sz w:val="24"/>
          <w:szCs w:val="24"/>
        </w:rPr>
        <w:t>A BÁSICA DE COMPORTAMIENTO</w:t>
      </w:r>
    </w:p>
    <w:p w14:paraId="4D0155A9" w14:textId="77777777" w:rsidR="008669DF" w:rsidRPr="00A132E6" w:rsidRDefault="008669DF" w:rsidP="00E17880">
      <w:pPr>
        <w:autoSpaceDE w:val="0"/>
        <w:autoSpaceDN w:val="0"/>
        <w:adjustRightInd w:val="0"/>
        <w:rPr>
          <w:rFonts w:cs="Arial"/>
          <w:sz w:val="23"/>
          <w:szCs w:val="23"/>
          <w:lang w:val="es-CO"/>
        </w:rPr>
      </w:pPr>
    </w:p>
    <w:p w14:paraId="47401E7E" w14:textId="77777777" w:rsidR="00153BD4" w:rsidRPr="003B78FF" w:rsidRDefault="00613493" w:rsidP="00BA35AC">
      <w:pPr>
        <w:pStyle w:val="BodyText"/>
        <w:rPr>
          <w:rFonts w:cs="Arial"/>
          <w:sz w:val="24"/>
          <w:szCs w:val="24"/>
        </w:rPr>
      </w:pPr>
      <w:r w:rsidRPr="003B78FF">
        <w:rPr>
          <w:rFonts w:cs="Arial"/>
          <w:sz w:val="24"/>
          <w:szCs w:val="24"/>
        </w:rPr>
        <w:t xml:space="preserve">Los </w:t>
      </w:r>
      <w:r w:rsidR="00065940" w:rsidRPr="003B78FF">
        <w:rPr>
          <w:rFonts w:cs="Arial"/>
          <w:sz w:val="24"/>
          <w:szCs w:val="24"/>
        </w:rPr>
        <w:t>miembros de la comunidad educativa</w:t>
      </w:r>
      <w:r w:rsidRPr="003B78FF">
        <w:rPr>
          <w:rFonts w:cs="Arial"/>
          <w:sz w:val="24"/>
          <w:szCs w:val="24"/>
        </w:rPr>
        <w:t xml:space="preserve"> deberán estar dispuestos</w:t>
      </w:r>
      <w:r w:rsidR="00AD3C1F" w:rsidRPr="003B78FF">
        <w:rPr>
          <w:rFonts w:cs="Arial"/>
          <w:sz w:val="24"/>
          <w:szCs w:val="24"/>
        </w:rPr>
        <w:t xml:space="preserve"> a comportarse de conformidad con las normas</w:t>
      </w:r>
      <w:r w:rsidRPr="003B78FF">
        <w:rPr>
          <w:rFonts w:cs="Arial"/>
          <w:sz w:val="24"/>
          <w:szCs w:val="24"/>
        </w:rPr>
        <w:t xml:space="preserve"> establecidas en el Manual de Convivencia</w:t>
      </w:r>
      <w:r w:rsidR="00AD3C1F" w:rsidRPr="003B78FF">
        <w:rPr>
          <w:rFonts w:cs="Arial"/>
          <w:sz w:val="24"/>
          <w:szCs w:val="24"/>
        </w:rPr>
        <w:t xml:space="preserve">, las cuales están fundamentadas en las siguientes </w:t>
      </w:r>
      <w:r w:rsidR="003B5135" w:rsidRPr="003B78FF">
        <w:rPr>
          <w:rFonts w:cs="Arial"/>
          <w:sz w:val="24"/>
          <w:szCs w:val="24"/>
        </w:rPr>
        <w:t>guías</w:t>
      </w:r>
      <w:r w:rsidR="00AD3C1F" w:rsidRPr="003B78FF">
        <w:rPr>
          <w:rFonts w:cs="Arial"/>
          <w:sz w:val="24"/>
          <w:szCs w:val="24"/>
        </w:rPr>
        <w:t>:</w:t>
      </w:r>
    </w:p>
    <w:p w14:paraId="01DEA969" w14:textId="77777777" w:rsidR="00BC556A" w:rsidRPr="003B78FF" w:rsidRDefault="00BC556A" w:rsidP="00BA35AC">
      <w:pPr>
        <w:pStyle w:val="BodyText"/>
        <w:rPr>
          <w:rFonts w:cs="Arial"/>
          <w:sz w:val="24"/>
          <w:szCs w:val="24"/>
        </w:rPr>
      </w:pPr>
    </w:p>
    <w:p w14:paraId="5615C842" w14:textId="77777777" w:rsidR="00153BD4" w:rsidRDefault="00065940" w:rsidP="00BA35AC">
      <w:pPr>
        <w:pStyle w:val="BodyText"/>
        <w:rPr>
          <w:rFonts w:cs="Arial"/>
          <w:sz w:val="24"/>
          <w:szCs w:val="24"/>
        </w:rPr>
      </w:pPr>
      <w:r w:rsidRPr="003B78FF">
        <w:rPr>
          <w:rFonts w:cs="Arial"/>
          <w:b/>
          <w:sz w:val="24"/>
          <w:szCs w:val="24"/>
        </w:rPr>
        <w:t>_3.1 COMUNICACIÓN:</w:t>
      </w:r>
      <w:r w:rsidR="00B21AC4">
        <w:rPr>
          <w:rFonts w:cs="Arial"/>
          <w:sz w:val="24"/>
          <w:szCs w:val="24"/>
        </w:rPr>
        <w:t xml:space="preserve"> La comunidad e</w:t>
      </w:r>
      <w:r w:rsidRPr="003B78FF">
        <w:rPr>
          <w:rFonts w:cs="Arial"/>
          <w:sz w:val="24"/>
          <w:szCs w:val="24"/>
        </w:rPr>
        <w:t xml:space="preserve">ducativa debe mantener canales de </w:t>
      </w:r>
      <w:r w:rsidR="00801480" w:rsidRPr="003B78FF">
        <w:rPr>
          <w:rFonts w:cs="Arial"/>
          <w:sz w:val="24"/>
          <w:szCs w:val="24"/>
        </w:rPr>
        <w:t>comunicac</w:t>
      </w:r>
      <w:r w:rsidRPr="003B78FF">
        <w:rPr>
          <w:rFonts w:cs="Arial"/>
          <w:sz w:val="24"/>
          <w:szCs w:val="24"/>
        </w:rPr>
        <w:t>ión cl</w:t>
      </w:r>
      <w:r w:rsidR="00B21AC4">
        <w:rPr>
          <w:rFonts w:cs="Arial"/>
          <w:sz w:val="24"/>
          <w:szCs w:val="24"/>
        </w:rPr>
        <w:t>aros. Todos los miembros de la c</w:t>
      </w:r>
      <w:r w:rsidRPr="003B78FF">
        <w:rPr>
          <w:rFonts w:cs="Arial"/>
          <w:sz w:val="24"/>
          <w:szCs w:val="24"/>
        </w:rPr>
        <w:t xml:space="preserve">omunidad </w:t>
      </w:r>
      <w:r w:rsidR="00B21AC4">
        <w:rPr>
          <w:rFonts w:cs="Arial"/>
          <w:sz w:val="24"/>
          <w:szCs w:val="24"/>
        </w:rPr>
        <w:t>e</w:t>
      </w:r>
      <w:r w:rsidRPr="003B78FF">
        <w:rPr>
          <w:rFonts w:cs="Arial"/>
          <w:sz w:val="24"/>
          <w:szCs w:val="24"/>
        </w:rPr>
        <w:t>ducativa</w:t>
      </w:r>
      <w:r w:rsidR="00801480" w:rsidRPr="003B78FF">
        <w:rPr>
          <w:rFonts w:cs="Arial"/>
          <w:sz w:val="24"/>
          <w:szCs w:val="24"/>
        </w:rPr>
        <w:t xml:space="preserve"> son responsables de </w:t>
      </w:r>
      <w:r w:rsidR="00CC455C" w:rsidRPr="003B78FF">
        <w:rPr>
          <w:rFonts w:cs="Arial"/>
          <w:sz w:val="24"/>
          <w:szCs w:val="24"/>
        </w:rPr>
        <w:t>utilizar los canales institucionales</w:t>
      </w:r>
      <w:r w:rsidR="00801480" w:rsidRPr="003B78FF">
        <w:rPr>
          <w:rFonts w:cs="Arial"/>
          <w:sz w:val="24"/>
          <w:szCs w:val="24"/>
        </w:rPr>
        <w:t xml:space="preserve"> </w:t>
      </w:r>
      <w:r w:rsidRPr="003B78FF">
        <w:rPr>
          <w:rFonts w:cs="Arial"/>
          <w:sz w:val="24"/>
          <w:szCs w:val="24"/>
        </w:rPr>
        <w:t xml:space="preserve">cuando tengan alguna inquietud, y de responder en forma ágil y </w:t>
      </w:r>
      <w:proofErr w:type="gramStart"/>
      <w:r w:rsidRPr="003B78FF">
        <w:rPr>
          <w:rFonts w:cs="Arial"/>
          <w:sz w:val="24"/>
          <w:szCs w:val="24"/>
        </w:rPr>
        <w:t>cortés</w:t>
      </w:r>
      <w:proofErr w:type="gramEnd"/>
      <w:r w:rsidRPr="003B78FF">
        <w:rPr>
          <w:rFonts w:cs="Arial"/>
          <w:sz w:val="24"/>
          <w:szCs w:val="24"/>
        </w:rPr>
        <w:t>.</w:t>
      </w:r>
      <w:r w:rsidR="00DC285E" w:rsidRPr="003B78FF">
        <w:rPr>
          <w:rFonts w:cs="Arial"/>
          <w:sz w:val="24"/>
          <w:szCs w:val="24"/>
        </w:rPr>
        <w:t xml:space="preserve"> Todos debemos contribuir a mejorar la comunicación</w:t>
      </w:r>
      <w:r w:rsidR="00A66128" w:rsidRPr="003B78FF">
        <w:rPr>
          <w:rFonts w:cs="Arial"/>
          <w:sz w:val="24"/>
          <w:szCs w:val="24"/>
        </w:rPr>
        <w:t>,</w:t>
      </w:r>
      <w:r w:rsidR="00DC285E" w:rsidRPr="003B78FF">
        <w:rPr>
          <w:rFonts w:cs="Arial"/>
          <w:sz w:val="24"/>
          <w:szCs w:val="24"/>
        </w:rPr>
        <w:t xml:space="preserve"> a través de una escucha efectiva.</w:t>
      </w:r>
    </w:p>
    <w:p w14:paraId="1CB05EC7" w14:textId="77777777" w:rsidR="008669DF" w:rsidRDefault="008669DF" w:rsidP="00BA35AC">
      <w:pPr>
        <w:pStyle w:val="BodyText"/>
        <w:rPr>
          <w:rFonts w:cs="Arial"/>
          <w:sz w:val="24"/>
          <w:szCs w:val="24"/>
        </w:rPr>
      </w:pPr>
    </w:p>
    <w:p w14:paraId="3530B7C2" w14:textId="3E07505E" w:rsidR="00490A85" w:rsidRPr="00490A85" w:rsidRDefault="3E07505E" w:rsidP="00BA35AC">
      <w:pPr>
        <w:pStyle w:val="BodyText"/>
        <w:rPr>
          <w:rFonts w:cs="Arial"/>
          <w:sz w:val="24"/>
          <w:szCs w:val="24"/>
          <w:lang w:val="es-CO"/>
        </w:rPr>
      </w:pPr>
      <w:r w:rsidRPr="3E07505E">
        <w:rPr>
          <w:rFonts w:eastAsia="Arial" w:cs="Arial"/>
          <w:b/>
          <w:bCs/>
          <w:sz w:val="24"/>
          <w:szCs w:val="24"/>
          <w:lang w:val="es-CO"/>
        </w:rPr>
        <w:t>_ 3.1.1 CONDUCTO REGULAR:</w:t>
      </w:r>
      <w:r w:rsidRPr="3E07505E">
        <w:rPr>
          <w:rFonts w:eastAsia="Arial" w:cs="Arial"/>
          <w:sz w:val="24"/>
          <w:szCs w:val="24"/>
          <w:lang w:val="es-CO"/>
        </w:rPr>
        <w:t xml:space="preserve"> El Conducto Regular que deben seguir los alumnos para formular sus inquietudes, quejas o reclamos es el siguiente:</w:t>
      </w:r>
    </w:p>
    <w:p w14:paraId="2906618C" w14:textId="372208AB" w:rsidR="00490A85" w:rsidRDefault="00113C29" w:rsidP="00BA35AC">
      <w:pPr>
        <w:pStyle w:val="BodyText"/>
        <w:rPr>
          <w:rFonts w:cs="Arial"/>
          <w:sz w:val="24"/>
          <w:szCs w:val="24"/>
          <w:lang w:val="es-CO"/>
        </w:rPr>
      </w:pPr>
      <w:r>
        <w:rPr>
          <w:rFonts w:cs="Arial"/>
          <w:b/>
          <w:sz w:val="24"/>
          <w:szCs w:val="24"/>
          <w:lang w:val="es-CO"/>
        </w:rPr>
        <w:t xml:space="preserve">Primera </w:t>
      </w:r>
      <w:proofErr w:type="spellStart"/>
      <w:r>
        <w:rPr>
          <w:rFonts w:cs="Arial"/>
          <w:b/>
          <w:sz w:val="24"/>
          <w:szCs w:val="24"/>
          <w:lang w:val="es-CO"/>
        </w:rPr>
        <w:t>Infancia</w:t>
      </w:r>
      <w:r w:rsidR="00490A85" w:rsidRPr="00113C29">
        <w:rPr>
          <w:rFonts w:cs="Arial"/>
          <w:b/>
          <w:strike/>
          <w:sz w:val="24"/>
          <w:szCs w:val="24"/>
          <w:lang w:val="es-CO"/>
        </w:rPr>
        <w:t>Preprimaria</w:t>
      </w:r>
      <w:proofErr w:type="spellEnd"/>
      <w:r w:rsidR="00490A85" w:rsidRPr="00490A85">
        <w:rPr>
          <w:rFonts w:cs="Arial"/>
          <w:b/>
          <w:sz w:val="24"/>
          <w:szCs w:val="24"/>
          <w:lang w:val="es-CO"/>
        </w:rPr>
        <w:t>:</w:t>
      </w:r>
      <w:r w:rsidR="00490A85" w:rsidRPr="00490A85">
        <w:rPr>
          <w:rFonts w:cs="Arial"/>
          <w:sz w:val="24"/>
          <w:szCs w:val="24"/>
          <w:lang w:val="es-CO"/>
        </w:rPr>
        <w:t xml:space="preserve"> Docente, Jefe de Sección o su Asistente, Rector, Consejo Directivo (de ser necesario). </w:t>
      </w:r>
    </w:p>
    <w:p w14:paraId="74D90A0E" w14:textId="77777777" w:rsidR="00490A85" w:rsidRPr="000D009A" w:rsidRDefault="00490A85" w:rsidP="00BA35AC">
      <w:pPr>
        <w:pStyle w:val="BodyText"/>
        <w:rPr>
          <w:rFonts w:cs="Arial"/>
          <w:sz w:val="24"/>
          <w:szCs w:val="24"/>
          <w:lang w:val="es-CO"/>
        </w:rPr>
      </w:pPr>
      <w:r w:rsidRPr="00490A85">
        <w:rPr>
          <w:rFonts w:cs="Arial"/>
          <w:b/>
          <w:sz w:val="24"/>
          <w:szCs w:val="24"/>
          <w:lang w:val="es-CO"/>
        </w:rPr>
        <w:t>Primaria:</w:t>
      </w:r>
      <w:r w:rsidR="001A6068">
        <w:rPr>
          <w:rFonts w:cs="Arial"/>
          <w:sz w:val="24"/>
          <w:szCs w:val="24"/>
          <w:lang w:val="es-CO"/>
        </w:rPr>
        <w:t xml:space="preserve"> Docente, </w:t>
      </w:r>
      <w:r w:rsidRPr="00490A85">
        <w:rPr>
          <w:rFonts w:cs="Arial"/>
          <w:sz w:val="24"/>
          <w:szCs w:val="24"/>
          <w:lang w:val="es-CO"/>
        </w:rPr>
        <w:t>J</w:t>
      </w:r>
      <w:r w:rsidR="001E6E83">
        <w:rPr>
          <w:rFonts w:cs="Arial"/>
          <w:sz w:val="24"/>
          <w:szCs w:val="24"/>
          <w:lang w:val="es-CO"/>
        </w:rPr>
        <w:t>efe de Sección o su Asistente,</w:t>
      </w:r>
      <w:r w:rsidRPr="00490A85">
        <w:rPr>
          <w:rFonts w:cs="Arial"/>
          <w:sz w:val="24"/>
          <w:szCs w:val="24"/>
          <w:lang w:val="es-CO"/>
        </w:rPr>
        <w:t xml:space="preserve"> Rector, Consejo Directivo (de ser necesario). </w:t>
      </w:r>
    </w:p>
    <w:p w14:paraId="45639EE4" w14:textId="77777777" w:rsidR="00490A85" w:rsidRDefault="00490A85" w:rsidP="00BA35AC">
      <w:pPr>
        <w:pStyle w:val="BodyText"/>
        <w:rPr>
          <w:rFonts w:cs="Arial"/>
          <w:sz w:val="24"/>
          <w:szCs w:val="24"/>
          <w:lang w:val="es-CO"/>
        </w:rPr>
      </w:pPr>
      <w:r w:rsidRPr="00490A85">
        <w:rPr>
          <w:rFonts w:cs="Arial"/>
          <w:b/>
          <w:sz w:val="24"/>
          <w:szCs w:val="24"/>
          <w:lang w:val="es-CO"/>
        </w:rPr>
        <w:t>Bachillerato:</w:t>
      </w:r>
      <w:r w:rsidR="001A6068">
        <w:rPr>
          <w:rFonts w:cs="Arial"/>
          <w:sz w:val="24"/>
          <w:szCs w:val="24"/>
          <w:lang w:val="es-CO"/>
        </w:rPr>
        <w:t xml:space="preserve"> Docente, </w:t>
      </w:r>
      <w:r w:rsidRPr="00490A85">
        <w:rPr>
          <w:rFonts w:cs="Arial"/>
          <w:sz w:val="24"/>
          <w:szCs w:val="24"/>
          <w:lang w:val="es-CO"/>
        </w:rPr>
        <w:t>Coordinador de Materia</w:t>
      </w:r>
      <w:r w:rsidR="001A6068">
        <w:rPr>
          <w:rFonts w:cs="Arial"/>
          <w:sz w:val="24"/>
          <w:szCs w:val="24"/>
          <w:lang w:val="es-CO"/>
        </w:rPr>
        <w:t xml:space="preserve"> (si es pertinente)</w:t>
      </w:r>
      <w:r w:rsidRPr="00490A85">
        <w:rPr>
          <w:rFonts w:cs="Arial"/>
          <w:sz w:val="24"/>
          <w:szCs w:val="24"/>
          <w:lang w:val="es-CO"/>
        </w:rPr>
        <w:t>, Jefe de Sección o su Asistente, Rector, Consejo Directivo (de ser necesario).</w:t>
      </w:r>
    </w:p>
    <w:p w14:paraId="19D36892" w14:textId="77777777" w:rsidR="0064380B" w:rsidRPr="00BE06C3" w:rsidRDefault="0064380B" w:rsidP="00BA35AC">
      <w:pPr>
        <w:pStyle w:val="BodyText"/>
        <w:rPr>
          <w:rFonts w:cs="Arial"/>
          <w:sz w:val="24"/>
          <w:szCs w:val="24"/>
          <w:lang w:val="es-CO"/>
        </w:rPr>
      </w:pPr>
      <w:r w:rsidRPr="00BE06C3">
        <w:rPr>
          <w:rFonts w:cs="Arial"/>
          <w:sz w:val="24"/>
          <w:szCs w:val="24"/>
          <w:lang w:val="es-CO"/>
        </w:rPr>
        <w:t>Los estudiantes podrán solicitar apoyo al Personero de los Estudiantes en la formulación de inquietudes, quejas o reclamos que se refieran a sus derechos o deberes.</w:t>
      </w:r>
    </w:p>
    <w:p w14:paraId="5E5F776A" w14:textId="77777777" w:rsidR="00490A85" w:rsidRPr="00D278CD" w:rsidRDefault="003B0634" w:rsidP="00BA35AC">
      <w:pPr>
        <w:pStyle w:val="BodyText"/>
        <w:rPr>
          <w:rFonts w:cs="Arial"/>
          <w:sz w:val="24"/>
          <w:szCs w:val="24"/>
          <w:lang w:val="es-CO"/>
        </w:rPr>
      </w:pPr>
      <w:r w:rsidRPr="00D278CD">
        <w:rPr>
          <w:rFonts w:cs="Arial"/>
          <w:sz w:val="24"/>
          <w:szCs w:val="24"/>
          <w:lang w:val="es-CO"/>
        </w:rPr>
        <w:t>Es responsabilidad de cada una de las instancias directivas velar por el estricto cumplimiento del conducto regular</w:t>
      </w:r>
      <w:r w:rsidR="00BE06C3" w:rsidRPr="00D278CD">
        <w:rPr>
          <w:rFonts w:cs="Arial"/>
          <w:sz w:val="24"/>
          <w:szCs w:val="24"/>
          <w:lang w:val="es-CO"/>
        </w:rPr>
        <w:t>.</w:t>
      </w:r>
    </w:p>
    <w:p w14:paraId="0F74F733" w14:textId="77777777" w:rsidR="00C90C7E" w:rsidRDefault="00C90C7E" w:rsidP="00BB4DDD">
      <w:pPr>
        <w:pStyle w:val="BodyText"/>
        <w:rPr>
          <w:rFonts w:cs="Arial"/>
          <w:sz w:val="24"/>
          <w:szCs w:val="24"/>
          <w:lang w:val="es-CO"/>
        </w:rPr>
      </w:pPr>
    </w:p>
    <w:p w14:paraId="153C2344" w14:textId="77777777" w:rsidR="00BB4DDD" w:rsidRPr="00D278CD" w:rsidRDefault="00490A85" w:rsidP="00BB4DDD">
      <w:pPr>
        <w:pStyle w:val="BodyText"/>
        <w:rPr>
          <w:rFonts w:cs="Arial"/>
          <w:sz w:val="24"/>
          <w:szCs w:val="24"/>
          <w:lang w:val="es-CO"/>
        </w:rPr>
      </w:pPr>
      <w:r w:rsidRPr="00D278CD">
        <w:rPr>
          <w:rFonts w:cs="Arial"/>
          <w:sz w:val="24"/>
          <w:szCs w:val="24"/>
          <w:lang w:val="es-CO"/>
        </w:rPr>
        <w:t xml:space="preserve">El conducto regular </w:t>
      </w:r>
      <w:r w:rsidR="00BB4DDD" w:rsidRPr="00D278CD">
        <w:rPr>
          <w:rFonts w:cs="Arial"/>
          <w:sz w:val="24"/>
          <w:szCs w:val="24"/>
          <w:lang w:val="es-CO"/>
        </w:rPr>
        <w:t xml:space="preserve">que deben seguir </w:t>
      </w:r>
      <w:r w:rsidRPr="00D278CD">
        <w:rPr>
          <w:rFonts w:cs="Arial"/>
          <w:sz w:val="24"/>
          <w:szCs w:val="24"/>
          <w:lang w:val="es-CO"/>
        </w:rPr>
        <w:t>los padres de familia</w:t>
      </w:r>
      <w:r w:rsidR="00BB4DDD" w:rsidRPr="00D278CD">
        <w:rPr>
          <w:rFonts w:cs="Arial"/>
          <w:sz w:val="24"/>
          <w:szCs w:val="24"/>
          <w:lang w:val="es-CO"/>
        </w:rPr>
        <w:t xml:space="preserve"> para formular sus inquietudes, quejas o reclamos: </w:t>
      </w:r>
    </w:p>
    <w:p w14:paraId="3F21A2F9" w14:textId="77777777" w:rsidR="00BB4DDD" w:rsidRPr="00D278CD" w:rsidRDefault="00BB4DDD" w:rsidP="00D278CD">
      <w:pPr>
        <w:pStyle w:val="BodyText"/>
        <w:ind w:left="708"/>
        <w:rPr>
          <w:rFonts w:cs="Arial"/>
          <w:sz w:val="24"/>
          <w:szCs w:val="24"/>
          <w:lang w:val="es-CO"/>
        </w:rPr>
      </w:pPr>
      <w:r w:rsidRPr="00D278CD">
        <w:rPr>
          <w:rFonts w:cs="Arial"/>
          <w:sz w:val="24"/>
          <w:szCs w:val="24"/>
          <w:lang w:val="es-CO"/>
        </w:rPr>
        <w:t xml:space="preserve">-Docente </w:t>
      </w:r>
    </w:p>
    <w:p w14:paraId="0875F7F0" w14:textId="77777777" w:rsidR="00BB4DDD" w:rsidRPr="00D278CD" w:rsidRDefault="00BB4DDD" w:rsidP="00D278CD">
      <w:pPr>
        <w:pStyle w:val="BodyText"/>
        <w:ind w:left="708"/>
        <w:rPr>
          <w:rFonts w:cs="Arial"/>
          <w:sz w:val="24"/>
          <w:szCs w:val="24"/>
          <w:lang w:val="es-CO"/>
        </w:rPr>
      </w:pPr>
      <w:r w:rsidRPr="00D278CD">
        <w:rPr>
          <w:rFonts w:cs="Arial"/>
          <w:sz w:val="24"/>
          <w:szCs w:val="24"/>
          <w:lang w:val="es-CO"/>
        </w:rPr>
        <w:t xml:space="preserve">- Jefe de la Sección, en </w:t>
      </w:r>
      <w:r w:rsidR="00A132E6" w:rsidRPr="00D278CD">
        <w:rPr>
          <w:rFonts w:cs="Arial"/>
          <w:sz w:val="24"/>
          <w:szCs w:val="24"/>
          <w:lang w:val="es-CO"/>
        </w:rPr>
        <w:t>el evento en que el padre considere que su inquietud, queja o reclamo no fue satisfecha</w:t>
      </w:r>
      <w:r w:rsidR="007926DA" w:rsidRPr="00D278CD">
        <w:rPr>
          <w:rFonts w:cs="Arial"/>
          <w:sz w:val="24"/>
          <w:szCs w:val="24"/>
          <w:lang w:val="es-CO"/>
        </w:rPr>
        <w:t xml:space="preserve"> por el docente</w:t>
      </w:r>
      <w:r w:rsidRPr="00D278CD">
        <w:rPr>
          <w:rFonts w:cs="Arial"/>
          <w:sz w:val="24"/>
          <w:szCs w:val="24"/>
          <w:lang w:val="es-CO"/>
        </w:rPr>
        <w:t>.</w:t>
      </w:r>
    </w:p>
    <w:p w14:paraId="30B55E9F" w14:textId="77777777" w:rsidR="007926DA" w:rsidRPr="00D278CD" w:rsidRDefault="007926DA" w:rsidP="00D278CD">
      <w:pPr>
        <w:pStyle w:val="BodyText"/>
        <w:ind w:left="708"/>
        <w:rPr>
          <w:rFonts w:cs="Arial"/>
          <w:sz w:val="24"/>
          <w:szCs w:val="24"/>
          <w:lang w:val="es-CO"/>
        </w:rPr>
      </w:pPr>
      <w:r w:rsidRPr="00D278CD">
        <w:rPr>
          <w:rFonts w:cs="Arial"/>
          <w:sz w:val="24"/>
          <w:szCs w:val="24"/>
          <w:lang w:val="es-CO"/>
        </w:rPr>
        <w:t>- El Jefe de Sección, llevará el caso al Rector en el evento de considerarlo pertinente.</w:t>
      </w:r>
    </w:p>
    <w:p w14:paraId="38FBC896" w14:textId="77777777" w:rsidR="0027339A" w:rsidRPr="00D278CD" w:rsidRDefault="007926DA" w:rsidP="00D278CD">
      <w:pPr>
        <w:pStyle w:val="BodyText"/>
        <w:ind w:left="708"/>
        <w:rPr>
          <w:rFonts w:cs="Arial"/>
          <w:sz w:val="24"/>
          <w:szCs w:val="24"/>
          <w:lang w:val="es-CO"/>
        </w:rPr>
      </w:pPr>
      <w:r w:rsidRPr="00D278CD">
        <w:rPr>
          <w:rFonts w:cs="Arial"/>
          <w:sz w:val="24"/>
          <w:szCs w:val="24"/>
          <w:lang w:val="es-CO"/>
        </w:rPr>
        <w:t xml:space="preserve">- </w:t>
      </w:r>
      <w:r w:rsidR="00490A85" w:rsidRPr="00D278CD">
        <w:rPr>
          <w:rFonts w:cs="Arial"/>
          <w:sz w:val="24"/>
          <w:szCs w:val="24"/>
          <w:lang w:val="es-CO"/>
        </w:rPr>
        <w:t>El Rector en caso de ser pertinen</w:t>
      </w:r>
      <w:r w:rsidRPr="00D278CD">
        <w:rPr>
          <w:rFonts w:cs="Arial"/>
          <w:sz w:val="24"/>
          <w:szCs w:val="24"/>
          <w:lang w:val="es-CO"/>
        </w:rPr>
        <w:t>te, lo llevará a consideración de</w:t>
      </w:r>
      <w:r w:rsidR="00490A85" w:rsidRPr="00D278CD">
        <w:rPr>
          <w:rFonts w:cs="Arial"/>
          <w:sz w:val="24"/>
          <w:szCs w:val="24"/>
          <w:lang w:val="es-CO"/>
        </w:rPr>
        <w:t xml:space="preserve"> la respectiva instancia del Gobierno Escolar. Será responsabilidad del Rector informar a quien corresponda las decisiones tomadas en las diferentes instancias del Gobierno Escolar.</w:t>
      </w:r>
    </w:p>
    <w:p w14:paraId="2E4AFFA1" w14:textId="77777777" w:rsidR="00A13FB3" w:rsidRPr="00D278CD" w:rsidRDefault="00A13FB3" w:rsidP="00A13FB3">
      <w:pPr>
        <w:pStyle w:val="BodyText"/>
        <w:rPr>
          <w:sz w:val="24"/>
          <w:szCs w:val="24"/>
        </w:rPr>
      </w:pPr>
    </w:p>
    <w:p w14:paraId="0E3D94DD" w14:textId="77777777" w:rsidR="00A13FB3" w:rsidRDefault="00A13FB3" w:rsidP="00A13FB3">
      <w:pPr>
        <w:pStyle w:val="BodyText"/>
        <w:rPr>
          <w:rFonts w:cs="Arial"/>
          <w:color w:val="0070C0"/>
          <w:sz w:val="24"/>
          <w:szCs w:val="24"/>
          <w:lang w:val="es-CO"/>
        </w:rPr>
      </w:pPr>
      <w:r>
        <w:rPr>
          <w:sz w:val="24"/>
          <w:szCs w:val="24"/>
        </w:rPr>
        <w:t>En el evento en que l</w:t>
      </w:r>
      <w:r w:rsidR="00B844D0">
        <w:rPr>
          <w:sz w:val="24"/>
          <w:szCs w:val="24"/>
        </w:rPr>
        <w:t xml:space="preserve">os padres no reciban una </w:t>
      </w:r>
      <w:r>
        <w:rPr>
          <w:sz w:val="24"/>
          <w:szCs w:val="24"/>
        </w:rPr>
        <w:t>respuesta</w:t>
      </w:r>
      <w:r w:rsidR="000E0521">
        <w:rPr>
          <w:sz w:val="24"/>
          <w:szCs w:val="24"/>
        </w:rPr>
        <w:t xml:space="preserve"> inicial</w:t>
      </w:r>
      <w:r>
        <w:rPr>
          <w:sz w:val="24"/>
          <w:szCs w:val="24"/>
        </w:rPr>
        <w:t xml:space="preserve"> en los siguientes 5 días hábiles, podrán realizar una petici</w:t>
      </w:r>
      <w:r w:rsidR="000E0521">
        <w:rPr>
          <w:sz w:val="24"/>
          <w:szCs w:val="24"/>
        </w:rPr>
        <w:t>ón aplicando el instructivo de Administración de P</w:t>
      </w:r>
      <w:r>
        <w:rPr>
          <w:sz w:val="24"/>
          <w:szCs w:val="24"/>
        </w:rPr>
        <w:t>eticiones GC-MC-IT-02 que lo pueden bajar de la página web.</w:t>
      </w:r>
      <w:r w:rsidRPr="00A13FB3">
        <w:rPr>
          <w:rFonts w:cs="Arial"/>
          <w:color w:val="0070C0"/>
          <w:sz w:val="24"/>
          <w:szCs w:val="24"/>
          <w:highlight w:val="yellow"/>
          <w:lang w:val="es-CO"/>
        </w:rPr>
        <w:t xml:space="preserve"> </w:t>
      </w:r>
    </w:p>
    <w:p w14:paraId="6B849FCD" w14:textId="77777777" w:rsidR="00A132E6" w:rsidRDefault="00A132E6" w:rsidP="00A132E6">
      <w:pPr>
        <w:pStyle w:val="BodyText"/>
        <w:rPr>
          <w:rFonts w:cs="Arial"/>
          <w:sz w:val="24"/>
          <w:szCs w:val="24"/>
          <w:highlight w:val="yellow"/>
          <w:lang w:val="es-CO"/>
        </w:rPr>
      </w:pPr>
    </w:p>
    <w:p w14:paraId="59F35A2E" w14:textId="77777777" w:rsidR="007926DA" w:rsidRPr="00D278CD" w:rsidRDefault="007926DA" w:rsidP="007926DA">
      <w:pPr>
        <w:pStyle w:val="BodyText"/>
        <w:rPr>
          <w:rFonts w:cs="Arial"/>
          <w:sz w:val="24"/>
          <w:szCs w:val="24"/>
          <w:lang w:val="es-CO"/>
        </w:rPr>
      </w:pPr>
      <w:r w:rsidRPr="00D278CD">
        <w:rPr>
          <w:rFonts w:cs="Arial"/>
          <w:sz w:val="24"/>
          <w:szCs w:val="24"/>
          <w:lang w:val="es-CO"/>
        </w:rPr>
        <w:t xml:space="preserve">El conducto regular que deben seguir los profesores para formular sus inquietudes, quejas o reclamos: </w:t>
      </w:r>
    </w:p>
    <w:p w14:paraId="67D78753" w14:textId="77777777" w:rsidR="007926DA" w:rsidRPr="00D278CD" w:rsidRDefault="007926DA" w:rsidP="00D278CD">
      <w:pPr>
        <w:pStyle w:val="BodyText"/>
        <w:ind w:left="567"/>
        <w:rPr>
          <w:rFonts w:cs="Arial"/>
          <w:sz w:val="24"/>
          <w:szCs w:val="24"/>
          <w:lang w:val="es-CO"/>
        </w:rPr>
      </w:pPr>
      <w:r w:rsidRPr="00D278CD">
        <w:rPr>
          <w:rFonts w:cs="Arial"/>
          <w:sz w:val="24"/>
          <w:szCs w:val="24"/>
          <w:lang w:val="es-CO"/>
        </w:rPr>
        <w:t>- Jefe de la Sección</w:t>
      </w:r>
      <w:r w:rsidR="00770D8B" w:rsidRPr="00D278CD">
        <w:rPr>
          <w:rFonts w:cs="Arial"/>
          <w:sz w:val="24"/>
          <w:szCs w:val="24"/>
          <w:lang w:val="es-CO"/>
        </w:rPr>
        <w:t>.</w:t>
      </w:r>
      <w:r w:rsidRPr="00D278CD">
        <w:rPr>
          <w:rFonts w:cs="Arial"/>
          <w:sz w:val="24"/>
          <w:szCs w:val="24"/>
          <w:lang w:val="es-CO"/>
        </w:rPr>
        <w:t xml:space="preserve"> </w:t>
      </w:r>
    </w:p>
    <w:p w14:paraId="526F7B94" w14:textId="77777777" w:rsidR="007926DA" w:rsidRPr="00D278CD" w:rsidRDefault="007926DA" w:rsidP="00D278CD">
      <w:pPr>
        <w:pStyle w:val="BodyText"/>
        <w:ind w:left="567"/>
        <w:rPr>
          <w:rFonts w:cs="Arial"/>
          <w:sz w:val="24"/>
          <w:szCs w:val="24"/>
          <w:lang w:val="es-CO"/>
        </w:rPr>
      </w:pPr>
      <w:r w:rsidRPr="00D278CD">
        <w:rPr>
          <w:rFonts w:cs="Arial"/>
          <w:sz w:val="24"/>
          <w:szCs w:val="24"/>
          <w:lang w:val="es-CO"/>
        </w:rPr>
        <w:t>- El Jefe de Sección, llevará el caso al Rector en el evento de considerarlo pertinente.</w:t>
      </w:r>
    </w:p>
    <w:p w14:paraId="19E4C358" w14:textId="77777777" w:rsidR="007926DA" w:rsidRPr="00D278CD" w:rsidRDefault="007926DA" w:rsidP="00D278CD">
      <w:pPr>
        <w:pStyle w:val="BodyText"/>
        <w:ind w:left="567"/>
        <w:rPr>
          <w:rFonts w:cs="Arial"/>
          <w:sz w:val="24"/>
          <w:szCs w:val="24"/>
          <w:lang w:val="es-CO"/>
        </w:rPr>
      </w:pPr>
      <w:r w:rsidRPr="00D278CD">
        <w:rPr>
          <w:rFonts w:cs="Arial"/>
          <w:sz w:val="24"/>
          <w:szCs w:val="24"/>
          <w:lang w:val="es-CO"/>
        </w:rPr>
        <w:t>- El Rector en caso de ser pertinente, lo llevará a consideración de la respectiva instancia del Gobierno Escolar. Será responsabilidad del Rector informar a quien corresponda las decisiones tomadas en las diferentes instancias del Gobierno Escolar.</w:t>
      </w:r>
    </w:p>
    <w:p w14:paraId="7826D3FE" w14:textId="77777777" w:rsidR="00692AFD" w:rsidRDefault="00692AFD" w:rsidP="00692AFD">
      <w:pPr>
        <w:autoSpaceDE w:val="0"/>
        <w:autoSpaceDN w:val="0"/>
        <w:adjustRightInd w:val="0"/>
        <w:rPr>
          <w:rFonts w:ascii="Arial" w:hAnsi="Arial" w:cs="Arial"/>
          <w:sz w:val="23"/>
          <w:szCs w:val="23"/>
          <w:highlight w:val="yellow"/>
          <w:lang w:val="es-CO"/>
        </w:rPr>
      </w:pPr>
    </w:p>
    <w:p w14:paraId="049FACFD" w14:textId="77777777" w:rsidR="00F0275D" w:rsidRPr="00A430FD" w:rsidRDefault="00F0275D" w:rsidP="00BA35AC">
      <w:pPr>
        <w:pStyle w:val="BodyText"/>
        <w:rPr>
          <w:rFonts w:cs="Arial"/>
          <w:sz w:val="24"/>
          <w:szCs w:val="24"/>
          <w:lang w:val="es-CO"/>
        </w:rPr>
      </w:pPr>
      <w:r w:rsidRPr="00C90C7E">
        <w:rPr>
          <w:rFonts w:cs="Arial"/>
          <w:b/>
          <w:sz w:val="24"/>
          <w:szCs w:val="24"/>
        </w:rPr>
        <w:t>_3.1.2 MEDIOS DE COMUNICACIÓN:</w:t>
      </w:r>
      <w:r w:rsidRPr="003D5C05">
        <w:rPr>
          <w:rFonts w:cs="Arial"/>
          <w:sz w:val="24"/>
          <w:szCs w:val="24"/>
        </w:rPr>
        <w:t xml:space="preserve"> </w:t>
      </w:r>
      <w:r w:rsidR="003D5C05" w:rsidRPr="00A430FD">
        <w:rPr>
          <w:rFonts w:cs="Arial"/>
          <w:sz w:val="24"/>
          <w:szCs w:val="24"/>
          <w:lang w:val="es-CO"/>
        </w:rPr>
        <w:t>L</w:t>
      </w:r>
      <w:r w:rsidR="00065940" w:rsidRPr="00A430FD">
        <w:rPr>
          <w:rFonts w:cs="Arial"/>
          <w:sz w:val="24"/>
          <w:szCs w:val="24"/>
          <w:lang w:val="es-CO"/>
        </w:rPr>
        <w:t xml:space="preserve">os medios de comunicación utilizados son comunicaciones escritas, la página web del Colegio, </w:t>
      </w:r>
      <w:r w:rsidRPr="00A430FD">
        <w:rPr>
          <w:rFonts w:cs="Arial"/>
          <w:sz w:val="24"/>
          <w:szCs w:val="24"/>
          <w:lang w:val="es-CO"/>
        </w:rPr>
        <w:t xml:space="preserve">redes sociales (Facebook y </w:t>
      </w:r>
      <w:proofErr w:type="spellStart"/>
      <w:r w:rsidRPr="00A430FD">
        <w:rPr>
          <w:rFonts w:cs="Arial"/>
          <w:sz w:val="24"/>
          <w:szCs w:val="24"/>
          <w:lang w:val="es-CO"/>
        </w:rPr>
        <w:t>twitter</w:t>
      </w:r>
      <w:proofErr w:type="spellEnd"/>
      <w:r w:rsidRPr="00A430FD">
        <w:rPr>
          <w:rFonts w:cs="Arial"/>
          <w:sz w:val="24"/>
          <w:szCs w:val="24"/>
          <w:lang w:val="es-CO"/>
        </w:rPr>
        <w:t xml:space="preserve">), </w:t>
      </w:r>
      <w:r w:rsidR="00065940" w:rsidRPr="00A430FD">
        <w:rPr>
          <w:rFonts w:cs="Arial"/>
          <w:sz w:val="24"/>
          <w:szCs w:val="24"/>
          <w:lang w:val="es-CO"/>
        </w:rPr>
        <w:t xml:space="preserve">correos electrónicos, </w:t>
      </w:r>
      <w:r w:rsidR="00801B14" w:rsidRPr="00A430FD">
        <w:rPr>
          <w:rFonts w:cs="Arial"/>
          <w:sz w:val="24"/>
          <w:szCs w:val="24"/>
          <w:lang w:val="es-CO"/>
        </w:rPr>
        <w:t xml:space="preserve">wikis, </w:t>
      </w:r>
      <w:r w:rsidR="00065940" w:rsidRPr="00A430FD">
        <w:rPr>
          <w:rFonts w:cs="Arial"/>
          <w:sz w:val="24"/>
          <w:szCs w:val="24"/>
          <w:lang w:val="es-CO"/>
        </w:rPr>
        <w:t>llamadas y reuniones.</w:t>
      </w:r>
    </w:p>
    <w:p w14:paraId="5E747C4D" w14:textId="0BF499A6" w:rsidR="002E55B8" w:rsidRPr="002E55B8" w:rsidRDefault="002E55B8" w:rsidP="00BA35AC">
      <w:pPr>
        <w:pStyle w:val="BodyText"/>
        <w:rPr>
          <w:rFonts w:cs="Arial"/>
          <w:b/>
          <w:sz w:val="24"/>
          <w:szCs w:val="24"/>
          <w:lang w:val="es-CO"/>
        </w:rPr>
      </w:pPr>
    </w:p>
    <w:p w14:paraId="5937A4D7" w14:textId="77777777" w:rsidR="00520455" w:rsidRPr="002E55B8" w:rsidRDefault="00FB62B9" w:rsidP="00520455">
      <w:pPr>
        <w:pStyle w:val="BodyText"/>
        <w:rPr>
          <w:rFonts w:cs="Arial"/>
          <w:b/>
          <w:sz w:val="24"/>
          <w:szCs w:val="24"/>
          <w:highlight w:val="magenta"/>
          <w:lang w:val="es-CO"/>
        </w:rPr>
      </w:pPr>
      <w:r w:rsidRPr="002E55B8">
        <w:rPr>
          <w:rFonts w:cs="Arial"/>
          <w:b/>
          <w:strike/>
          <w:sz w:val="24"/>
          <w:szCs w:val="24"/>
          <w:highlight w:val="magenta"/>
          <w:lang w:val="es-CO"/>
        </w:rPr>
        <w:t xml:space="preserve">En </w:t>
      </w:r>
      <w:r w:rsidR="00801480" w:rsidRPr="002E55B8">
        <w:rPr>
          <w:rFonts w:cs="Arial"/>
          <w:b/>
          <w:strike/>
          <w:sz w:val="24"/>
          <w:szCs w:val="24"/>
          <w:highlight w:val="magenta"/>
          <w:lang w:val="es-CO"/>
        </w:rPr>
        <w:t>el</w:t>
      </w:r>
      <w:r w:rsidR="00801480" w:rsidRPr="002E55B8">
        <w:rPr>
          <w:rFonts w:cs="Arial"/>
          <w:b/>
          <w:strike/>
          <w:color w:val="FF0000"/>
          <w:sz w:val="24"/>
          <w:szCs w:val="24"/>
          <w:highlight w:val="magenta"/>
          <w:lang w:val="es-CO"/>
        </w:rPr>
        <w:t xml:space="preserve"> Jardín</w:t>
      </w:r>
      <w:r w:rsidR="00801480" w:rsidRPr="002E55B8">
        <w:rPr>
          <w:rFonts w:cs="Arial"/>
          <w:b/>
          <w:strike/>
          <w:sz w:val="24"/>
          <w:szCs w:val="24"/>
          <w:highlight w:val="magenta"/>
          <w:lang w:val="es-CO"/>
        </w:rPr>
        <w:t>,</w:t>
      </w:r>
      <w:r w:rsidR="00801480" w:rsidRPr="002E55B8">
        <w:rPr>
          <w:rFonts w:cs="Arial"/>
          <w:b/>
          <w:sz w:val="24"/>
          <w:szCs w:val="24"/>
          <w:highlight w:val="magenta"/>
          <w:lang w:val="es-CO"/>
        </w:rPr>
        <w:t xml:space="preserve"> </w:t>
      </w:r>
      <w:r w:rsidRPr="002E55B8">
        <w:rPr>
          <w:rFonts w:cs="Arial"/>
          <w:b/>
          <w:strike/>
          <w:sz w:val="24"/>
          <w:szCs w:val="24"/>
          <w:highlight w:val="magenta"/>
          <w:lang w:val="es-CO"/>
        </w:rPr>
        <w:t>Prepri</w:t>
      </w:r>
      <w:r w:rsidR="00801480" w:rsidRPr="002E55B8">
        <w:rPr>
          <w:rFonts w:cs="Arial"/>
          <w:b/>
          <w:strike/>
          <w:sz w:val="24"/>
          <w:szCs w:val="24"/>
          <w:highlight w:val="magenta"/>
          <w:lang w:val="es-CO"/>
        </w:rPr>
        <w:t>maria</w:t>
      </w:r>
      <w:r w:rsidR="00801480" w:rsidRPr="002E55B8">
        <w:rPr>
          <w:rFonts w:cs="Arial"/>
          <w:b/>
          <w:sz w:val="24"/>
          <w:szCs w:val="24"/>
          <w:highlight w:val="magenta"/>
          <w:lang w:val="es-CO"/>
        </w:rPr>
        <w:t xml:space="preserve"> y Primaria, la agenda es un importante </w:t>
      </w:r>
      <w:r w:rsidRPr="002E55B8">
        <w:rPr>
          <w:rFonts w:cs="Arial"/>
          <w:b/>
          <w:sz w:val="24"/>
          <w:szCs w:val="24"/>
          <w:highlight w:val="magenta"/>
          <w:lang w:val="es-CO"/>
        </w:rPr>
        <w:t>medio de comunicación diaria entre padres de familia y profesores.</w:t>
      </w:r>
      <w:r w:rsidR="00520455" w:rsidRPr="002E55B8">
        <w:rPr>
          <w:rFonts w:cs="Arial"/>
          <w:b/>
          <w:sz w:val="24"/>
          <w:szCs w:val="24"/>
          <w:highlight w:val="magenta"/>
          <w:lang w:val="es-CO"/>
        </w:rPr>
        <w:t xml:space="preserve"> </w:t>
      </w:r>
    </w:p>
    <w:p w14:paraId="1C3E856D" w14:textId="59EF9C73" w:rsidR="60E30138" w:rsidRPr="002E55B8" w:rsidRDefault="60E30138" w:rsidP="00E37E45">
      <w:pPr>
        <w:pStyle w:val="BodyText"/>
        <w:rPr>
          <w:rFonts w:eastAsia="Arial" w:cs="Arial"/>
          <w:b/>
          <w:sz w:val="24"/>
          <w:szCs w:val="24"/>
          <w:highlight w:val="magenta"/>
          <w:lang w:val="es-CO"/>
        </w:rPr>
      </w:pPr>
      <w:r w:rsidRPr="002E55B8">
        <w:rPr>
          <w:rFonts w:eastAsia="Arial" w:cs="Arial"/>
          <w:b/>
          <w:sz w:val="24"/>
          <w:szCs w:val="24"/>
          <w:highlight w:val="magenta"/>
          <w:lang w:val="es-CO"/>
        </w:rPr>
        <w:t xml:space="preserve">El medio de comunicación diaria entre profesores y padres de familia en </w:t>
      </w:r>
      <w:r w:rsidRPr="002E55B8">
        <w:rPr>
          <w:rFonts w:eastAsia="Arial" w:cs="Arial"/>
          <w:b/>
          <w:strike/>
          <w:color w:val="FF0000"/>
          <w:sz w:val="24"/>
          <w:szCs w:val="24"/>
          <w:highlight w:val="magenta"/>
          <w:lang w:val="es-CO"/>
        </w:rPr>
        <w:t>Preprimaria</w:t>
      </w:r>
      <w:r w:rsidRPr="002E55B8">
        <w:rPr>
          <w:rFonts w:eastAsia="Arial" w:cs="Arial"/>
          <w:b/>
          <w:strike/>
          <w:sz w:val="24"/>
          <w:szCs w:val="24"/>
          <w:highlight w:val="magenta"/>
          <w:lang w:val="es-CO"/>
        </w:rPr>
        <w:t xml:space="preserve"> </w:t>
      </w:r>
      <w:r w:rsidR="00D36874">
        <w:rPr>
          <w:rFonts w:eastAsia="Arial" w:cs="Arial"/>
          <w:b/>
          <w:sz w:val="24"/>
          <w:szCs w:val="24"/>
          <w:highlight w:val="magenta"/>
          <w:lang w:val="es-CO"/>
        </w:rPr>
        <w:t xml:space="preserve"> Primera Infancia</w:t>
      </w:r>
      <w:r w:rsidR="002E55B8" w:rsidRPr="002E55B8">
        <w:rPr>
          <w:rFonts w:eastAsia="Arial" w:cs="Arial"/>
          <w:b/>
          <w:sz w:val="24"/>
          <w:szCs w:val="24"/>
          <w:highlight w:val="magenta"/>
          <w:lang w:val="es-CO"/>
        </w:rPr>
        <w:t xml:space="preserve"> </w:t>
      </w:r>
      <w:r w:rsidRPr="002E55B8">
        <w:rPr>
          <w:rFonts w:eastAsia="Arial" w:cs="Arial"/>
          <w:b/>
          <w:sz w:val="24"/>
          <w:szCs w:val="24"/>
          <w:highlight w:val="magenta"/>
          <w:lang w:val="es-CO"/>
        </w:rPr>
        <w:t xml:space="preserve">es el correo electrónico </w:t>
      </w:r>
      <w:commentRangeStart w:id="4"/>
      <w:r w:rsidRPr="002E55B8">
        <w:rPr>
          <w:rFonts w:eastAsia="Arial" w:cs="Arial"/>
          <w:b/>
          <w:sz w:val="24"/>
          <w:szCs w:val="24"/>
          <w:highlight w:val="magenta"/>
          <w:lang w:val="es-CO"/>
        </w:rPr>
        <w:t>institucional</w:t>
      </w:r>
      <w:commentRangeEnd w:id="4"/>
      <w:r w:rsidR="00E37E45" w:rsidRPr="002E55B8">
        <w:rPr>
          <w:rStyle w:val="CommentReference"/>
          <w:rFonts w:ascii="Times New Roman" w:hAnsi="Times New Roman"/>
          <w:b/>
          <w:highlight w:val="magenta"/>
          <w:lang w:val="en-US" w:eastAsia="en-US"/>
        </w:rPr>
        <w:commentReference w:id="4"/>
      </w:r>
      <w:r w:rsidR="00A94F11" w:rsidRPr="002E55B8">
        <w:rPr>
          <w:rFonts w:eastAsia="Arial" w:cs="Arial"/>
          <w:b/>
          <w:sz w:val="24"/>
          <w:szCs w:val="24"/>
          <w:highlight w:val="magenta"/>
          <w:lang w:val="es-CO"/>
        </w:rPr>
        <w:t xml:space="preserve"> y las wikis</w:t>
      </w:r>
      <w:r w:rsidRPr="002E55B8">
        <w:rPr>
          <w:rFonts w:eastAsia="Arial" w:cs="Arial"/>
          <w:b/>
          <w:sz w:val="24"/>
          <w:szCs w:val="24"/>
          <w:highlight w:val="magenta"/>
          <w:lang w:val="es-CO"/>
        </w:rPr>
        <w:t>.</w:t>
      </w:r>
    </w:p>
    <w:p w14:paraId="668F9A34" w14:textId="0A049574" w:rsidR="009C702E" w:rsidRPr="002E55B8" w:rsidRDefault="009C702E" w:rsidP="00E37E45">
      <w:pPr>
        <w:pStyle w:val="BodyText"/>
        <w:rPr>
          <w:b/>
          <w:sz w:val="24"/>
          <w:szCs w:val="24"/>
        </w:rPr>
      </w:pPr>
      <w:r w:rsidRPr="002E55B8">
        <w:rPr>
          <w:b/>
          <w:sz w:val="24"/>
          <w:szCs w:val="24"/>
          <w:highlight w:val="magenta"/>
        </w:rPr>
        <w:t xml:space="preserve">El medio de comunicación entre profesores y padres de familia en bachillerato es digital (wikis, </w:t>
      </w:r>
      <w:proofErr w:type="spellStart"/>
      <w:r w:rsidRPr="002E55B8">
        <w:rPr>
          <w:b/>
          <w:sz w:val="24"/>
          <w:szCs w:val="24"/>
          <w:highlight w:val="magenta"/>
        </w:rPr>
        <w:t>managebac</w:t>
      </w:r>
      <w:proofErr w:type="spellEnd"/>
      <w:r w:rsidRPr="002E55B8">
        <w:rPr>
          <w:b/>
          <w:sz w:val="24"/>
          <w:szCs w:val="24"/>
          <w:highlight w:val="magenta"/>
        </w:rPr>
        <w:t>)</w:t>
      </w:r>
      <w:r w:rsidR="00A94F11" w:rsidRPr="002E55B8">
        <w:rPr>
          <w:b/>
          <w:sz w:val="24"/>
          <w:szCs w:val="24"/>
          <w:highlight w:val="magenta"/>
        </w:rPr>
        <w:t xml:space="preserve"> (ELT)</w:t>
      </w:r>
    </w:p>
    <w:p w14:paraId="6A237D32" w14:textId="77777777" w:rsidR="005E3918" w:rsidRPr="002E55B8" w:rsidRDefault="005E3918" w:rsidP="00BA35AC">
      <w:pPr>
        <w:pStyle w:val="BodyText"/>
        <w:rPr>
          <w:rFonts w:cs="Arial"/>
          <w:b/>
          <w:sz w:val="24"/>
          <w:szCs w:val="24"/>
        </w:rPr>
      </w:pPr>
    </w:p>
    <w:p w14:paraId="6E86E0D8" w14:textId="77777777" w:rsidR="00A95302" w:rsidRPr="00717841" w:rsidRDefault="00F0275D" w:rsidP="00BA35AC">
      <w:pPr>
        <w:pStyle w:val="BodyText"/>
        <w:rPr>
          <w:rFonts w:cs="Arial"/>
          <w:sz w:val="24"/>
          <w:szCs w:val="24"/>
          <w:lang w:val="es-CO"/>
        </w:rPr>
      </w:pPr>
      <w:r w:rsidRPr="003D5C05">
        <w:rPr>
          <w:rFonts w:cs="Arial"/>
          <w:sz w:val="24"/>
          <w:szCs w:val="24"/>
          <w:lang w:val="es-CO"/>
        </w:rPr>
        <w:t>El Colegio emite los siguientes boletines</w:t>
      </w:r>
      <w:r w:rsidR="00386270" w:rsidRPr="003D5C05">
        <w:rPr>
          <w:rFonts w:cs="Arial"/>
          <w:sz w:val="24"/>
          <w:szCs w:val="24"/>
          <w:lang w:val="es-CO"/>
        </w:rPr>
        <w:t xml:space="preserve"> electrónicos</w:t>
      </w:r>
      <w:r w:rsidRPr="003D5C05">
        <w:rPr>
          <w:rFonts w:cs="Arial"/>
          <w:sz w:val="24"/>
          <w:szCs w:val="24"/>
          <w:lang w:val="es-CO"/>
        </w:rPr>
        <w:t>:</w:t>
      </w:r>
      <w:r w:rsidRPr="00A430FD">
        <w:rPr>
          <w:rFonts w:cs="Arial"/>
          <w:sz w:val="24"/>
          <w:szCs w:val="24"/>
          <w:lang w:val="es-CO"/>
        </w:rPr>
        <w:t xml:space="preserve"> </w:t>
      </w:r>
    </w:p>
    <w:p w14:paraId="476CBE12" w14:textId="77777777" w:rsidR="009A76BA" w:rsidRPr="005E50E0" w:rsidRDefault="00F0275D" w:rsidP="00BA35AC">
      <w:pPr>
        <w:pStyle w:val="BodyText"/>
        <w:rPr>
          <w:rFonts w:cs="Arial"/>
          <w:sz w:val="24"/>
          <w:szCs w:val="24"/>
          <w:lang w:val="en-US"/>
        </w:rPr>
      </w:pPr>
      <w:r w:rsidRPr="005E50E0">
        <w:rPr>
          <w:rFonts w:cs="Arial"/>
          <w:sz w:val="24"/>
          <w:szCs w:val="24"/>
          <w:lang w:val="en-US"/>
        </w:rPr>
        <w:t xml:space="preserve">Headmaster´s Letter, CCB News, CCB Sports, Bach Connection, It´s Primary, </w:t>
      </w:r>
      <w:r w:rsidR="00A95302" w:rsidRPr="005E50E0">
        <w:rPr>
          <w:rFonts w:cs="Arial"/>
          <w:sz w:val="24"/>
          <w:szCs w:val="24"/>
          <w:lang w:val="en-US"/>
        </w:rPr>
        <w:t>Preprimary News, Kindergarten News</w:t>
      </w:r>
      <w:r w:rsidRPr="005E50E0">
        <w:rPr>
          <w:rFonts w:cs="Arial"/>
          <w:sz w:val="24"/>
          <w:szCs w:val="24"/>
          <w:lang w:val="en-US"/>
        </w:rPr>
        <w:t xml:space="preserve">, </w:t>
      </w:r>
      <w:proofErr w:type="spellStart"/>
      <w:r w:rsidRPr="005E50E0">
        <w:rPr>
          <w:rFonts w:cs="Arial"/>
          <w:sz w:val="24"/>
          <w:szCs w:val="24"/>
          <w:lang w:val="en-US"/>
        </w:rPr>
        <w:t>Counselling</w:t>
      </w:r>
      <w:proofErr w:type="spellEnd"/>
      <w:r w:rsidRPr="005E50E0">
        <w:rPr>
          <w:rFonts w:cs="Arial"/>
          <w:sz w:val="24"/>
          <w:szCs w:val="24"/>
          <w:lang w:val="en-US"/>
        </w:rPr>
        <w:t xml:space="preserve"> &amp; International Services</w:t>
      </w:r>
      <w:r w:rsidR="005E3918" w:rsidRPr="005E50E0">
        <w:rPr>
          <w:rFonts w:cs="Arial"/>
          <w:sz w:val="24"/>
          <w:szCs w:val="24"/>
          <w:lang w:val="en-US"/>
        </w:rPr>
        <w:t>, Alumni</w:t>
      </w:r>
      <w:r w:rsidRPr="005E50E0">
        <w:rPr>
          <w:rFonts w:cs="Arial"/>
          <w:sz w:val="24"/>
          <w:szCs w:val="24"/>
          <w:lang w:val="en-US"/>
        </w:rPr>
        <w:t xml:space="preserve"> Association</w:t>
      </w:r>
      <w:r w:rsidR="005E3918" w:rsidRPr="005E50E0">
        <w:rPr>
          <w:rFonts w:cs="Arial"/>
          <w:sz w:val="24"/>
          <w:szCs w:val="24"/>
          <w:lang w:val="en-US"/>
        </w:rPr>
        <w:t xml:space="preserve"> Newsletter</w:t>
      </w:r>
      <w:r w:rsidRPr="005E50E0">
        <w:rPr>
          <w:rFonts w:cs="Arial"/>
          <w:sz w:val="24"/>
          <w:szCs w:val="24"/>
          <w:lang w:val="en-US"/>
        </w:rPr>
        <w:t>.</w:t>
      </w:r>
    </w:p>
    <w:p w14:paraId="31C49F44" w14:textId="77777777" w:rsidR="00A95302" w:rsidRPr="00A95302" w:rsidRDefault="00A95302" w:rsidP="00BA35AC">
      <w:pPr>
        <w:pStyle w:val="BodyText"/>
        <w:rPr>
          <w:rFonts w:cs="Arial"/>
          <w:sz w:val="24"/>
          <w:szCs w:val="24"/>
          <w:lang w:val="en-US"/>
        </w:rPr>
      </w:pPr>
    </w:p>
    <w:p w14:paraId="5F1ECEAA" w14:textId="77777777" w:rsidR="00153BD4" w:rsidRDefault="00801B14" w:rsidP="00BA35AC">
      <w:pPr>
        <w:pStyle w:val="BodyText"/>
        <w:rPr>
          <w:rFonts w:cs="Arial"/>
          <w:sz w:val="24"/>
          <w:szCs w:val="24"/>
        </w:rPr>
      </w:pPr>
      <w:r w:rsidRPr="001B58AA">
        <w:rPr>
          <w:rFonts w:cs="Arial"/>
          <w:sz w:val="24"/>
          <w:szCs w:val="24"/>
          <w:lang w:val="es-CO"/>
        </w:rPr>
        <w:t xml:space="preserve">El </w:t>
      </w:r>
      <w:r w:rsidR="001B58AA">
        <w:rPr>
          <w:rFonts w:cs="Arial"/>
          <w:sz w:val="24"/>
          <w:szCs w:val="24"/>
          <w:lang w:val="es-CO"/>
        </w:rPr>
        <w:t>C</w:t>
      </w:r>
      <w:r w:rsidRPr="001B58AA">
        <w:rPr>
          <w:rFonts w:cs="Arial"/>
          <w:sz w:val="24"/>
          <w:szCs w:val="24"/>
          <w:lang w:val="es-CO"/>
        </w:rPr>
        <w:t>olegio</w:t>
      </w:r>
      <w:r w:rsidR="00D66B6A" w:rsidRPr="001B58AA">
        <w:rPr>
          <w:rFonts w:cs="Arial"/>
          <w:sz w:val="24"/>
          <w:szCs w:val="24"/>
          <w:lang w:val="es-CO"/>
        </w:rPr>
        <w:t>, consciente</w:t>
      </w:r>
      <w:r w:rsidRPr="001B58AA">
        <w:rPr>
          <w:rFonts w:cs="Arial"/>
          <w:sz w:val="24"/>
          <w:szCs w:val="24"/>
          <w:lang w:val="es-CO"/>
        </w:rPr>
        <w:t xml:space="preserve"> del cuidado que debemos tener de nuestro planeta, tiene como política privilegiar los medios de comunicación electrónica. </w:t>
      </w:r>
      <w:r w:rsidR="00DC285E" w:rsidRPr="001B58AA">
        <w:rPr>
          <w:rFonts w:cs="Arial"/>
          <w:sz w:val="24"/>
          <w:szCs w:val="24"/>
          <w:lang w:val="es-CO"/>
        </w:rPr>
        <w:t xml:space="preserve">Los miembros de la comunidad educativa </w:t>
      </w:r>
      <w:r w:rsidR="00065940" w:rsidRPr="001B58AA">
        <w:rPr>
          <w:rFonts w:cs="Arial"/>
          <w:sz w:val="24"/>
          <w:szCs w:val="24"/>
          <w:lang w:val="es-CO"/>
        </w:rPr>
        <w:t xml:space="preserve">son responsables de mantener actualizada su información para contacto, asegurándose de que sus direcciones, teléfonos, correos electrónicos, </w:t>
      </w:r>
      <w:r w:rsidR="003D5C05" w:rsidRPr="001B58AA">
        <w:rPr>
          <w:rFonts w:cs="Arial"/>
          <w:sz w:val="24"/>
          <w:szCs w:val="24"/>
          <w:lang w:val="es-CO"/>
        </w:rPr>
        <w:t>wikis</w:t>
      </w:r>
      <w:r w:rsidRPr="001B58AA">
        <w:rPr>
          <w:rFonts w:cs="Arial"/>
          <w:sz w:val="24"/>
          <w:szCs w:val="24"/>
          <w:lang w:val="es-CO"/>
        </w:rPr>
        <w:t xml:space="preserve">, </w:t>
      </w:r>
      <w:r w:rsidR="00065940" w:rsidRPr="001B58AA">
        <w:rPr>
          <w:rFonts w:cs="Arial"/>
          <w:sz w:val="24"/>
          <w:szCs w:val="24"/>
          <w:lang w:val="es-CO"/>
        </w:rPr>
        <w:t>estén permanentemente actualizados</w:t>
      </w:r>
      <w:r w:rsidR="00065940" w:rsidRPr="003B78FF">
        <w:rPr>
          <w:rFonts w:cs="Arial"/>
          <w:sz w:val="24"/>
          <w:szCs w:val="24"/>
        </w:rPr>
        <w:t xml:space="preserve">. </w:t>
      </w:r>
      <w:r w:rsidR="00520455" w:rsidRPr="00520455">
        <w:rPr>
          <w:rFonts w:cs="Arial"/>
          <w:sz w:val="24"/>
          <w:szCs w:val="24"/>
          <w:highlight w:val="cyan"/>
        </w:rPr>
        <w:t>Es necesario que</w:t>
      </w:r>
      <w:r w:rsidR="00520455">
        <w:rPr>
          <w:rFonts w:cs="Arial"/>
          <w:sz w:val="24"/>
          <w:szCs w:val="24"/>
        </w:rPr>
        <w:t xml:space="preserve"> </w:t>
      </w:r>
      <w:r w:rsidR="00520455" w:rsidRPr="00520455">
        <w:rPr>
          <w:rFonts w:cs="Arial"/>
          <w:strike/>
          <w:sz w:val="24"/>
          <w:szCs w:val="24"/>
          <w:highlight w:val="cyan"/>
        </w:rPr>
        <w:t>S</w:t>
      </w:r>
      <w:r w:rsidR="009F600C" w:rsidRPr="00520455">
        <w:rPr>
          <w:rFonts w:cs="Arial"/>
          <w:strike/>
          <w:sz w:val="24"/>
          <w:szCs w:val="24"/>
          <w:highlight w:val="cyan"/>
        </w:rPr>
        <w:t>e recomienda a</w:t>
      </w:r>
      <w:r w:rsidR="00065940" w:rsidRPr="003B78FF">
        <w:rPr>
          <w:rFonts w:cs="Arial"/>
          <w:sz w:val="24"/>
          <w:szCs w:val="24"/>
        </w:rPr>
        <w:t xml:space="preserve"> </w:t>
      </w:r>
      <w:r w:rsidR="00DC285E" w:rsidRPr="003B78FF">
        <w:rPr>
          <w:rFonts w:cs="Arial"/>
          <w:sz w:val="24"/>
          <w:szCs w:val="24"/>
        </w:rPr>
        <w:t xml:space="preserve">todos los miembros de la comunidad educativa </w:t>
      </w:r>
      <w:r w:rsidR="00065940" w:rsidRPr="003B78FF">
        <w:rPr>
          <w:rFonts w:cs="Arial"/>
          <w:sz w:val="24"/>
          <w:szCs w:val="24"/>
        </w:rPr>
        <w:t>revis</w:t>
      </w:r>
      <w:r w:rsidR="00065940" w:rsidRPr="00520455">
        <w:rPr>
          <w:rFonts w:cs="Arial"/>
          <w:strike/>
          <w:sz w:val="24"/>
          <w:szCs w:val="24"/>
          <w:highlight w:val="cyan"/>
        </w:rPr>
        <w:t>ar</w:t>
      </w:r>
      <w:r w:rsidR="00520455" w:rsidRPr="00520455">
        <w:rPr>
          <w:rFonts w:cs="Arial"/>
          <w:sz w:val="24"/>
          <w:szCs w:val="24"/>
          <w:highlight w:val="cyan"/>
        </w:rPr>
        <w:t>en</w:t>
      </w:r>
      <w:r w:rsidR="00065940" w:rsidRPr="003B78FF">
        <w:rPr>
          <w:rFonts w:cs="Arial"/>
          <w:sz w:val="24"/>
          <w:szCs w:val="24"/>
        </w:rPr>
        <w:t xml:space="preserve"> sus correos electrónicos </w:t>
      </w:r>
      <w:r w:rsidR="00DC285E" w:rsidRPr="003B78FF">
        <w:rPr>
          <w:rFonts w:cs="Arial"/>
          <w:sz w:val="24"/>
          <w:szCs w:val="24"/>
        </w:rPr>
        <w:t xml:space="preserve">diariamente </w:t>
      </w:r>
      <w:r w:rsidR="00065940" w:rsidRPr="003B78FF">
        <w:rPr>
          <w:rFonts w:cs="Arial"/>
          <w:sz w:val="24"/>
          <w:szCs w:val="24"/>
        </w:rPr>
        <w:t>y la página web</w:t>
      </w:r>
      <w:r w:rsidR="00F4255B" w:rsidRPr="003B78FF">
        <w:rPr>
          <w:rFonts w:cs="Arial"/>
          <w:sz w:val="24"/>
          <w:szCs w:val="24"/>
        </w:rPr>
        <w:t>,</w:t>
      </w:r>
      <w:r w:rsidR="00065940" w:rsidRPr="003B78FF">
        <w:rPr>
          <w:rFonts w:cs="Arial"/>
          <w:sz w:val="24"/>
          <w:szCs w:val="24"/>
        </w:rPr>
        <w:t xml:space="preserve"> </w:t>
      </w:r>
      <w:r w:rsidR="00DC285E" w:rsidRPr="003B78FF">
        <w:rPr>
          <w:rFonts w:cs="Arial"/>
          <w:sz w:val="24"/>
          <w:szCs w:val="24"/>
        </w:rPr>
        <w:t>semanalmente</w:t>
      </w:r>
      <w:r w:rsidR="00F4255B" w:rsidRPr="003B78FF">
        <w:rPr>
          <w:rFonts w:cs="Arial"/>
          <w:sz w:val="24"/>
          <w:szCs w:val="24"/>
        </w:rPr>
        <w:t>,</w:t>
      </w:r>
      <w:r w:rsidR="00065940" w:rsidRPr="003B78FF">
        <w:rPr>
          <w:rFonts w:cs="Arial"/>
          <w:sz w:val="24"/>
          <w:szCs w:val="24"/>
        </w:rPr>
        <w:t xml:space="preserve"> con el fin de recibir información importante en forma oportuna. En el evento en que desee modificar su información para contacto, por favor comunicarse con la </w:t>
      </w:r>
      <w:r w:rsidR="002A027E" w:rsidRPr="003B78FF">
        <w:rPr>
          <w:rFonts w:cs="Arial"/>
          <w:sz w:val="24"/>
          <w:szCs w:val="24"/>
        </w:rPr>
        <w:t>Oficina de</w:t>
      </w:r>
      <w:r w:rsidR="005F0A28" w:rsidRPr="003B78FF">
        <w:rPr>
          <w:rFonts w:cs="Arial"/>
          <w:sz w:val="24"/>
          <w:szCs w:val="24"/>
        </w:rPr>
        <w:t xml:space="preserve"> Rectoría (Teléfono 5555304 – </w:t>
      </w:r>
      <w:hyperlink r:id="rId16" w:history="1">
        <w:r w:rsidR="009E15FB" w:rsidRPr="00E0228B">
          <w:rPr>
            <w:rStyle w:val="Hyperlink"/>
          </w:rPr>
          <w:t>rectoría@ccbcali.edu.co)</w:t>
        </w:r>
      </w:hyperlink>
      <w:r w:rsidR="00F4255B" w:rsidRPr="003B78FF">
        <w:rPr>
          <w:rFonts w:cs="Arial"/>
          <w:sz w:val="24"/>
          <w:szCs w:val="24"/>
        </w:rPr>
        <w:t>.</w:t>
      </w:r>
      <w:r w:rsidR="00691FF0" w:rsidRPr="003B78FF">
        <w:rPr>
          <w:rFonts w:cs="Arial"/>
          <w:sz w:val="24"/>
          <w:szCs w:val="24"/>
        </w:rPr>
        <w:t xml:space="preserve"> </w:t>
      </w:r>
    </w:p>
    <w:p w14:paraId="3BEB3D3B" w14:textId="77777777" w:rsidR="009A76BA" w:rsidRPr="003B78FF" w:rsidRDefault="009A76BA" w:rsidP="00BA35AC">
      <w:pPr>
        <w:pStyle w:val="BodyText"/>
        <w:rPr>
          <w:rFonts w:cs="Arial"/>
          <w:sz w:val="24"/>
          <w:szCs w:val="24"/>
        </w:rPr>
      </w:pPr>
    </w:p>
    <w:p w14:paraId="4A98C25F" w14:textId="77777777" w:rsidR="00153BD4" w:rsidRDefault="00DC285E" w:rsidP="00BA35AC">
      <w:pPr>
        <w:pStyle w:val="BodyText"/>
        <w:rPr>
          <w:rFonts w:cs="Arial"/>
          <w:sz w:val="24"/>
          <w:szCs w:val="24"/>
        </w:rPr>
      </w:pPr>
      <w:r w:rsidRPr="003B78FF">
        <w:rPr>
          <w:rFonts w:cs="Arial"/>
          <w:sz w:val="24"/>
          <w:szCs w:val="24"/>
        </w:rPr>
        <w:t>Con el fin de fortalecer los vínculos entre los miembros de nuestra comunidad</w:t>
      </w:r>
      <w:r w:rsidR="00EB2F53" w:rsidRPr="003B78FF">
        <w:rPr>
          <w:rFonts w:cs="Arial"/>
          <w:sz w:val="24"/>
          <w:szCs w:val="24"/>
        </w:rPr>
        <w:t>,</w:t>
      </w:r>
      <w:r w:rsidRPr="003B78FF">
        <w:rPr>
          <w:rFonts w:cs="Arial"/>
          <w:sz w:val="24"/>
          <w:szCs w:val="24"/>
        </w:rPr>
        <w:t xml:space="preserve"> a través de una adecuada utilización de los canales de comunicación, invitamos a todos los miembros de la comunidad educativa a enviar noticias, información, fotos, videos sobre distintas actividades de interés a </w:t>
      </w:r>
      <w:r w:rsidR="00A95302">
        <w:rPr>
          <w:rFonts w:cs="Arial"/>
          <w:sz w:val="24"/>
          <w:szCs w:val="24"/>
        </w:rPr>
        <w:t>sbarbosa@</w:t>
      </w:r>
      <w:hyperlink r:id="rId17" w:history="1">
        <w:r w:rsidR="00A95302">
          <w:rPr>
            <w:rStyle w:val="Hyperlink"/>
            <w:color w:val="auto"/>
          </w:rPr>
          <w:t>ccbcali</w:t>
        </w:r>
        <w:r w:rsidRPr="0065670F">
          <w:rPr>
            <w:rStyle w:val="Hyperlink"/>
            <w:color w:val="auto"/>
          </w:rPr>
          <w:t>.edu.co</w:t>
        </w:r>
      </w:hyperlink>
      <w:r w:rsidRPr="003B78FF">
        <w:rPr>
          <w:rFonts w:cs="Arial"/>
          <w:sz w:val="24"/>
          <w:szCs w:val="24"/>
        </w:rPr>
        <w:t xml:space="preserve">, quien procederá a incluirlas en los distintos canales de comunicación del colegio, previa aprobación de la Rectoría o su delegado. </w:t>
      </w:r>
    </w:p>
    <w:p w14:paraId="61658A5B" w14:textId="77777777" w:rsidR="009A76BA" w:rsidRPr="003B78FF" w:rsidRDefault="009A76BA" w:rsidP="00BA35AC">
      <w:pPr>
        <w:pStyle w:val="BodyText"/>
        <w:rPr>
          <w:rFonts w:cs="Arial"/>
          <w:sz w:val="24"/>
          <w:szCs w:val="24"/>
        </w:rPr>
      </w:pPr>
    </w:p>
    <w:p w14:paraId="0F79A8B7" w14:textId="77777777" w:rsidR="00153BD4" w:rsidRDefault="00DC285E" w:rsidP="00BA35AC">
      <w:pPr>
        <w:pStyle w:val="BodyText"/>
        <w:rPr>
          <w:rFonts w:cs="Arial"/>
          <w:sz w:val="24"/>
          <w:szCs w:val="24"/>
        </w:rPr>
      </w:pPr>
      <w:r w:rsidRPr="003B78FF">
        <w:rPr>
          <w:rFonts w:cs="Arial"/>
          <w:sz w:val="24"/>
          <w:szCs w:val="24"/>
        </w:rPr>
        <w:t xml:space="preserve">Los canales de comunicación </w:t>
      </w:r>
      <w:r w:rsidR="00EB2F53" w:rsidRPr="003B78FF">
        <w:rPr>
          <w:rFonts w:cs="Arial"/>
          <w:sz w:val="24"/>
          <w:szCs w:val="24"/>
        </w:rPr>
        <w:t xml:space="preserve">que </w:t>
      </w:r>
      <w:r w:rsidRPr="003B78FF">
        <w:rPr>
          <w:rFonts w:cs="Arial"/>
          <w:sz w:val="24"/>
          <w:szCs w:val="24"/>
        </w:rPr>
        <w:t>podrán ser utilizados para difundir noticias</w:t>
      </w:r>
      <w:r w:rsidR="00EB2F53" w:rsidRPr="003B78FF">
        <w:rPr>
          <w:rFonts w:cs="Arial"/>
          <w:sz w:val="24"/>
          <w:szCs w:val="24"/>
        </w:rPr>
        <w:t xml:space="preserve"> </w:t>
      </w:r>
      <w:r w:rsidRPr="003B78FF">
        <w:rPr>
          <w:rFonts w:cs="Arial"/>
          <w:sz w:val="24"/>
          <w:szCs w:val="24"/>
        </w:rPr>
        <w:t>son</w:t>
      </w:r>
      <w:r w:rsidR="00EB2F53" w:rsidRPr="003B78FF">
        <w:rPr>
          <w:rFonts w:cs="Arial"/>
          <w:sz w:val="24"/>
          <w:szCs w:val="24"/>
        </w:rPr>
        <w:t>:</w:t>
      </w:r>
      <w:r w:rsidRPr="003B78FF">
        <w:rPr>
          <w:rFonts w:cs="Arial"/>
          <w:sz w:val="24"/>
          <w:szCs w:val="24"/>
        </w:rPr>
        <w:t xml:space="preserve"> emails, bolet</w:t>
      </w:r>
      <w:r w:rsidR="00EB2F53" w:rsidRPr="003B78FF">
        <w:rPr>
          <w:rFonts w:cs="Arial"/>
          <w:sz w:val="24"/>
          <w:szCs w:val="24"/>
        </w:rPr>
        <w:t>i</w:t>
      </w:r>
      <w:r w:rsidRPr="003B78FF">
        <w:rPr>
          <w:rFonts w:cs="Arial"/>
          <w:sz w:val="24"/>
          <w:szCs w:val="24"/>
        </w:rPr>
        <w:t>n</w:t>
      </w:r>
      <w:r w:rsidR="00EB2F53" w:rsidRPr="003B78FF">
        <w:rPr>
          <w:rFonts w:cs="Arial"/>
          <w:sz w:val="24"/>
          <w:szCs w:val="24"/>
        </w:rPr>
        <w:t>es</w:t>
      </w:r>
      <w:r w:rsidRPr="003B78FF">
        <w:rPr>
          <w:rFonts w:cs="Arial"/>
          <w:sz w:val="24"/>
          <w:szCs w:val="24"/>
        </w:rPr>
        <w:t xml:space="preserve">, </w:t>
      </w:r>
      <w:r w:rsidR="009E15FB" w:rsidRPr="003D5C05">
        <w:rPr>
          <w:rFonts w:cs="Arial"/>
          <w:sz w:val="24"/>
          <w:szCs w:val="24"/>
        </w:rPr>
        <w:t>wikis,</w:t>
      </w:r>
      <w:r w:rsidR="009E15FB">
        <w:rPr>
          <w:rFonts w:cs="Arial"/>
          <w:sz w:val="24"/>
          <w:szCs w:val="24"/>
        </w:rPr>
        <w:t xml:space="preserve"> </w:t>
      </w:r>
      <w:r w:rsidRPr="003B78FF">
        <w:rPr>
          <w:rFonts w:cs="Arial"/>
          <w:sz w:val="24"/>
          <w:szCs w:val="24"/>
        </w:rPr>
        <w:t xml:space="preserve">página web, </w:t>
      </w:r>
      <w:r w:rsidR="00A95302">
        <w:rPr>
          <w:rFonts w:cs="Arial"/>
          <w:sz w:val="24"/>
          <w:szCs w:val="24"/>
        </w:rPr>
        <w:t xml:space="preserve">redes sociales, </w:t>
      </w:r>
      <w:r w:rsidRPr="003B78FF">
        <w:rPr>
          <w:rFonts w:cs="Arial"/>
          <w:sz w:val="24"/>
          <w:szCs w:val="24"/>
        </w:rPr>
        <w:t>carteleras institucionales, pantalla de TV en la cafetería,</w:t>
      </w:r>
      <w:r w:rsidR="00A95302">
        <w:rPr>
          <w:rFonts w:cs="Arial"/>
          <w:sz w:val="24"/>
          <w:szCs w:val="24"/>
        </w:rPr>
        <w:t xml:space="preserve"> circulares, carta del rector</w:t>
      </w:r>
      <w:r w:rsidRPr="003B78FF">
        <w:rPr>
          <w:rFonts w:cs="Arial"/>
          <w:sz w:val="24"/>
          <w:szCs w:val="24"/>
        </w:rPr>
        <w:t xml:space="preserve">, reuniones (colectivas o individuales) y asambleas. Es importante que todos contribuyamos </w:t>
      </w:r>
      <w:r w:rsidR="00571EE7" w:rsidRPr="003B78FF">
        <w:rPr>
          <w:rFonts w:cs="Arial"/>
          <w:sz w:val="24"/>
          <w:szCs w:val="24"/>
        </w:rPr>
        <w:t>a</w:t>
      </w:r>
      <w:r w:rsidRPr="003B78FF">
        <w:rPr>
          <w:rFonts w:cs="Arial"/>
          <w:sz w:val="24"/>
          <w:szCs w:val="24"/>
        </w:rPr>
        <w:t xml:space="preserve"> fortalecer el sentido de pertenencia </w:t>
      </w:r>
      <w:r w:rsidR="00571EE7" w:rsidRPr="003B78FF">
        <w:rPr>
          <w:rFonts w:cs="Arial"/>
          <w:sz w:val="24"/>
          <w:szCs w:val="24"/>
        </w:rPr>
        <w:t>a</w:t>
      </w:r>
      <w:r w:rsidR="005A043D" w:rsidRPr="003B78FF">
        <w:rPr>
          <w:rFonts w:cs="Arial"/>
          <w:sz w:val="24"/>
          <w:szCs w:val="24"/>
        </w:rPr>
        <w:t xml:space="preserve"> </w:t>
      </w:r>
      <w:r w:rsidRPr="003B78FF">
        <w:rPr>
          <w:rFonts w:cs="Arial"/>
          <w:sz w:val="24"/>
          <w:szCs w:val="24"/>
        </w:rPr>
        <w:t xml:space="preserve"> nuestra comunidad.</w:t>
      </w:r>
    </w:p>
    <w:p w14:paraId="494A3E49" w14:textId="77777777" w:rsidR="005E3918" w:rsidRPr="003A229B" w:rsidRDefault="005E3918" w:rsidP="00BA35AC">
      <w:pPr>
        <w:pStyle w:val="BodyText"/>
        <w:rPr>
          <w:rFonts w:cs="Arial"/>
          <w:color w:val="4F81BD"/>
          <w:sz w:val="24"/>
          <w:szCs w:val="24"/>
        </w:rPr>
      </w:pPr>
    </w:p>
    <w:p w14:paraId="40444D23" w14:textId="77777777" w:rsidR="00D66B6A" w:rsidRPr="00D278CD" w:rsidRDefault="00D278CD" w:rsidP="00D66B6A">
      <w:pPr>
        <w:autoSpaceDE w:val="0"/>
        <w:autoSpaceDN w:val="0"/>
        <w:adjustRightInd w:val="0"/>
        <w:jc w:val="both"/>
        <w:rPr>
          <w:rFonts w:ascii="Arial" w:hAnsi="Arial" w:cs="Arial"/>
          <w:b/>
          <w:bCs/>
          <w:iCs/>
          <w:color w:val="000000"/>
          <w:lang w:val="es-ES"/>
        </w:rPr>
      </w:pPr>
      <w:r w:rsidRPr="00C90C7E">
        <w:rPr>
          <w:rFonts w:ascii="Arial" w:hAnsi="Arial" w:cs="Arial"/>
          <w:b/>
          <w:bCs/>
          <w:iCs/>
          <w:color w:val="000000"/>
          <w:lang w:val="es-ES"/>
        </w:rPr>
        <w:t>Etiqueta en Internet</w:t>
      </w:r>
    </w:p>
    <w:p w14:paraId="175010A8" w14:textId="77777777" w:rsidR="00D66B6A" w:rsidRPr="00D278CD" w:rsidRDefault="00BE06C3" w:rsidP="00D66B6A">
      <w:pPr>
        <w:autoSpaceDE w:val="0"/>
        <w:autoSpaceDN w:val="0"/>
        <w:adjustRightInd w:val="0"/>
        <w:jc w:val="both"/>
        <w:rPr>
          <w:rFonts w:ascii="Arial" w:hAnsi="Arial" w:cs="Arial"/>
          <w:color w:val="000000"/>
          <w:lang w:val="es-ES"/>
        </w:rPr>
      </w:pPr>
      <w:r w:rsidRPr="00D278CD">
        <w:rPr>
          <w:rFonts w:ascii="Arial" w:hAnsi="Arial" w:cs="Arial"/>
          <w:color w:val="000000"/>
          <w:lang w:val="es-ES"/>
        </w:rPr>
        <w:t>E</w:t>
      </w:r>
      <w:r w:rsidR="00D66B6A" w:rsidRPr="00D278CD">
        <w:rPr>
          <w:rFonts w:ascii="Arial" w:hAnsi="Arial" w:cs="Arial"/>
          <w:color w:val="000000"/>
          <w:lang w:val="es-ES"/>
        </w:rPr>
        <w:t xml:space="preserve">n la comunidad Internet se </w:t>
      </w:r>
      <w:r w:rsidRPr="00D278CD">
        <w:rPr>
          <w:rFonts w:ascii="Arial" w:hAnsi="Arial" w:cs="Arial"/>
          <w:color w:val="000000"/>
          <w:lang w:val="es-ES"/>
        </w:rPr>
        <w:t>deben</w:t>
      </w:r>
      <w:r w:rsidR="00D66B6A" w:rsidRPr="00D278CD">
        <w:rPr>
          <w:rFonts w:ascii="Arial" w:hAnsi="Arial" w:cs="Arial"/>
          <w:color w:val="000000"/>
          <w:lang w:val="es-ES"/>
        </w:rPr>
        <w:t xml:space="preserve"> aplicar las mismas normas de cortesía que utilizamos a diario con nuestros compañeros y</w:t>
      </w:r>
      <w:r w:rsidRPr="00D278CD">
        <w:rPr>
          <w:rFonts w:ascii="Arial" w:hAnsi="Arial" w:cs="Arial"/>
          <w:color w:val="000000"/>
          <w:lang w:val="es-ES"/>
        </w:rPr>
        <w:t xml:space="preserve"> amigos. Adicionalmente, existen algunas normas específicas que se deben</w:t>
      </w:r>
      <w:r w:rsidR="00D66B6A" w:rsidRPr="00D278CD">
        <w:rPr>
          <w:rFonts w:ascii="Arial" w:hAnsi="Arial" w:cs="Arial"/>
          <w:color w:val="000000"/>
          <w:lang w:val="es-ES"/>
        </w:rPr>
        <w:t xml:space="preserve"> tener en cuenta:</w:t>
      </w:r>
    </w:p>
    <w:p w14:paraId="759BC7CF" w14:textId="77777777" w:rsidR="00D66B6A" w:rsidRPr="00D278CD" w:rsidRDefault="00BE06C3" w:rsidP="00201786">
      <w:pPr>
        <w:numPr>
          <w:ilvl w:val="0"/>
          <w:numId w:val="23"/>
        </w:numPr>
        <w:autoSpaceDE w:val="0"/>
        <w:autoSpaceDN w:val="0"/>
        <w:adjustRightInd w:val="0"/>
        <w:jc w:val="both"/>
        <w:rPr>
          <w:rFonts w:ascii="Arial" w:hAnsi="Arial" w:cs="Arial"/>
          <w:color w:val="000000"/>
          <w:lang w:val="es-ES"/>
        </w:rPr>
      </w:pPr>
      <w:r w:rsidRPr="00D278CD">
        <w:rPr>
          <w:rFonts w:ascii="Arial" w:hAnsi="Arial" w:cs="Arial"/>
          <w:color w:val="000000"/>
          <w:lang w:val="es-ES"/>
        </w:rPr>
        <w:t>Ser prudente con los</w:t>
      </w:r>
      <w:r w:rsidR="00D66B6A" w:rsidRPr="00D278CD">
        <w:rPr>
          <w:rFonts w:ascii="Arial" w:hAnsi="Arial" w:cs="Arial"/>
          <w:color w:val="000000"/>
          <w:lang w:val="es-ES"/>
        </w:rPr>
        <w:t xml:space="preserve"> mensajes y publicaciones</w:t>
      </w:r>
      <w:r w:rsidRPr="00D278CD">
        <w:rPr>
          <w:rFonts w:ascii="Arial" w:hAnsi="Arial" w:cs="Arial"/>
          <w:color w:val="000000"/>
          <w:lang w:val="es-ES"/>
        </w:rPr>
        <w:t xml:space="preserve"> que se envían</w:t>
      </w:r>
      <w:r w:rsidR="00D66B6A" w:rsidRPr="00D278CD">
        <w:rPr>
          <w:rFonts w:ascii="Arial" w:hAnsi="Arial" w:cs="Arial"/>
          <w:color w:val="000000"/>
          <w:lang w:val="es-ES"/>
        </w:rPr>
        <w:t>.</w:t>
      </w:r>
    </w:p>
    <w:p w14:paraId="744D34AD" w14:textId="77777777" w:rsidR="00BE06C3" w:rsidRPr="00D278CD" w:rsidRDefault="00BE06C3" w:rsidP="00201786">
      <w:pPr>
        <w:numPr>
          <w:ilvl w:val="0"/>
          <w:numId w:val="23"/>
        </w:numPr>
        <w:autoSpaceDE w:val="0"/>
        <w:autoSpaceDN w:val="0"/>
        <w:adjustRightInd w:val="0"/>
        <w:jc w:val="both"/>
        <w:rPr>
          <w:rFonts w:ascii="Arial" w:hAnsi="Arial" w:cs="Arial"/>
          <w:color w:val="000000"/>
          <w:lang w:val="es-ES"/>
        </w:rPr>
      </w:pPr>
      <w:r w:rsidRPr="00D278CD">
        <w:rPr>
          <w:rFonts w:ascii="Arial" w:hAnsi="Arial" w:cs="Arial"/>
          <w:color w:val="000000"/>
          <w:lang w:val="es-ES"/>
        </w:rPr>
        <w:t xml:space="preserve">Escribir </w:t>
      </w:r>
      <w:r w:rsidR="00D66B6A" w:rsidRPr="00D278CD">
        <w:rPr>
          <w:rFonts w:ascii="Arial" w:hAnsi="Arial" w:cs="Arial"/>
          <w:color w:val="000000"/>
          <w:lang w:val="es-ES"/>
        </w:rPr>
        <w:t>un título pertinente</w:t>
      </w:r>
      <w:r w:rsidRPr="00D278CD">
        <w:rPr>
          <w:rFonts w:ascii="Arial" w:hAnsi="Arial" w:cs="Arial"/>
          <w:color w:val="000000"/>
          <w:lang w:val="es-ES"/>
        </w:rPr>
        <w:t xml:space="preserve"> en la casilla de asunto.</w:t>
      </w:r>
    </w:p>
    <w:p w14:paraId="50EAC104" w14:textId="77777777" w:rsidR="007956E8" w:rsidRPr="00D278CD" w:rsidRDefault="00BE06C3" w:rsidP="00201786">
      <w:pPr>
        <w:numPr>
          <w:ilvl w:val="0"/>
          <w:numId w:val="23"/>
        </w:numPr>
        <w:autoSpaceDE w:val="0"/>
        <w:autoSpaceDN w:val="0"/>
        <w:adjustRightInd w:val="0"/>
        <w:jc w:val="both"/>
        <w:rPr>
          <w:rFonts w:ascii="Arial" w:hAnsi="Arial" w:cs="Arial"/>
          <w:color w:val="000000"/>
          <w:lang w:val="es-ES"/>
        </w:rPr>
      </w:pPr>
      <w:r w:rsidRPr="00D278CD">
        <w:rPr>
          <w:rFonts w:ascii="Arial" w:hAnsi="Arial" w:cs="Arial"/>
          <w:color w:val="000000"/>
          <w:lang w:val="es-ES"/>
        </w:rPr>
        <w:t>Utilizar</w:t>
      </w:r>
      <w:r w:rsidR="00D66B6A" w:rsidRPr="00D278CD">
        <w:rPr>
          <w:rFonts w:ascii="Arial" w:hAnsi="Arial" w:cs="Arial"/>
          <w:color w:val="000000"/>
          <w:lang w:val="es-ES"/>
        </w:rPr>
        <w:t xml:space="preserve"> un lenguaje claro y </w:t>
      </w:r>
      <w:r w:rsidR="00D278CD">
        <w:rPr>
          <w:rFonts w:ascii="Arial" w:hAnsi="Arial" w:cs="Arial"/>
          <w:color w:val="000000"/>
          <w:lang w:val="es-ES"/>
        </w:rPr>
        <w:t>cumplir con las reglas</w:t>
      </w:r>
      <w:r w:rsidR="00D66B6A" w:rsidRPr="00D278CD">
        <w:rPr>
          <w:rFonts w:ascii="Arial" w:hAnsi="Arial" w:cs="Arial"/>
          <w:color w:val="000000"/>
          <w:lang w:val="es-ES"/>
        </w:rPr>
        <w:t xml:space="preserve"> de ortografía</w:t>
      </w:r>
      <w:r w:rsidR="00D278CD">
        <w:rPr>
          <w:rFonts w:ascii="Arial" w:hAnsi="Arial" w:cs="Arial"/>
          <w:color w:val="000000"/>
          <w:lang w:val="es-ES"/>
        </w:rPr>
        <w:t xml:space="preserve"> y gramaticales.</w:t>
      </w:r>
    </w:p>
    <w:p w14:paraId="58FB8D25" w14:textId="77777777" w:rsidR="007956E8" w:rsidRPr="00D278CD" w:rsidRDefault="00BE06C3" w:rsidP="00201786">
      <w:pPr>
        <w:numPr>
          <w:ilvl w:val="0"/>
          <w:numId w:val="23"/>
        </w:numPr>
        <w:autoSpaceDE w:val="0"/>
        <w:autoSpaceDN w:val="0"/>
        <w:adjustRightInd w:val="0"/>
        <w:jc w:val="both"/>
        <w:rPr>
          <w:rFonts w:ascii="Arial" w:hAnsi="Arial" w:cs="Arial"/>
          <w:color w:val="000000"/>
          <w:lang w:val="es-ES"/>
        </w:rPr>
      </w:pPr>
      <w:r w:rsidRPr="00D278CD">
        <w:rPr>
          <w:rFonts w:ascii="Arial" w:hAnsi="Arial" w:cs="Arial"/>
          <w:color w:val="000000"/>
          <w:lang w:val="es-ES"/>
        </w:rPr>
        <w:t>Evitar el uso</w:t>
      </w:r>
      <w:r w:rsidR="00D66B6A" w:rsidRPr="00D278CD">
        <w:rPr>
          <w:rFonts w:ascii="Arial" w:hAnsi="Arial" w:cs="Arial"/>
          <w:color w:val="000000"/>
          <w:lang w:val="es-ES"/>
        </w:rPr>
        <w:t xml:space="preserve"> </w:t>
      </w:r>
      <w:r w:rsidRPr="00D278CD">
        <w:rPr>
          <w:rFonts w:ascii="Arial" w:hAnsi="Arial" w:cs="Arial"/>
          <w:color w:val="000000"/>
          <w:lang w:val="es-ES"/>
        </w:rPr>
        <w:t>de mayúsculas, subrayados, negrillas</w:t>
      </w:r>
      <w:r w:rsidR="00692814" w:rsidRPr="00D278CD">
        <w:rPr>
          <w:rFonts w:ascii="Arial" w:hAnsi="Arial" w:cs="Arial"/>
          <w:color w:val="000000"/>
          <w:lang w:val="es-ES"/>
        </w:rPr>
        <w:t>, color rojo</w:t>
      </w:r>
      <w:r w:rsidRPr="00D278CD">
        <w:rPr>
          <w:rFonts w:ascii="Arial" w:hAnsi="Arial" w:cs="Arial"/>
          <w:color w:val="000000"/>
          <w:lang w:val="es-ES"/>
        </w:rPr>
        <w:t xml:space="preserve"> en forma extendida </w:t>
      </w:r>
      <w:r w:rsidR="00D66B6A" w:rsidRPr="00D278CD">
        <w:rPr>
          <w:rFonts w:ascii="Arial" w:hAnsi="Arial" w:cs="Arial"/>
          <w:color w:val="000000"/>
          <w:lang w:val="es-ES"/>
        </w:rPr>
        <w:t xml:space="preserve">en sus mensajes a menos que sea necesario; </w:t>
      </w:r>
      <w:r w:rsidRPr="00D278CD">
        <w:rPr>
          <w:rFonts w:ascii="Arial" w:hAnsi="Arial" w:cs="Arial"/>
          <w:color w:val="000000"/>
          <w:lang w:val="es-ES"/>
        </w:rPr>
        <w:t>en el código electrónico equivale a subir la voz</w:t>
      </w:r>
      <w:r w:rsidR="00D66B6A" w:rsidRPr="00D278CD">
        <w:rPr>
          <w:rFonts w:ascii="Arial" w:hAnsi="Arial" w:cs="Arial"/>
          <w:color w:val="000000"/>
          <w:lang w:val="es-ES"/>
        </w:rPr>
        <w:t>.</w:t>
      </w:r>
    </w:p>
    <w:p w14:paraId="4562A45A" w14:textId="77777777" w:rsidR="007956E8" w:rsidRDefault="00D66B6A" w:rsidP="00201786">
      <w:pPr>
        <w:numPr>
          <w:ilvl w:val="0"/>
          <w:numId w:val="23"/>
        </w:numPr>
        <w:autoSpaceDE w:val="0"/>
        <w:autoSpaceDN w:val="0"/>
        <w:adjustRightInd w:val="0"/>
        <w:jc w:val="both"/>
        <w:rPr>
          <w:rFonts w:ascii="Arial" w:hAnsi="Arial" w:cs="Arial"/>
          <w:color w:val="000000"/>
          <w:lang w:val="es-ES"/>
        </w:rPr>
      </w:pPr>
      <w:r w:rsidRPr="00A61034">
        <w:rPr>
          <w:rFonts w:ascii="Arial" w:hAnsi="Arial" w:cs="Arial"/>
          <w:color w:val="000000"/>
          <w:lang w:val="es-ES"/>
        </w:rPr>
        <w:t>No envíe mensajes masivos a personas que no conozca o que no han solicitado su información.</w:t>
      </w:r>
    </w:p>
    <w:p w14:paraId="7447D75A" w14:textId="77777777" w:rsidR="00A61034" w:rsidRPr="00A61034" w:rsidRDefault="00A61034" w:rsidP="00201786">
      <w:pPr>
        <w:numPr>
          <w:ilvl w:val="0"/>
          <w:numId w:val="23"/>
        </w:numPr>
        <w:autoSpaceDE w:val="0"/>
        <w:autoSpaceDN w:val="0"/>
        <w:adjustRightInd w:val="0"/>
        <w:jc w:val="both"/>
        <w:rPr>
          <w:rFonts w:ascii="Arial" w:hAnsi="Arial" w:cs="Arial"/>
          <w:color w:val="000000"/>
          <w:lang w:val="es-ES"/>
        </w:rPr>
      </w:pPr>
      <w:r>
        <w:rPr>
          <w:rFonts w:ascii="Arial" w:hAnsi="Arial" w:cs="Arial"/>
          <w:color w:val="000000"/>
          <w:lang w:val="es-ES"/>
        </w:rPr>
        <w:t>Responda únicamente los mensajes que le han enviado directamente.</w:t>
      </w:r>
    </w:p>
    <w:p w14:paraId="031D7C8E" w14:textId="77777777" w:rsidR="007956E8" w:rsidRPr="00A61034" w:rsidRDefault="00D66B6A" w:rsidP="00201786">
      <w:pPr>
        <w:numPr>
          <w:ilvl w:val="0"/>
          <w:numId w:val="23"/>
        </w:numPr>
        <w:autoSpaceDE w:val="0"/>
        <w:autoSpaceDN w:val="0"/>
        <w:adjustRightInd w:val="0"/>
        <w:jc w:val="both"/>
        <w:rPr>
          <w:rFonts w:ascii="Arial" w:hAnsi="Arial" w:cs="Arial"/>
          <w:color w:val="000000"/>
          <w:lang w:val="es-ES"/>
        </w:rPr>
      </w:pPr>
      <w:r w:rsidRPr="00A61034">
        <w:rPr>
          <w:rFonts w:ascii="Arial" w:hAnsi="Arial" w:cs="Arial"/>
          <w:color w:val="000000"/>
          <w:lang w:val="es-ES"/>
        </w:rPr>
        <w:t>Respete la propiedad intelectual y licencias.</w:t>
      </w:r>
    </w:p>
    <w:p w14:paraId="1D3FF395" w14:textId="77777777" w:rsidR="007956E8" w:rsidRPr="00A61034" w:rsidRDefault="00D66B6A" w:rsidP="00201786">
      <w:pPr>
        <w:numPr>
          <w:ilvl w:val="0"/>
          <w:numId w:val="23"/>
        </w:numPr>
        <w:autoSpaceDE w:val="0"/>
        <w:autoSpaceDN w:val="0"/>
        <w:adjustRightInd w:val="0"/>
        <w:jc w:val="both"/>
        <w:rPr>
          <w:rFonts w:ascii="Arial" w:hAnsi="Arial" w:cs="Arial"/>
          <w:color w:val="000000"/>
          <w:lang w:val="es-ES"/>
        </w:rPr>
      </w:pPr>
      <w:r w:rsidRPr="00A61034">
        <w:rPr>
          <w:rFonts w:ascii="Arial" w:hAnsi="Arial" w:cs="Arial"/>
          <w:color w:val="000000"/>
          <w:lang w:val="es-ES"/>
        </w:rPr>
        <w:t>No utilice las redes académicas para comercializar.</w:t>
      </w:r>
    </w:p>
    <w:p w14:paraId="3970641D" w14:textId="77777777" w:rsidR="00507A5B" w:rsidRPr="003B78FF" w:rsidRDefault="00507A5B" w:rsidP="00BA35AC">
      <w:pPr>
        <w:pStyle w:val="BodyText"/>
        <w:rPr>
          <w:rFonts w:cs="Arial"/>
          <w:sz w:val="24"/>
          <w:szCs w:val="24"/>
        </w:rPr>
      </w:pPr>
      <w:r w:rsidRPr="003B78FF">
        <w:rPr>
          <w:rFonts w:cs="Arial"/>
          <w:sz w:val="24"/>
          <w:szCs w:val="24"/>
        </w:rPr>
        <w:t xml:space="preserve">Los miembros de la comunidad </w:t>
      </w:r>
      <w:r w:rsidR="00B21AC4">
        <w:rPr>
          <w:rFonts w:cs="Arial"/>
          <w:sz w:val="24"/>
          <w:szCs w:val="24"/>
        </w:rPr>
        <w:t xml:space="preserve">educativa </w:t>
      </w:r>
      <w:r w:rsidRPr="003B78FF">
        <w:rPr>
          <w:rFonts w:cs="Arial"/>
          <w:sz w:val="24"/>
          <w:szCs w:val="24"/>
        </w:rPr>
        <w:t xml:space="preserve">CCB usarán con responsabilidad las redes sociales, absteniéndose de divulgar a través de ellas información escrita o gráfica que pueda poner en riesgo la seguridad, integridad o buen nombre </w:t>
      </w:r>
      <w:r w:rsidR="00B13BC2">
        <w:rPr>
          <w:rFonts w:cs="Arial"/>
          <w:sz w:val="24"/>
          <w:szCs w:val="24"/>
        </w:rPr>
        <w:t>de la I</w:t>
      </w:r>
      <w:r w:rsidR="00B21AC4">
        <w:rPr>
          <w:rFonts w:cs="Arial"/>
          <w:sz w:val="24"/>
          <w:szCs w:val="24"/>
        </w:rPr>
        <w:t>nstitución, d</w:t>
      </w:r>
      <w:r w:rsidRPr="003B78FF">
        <w:rPr>
          <w:rFonts w:cs="Arial"/>
          <w:sz w:val="24"/>
          <w:szCs w:val="24"/>
        </w:rPr>
        <w:t>e sus miembros</w:t>
      </w:r>
      <w:r w:rsidR="000E1628">
        <w:rPr>
          <w:rFonts w:cs="Arial"/>
          <w:sz w:val="24"/>
          <w:szCs w:val="24"/>
        </w:rPr>
        <w:t>,</w:t>
      </w:r>
      <w:r w:rsidR="00B21AC4">
        <w:rPr>
          <w:rFonts w:cs="Arial"/>
          <w:sz w:val="24"/>
          <w:szCs w:val="24"/>
        </w:rPr>
        <w:t xml:space="preserve"> o</w:t>
      </w:r>
      <w:r w:rsidRPr="003B78FF">
        <w:rPr>
          <w:rFonts w:cs="Arial"/>
          <w:sz w:val="24"/>
          <w:szCs w:val="24"/>
        </w:rPr>
        <w:t xml:space="preserve"> de personas externas</w:t>
      </w:r>
      <w:r w:rsidR="00B21AC4">
        <w:rPr>
          <w:rFonts w:cs="Arial"/>
          <w:sz w:val="24"/>
          <w:szCs w:val="24"/>
        </w:rPr>
        <w:t>.</w:t>
      </w:r>
    </w:p>
    <w:p w14:paraId="27BD73DE" w14:textId="77777777" w:rsidR="00BC556A" w:rsidRPr="003B78FF" w:rsidRDefault="00BC556A" w:rsidP="00BA35AC">
      <w:pPr>
        <w:pStyle w:val="BodyText"/>
        <w:rPr>
          <w:rFonts w:cs="Arial"/>
          <w:sz w:val="24"/>
          <w:szCs w:val="24"/>
        </w:rPr>
      </w:pPr>
    </w:p>
    <w:p w14:paraId="2A12E27E" w14:textId="77777777" w:rsidR="00153BD4" w:rsidRPr="003B78FF" w:rsidRDefault="00065940" w:rsidP="00BA35AC">
      <w:pPr>
        <w:pStyle w:val="BodyText"/>
        <w:rPr>
          <w:rFonts w:cs="Arial"/>
          <w:sz w:val="24"/>
          <w:szCs w:val="24"/>
        </w:rPr>
      </w:pPr>
      <w:r w:rsidRPr="003B78FF">
        <w:rPr>
          <w:rFonts w:cs="Arial"/>
          <w:b/>
          <w:sz w:val="24"/>
          <w:szCs w:val="24"/>
        </w:rPr>
        <w:t>_3.2 CONFIDENCIALIDAD:</w:t>
      </w:r>
      <w:r w:rsidR="0027339A">
        <w:rPr>
          <w:rFonts w:cs="Arial"/>
          <w:b/>
          <w:sz w:val="24"/>
          <w:szCs w:val="24"/>
        </w:rPr>
        <w:t xml:space="preserve"> </w:t>
      </w:r>
      <w:r w:rsidRPr="003B78FF">
        <w:rPr>
          <w:rFonts w:cs="Arial"/>
          <w:sz w:val="24"/>
          <w:szCs w:val="24"/>
        </w:rPr>
        <w:t>Todos los miembros de la comunidad educativa tienen derecho a privacidad en sus comunicaciones. Este derecho está limitado por la necesidad de compartir información con aquellas personas que sea necesario. Los profesores, psicólogos, padres, estudiantes, administradores, comparten el deber de confidencialidad. Miembros de la comunidad educativa deben notificar a padres y a jefes de sección o Rectoría cuando conozcan de situaciones que puedan afectar la salud, seguridad, o causar daño a algún individuo. En estas situaciones, los miembros de la comunidad deben suministrar información relevante a las autoridades educativas y/o los padres. Al definir procesos disciplinarios o restaurativos</w:t>
      </w:r>
      <w:r w:rsidR="009E5B8E" w:rsidRPr="003B78FF">
        <w:rPr>
          <w:rFonts w:cs="Arial"/>
          <w:sz w:val="24"/>
          <w:szCs w:val="24"/>
        </w:rPr>
        <w:t>,</w:t>
      </w:r>
      <w:r w:rsidRPr="003B78FF">
        <w:rPr>
          <w:rFonts w:cs="Arial"/>
          <w:sz w:val="24"/>
          <w:szCs w:val="24"/>
        </w:rPr>
        <w:t xml:space="preserve"> el Colegio no suministrará información a padres y estudiantes sobre consecuencias y sanciones aplicadas a otros miembros de la comunidad.</w:t>
      </w:r>
    </w:p>
    <w:p w14:paraId="3187C342" w14:textId="77777777" w:rsidR="00BC556A" w:rsidRPr="003B78FF" w:rsidRDefault="00BC556A" w:rsidP="00BA35AC">
      <w:pPr>
        <w:pStyle w:val="BodyText"/>
        <w:rPr>
          <w:rFonts w:cs="Arial"/>
          <w:sz w:val="24"/>
          <w:szCs w:val="24"/>
        </w:rPr>
      </w:pPr>
    </w:p>
    <w:p w14:paraId="405A7964" w14:textId="77777777" w:rsidR="00153BD4" w:rsidRPr="003B78FF" w:rsidRDefault="00065940" w:rsidP="00BA35AC">
      <w:pPr>
        <w:pStyle w:val="BodyText"/>
        <w:rPr>
          <w:rFonts w:cs="Arial"/>
          <w:sz w:val="24"/>
          <w:szCs w:val="24"/>
        </w:rPr>
      </w:pPr>
      <w:r w:rsidRPr="003B78FF">
        <w:rPr>
          <w:rFonts w:cs="Arial"/>
          <w:b/>
          <w:sz w:val="24"/>
          <w:szCs w:val="24"/>
        </w:rPr>
        <w:t>_3.3 VERACIDAD:</w:t>
      </w:r>
      <w:r w:rsidRPr="003B78FF">
        <w:rPr>
          <w:rFonts w:cs="Arial"/>
          <w:sz w:val="24"/>
          <w:szCs w:val="24"/>
        </w:rPr>
        <w:t xml:space="preserve"> Todos los miembros de la comunidad comparten el deber de asegurar la veracidad en todas las comunicacion</w:t>
      </w:r>
      <w:r w:rsidR="00B21AC4">
        <w:rPr>
          <w:rFonts w:cs="Arial"/>
          <w:sz w:val="24"/>
          <w:szCs w:val="24"/>
        </w:rPr>
        <w:t>es. Reproducir información</w:t>
      </w:r>
      <w:r w:rsidRPr="003B78FF">
        <w:rPr>
          <w:rFonts w:cs="Arial"/>
          <w:sz w:val="24"/>
          <w:szCs w:val="24"/>
        </w:rPr>
        <w:t xml:space="preserve"> </w:t>
      </w:r>
      <w:r w:rsidR="00B21AC4">
        <w:rPr>
          <w:rFonts w:cs="Arial"/>
          <w:sz w:val="24"/>
          <w:szCs w:val="24"/>
        </w:rPr>
        <w:t>sin confirmación</w:t>
      </w:r>
      <w:r w:rsidRPr="003B78FF">
        <w:rPr>
          <w:rFonts w:cs="Arial"/>
          <w:sz w:val="24"/>
          <w:szCs w:val="24"/>
        </w:rPr>
        <w:t xml:space="preserve"> es antiético y debe ser evitado. La forma para garantizar la verdad es comunicarse directamente con los individuos involucrados. Debemos apoyar comunicaciones claras compartiendo nuestras observaciones</w:t>
      </w:r>
      <w:r w:rsidR="003D5C05">
        <w:rPr>
          <w:rFonts w:cs="Arial"/>
          <w:sz w:val="24"/>
          <w:szCs w:val="24"/>
        </w:rPr>
        <w:t xml:space="preserve"> de manera respetuosa</w:t>
      </w:r>
      <w:r w:rsidRPr="003B78FF">
        <w:rPr>
          <w:rFonts w:cs="Arial"/>
          <w:sz w:val="24"/>
          <w:szCs w:val="24"/>
        </w:rPr>
        <w:t>. Escuchar activamente es otro elemento esencial para una comunicación asertiva. Hablar con personas que no están directamente involucradas en una situación es inapropiado y no promueve la confianza en nuestra comunidad.</w:t>
      </w:r>
    </w:p>
    <w:p w14:paraId="69EFD6EE" w14:textId="77777777" w:rsidR="008669DF" w:rsidRDefault="008669DF" w:rsidP="00284363">
      <w:pPr>
        <w:autoSpaceDE w:val="0"/>
        <w:autoSpaceDN w:val="0"/>
        <w:adjustRightInd w:val="0"/>
        <w:rPr>
          <w:rFonts w:ascii="Arial" w:hAnsi="Arial" w:cs="Arial"/>
          <w:sz w:val="23"/>
          <w:szCs w:val="23"/>
          <w:highlight w:val="yellow"/>
          <w:lang w:val="es-CO"/>
        </w:rPr>
      </w:pPr>
    </w:p>
    <w:p w14:paraId="31154DFD" w14:textId="77777777" w:rsidR="00153BD4" w:rsidRPr="00200D7E" w:rsidRDefault="00065940" w:rsidP="00BA35AC">
      <w:pPr>
        <w:pStyle w:val="BodyText"/>
        <w:rPr>
          <w:rFonts w:cs="Arial"/>
          <w:sz w:val="24"/>
          <w:szCs w:val="24"/>
        </w:rPr>
      </w:pPr>
      <w:r w:rsidRPr="00200D7E">
        <w:rPr>
          <w:rFonts w:cs="Arial"/>
          <w:b/>
          <w:sz w:val="24"/>
          <w:szCs w:val="24"/>
        </w:rPr>
        <w:t>_3.4.</w:t>
      </w:r>
      <w:r w:rsidR="004E6263" w:rsidRPr="00200D7E">
        <w:rPr>
          <w:rFonts w:cs="Arial"/>
          <w:b/>
          <w:sz w:val="24"/>
          <w:szCs w:val="24"/>
        </w:rPr>
        <w:t xml:space="preserve"> </w:t>
      </w:r>
      <w:r w:rsidRPr="00200D7E">
        <w:rPr>
          <w:rFonts w:cs="Arial"/>
          <w:b/>
          <w:sz w:val="24"/>
          <w:szCs w:val="24"/>
        </w:rPr>
        <w:t>PRESERVACIÓN DEL MEDIO AMBIENTE ESCOLAR:</w:t>
      </w:r>
      <w:r w:rsidRPr="00200D7E">
        <w:rPr>
          <w:rFonts w:cs="Arial"/>
          <w:sz w:val="24"/>
          <w:szCs w:val="24"/>
        </w:rPr>
        <w:t xml:space="preserve"> Se debe velar por la preservación y cuidado de los ecosistemas pertenecientes al medio ambiente escolar y apoyar los programas de reciclaje adelantados en el Colegio.</w:t>
      </w:r>
    </w:p>
    <w:p w14:paraId="195DC179" w14:textId="77777777" w:rsidR="00A61034" w:rsidRPr="00200D7E" w:rsidRDefault="00A61034" w:rsidP="00201786">
      <w:pPr>
        <w:pStyle w:val="BodyText"/>
        <w:numPr>
          <w:ilvl w:val="0"/>
          <w:numId w:val="24"/>
        </w:numPr>
        <w:ind w:left="426" w:hanging="426"/>
        <w:rPr>
          <w:rFonts w:cs="Arial"/>
          <w:sz w:val="24"/>
          <w:szCs w:val="24"/>
        </w:rPr>
      </w:pPr>
      <w:r w:rsidRPr="00200D7E">
        <w:rPr>
          <w:rFonts w:cs="Arial"/>
          <w:sz w:val="24"/>
          <w:szCs w:val="24"/>
        </w:rPr>
        <w:t>El Colegio promueve la reducción de</w:t>
      </w:r>
      <w:r w:rsidR="00200D7E" w:rsidRPr="00200D7E">
        <w:rPr>
          <w:rFonts w:cs="Arial"/>
          <w:sz w:val="24"/>
          <w:szCs w:val="24"/>
        </w:rPr>
        <w:t>l consumo innecesario y la reutilización.</w:t>
      </w:r>
      <w:r w:rsidRPr="00200D7E">
        <w:rPr>
          <w:rFonts w:cs="Arial"/>
          <w:sz w:val="24"/>
          <w:szCs w:val="24"/>
        </w:rPr>
        <w:t xml:space="preserve"> </w:t>
      </w:r>
    </w:p>
    <w:p w14:paraId="3CD3FB46" w14:textId="77777777" w:rsidR="003D5C05" w:rsidRPr="00200D7E" w:rsidRDefault="00065940" w:rsidP="003D5C05">
      <w:pPr>
        <w:pStyle w:val="ListBullet"/>
        <w:jc w:val="both"/>
        <w:rPr>
          <w:rFonts w:ascii="Arial" w:hAnsi="Arial" w:cs="Arial"/>
          <w:lang w:val="es-ES"/>
        </w:rPr>
      </w:pPr>
      <w:r w:rsidRPr="00200D7E">
        <w:rPr>
          <w:rFonts w:ascii="Arial" w:hAnsi="Arial" w:cs="Arial"/>
          <w:lang w:val="es-ES"/>
        </w:rPr>
        <w:t xml:space="preserve">Todos son responsables de hacer buen uso y mantener la limpieza en todas las instalaciones y dependencias del Colegio. </w:t>
      </w:r>
    </w:p>
    <w:p w14:paraId="2B5B8EBD" w14:textId="77777777" w:rsidR="003D5C05" w:rsidRPr="00200D7E" w:rsidRDefault="005E3918" w:rsidP="003D5C05">
      <w:pPr>
        <w:pStyle w:val="ListBullet"/>
        <w:jc w:val="both"/>
        <w:rPr>
          <w:rFonts w:ascii="Arial" w:hAnsi="Arial" w:cs="Arial"/>
          <w:lang w:val="es-ES"/>
        </w:rPr>
      </w:pPr>
      <w:r w:rsidRPr="00200D7E">
        <w:rPr>
          <w:rFonts w:ascii="Arial" w:hAnsi="Arial" w:cs="Arial"/>
          <w:lang w:val="es-ES"/>
        </w:rPr>
        <w:t xml:space="preserve">Todos los miembros de la Comunidad Educativa CCB, deben </w:t>
      </w:r>
      <w:r w:rsidR="00D634DD" w:rsidRPr="00200D7E">
        <w:rPr>
          <w:rFonts w:ascii="Arial" w:hAnsi="Arial" w:cs="Arial"/>
          <w:lang w:val="es-ES"/>
        </w:rPr>
        <w:t>contribuir a</w:t>
      </w:r>
      <w:r w:rsidR="00A61034" w:rsidRPr="00200D7E">
        <w:rPr>
          <w:rFonts w:ascii="Arial" w:hAnsi="Arial" w:cs="Arial"/>
          <w:lang w:val="es-ES"/>
        </w:rPr>
        <w:t xml:space="preserve"> </w:t>
      </w:r>
      <w:r w:rsidR="00D634DD" w:rsidRPr="00200D7E">
        <w:rPr>
          <w:rFonts w:ascii="Arial" w:hAnsi="Arial" w:cs="Arial"/>
          <w:lang w:val="es-ES"/>
        </w:rPr>
        <w:t>l</w:t>
      </w:r>
      <w:r w:rsidR="00A61034" w:rsidRPr="00200D7E">
        <w:rPr>
          <w:rFonts w:ascii="Arial" w:hAnsi="Arial" w:cs="Arial"/>
          <w:lang w:val="es-ES"/>
        </w:rPr>
        <w:t>a separación de residuos</w:t>
      </w:r>
      <w:r w:rsidR="00D634DD" w:rsidRPr="00200D7E">
        <w:rPr>
          <w:rFonts w:ascii="Arial" w:hAnsi="Arial" w:cs="Arial"/>
          <w:lang w:val="es-ES"/>
        </w:rPr>
        <w:t xml:space="preserve"> en la fuente </w:t>
      </w:r>
      <w:r w:rsidRPr="00200D7E">
        <w:rPr>
          <w:rFonts w:ascii="Arial" w:hAnsi="Arial" w:cs="Arial"/>
          <w:lang w:val="es-ES"/>
        </w:rPr>
        <w:t>utiliza</w:t>
      </w:r>
      <w:r w:rsidR="00D634DD" w:rsidRPr="00200D7E">
        <w:rPr>
          <w:rFonts w:ascii="Arial" w:hAnsi="Arial" w:cs="Arial"/>
          <w:lang w:val="es-ES"/>
        </w:rPr>
        <w:t>ndo adecuadamente</w:t>
      </w:r>
      <w:r w:rsidRPr="00200D7E">
        <w:rPr>
          <w:rFonts w:ascii="Arial" w:hAnsi="Arial" w:cs="Arial"/>
          <w:lang w:val="es-ES"/>
        </w:rPr>
        <w:t xml:space="preserve"> las canecas de la basura</w:t>
      </w:r>
      <w:r w:rsidR="00D634DD" w:rsidRPr="00200D7E">
        <w:rPr>
          <w:rFonts w:ascii="Arial" w:hAnsi="Arial" w:cs="Arial"/>
          <w:lang w:val="es-ES"/>
        </w:rPr>
        <w:t>:</w:t>
      </w:r>
      <w:r w:rsidR="00D661FC" w:rsidRPr="00200D7E">
        <w:rPr>
          <w:rFonts w:ascii="Arial" w:hAnsi="Arial" w:cs="Arial"/>
          <w:lang w:val="es-ES"/>
        </w:rPr>
        <w:t xml:space="preserve"> </w:t>
      </w:r>
    </w:p>
    <w:p w14:paraId="727FA81F" w14:textId="77777777" w:rsidR="00D634DD" w:rsidRPr="00200D7E" w:rsidRDefault="00D634DD" w:rsidP="00D634DD">
      <w:pPr>
        <w:pStyle w:val="ListBullet"/>
        <w:ind w:left="360"/>
        <w:jc w:val="both"/>
        <w:rPr>
          <w:rFonts w:ascii="Arial" w:hAnsi="Arial" w:cs="Arial"/>
          <w:lang w:val="es-ES"/>
        </w:rPr>
      </w:pPr>
      <w:r w:rsidRPr="00200D7E">
        <w:rPr>
          <w:rFonts w:ascii="Arial" w:hAnsi="Arial" w:cs="Arial"/>
          <w:lang w:val="es-ES"/>
        </w:rPr>
        <w:t xml:space="preserve">Verde: </w:t>
      </w:r>
      <w:r w:rsidR="003D5C05" w:rsidRPr="00200D7E">
        <w:rPr>
          <w:rFonts w:ascii="Arial" w:hAnsi="Arial" w:cs="Arial"/>
          <w:lang w:val="es-ES"/>
        </w:rPr>
        <w:t>Orgánico: Si los objetos de plástico y papel están untados</w:t>
      </w:r>
      <w:r w:rsidR="00576EFB" w:rsidRPr="00200D7E">
        <w:rPr>
          <w:rFonts w:ascii="Arial" w:hAnsi="Arial" w:cs="Arial"/>
          <w:lang w:val="es-ES"/>
        </w:rPr>
        <w:t xml:space="preserve"> de comida</w:t>
      </w:r>
      <w:r w:rsidR="00770D8B" w:rsidRPr="00200D7E">
        <w:rPr>
          <w:rFonts w:ascii="Arial" w:hAnsi="Arial" w:cs="Arial"/>
          <w:lang w:val="es-ES"/>
        </w:rPr>
        <w:t xml:space="preserve"> deben ser depositados</w:t>
      </w:r>
      <w:r w:rsidR="003D5C05" w:rsidRPr="00200D7E">
        <w:rPr>
          <w:rFonts w:ascii="Arial" w:hAnsi="Arial" w:cs="Arial"/>
          <w:lang w:val="es-ES"/>
        </w:rPr>
        <w:t xml:space="preserve"> en la caneca de </w:t>
      </w:r>
      <w:r w:rsidR="00770D8B" w:rsidRPr="00200D7E">
        <w:rPr>
          <w:rFonts w:ascii="Arial" w:hAnsi="Arial" w:cs="Arial"/>
          <w:lang w:val="es-ES"/>
        </w:rPr>
        <w:t>orgánicos</w:t>
      </w:r>
      <w:r w:rsidR="003D5C05" w:rsidRPr="00200D7E">
        <w:rPr>
          <w:rFonts w:ascii="Arial" w:hAnsi="Arial" w:cs="Arial"/>
          <w:lang w:val="es-ES"/>
        </w:rPr>
        <w:t>.</w:t>
      </w:r>
    </w:p>
    <w:p w14:paraId="2661A7B2" w14:textId="77777777" w:rsidR="00D634DD" w:rsidRPr="00200D7E" w:rsidRDefault="00D634DD" w:rsidP="00D634DD">
      <w:pPr>
        <w:pStyle w:val="ListBullet"/>
        <w:ind w:left="360"/>
        <w:jc w:val="both"/>
        <w:rPr>
          <w:rFonts w:ascii="Arial" w:hAnsi="Arial" w:cs="Arial"/>
          <w:lang w:val="es-ES"/>
        </w:rPr>
      </w:pPr>
      <w:r w:rsidRPr="00200D7E">
        <w:rPr>
          <w:rFonts w:ascii="Arial" w:hAnsi="Arial" w:cs="Arial"/>
          <w:lang w:val="es-ES"/>
        </w:rPr>
        <w:t>Azul:</w:t>
      </w:r>
      <w:r w:rsidR="003D5C05" w:rsidRPr="00200D7E">
        <w:rPr>
          <w:rFonts w:ascii="Arial" w:hAnsi="Arial" w:cs="Arial"/>
          <w:lang w:val="es-ES"/>
        </w:rPr>
        <w:t xml:space="preserve"> Plástico</w:t>
      </w:r>
    </w:p>
    <w:p w14:paraId="0B6B2A04" w14:textId="77777777" w:rsidR="003D5C05" w:rsidRPr="003D5C05" w:rsidRDefault="00D634DD" w:rsidP="003D5C05">
      <w:pPr>
        <w:pStyle w:val="ListBullet"/>
        <w:ind w:left="360"/>
        <w:jc w:val="both"/>
        <w:rPr>
          <w:rFonts w:ascii="Arial" w:hAnsi="Arial" w:cs="Arial"/>
          <w:lang w:val="es-ES"/>
        </w:rPr>
      </w:pPr>
      <w:r w:rsidRPr="00200D7E">
        <w:rPr>
          <w:rFonts w:ascii="Arial" w:hAnsi="Arial" w:cs="Arial"/>
          <w:lang w:val="es-ES"/>
        </w:rPr>
        <w:t>Gris:</w:t>
      </w:r>
      <w:r w:rsidR="005E3918" w:rsidRPr="00200D7E">
        <w:rPr>
          <w:rFonts w:ascii="Arial" w:hAnsi="Arial" w:cs="Arial"/>
          <w:lang w:val="es-ES"/>
        </w:rPr>
        <w:t xml:space="preserve"> </w:t>
      </w:r>
      <w:r w:rsidR="003D5C05" w:rsidRPr="00200D7E">
        <w:rPr>
          <w:rFonts w:ascii="Arial" w:hAnsi="Arial" w:cs="Arial"/>
          <w:lang w:val="es-ES"/>
        </w:rPr>
        <w:t>Papel</w:t>
      </w:r>
    </w:p>
    <w:p w14:paraId="29378078" w14:textId="77777777" w:rsidR="00E00451" w:rsidRPr="00D661FC" w:rsidRDefault="00E00451" w:rsidP="00110DF2">
      <w:pPr>
        <w:tabs>
          <w:tab w:val="center" w:pos="-2410"/>
          <w:tab w:val="left" w:pos="-2268"/>
        </w:tabs>
        <w:jc w:val="both"/>
        <w:rPr>
          <w:rFonts w:ascii="Arial" w:hAnsi="Arial" w:cs="Arial"/>
          <w:b/>
          <w:lang w:val="es-CO"/>
        </w:rPr>
      </w:pPr>
    </w:p>
    <w:p w14:paraId="51484B18" w14:textId="77777777" w:rsidR="00153BD4" w:rsidRPr="003B78FF" w:rsidRDefault="00ED4E53" w:rsidP="00BA35AC">
      <w:pPr>
        <w:pStyle w:val="BodyText"/>
        <w:rPr>
          <w:rFonts w:cs="Arial"/>
          <w:sz w:val="24"/>
          <w:szCs w:val="24"/>
        </w:rPr>
      </w:pPr>
      <w:r w:rsidRPr="00770D8B">
        <w:rPr>
          <w:rFonts w:cs="Arial"/>
          <w:b/>
          <w:sz w:val="24"/>
          <w:szCs w:val="24"/>
        </w:rPr>
        <w:t>_</w:t>
      </w:r>
      <w:r w:rsidR="00065940" w:rsidRPr="00770D8B">
        <w:rPr>
          <w:rFonts w:cs="Arial"/>
          <w:b/>
          <w:sz w:val="24"/>
          <w:szCs w:val="24"/>
        </w:rPr>
        <w:t xml:space="preserve">3.5 AMBIENTE LIBRE DE </w:t>
      </w:r>
      <w:r w:rsidR="00155A8B" w:rsidRPr="00770D8B">
        <w:rPr>
          <w:rFonts w:cs="Arial"/>
          <w:b/>
          <w:sz w:val="24"/>
          <w:szCs w:val="24"/>
        </w:rPr>
        <w:t>TABACO</w:t>
      </w:r>
      <w:r w:rsidR="003905D1" w:rsidRPr="00770D8B">
        <w:rPr>
          <w:rFonts w:cs="Arial"/>
          <w:b/>
          <w:sz w:val="24"/>
          <w:szCs w:val="24"/>
        </w:rPr>
        <w:t>,</w:t>
      </w:r>
      <w:r w:rsidR="00155A8B" w:rsidRPr="00770D8B">
        <w:rPr>
          <w:rFonts w:cs="Arial"/>
          <w:b/>
          <w:sz w:val="24"/>
          <w:szCs w:val="24"/>
        </w:rPr>
        <w:t xml:space="preserve"> </w:t>
      </w:r>
      <w:r w:rsidR="00065940" w:rsidRPr="00770D8B">
        <w:rPr>
          <w:rFonts w:cs="Arial"/>
          <w:b/>
          <w:sz w:val="24"/>
          <w:szCs w:val="24"/>
        </w:rPr>
        <w:t>ALCOHOL, DROGAS</w:t>
      </w:r>
      <w:r w:rsidR="00CF51A2" w:rsidRPr="00770D8B">
        <w:rPr>
          <w:rFonts w:cs="Arial"/>
          <w:b/>
          <w:sz w:val="24"/>
          <w:szCs w:val="24"/>
        </w:rPr>
        <w:t>,</w:t>
      </w:r>
      <w:r w:rsidR="003905D1" w:rsidRPr="00770D8B">
        <w:rPr>
          <w:rFonts w:cs="Arial"/>
          <w:b/>
          <w:sz w:val="24"/>
          <w:szCs w:val="24"/>
        </w:rPr>
        <w:t xml:space="preserve"> Y</w:t>
      </w:r>
      <w:r w:rsidR="0027339A" w:rsidRPr="00770D8B">
        <w:rPr>
          <w:rFonts w:cs="Arial"/>
          <w:b/>
          <w:sz w:val="24"/>
          <w:szCs w:val="24"/>
        </w:rPr>
        <w:t xml:space="preserve"> SUSTANCIAS PROHIBIDAS</w:t>
      </w:r>
      <w:r w:rsidR="0027339A">
        <w:rPr>
          <w:rFonts w:cs="Arial"/>
          <w:b/>
          <w:sz w:val="24"/>
          <w:szCs w:val="24"/>
        </w:rPr>
        <w:t xml:space="preserve">: </w:t>
      </w:r>
      <w:r w:rsidR="00065940" w:rsidRPr="003B78FF">
        <w:rPr>
          <w:rFonts w:cs="Arial"/>
          <w:sz w:val="24"/>
          <w:szCs w:val="24"/>
        </w:rPr>
        <w:t xml:space="preserve">El CCB está comprometido en crear un ambiente libre de </w:t>
      </w:r>
      <w:r w:rsidR="00155A8B" w:rsidRPr="003B78FF">
        <w:rPr>
          <w:rFonts w:cs="Arial"/>
          <w:sz w:val="24"/>
          <w:szCs w:val="24"/>
        </w:rPr>
        <w:t xml:space="preserve">tabaco, </w:t>
      </w:r>
      <w:r w:rsidR="00065940" w:rsidRPr="003B78FF">
        <w:rPr>
          <w:rFonts w:cs="Arial"/>
          <w:sz w:val="24"/>
          <w:szCs w:val="24"/>
        </w:rPr>
        <w:t xml:space="preserve">drogas </w:t>
      </w:r>
      <w:r w:rsidR="00065940" w:rsidRPr="00173FF8">
        <w:rPr>
          <w:rFonts w:cs="Arial"/>
          <w:sz w:val="24"/>
          <w:szCs w:val="24"/>
        </w:rPr>
        <w:t>y</w:t>
      </w:r>
      <w:r w:rsidR="00065940" w:rsidRPr="003B78FF">
        <w:rPr>
          <w:rFonts w:cs="Arial"/>
          <w:sz w:val="24"/>
          <w:szCs w:val="24"/>
        </w:rPr>
        <w:t xml:space="preserve"> alcohol</w:t>
      </w:r>
      <w:r w:rsidR="002B5FE1">
        <w:rPr>
          <w:rFonts w:cs="Arial"/>
          <w:sz w:val="24"/>
          <w:szCs w:val="24"/>
        </w:rPr>
        <w:t xml:space="preserve"> </w:t>
      </w:r>
      <w:r w:rsidR="00065940" w:rsidRPr="003B78FF">
        <w:rPr>
          <w:rFonts w:cs="Arial"/>
          <w:sz w:val="24"/>
          <w:szCs w:val="24"/>
        </w:rPr>
        <w:t>para la comunidad educativa.</w:t>
      </w:r>
    </w:p>
    <w:p w14:paraId="5D75A6D7" w14:textId="77777777" w:rsidR="00153BD4" w:rsidRDefault="00065940" w:rsidP="00BA35AC">
      <w:pPr>
        <w:pStyle w:val="BodyText"/>
        <w:rPr>
          <w:rFonts w:cs="Arial"/>
          <w:bCs/>
          <w:sz w:val="24"/>
          <w:szCs w:val="24"/>
        </w:rPr>
      </w:pPr>
      <w:r w:rsidRPr="003B78FF">
        <w:rPr>
          <w:rFonts w:cs="Arial"/>
          <w:sz w:val="24"/>
          <w:szCs w:val="24"/>
        </w:rPr>
        <w:t>No está permitida la posesión, distribución (proveer o vender), ni el consumo o estar bajo la influencia de bebi</w:t>
      </w:r>
      <w:r w:rsidR="00787341">
        <w:rPr>
          <w:rFonts w:cs="Arial"/>
          <w:sz w:val="24"/>
          <w:szCs w:val="24"/>
        </w:rPr>
        <w:t>das alcohólicas,</w:t>
      </w:r>
      <w:r w:rsidR="002B5FE1">
        <w:rPr>
          <w:rFonts w:cs="Arial"/>
          <w:sz w:val="24"/>
          <w:szCs w:val="24"/>
        </w:rPr>
        <w:t xml:space="preserve"> </w:t>
      </w:r>
      <w:r w:rsidR="00787341">
        <w:rPr>
          <w:rFonts w:cs="Arial"/>
          <w:sz w:val="24"/>
          <w:szCs w:val="24"/>
        </w:rPr>
        <w:t>drogas</w:t>
      </w:r>
      <w:r w:rsidRPr="003B78FF">
        <w:rPr>
          <w:rFonts w:cs="Arial"/>
          <w:sz w:val="24"/>
          <w:szCs w:val="24"/>
        </w:rPr>
        <w:t xml:space="preserve"> o sustancias ilegales en las dependencias del Colegio, en los buses, ni en ninguna de las actividades </w:t>
      </w:r>
      <w:r w:rsidR="0053776F" w:rsidRPr="003B78FF">
        <w:rPr>
          <w:rFonts w:cs="Arial"/>
          <w:sz w:val="24"/>
          <w:szCs w:val="24"/>
        </w:rPr>
        <w:t>organizadas, promovidas, y</w:t>
      </w:r>
      <w:r w:rsidR="00296690" w:rsidRPr="003B78FF">
        <w:rPr>
          <w:rFonts w:cs="Arial"/>
          <w:sz w:val="24"/>
          <w:szCs w:val="24"/>
        </w:rPr>
        <w:t xml:space="preserve">/o </w:t>
      </w:r>
      <w:r w:rsidRPr="003B78FF">
        <w:rPr>
          <w:rFonts w:cs="Arial"/>
          <w:sz w:val="24"/>
          <w:szCs w:val="24"/>
        </w:rPr>
        <w:t>patrocinadas por el Colegio</w:t>
      </w:r>
      <w:r w:rsidR="009E5B8E" w:rsidRPr="003B78FF">
        <w:rPr>
          <w:rFonts w:cs="Arial"/>
          <w:sz w:val="24"/>
          <w:szCs w:val="24"/>
        </w:rPr>
        <w:t>,</w:t>
      </w:r>
      <w:r w:rsidRPr="003B78FF">
        <w:rPr>
          <w:rFonts w:cs="Arial"/>
          <w:sz w:val="24"/>
          <w:szCs w:val="24"/>
        </w:rPr>
        <w:t xml:space="preserve"> en las que participan</w:t>
      </w:r>
      <w:r w:rsidR="008073CF">
        <w:rPr>
          <w:rFonts w:cs="Arial"/>
          <w:sz w:val="24"/>
          <w:szCs w:val="24"/>
        </w:rPr>
        <w:t xml:space="preserve"> </w:t>
      </w:r>
      <w:r w:rsidR="008073CF" w:rsidRPr="008073CF">
        <w:rPr>
          <w:rFonts w:cs="Arial"/>
          <w:sz w:val="24"/>
          <w:szCs w:val="24"/>
          <w:highlight w:val="green"/>
        </w:rPr>
        <w:t>miembros de la comunidad educativa</w:t>
      </w:r>
      <w:r w:rsidRPr="003B78FF">
        <w:rPr>
          <w:rFonts w:cs="Arial"/>
          <w:sz w:val="24"/>
          <w:szCs w:val="24"/>
        </w:rPr>
        <w:t xml:space="preserve"> </w:t>
      </w:r>
      <w:r w:rsidRPr="008073CF">
        <w:rPr>
          <w:rFonts w:cs="Arial"/>
          <w:strike/>
          <w:sz w:val="24"/>
          <w:szCs w:val="24"/>
          <w:highlight w:val="green"/>
        </w:rPr>
        <w:t>estudiantes</w:t>
      </w:r>
      <w:r w:rsidRPr="008073CF">
        <w:rPr>
          <w:rFonts w:cs="Arial"/>
          <w:bCs/>
          <w:strike/>
          <w:sz w:val="24"/>
          <w:szCs w:val="24"/>
          <w:highlight w:val="green"/>
        </w:rPr>
        <w:t>.</w:t>
      </w:r>
    </w:p>
    <w:p w14:paraId="058E7F1E" w14:textId="77777777" w:rsidR="00A430FD" w:rsidRPr="00E31E02" w:rsidRDefault="00A430FD" w:rsidP="00404DD7">
      <w:pPr>
        <w:pStyle w:val="BodyText"/>
        <w:rPr>
          <w:rFonts w:cs="Arial"/>
          <w:bCs/>
          <w:sz w:val="24"/>
          <w:szCs w:val="24"/>
        </w:rPr>
      </w:pPr>
      <w:r w:rsidRPr="00E31E02">
        <w:rPr>
          <w:rFonts w:cs="Arial"/>
          <w:bCs/>
          <w:sz w:val="24"/>
          <w:szCs w:val="24"/>
        </w:rPr>
        <w:t xml:space="preserve">Cuando el Colegio sospeche que un estudiante está </w:t>
      </w:r>
      <w:r w:rsidR="00786A4E" w:rsidRPr="00E31E02">
        <w:rPr>
          <w:rFonts w:cs="Arial"/>
          <w:bCs/>
          <w:sz w:val="24"/>
          <w:szCs w:val="24"/>
        </w:rPr>
        <w:t>bajo la influencia de</w:t>
      </w:r>
      <w:r w:rsidRPr="00E31E02">
        <w:rPr>
          <w:rFonts w:cs="Arial"/>
          <w:bCs/>
          <w:sz w:val="24"/>
          <w:szCs w:val="24"/>
        </w:rPr>
        <w:t xml:space="preserve"> </w:t>
      </w:r>
      <w:r w:rsidR="00A55D5A" w:rsidRPr="00E31E02">
        <w:rPr>
          <w:rFonts w:cs="Arial"/>
          <w:bCs/>
          <w:sz w:val="24"/>
          <w:szCs w:val="24"/>
        </w:rPr>
        <w:t>sustancias psicoactivas</w:t>
      </w:r>
      <w:r w:rsidRPr="00E31E02">
        <w:rPr>
          <w:rFonts w:cs="Arial"/>
          <w:bCs/>
          <w:sz w:val="24"/>
          <w:szCs w:val="24"/>
        </w:rPr>
        <w:t xml:space="preserve"> y/o alcohol</w:t>
      </w:r>
      <w:r w:rsidR="001E4FC9" w:rsidRPr="00E31E02">
        <w:rPr>
          <w:rFonts w:cs="Arial"/>
          <w:bCs/>
          <w:sz w:val="24"/>
          <w:szCs w:val="24"/>
        </w:rPr>
        <w:t xml:space="preserve"> en las instalaciones del Colegio</w:t>
      </w:r>
      <w:r w:rsidRPr="00E31E02">
        <w:rPr>
          <w:rFonts w:cs="Arial"/>
          <w:bCs/>
          <w:sz w:val="24"/>
          <w:szCs w:val="24"/>
        </w:rPr>
        <w:t xml:space="preserve">, </w:t>
      </w:r>
      <w:r w:rsidR="001341A1" w:rsidRPr="00E31E02">
        <w:rPr>
          <w:rFonts w:cs="Arial"/>
          <w:bCs/>
          <w:sz w:val="24"/>
          <w:szCs w:val="24"/>
        </w:rPr>
        <w:t xml:space="preserve">el Rector </w:t>
      </w:r>
      <w:r w:rsidRPr="00E31E02">
        <w:rPr>
          <w:rFonts w:cs="Arial"/>
          <w:bCs/>
          <w:sz w:val="24"/>
          <w:szCs w:val="24"/>
        </w:rPr>
        <w:t xml:space="preserve">le dará la oportunidad al estudiante para que proporcione una muestra, bajo supervisión médica. </w:t>
      </w:r>
    </w:p>
    <w:p w14:paraId="46AF62C9" w14:textId="3985A09B" w:rsidR="00153BD4" w:rsidRDefault="3985A09B" w:rsidP="00BA35AC">
      <w:pPr>
        <w:pStyle w:val="BodyText"/>
        <w:rPr>
          <w:rFonts w:cs="Arial"/>
          <w:sz w:val="24"/>
          <w:szCs w:val="24"/>
        </w:rPr>
      </w:pPr>
      <w:r w:rsidRPr="3985A09B">
        <w:rPr>
          <w:rFonts w:eastAsia="Arial" w:cs="Arial"/>
          <w:sz w:val="24"/>
          <w:szCs w:val="24"/>
        </w:rPr>
        <w:t xml:space="preserve">No está permitido fumar en las dependencias del Colegio, en los buses, ni en ninguna de las actividades organizadas, promovidas, y/o patrocinadas por el Colegio, en las que participan </w:t>
      </w:r>
      <w:r w:rsidRPr="3985A09B">
        <w:rPr>
          <w:rFonts w:eastAsia="Arial" w:cs="Arial"/>
          <w:sz w:val="24"/>
          <w:szCs w:val="24"/>
          <w:highlight w:val="green"/>
        </w:rPr>
        <w:t>miembros de la comunidad educativa</w:t>
      </w:r>
      <w:r w:rsidRPr="3985A09B">
        <w:rPr>
          <w:rFonts w:eastAsia="Arial" w:cs="Arial"/>
          <w:sz w:val="24"/>
          <w:szCs w:val="24"/>
        </w:rPr>
        <w:t xml:space="preserve"> </w:t>
      </w:r>
      <w:r w:rsidRPr="3985A09B">
        <w:rPr>
          <w:rFonts w:eastAsia="Arial" w:cs="Arial"/>
          <w:strike/>
          <w:sz w:val="24"/>
          <w:szCs w:val="24"/>
        </w:rPr>
        <w:t>estudiantes</w:t>
      </w:r>
      <w:r w:rsidRPr="3985A09B">
        <w:rPr>
          <w:rFonts w:eastAsia="Arial" w:cs="Arial"/>
          <w:sz w:val="24"/>
          <w:szCs w:val="24"/>
        </w:rPr>
        <w:t>.</w:t>
      </w:r>
    </w:p>
    <w:p w14:paraId="2F63E4E4" w14:textId="77777777" w:rsidR="00A94F11" w:rsidRDefault="00A94F11" w:rsidP="00A94F11">
      <w:pPr>
        <w:pStyle w:val="BodyText"/>
      </w:pPr>
      <w:r w:rsidRPr="461E7DAE">
        <w:rPr>
          <w:rFonts w:eastAsia="Arial" w:cs="Arial"/>
          <w:sz w:val="24"/>
          <w:szCs w:val="24"/>
          <w:highlight w:val="yellow"/>
        </w:rPr>
        <w:t xml:space="preserve">No está </w:t>
      </w:r>
      <w:proofErr w:type="gramStart"/>
      <w:r w:rsidRPr="461E7DAE">
        <w:rPr>
          <w:rFonts w:eastAsia="Arial" w:cs="Arial"/>
          <w:sz w:val="24"/>
          <w:szCs w:val="24"/>
          <w:highlight w:val="yellow"/>
        </w:rPr>
        <w:t>permitido</w:t>
      </w:r>
      <w:proofErr w:type="gramEnd"/>
      <w:r w:rsidRPr="461E7DAE">
        <w:rPr>
          <w:rFonts w:eastAsia="Arial" w:cs="Arial"/>
          <w:sz w:val="24"/>
          <w:szCs w:val="24"/>
          <w:highlight w:val="yellow"/>
        </w:rPr>
        <w:t xml:space="preserve"> para los estudiantes la posesión, distribución ni el consumo de cigarrillo eléctrico en el Colegio, los buses, ni en ninguna de las actividades organizadas, promovidas, y/o patrocinadas por el Colegio, en las que participan miembros de la comunidad educativa</w:t>
      </w:r>
      <w:r w:rsidRPr="461E7DAE">
        <w:rPr>
          <w:rFonts w:eastAsia="Arial" w:cs="Arial"/>
          <w:sz w:val="24"/>
          <w:szCs w:val="24"/>
          <w:highlight w:val="green"/>
        </w:rPr>
        <w:t>.</w:t>
      </w:r>
    </w:p>
    <w:p w14:paraId="516D9E66" w14:textId="77777777" w:rsidR="00531BD2" w:rsidRDefault="00531BD2" w:rsidP="00BA35AC">
      <w:pPr>
        <w:pStyle w:val="BodyText"/>
        <w:rPr>
          <w:rFonts w:cs="Arial"/>
          <w:sz w:val="24"/>
          <w:szCs w:val="24"/>
        </w:rPr>
      </w:pPr>
    </w:p>
    <w:p w14:paraId="75627FAD" w14:textId="5B19158A" w:rsidR="00173FF8" w:rsidRPr="00E31E02" w:rsidRDefault="6B889E90" w:rsidP="00BA35AC">
      <w:pPr>
        <w:pStyle w:val="BodyText"/>
        <w:rPr>
          <w:rFonts w:cs="Arial"/>
          <w:sz w:val="24"/>
          <w:szCs w:val="24"/>
        </w:rPr>
      </w:pPr>
      <w:r w:rsidRPr="6B889E90">
        <w:rPr>
          <w:rFonts w:eastAsia="Arial" w:cs="Arial"/>
          <w:sz w:val="24"/>
          <w:szCs w:val="24"/>
        </w:rPr>
        <w:t>No está permitida la posesión, distribución ni el consumo de bebidas energéticas que contengan cafeína en combinación con otros ingredientes tales como taurina, guaraná y vitami</w:t>
      </w:r>
      <w:r w:rsidR="00A94F11">
        <w:rPr>
          <w:rFonts w:eastAsia="Arial" w:cs="Arial"/>
          <w:sz w:val="24"/>
          <w:szCs w:val="24"/>
        </w:rPr>
        <w:t xml:space="preserve">na B como por ejemplo </w:t>
      </w:r>
      <w:proofErr w:type="spellStart"/>
      <w:r w:rsidR="00A94F11">
        <w:rPr>
          <w:rFonts w:eastAsia="Arial" w:cs="Arial"/>
          <w:sz w:val="24"/>
          <w:szCs w:val="24"/>
        </w:rPr>
        <w:t>Redbull</w:t>
      </w:r>
      <w:proofErr w:type="spellEnd"/>
      <w:r w:rsidR="00A94F11">
        <w:rPr>
          <w:rFonts w:eastAsia="Arial" w:cs="Arial"/>
          <w:sz w:val="24"/>
          <w:szCs w:val="24"/>
        </w:rPr>
        <w:t xml:space="preserve">, </w:t>
      </w:r>
      <w:proofErr w:type="spellStart"/>
      <w:r w:rsidRPr="6B889E90">
        <w:rPr>
          <w:rFonts w:eastAsia="Arial" w:cs="Arial"/>
          <w:sz w:val="24"/>
          <w:szCs w:val="24"/>
        </w:rPr>
        <w:t>Monster</w:t>
      </w:r>
      <w:proofErr w:type="spellEnd"/>
      <w:r w:rsidRPr="6B889E90">
        <w:rPr>
          <w:rFonts w:eastAsia="Arial" w:cs="Arial"/>
          <w:sz w:val="24"/>
          <w:szCs w:val="24"/>
        </w:rPr>
        <w:t>,</w:t>
      </w:r>
      <w:r w:rsidR="00A94F11">
        <w:rPr>
          <w:rFonts w:eastAsia="Arial" w:cs="Arial"/>
          <w:sz w:val="24"/>
          <w:szCs w:val="24"/>
        </w:rPr>
        <w:t xml:space="preserve"> </w:t>
      </w:r>
      <w:r w:rsidR="002963A7">
        <w:rPr>
          <w:rFonts w:eastAsia="Arial" w:cs="Arial"/>
          <w:sz w:val="24"/>
          <w:szCs w:val="24"/>
          <w:highlight w:val="green"/>
        </w:rPr>
        <w:t xml:space="preserve">Vive 100, </w:t>
      </w:r>
      <w:r w:rsidRPr="00A94F11">
        <w:rPr>
          <w:rFonts w:eastAsia="Arial" w:cs="Arial"/>
          <w:sz w:val="24"/>
          <w:szCs w:val="24"/>
          <w:highlight w:val="green"/>
        </w:rPr>
        <w:t xml:space="preserve"> </w:t>
      </w:r>
      <w:r w:rsidRPr="6B889E90">
        <w:rPr>
          <w:rFonts w:eastAsia="Arial" w:cs="Arial"/>
          <w:sz w:val="24"/>
          <w:szCs w:val="24"/>
          <w:highlight w:val="yellow"/>
        </w:rPr>
        <w:t>ni en ninguna de las actividades organizadas, promovidas, y/o patrocinadas por el Colegio, en las que participan miembros de la comunidad educativa</w:t>
      </w:r>
      <w:r w:rsidRPr="6B889E90">
        <w:rPr>
          <w:rFonts w:eastAsia="Arial" w:cs="Arial"/>
          <w:sz w:val="24"/>
          <w:szCs w:val="24"/>
          <w:highlight w:val="green"/>
        </w:rPr>
        <w:t>.</w:t>
      </w:r>
      <w:r w:rsidRPr="6B889E90">
        <w:rPr>
          <w:rFonts w:eastAsia="Arial" w:cs="Arial"/>
          <w:sz w:val="24"/>
          <w:szCs w:val="24"/>
        </w:rPr>
        <w:t>.</w:t>
      </w:r>
    </w:p>
    <w:p w14:paraId="5EC8FAC5" w14:textId="77777777" w:rsidR="00173FF8" w:rsidRPr="00E31E02" w:rsidRDefault="00173FF8" w:rsidP="004F3121">
      <w:pPr>
        <w:pStyle w:val="BodyText"/>
        <w:rPr>
          <w:rFonts w:cs="Arial"/>
          <w:sz w:val="24"/>
          <w:szCs w:val="24"/>
        </w:rPr>
      </w:pPr>
    </w:p>
    <w:p w14:paraId="5F493932" w14:textId="77777777" w:rsidR="00153BD4" w:rsidRPr="003B78FF" w:rsidRDefault="00B13BC2" w:rsidP="004F3121">
      <w:pPr>
        <w:pStyle w:val="BodyText"/>
        <w:rPr>
          <w:rFonts w:cs="Arial"/>
          <w:sz w:val="24"/>
          <w:szCs w:val="24"/>
        </w:rPr>
      </w:pPr>
      <w:r w:rsidRPr="00E31E02">
        <w:rPr>
          <w:rFonts w:cs="Arial"/>
          <w:sz w:val="24"/>
          <w:szCs w:val="24"/>
        </w:rPr>
        <w:t xml:space="preserve">Nota: </w:t>
      </w:r>
      <w:r w:rsidR="004F3121" w:rsidRPr="00E31E02">
        <w:rPr>
          <w:rFonts w:cs="Arial"/>
          <w:sz w:val="24"/>
          <w:szCs w:val="24"/>
        </w:rPr>
        <w:t>Como norma básica de urbanidad, respeto por el otro y s</w:t>
      </w:r>
      <w:r w:rsidRPr="00E31E02">
        <w:rPr>
          <w:rFonts w:cs="Arial"/>
          <w:sz w:val="24"/>
          <w:szCs w:val="24"/>
        </w:rPr>
        <w:t>eguridad personal, no se autoriza</w:t>
      </w:r>
      <w:r w:rsidR="004F3121" w:rsidRPr="00E31E02">
        <w:rPr>
          <w:rFonts w:cs="Arial"/>
          <w:sz w:val="24"/>
          <w:szCs w:val="24"/>
        </w:rPr>
        <w:t xml:space="preserve"> </w:t>
      </w:r>
      <w:r w:rsidR="000E1E99" w:rsidRPr="00E31E02">
        <w:rPr>
          <w:rFonts w:cs="Arial"/>
          <w:sz w:val="24"/>
          <w:szCs w:val="24"/>
        </w:rPr>
        <w:t xml:space="preserve">el consumo de chicle en </w:t>
      </w:r>
      <w:r w:rsidR="001143F8" w:rsidRPr="00E31E02">
        <w:rPr>
          <w:rFonts w:cs="Arial"/>
          <w:sz w:val="24"/>
          <w:szCs w:val="24"/>
        </w:rPr>
        <w:t>las instalaciones del Colegio ni</w:t>
      </w:r>
      <w:r w:rsidR="000E1E99" w:rsidRPr="00E31E02">
        <w:rPr>
          <w:rFonts w:cs="Arial"/>
          <w:sz w:val="24"/>
          <w:szCs w:val="24"/>
        </w:rPr>
        <w:t xml:space="preserve"> en los bus</w:t>
      </w:r>
      <w:r w:rsidR="008100D0" w:rsidRPr="00E31E02">
        <w:rPr>
          <w:rFonts w:cs="Arial"/>
          <w:sz w:val="24"/>
          <w:szCs w:val="24"/>
        </w:rPr>
        <w:t>es</w:t>
      </w:r>
      <w:r w:rsidR="000E1E99" w:rsidRPr="00E31E02">
        <w:rPr>
          <w:rFonts w:cs="Arial"/>
          <w:sz w:val="24"/>
          <w:szCs w:val="24"/>
        </w:rPr>
        <w:t>.</w:t>
      </w:r>
    </w:p>
    <w:p w14:paraId="17242702" w14:textId="77777777" w:rsidR="005741C3" w:rsidRPr="003B78FF" w:rsidRDefault="005741C3" w:rsidP="0065670F">
      <w:pPr>
        <w:tabs>
          <w:tab w:val="center" w:pos="-2410"/>
          <w:tab w:val="left" w:pos="-2268"/>
        </w:tabs>
        <w:jc w:val="both"/>
        <w:rPr>
          <w:rFonts w:ascii="Arial" w:hAnsi="Arial" w:cs="Arial"/>
          <w:lang w:val="es-ES"/>
        </w:rPr>
      </w:pPr>
    </w:p>
    <w:p w14:paraId="73C9AA56" w14:textId="77777777" w:rsidR="00127911" w:rsidRDefault="004B012D" w:rsidP="00BA35AC">
      <w:pPr>
        <w:pStyle w:val="BodyText"/>
        <w:rPr>
          <w:rFonts w:cs="Arial"/>
          <w:sz w:val="24"/>
          <w:szCs w:val="24"/>
        </w:rPr>
      </w:pPr>
      <w:r w:rsidRPr="003B78FF">
        <w:rPr>
          <w:rFonts w:cs="Arial"/>
          <w:b/>
          <w:sz w:val="24"/>
          <w:szCs w:val="24"/>
        </w:rPr>
        <w:t>_</w:t>
      </w:r>
      <w:r w:rsidR="00065940" w:rsidRPr="003B78FF">
        <w:rPr>
          <w:rFonts w:cs="Arial"/>
          <w:b/>
          <w:sz w:val="24"/>
          <w:szCs w:val="24"/>
        </w:rPr>
        <w:t>3.6</w:t>
      </w:r>
      <w:r w:rsidR="00AD3C1F" w:rsidRPr="003B78FF">
        <w:rPr>
          <w:rFonts w:cs="Arial"/>
          <w:b/>
          <w:sz w:val="24"/>
          <w:szCs w:val="24"/>
        </w:rPr>
        <w:t xml:space="preserve"> </w:t>
      </w:r>
      <w:r w:rsidR="00AD3C1F" w:rsidRPr="00443BE3">
        <w:rPr>
          <w:rFonts w:cs="Arial"/>
          <w:b/>
          <w:strike/>
          <w:sz w:val="24"/>
          <w:szCs w:val="24"/>
        </w:rPr>
        <w:t>DIGNIDAD</w:t>
      </w:r>
      <w:r w:rsidR="00443BE3">
        <w:rPr>
          <w:rFonts w:cs="Arial"/>
          <w:b/>
          <w:sz w:val="24"/>
          <w:szCs w:val="24"/>
        </w:rPr>
        <w:t xml:space="preserve"> </w:t>
      </w:r>
      <w:r w:rsidR="00443BE3" w:rsidRPr="00443BE3">
        <w:rPr>
          <w:rFonts w:cs="Arial"/>
          <w:b/>
          <w:sz w:val="24"/>
          <w:szCs w:val="24"/>
          <w:highlight w:val="yellow"/>
        </w:rPr>
        <w:t>CONVIVENCIA</w:t>
      </w:r>
      <w:r w:rsidR="00AD3C1F" w:rsidRPr="003B78FF">
        <w:rPr>
          <w:rFonts w:cs="Arial"/>
          <w:b/>
          <w:sz w:val="24"/>
          <w:szCs w:val="24"/>
        </w:rPr>
        <w:t>:</w:t>
      </w:r>
      <w:r w:rsidR="00AD3C1F" w:rsidRPr="003B78FF">
        <w:rPr>
          <w:rFonts w:cs="Arial"/>
          <w:sz w:val="24"/>
          <w:szCs w:val="24"/>
        </w:rPr>
        <w:t xml:space="preserve"> </w:t>
      </w:r>
    </w:p>
    <w:p w14:paraId="2053D1D0" w14:textId="77777777" w:rsidR="004C68B5" w:rsidRPr="004C68B5" w:rsidRDefault="004C68B5" w:rsidP="004C68B5">
      <w:pPr>
        <w:autoSpaceDE w:val="0"/>
        <w:autoSpaceDN w:val="0"/>
        <w:adjustRightInd w:val="0"/>
        <w:rPr>
          <w:rFonts w:ascii="Arial" w:hAnsi="Arial" w:cs="Arial"/>
          <w:color w:val="000000"/>
          <w:lang w:val="es-CO" w:eastAsia="ja-JP"/>
        </w:rPr>
      </w:pPr>
    </w:p>
    <w:p w14:paraId="2DA45657" w14:textId="3437FFB9" w:rsidR="004C68B5" w:rsidRDefault="004C68B5" w:rsidP="004C68B5">
      <w:pPr>
        <w:pStyle w:val="BodyText"/>
        <w:rPr>
          <w:rFonts w:cs="Arial"/>
          <w:sz w:val="24"/>
          <w:szCs w:val="24"/>
        </w:rPr>
      </w:pPr>
      <w:r w:rsidRPr="004C68B5">
        <w:rPr>
          <w:rFonts w:ascii="Times New Roman" w:hAnsi="Times New Roman"/>
          <w:sz w:val="25"/>
          <w:szCs w:val="25"/>
          <w:lang w:val="es-CO" w:eastAsia="ja-JP"/>
        </w:rPr>
        <w:t>.</w:t>
      </w:r>
    </w:p>
    <w:p w14:paraId="25FA5616" w14:textId="322FEA2B" w:rsidR="00127911" w:rsidRPr="00127911" w:rsidRDefault="00E37E45" w:rsidP="00A94F11">
      <w:pPr>
        <w:autoSpaceDE w:val="0"/>
        <w:autoSpaceDN w:val="0"/>
        <w:adjustRightInd w:val="0"/>
        <w:jc w:val="both"/>
        <w:rPr>
          <w:rFonts w:cs="Arial"/>
          <w:i/>
          <w:highlight w:val="cyan"/>
          <w:lang w:val="es-CO"/>
        </w:rPr>
      </w:pPr>
      <w:r>
        <w:rPr>
          <w:rFonts w:ascii="Futura-Light" w:hAnsi="Futura-Light" w:cs="Futura-Light"/>
          <w:i/>
          <w:highlight w:val="cyan"/>
          <w:lang w:val="es-CO" w:eastAsia="ja-JP"/>
        </w:rPr>
        <w:t>“</w:t>
      </w:r>
      <w:r w:rsidR="00127911" w:rsidRPr="00127911">
        <w:rPr>
          <w:rFonts w:ascii="Futura-Light" w:hAnsi="Futura-Light" w:cs="Futura-Light"/>
          <w:i/>
          <w:highlight w:val="cyan"/>
          <w:lang w:val="es-CO" w:eastAsia="ja-JP"/>
        </w:rPr>
        <w:t xml:space="preserve">La convivencia escolar se puede entender como la acción de vivir en compañía de otras personas en el </w:t>
      </w:r>
      <w:r w:rsidR="00127911" w:rsidRPr="00127911">
        <w:rPr>
          <w:rFonts w:ascii="Futura-Light-Identity-H" w:hAnsi="Futura-Light-Identity-H" w:cs="Futura-Light-Identity-H"/>
          <w:i/>
          <w:highlight w:val="cyan"/>
          <w:lang w:val="es-CO" w:eastAsia="ja-JP"/>
        </w:rPr>
        <w:t xml:space="preserve">contexto escolar y de manera pacífica y armónica. Se refiere al conjunto de relaciones que ocurren entre </w:t>
      </w:r>
      <w:r w:rsidR="00127911" w:rsidRPr="00127911">
        <w:rPr>
          <w:rFonts w:ascii="Futura-Light" w:hAnsi="Futura-Light" w:cs="Futura-Light"/>
          <w:i/>
          <w:highlight w:val="cyan"/>
          <w:lang w:val="es-CO" w:eastAsia="ja-JP"/>
        </w:rPr>
        <w:t>las personas que hacen parte de la comunidad educativa, el cual debe enfocarse en el logro de los objetivos educativos y su desarrollo integral.</w:t>
      </w:r>
    </w:p>
    <w:p w14:paraId="0FC556CC" w14:textId="77777777" w:rsidR="00127911" w:rsidRPr="00127911" w:rsidRDefault="00127911" w:rsidP="00A94F11">
      <w:pPr>
        <w:pStyle w:val="BodyText"/>
        <w:rPr>
          <w:rFonts w:cs="Arial"/>
          <w:i/>
          <w:sz w:val="24"/>
          <w:szCs w:val="24"/>
          <w:highlight w:val="cyan"/>
        </w:rPr>
      </w:pPr>
    </w:p>
    <w:p w14:paraId="302A528C" w14:textId="09C3136E" w:rsidR="00127911" w:rsidRPr="00127911" w:rsidRDefault="00127911" w:rsidP="00A94F11">
      <w:pPr>
        <w:autoSpaceDE w:val="0"/>
        <w:autoSpaceDN w:val="0"/>
        <w:adjustRightInd w:val="0"/>
        <w:jc w:val="both"/>
        <w:rPr>
          <w:rFonts w:ascii="Futura-Light" w:hAnsi="Futura-Light" w:cs="Futura-Light"/>
          <w:i/>
          <w:highlight w:val="cyan"/>
          <w:lang w:val="es-CO" w:eastAsia="ja-JP"/>
        </w:rPr>
      </w:pPr>
      <w:r w:rsidRPr="00127911">
        <w:rPr>
          <w:rFonts w:ascii="Futura-Light" w:hAnsi="Futura-Light" w:cs="Futura-Light"/>
          <w:i/>
          <w:highlight w:val="cyan"/>
          <w:lang w:val="es-CO" w:eastAsia="ja-JP"/>
        </w:rPr>
        <w:t>La convivencia escolar resume el ideal de la vida en común entre las personas que forman parte de la comunidad educativa, partiendo del deseo de vivir juntos de manera viable y deseable a pesar de la diversidad de orígenes (</w:t>
      </w:r>
      <w:proofErr w:type="spellStart"/>
      <w:r w:rsidRPr="00127911">
        <w:rPr>
          <w:rFonts w:ascii="Futura-Light" w:hAnsi="Futura-Light" w:cs="Futura-Light"/>
          <w:i/>
          <w:highlight w:val="cyan"/>
          <w:lang w:val="es-CO" w:eastAsia="ja-JP"/>
        </w:rPr>
        <w:t>Mockus</w:t>
      </w:r>
      <w:proofErr w:type="spellEnd"/>
      <w:r w:rsidRPr="00127911">
        <w:rPr>
          <w:rFonts w:ascii="Futura-Light" w:hAnsi="Futura-Light" w:cs="Futura-Light"/>
          <w:i/>
          <w:highlight w:val="cyan"/>
          <w:lang w:val="es-CO" w:eastAsia="ja-JP"/>
        </w:rPr>
        <w:t xml:space="preserve">, 2002). Así mismo, esta se relaciona con construir y acatar normas; contar con mecanismos de autorregulación social y sistemas que velen por su cumplimiento; respetar las </w:t>
      </w:r>
      <w:r w:rsidRPr="00127911">
        <w:rPr>
          <w:rFonts w:ascii="Futura-Light-Identity-H" w:hAnsi="Futura-Light-Identity-H" w:cs="Futura-Light-Identity-H"/>
          <w:i/>
          <w:highlight w:val="cyan"/>
          <w:lang w:val="es-CO" w:eastAsia="ja-JP"/>
        </w:rPr>
        <w:t xml:space="preserve">diferencias; aprender a celebrar, cumplir y reparar acuerdos, y construir relaciones de confianza entre las </w:t>
      </w:r>
      <w:r w:rsidRPr="00127911">
        <w:rPr>
          <w:rFonts w:ascii="Futura-Light" w:hAnsi="Futura-Light" w:cs="Futura-Light"/>
          <w:i/>
          <w:highlight w:val="cyan"/>
          <w:lang w:val="es-CO" w:eastAsia="ja-JP"/>
        </w:rPr>
        <w:t>personas de la comunidad educativa (</w:t>
      </w:r>
      <w:proofErr w:type="spellStart"/>
      <w:r w:rsidRPr="00127911">
        <w:rPr>
          <w:rFonts w:ascii="Futura-Light" w:hAnsi="Futura-Light" w:cs="Futura-Light"/>
          <w:i/>
          <w:highlight w:val="cyan"/>
          <w:lang w:val="es-CO" w:eastAsia="ja-JP"/>
        </w:rPr>
        <w:t>Mockus</w:t>
      </w:r>
      <w:proofErr w:type="spellEnd"/>
      <w:r w:rsidRPr="00127911">
        <w:rPr>
          <w:rFonts w:ascii="Futura-Light" w:hAnsi="Futura-Light" w:cs="Futura-Light"/>
          <w:i/>
          <w:highlight w:val="cyan"/>
          <w:lang w:val="es-CO" w:eastAsia="ja-JP"/>
        </w:rPr>
        <w:t>, 2003).</w:t>
      </w:r>
    </w:p>
    <w:p w14:paraId="0C7B9A16" w14:textId="52B29AAC" w:rsidR="00127911" w:rsidRPr="00127911" w:rsidRDefault="00127911" w:rsidP="00A94F11">
      <w:pPr>
        <w:autoSpaceDE w:val="0"/>
        <w:autoSpaceDN w:val="0"/>
        <w:adjustRightInd w:val="0"/>
        <w:jc w:val="both"/>
        <w:rPr>
          <w:rFonts w:ascii="Futura-Light" w:hAnsi="Futura-Light" w:cs="Futura-Light"/>
          <w:i/>
          <w:highlight w:val="cyan"/>
          <w:lang w:val="es-CO" w:eastAsia="ja-JP"/>
        </w:rPr>
      </w:pPr>
      <w:r w:rsidRPr="00127911">
        <w:rPr>
          <w:rFonts w:ascii="Futura-Light-Identity-H" w:hAnsi="Futura-Light-Identity-H" w:cs="Futura-Light-Identity-H"/>
          <w:i/>
          <w:highlight w:val="cyan"/>
          <w:lang w:val="es-CO" w:eastAsia="ja-JP"/>
        </w:rPr>
        <w:t xml:space="preserve">Sin embargo, aprender a convivir es un proceso que se debe integrar y cultivar diariamente en todos los escenarios de la escuela (Pérez-Juste, 2007). Se deben favorecer entonces ambientes de aprendizaje </w:t>
      </w:r>
      <w:r w:rsidRPr="00127911">
        <w:rPr>
          <w:rFonts w:ascii="Futura-Light" w:hAnsi="Futura-Light" w:cs="Futura-Light"/>
          <w:i/>
          <w:highlight w:val="cyan"/>
          <w:lang w:val="es-CO" w:eastAsia="ja-JP"/>
        </w:rPr>
        <w:t>democráticos donde la participación y la construcción de identidad desde la diferencia sean centrales.</w:t>
      </w:r>
    </w:p>
    <w:p w14:paraId="2DC62074" w14:textId="6729C527" w:rsidR="00127911" w:rsidRDefault="00127911" w:rsidP="00A94F11">
      <w:pPr>
        <w:autoSpaceDE w:val="0"/>
        <w:autoSpaceDN w:val="0"/>
        <w:adjustRightInd w:val="0"/>
        <w:jc w:val="both"/>
        <w:rPr>
          <w:rFonts w:ascii="Futura-Light" w:hAnsi="Futura-Light" w:cs="Futura-Light"/>
          <w:lang w:val="es-CO" w:eastAsia="ja-JP"/>
        </w:rPr>
      </w:pPr>
      <w:r w:rsidRPr="00127911">
        <w:rPr>
          <w:rFonts w:ascii="Futura-Light" w:hAnsi="Futura-Light" w:cs="Futura-Light"/>
          <w:i/>
          <w:highlight w:val="cyan"/>
          <w:lang w:val="es-CO" w:eastAsia="ja-JP"/>
        </w:rPr>
        <w:t>Es así como el clima escolar positivo no se improvisa, se construye contando con la voz de estudiantes, docentes, docentes con funciones de orientación, personal administrativo, familias y directivas docentes</w:t>
      </w:r>
      <w:r w:rsidRPr="00127911">
        <w:rPr>
          <w:rFonts w:ascii="Futura-Light" w:hAnsi="Futura-Light" w:cs="Futura-Light"/>
          <w:highlight w:val="cyan"/>
          <w:lang w:val="es-CO" w:eastAsia="ja-JP"/>
        </w:rPr>
        <w:t>.</w:t>
      </w:r>
    </w:p>
    <w:p w14:paraId="0E0127F6" w14:textId="6DABC1ED" w:rsidR="00127911" w:rsidRPr="00127911" w:rsidRDefault="00127911" w:rsidP="00A94F11">
      <w:pPr>
        <w:autoSpaceDE w:val="0"/>
        <w:autoSpaceDN w:val="0"/>
        <w:adjustRightInd w:val="0"/>
        <w:jc w:val="both"/>
        <w:rPr>
          <w:rFonts w:ascii="Futura-Light" w:hAnsi="Futura-Light" w:cs="Futura-Light"/>
          <w:i/>
          <w:highlight w:val="cyan"/>
          <w:lang w:val="es-CO" w:eastAsia="ja-JP"/>
        </w:rPr>
      </w:pPr>
      <w:r w:rsidRPr="00127911">
        <w:rPr>
          <w:rFonts w:ascii="Futura-Light-Identity-H" w:hAnsi="Futura-Light-Identity-H" w:cs="Futura-Light-Identity-H"/>
          <w:i/>
          <w:highlight w:val="cyan"/>
          <w:lang w:val="es-CO" w:eastAsia="ja-JP"/>
        </w:rPr>
        <w:t xml:space="preserve">Estos procesos de aprendizaje deben tener en cuenta que la convivencia no implica ausencia de conflictos. </w:t>
      </w:r>
      <w:r w:rsidRPr="00127911">
        <w:rPr>
          <w:rFonts w:ascii="Futura-Light" w:hAnsi="Futura-Light" w:cs="Futura-Light"/>
          <w:i/>
          <w:highlight w:val="cyan"/>
          <w:lang w:val="es-CO" w:eastAsia="ja-JP"/>
        </w:rPr>
        <w:t>En todo grupo social se presentan este tipo de situaciones debido a la presencia de diversos puntos de vista y múltiples intereses; diferencias que pueden convertirse en motores de trasformación y cambio.</w:t>
      </w:r>
    </w:p>
    <w:p w14:paraId="715D41C4" w14:textId="1B5C008B" w:rsidR="00127911" w:rsidRPr="00127911" w:rsidRDefault="00127911" w:rsidP="00A94F11">
      <w:pPr>
        <w:autoSpaceDE w:val="0"/>
        <w:autoSpaceDN w:val="0"/>
        <w:adjustRightInd w:val="0"/>
        <w:jc w:val="both"/>
        <w:rPr>
          <w:rFonts w:ascii="Futura-Light-Identity-H" w:hAnsi="Futura-Light-Identity-H" w:cs="Futura-Light-Identity-H"/>
          <w:i/>
          <w:highlight w:val="cyan"/>
          <w:lang w:val="es-CO" w:eastAsia="ja-JP"/>
        </w:rPr>
      </w:pPr>
      <w:r w:rsidRPr="00127911">
        <w:rPr>
          <w:rFonts w:ascii="Futura-Light-Identity-H" w:hAnsi="Futura-Light-Identity-H" w:cs="Futura-Light-Identity-H"/>
          <w:i/>
          <w:highlight w:val="cyan"/>
          <w:lang w:val="es-CO" w:eastAsia="ja-JP"/>
        </w:rPr>
        <w:t xml:space="preserve">Es necesario utilizar estos conflictos como oportunidades para que todas las personas que conforman la </w:t>
      </w:r>
      <w:r w:rsidRPr="00127911">
        <w:rPr>
          <w:rFonts w:ascii="Futura-Light" w:hAnsi="Futura-Light" w:cs="Futura-Light"/>
          <w:i/>
          <w:highlight w:val="cyan"/>
          <w:lang w:val="es-CO" w:eastAsia="ja-JP"/>
        </w:rPr>
        <w:t xml:space="preserve">comunidad educativa hagan uso del diálogo como opción para trasformar las relaciones; el pensamiento crítico como un mecanismo para entender lo que ocurre; la capacidad de ponerse en los zapatos de otra persona e incluso sentir lo que está sintiendo (empatía) como una oportunidad para reconocerse, y la </w:t>
      </w:r>
      <w:r w:rsidRPr="00127911">
        <w:rPr>
          <w:rFonts w:ascii="Futura-Light-Identity-H" w:hAnsi="Futura-Light-Identity-H" w:cs="Futura-Light-Identity-H"/>
          <w:i/>
          <w:highlight w:val="cyan"/>
          <w:lang w:val="es-CO" w:eastAsia="ja-JP"/>
        </w:rPr>
        <w:t xml:space="preserve">concertación como herramienta para salvar las diferencias (Ruiz-Silva &amp; </w:t>
      </w:r>
      <w:proofErr w:type="spellStart"/>
      <w:r w:rsidRPr="00127911">
        <w:rPr>
          <w:rFonts w:ascii="Futura-Light-Identity-H" w:hAnsi="Futura-Light-Identity-H" w:cs="Futura-Light-Identity-H"/>
          <w:i/>
          <w:highlight w:val="cyan"/>
          <w:lang w:val="es-CO" w:eastAsia="ja-JP"/>
        </w:rPr>
        <w:t>Chaux</w:t>
      </w:r>
      <w:proofErr w:type="spellEnd"/>
      <w:r w:rsidRPr="00127911">
        <w:rPr>
          <w:rFonts w:ascii="Futura-Light-Identity-H" w:hAnsi="Futura-Light-Identity-H" w:cs="Futura-Light-Identity-H"/>
          <w:i/>
          <w:highlight w:val="cyan"/>
          <w:lang w:val="es-CO" w:eastAsia="ja-JP"/>
        </w:rPr>
        <w:t>, 2005).</w:t>
      </w:r>
    </w:p>
    <w:p w14:paraId="24D7CDD2" w14:textId="125C247C" w:rsidR="00127911" w:rsidRPr="00E37E45" w:rsidRDefault="00127911" w:rsidP="00A94F11">
      <w:pPr>
        <w:autoSpaceDE w:val="0"/>
        <w:autoSpaceDN w:val="0"/>
        <w:adjustRightInd w:val="0"/>
        <w:jc w:val="both"/>
        <w:rPr>
          <w:rFonts w:ascii="Arial" w:hAnsi="Arial" w:cs="Arial"/>
          <w:lang w:val="es-CO"/>
        </w:rPr>
      </w:pPr>
      <w:r w:rsidRPr="00127911">
        <w:rPr>
          <w:rFonts w:ascii="Futura-Light-Identity-H" w:hAnsi="Futura-Light-Identity-H" w:cs="Futura-Light-Identity-H"/>
          <w:i/>
          <w:highlight w:val="cyan"/>
          <w:lang w:val="es-CO" w:eastAsia="ja-JP"/>
        </w:rPr>
        <w:t xml:space="preserve">De esta manera, el problema no radica en el conflicto en sí, sino en su manejo inadecuado. En este caso, </w:t>
      </w:r>
      <w:r w:rsidRPr="00127911">
        <w:rPr>
          <w:rFonts w:ascii="Futura-Light" w:hAnsi="Futura-Light" w:cs="Futura-Light"/>
          <w:i/>
          <w:highlight w:val="cyan"/>
          <w:lang w:val="es-CO" w:eastAsia="ja-JP"/>
        </w:rPr>
        <w:t xml:space="preserve">es necesario que la escuela cuente con acciones concertadas para su manejo, lo cual se convierte en </w:t>
      </w:r>
      <w:r w:rsidRPr="00127911">
        <w:rPr>
          <w:rFonts w:ascii="Futura-Light-Identity-H" w:hAnsi="Futura-Light-Identity-H" w:cs="Futura-Light-Identity-H"/>
          <w:i/>
          <w:highlight w:val="cyan"/>
          <w:lang w:val="es-CO" w:eastAsia="ja-JP"/>
        </w:rPr>
        <w:t xml:space="preserve">un reto para que la comunidad educativa desarrolle estrategias que le permitan resolver los conflictos de </w:t>
      </w:r>
      <w:r w:rsidRPr="00127911">
        <w:rPr>
          <w:rFonts w:ascii="Futura-Light" w:hAnsi="Futura-Light" w:cs="Futura-Light"/>
          <w:i/>
          <w:highlight w:val="cyan"/>
          <w:lang w:val="es-CO" w:eastAsia="ja-JP"/>
        </w:rPr>
        <w:t>manera adecuada y construir aprendizajes a partir de lo ocurrido.</w:t>
      </w:r>
      <w:r w:rsidR="00E37E45">
        <w:rPr>
          <w:rFonts w:ascii="Futura-Light" w:hAnsi="Futura-Light" w:cs="Futura-Light"/>
          <w:i/>
          <w:lang w:val="es-CO" w:eastAsia="ja-JP"/>
        </w:rPr>
        <w:t>”</w:t>
      </w:r>
      <w:r w:rsidRPr="00E37E45">
        <w:rPr>
          <w:rFonts w:cs="Arial"/>
          <w:highlight w:val="cyan"/>
          <w:lang w:val="es-CO"/>
        </w:rPr>
        <w:t>(</w:t>
      </w:r>
      <w:r w:rsidR="00E37E45" w:rsidRPr="00E37E45">
        <w:rPr>
          <w:rFonts w:ascii="Arial" w:hAnsi="Arial" w:cs="Arial"/>
          <w:highlight w:val="cyan"/>
          <w:lang w:val="es-CO"/>
        </w:rPr>
        <w:t xml:space="preserve">Tomado de la </w:t>
      </w:r>
      <w:r w:rsidR="00F56732" w:rsidRPr="00E37E45">
        <w:rPr>
          <w:rFonts w:ascii="Arial" w:hAnsi="Arial" w:cs="Arial"/>
          <w:highlight w:val="cyan"/>
          <w:lang w:val="es-CO"/>
        </w:rPr>
        <w:t>Guía</w:t>
      </w:r>
      <w:r w:rsidRPr="00E37E45">
        <w:rPr>
          <w:rFonts w:ascii="Arial" w:hAnsi="Arial" w:cs="Arial"/>
          <w:highlight w:val="cyan"/>
          <w:lang w:val="es-CO"/>
        </w:rPr>
        <w:t xml:space="preserve"> 49</w:t>
      </w:r>
      <w:r w:rsidR="00E37E45" w:rsidRPr="00E37E45">
        <w:rPr>
          <w:rFonts w:ascii="Arial" w:hAnsi="Arial" w:cs="Arial"/>
          <w:highlight w:val="cyan"/>
          <w:lang w:val="es-CO"/>
        </w:rPr>
        <w:t xml:space="preserve"> del MEN</w:t>
      </w:r>
      <w:r w:rsidRPr="00E37E45">
        <w:rPr>
          <w:rFonts w:ascii="Arial" w:hAnsi="Arial" w:cs="Arial"/>
          <w:highlight w:val="cyan"/>
          <w:lang w:val="es-CO"/>
        </w:rPr>
        <w:t>)</w:t>
      </w:r>
    </w:p>
    <w:p w14:paraId="774855DC" w14:textId="77777777" w:rsidR="00E37E45" w:rsidRDefault="00E37E45" w:rsidP="00BA35AC">
      <w:pPr>
        <w:pStyle w:val="BodyText"/>
        <w:rPr>
          <w:rFonts w:cs="Arial"/>
          <w:sz w:val="24"/>
          <w:szCs w:val="24"/>
        </w:rPr>
      </w:pPr>
    </w:p>
    <w:p w14:paraId="60F92428" w14:textId="1A98ADB0" w:rsidR="00153BD4" w:rsidRPr="00200D7E" w:rsidRDefault="00AD3C1F" w:rsidP="00BA35AC">
      <w:pPr>
        <w:pStyle w:val="BodyText"/>
        <w:rPr>
          <w:rFonts w:cs="Arial"/>
          <w:sz w:val="24"/>
          <w:szCs w:val="24"/>
        </w:rPr>
      </w:pPr>
      <w:r w:rsidRPr="003B78FF">
        <w:rPr>
          <w:rFonts w:cs="Arial"/>
          <w:sz w:val="24"/>
          <w:szCs w:val="24"/>
        </w:rPr>
        <w:t xml:space="preserve">El CCB es una institución </w:t>
      </w:r>
      <w:r w:rsidRPr="00200D7E">
        <w:rPr>
          <w:rFonts w:cs="Arial"/>
          <w:sz w:val="24"/>
          <w:szCs w:val="24"/>
        </w:rPr>
        <w:t xml:space="preserve">que </w:t>
      </w:r>
      <w:r w:rsidR="00496165" w:rsidRPr="00200D7E">
        <w:rPr>
          <w:rFonts w:cs="Arial"/>
          <w:sz w:val="24"/>
          <w:szCs w:val="24"/>
        </w:rPr>
        <w:t xml:space="preserve">reconoce, </w:t>
      </w:r>
      <w:r w:rsidRPr="00200D7E">
        <w:rPr>
          <w:rFonts w:cs="Arial"/>
          <w:sz w:val="24"/>
          <w:szCs w:val="24"/>
        </w:rPr>
        <w:t xml:space="preserve">respeta y defiende la dignidad de todos los seres humanos y promueve políticas, procedimientos y prácticas que se oponen a cualquier tipo de discriminación basada en la edad, origen étnico o racial, género, orientación </w:t>
      </w:r>
      <w:r w:rsidR="00496165" w:rsidRPr="00200D7E">
        <w:rPr>
          <w:rFonts w:cs="Arial"/>
          <w:sz w:val="24"/>
          <w:szCs w:val="24"/>
        </w:rPr>
        <w:t xml:space="preserve">o identidad </w:t>
      </w:r>
      <w:r w:rsidRPr="00200D7E">
        <w:rPr>
          <w:rFonts w:cs="Arial"/>
          <w:sz w:val="24"/>
          <w:szCs w:val="24"/>
        </w:rPr>
        <w:t xml:space="preserve">sexual, </w:t>
      </w:r>
      <w:r w:rsidR="00496165" w:rsidRPr="00200D7E">
        <w:rPr>
          <w:rFonts w:cs="Arial"/>
          <w:sz w:val="24"/>
          <w:szCs w:val="24"/>
        </w:rPr>
        <w:t xml:space="preserve">estado civil, </w:t>
      </w:r>
      <w:r w:rsidRPr="00200D7E">
        <w:rPr>
          <w:rFonts w:cs="Arial"/>
          <w:sz w:val="24"/>
          <w:szCs w:val="24"/>
        </w:rPr>
        <w:t>a</w:t>
      </w:r>
      <w:r w:rsidR="00496165" w:rsidRPr="00200D7E">
        <w:rPr>
          <w:rFonts w:cs="Arial"/>
          <w:sz w:val="24"/>
          <w:szCs w:val="24"/>
        </w:rPr>
        <w:t>filiación política, religión, condición física, social o cultural</w:t>
      </w:r>
      <w:r w:rsidRPr="00200D7E">
        <w:rPr>
          <w:rFonts w:cs="Arial"/>
          <w:sz w:val="24"/>
          <w:szCs w:val="24"/>
        </w:rPr>
        <w:t>.</w:t>
      </w:r>
    </w:p>
    <w:p w14:paraId="50ED07B8" w14:textId="11927C5E" w:rsidR="00153BD4" w:rsidRDefault="11927C5E" w:rsidP="00BA35AC">
      <w:pPr>
        <w:pStyle w:val="BodyText"/>
        <w:rPr>
          <w:rFonts w:eastAsia="Arial" w:cs="Arial"/>
          <w:sz w:val="24"/>
          <w:szCs w:val="24"/>
        </w:rPr>
      </w:pPr>
      <w:r w:rsidRPr="11927C5E">
        <w:rPr>
          <w:rFonts w:eastAsia="Arial" w:cs="Arial"/>
          <w:sz w:val="24"/>
          <w:szCs w:val="24"/>
        </w:rPr>
        <w:t xml:space="preserve">El CCB está comprometido en ofrecer un ambiente seguro en el cual todos los miembros de la comunidad, incluyendo los estudiantes y sus familias, </w:t>
      </w:r>
      <w:proofErr w:type="spellStart"/>
      <w:r w:rsidRPr="11927C5E">
        <w:rPr>
          <w:rFonts w:eastAsia="Arial" w:cs="Arial"/>
          <w:sz w:val="24"/>
          <w:szCs w:val="24"/>
          <w:highlight w:val="green"/>
        </w:rPr>
        <w:t>exalumnos</w:t>
      </w:r>
      <w:proofErr w:type="spellEnd"/>
      <w:r w:rsidRPr="11927C5E">
        <w:rPr>
          <w:rFonts w:eastAsia="Arial" w:cs="Arial"/>
          <w:sz w:val="24"/>
          <w:szCs w:val="24"/>
        </w:rPr>
        <w:t xml:space="preserve">, </w:t>
      </w:r>
      <w:r w:rsidRPr="11927C5E">
        <w:rPr>
          <w:rFonts w:eastAsia="Arial" w:cs="Arial"/>
          <w:sz w:val="24"/>
          <w:szCs w:val="24"/>
          <w:highlight w:val="green"/>
        </w:rPr>
        <w:t>directivos</w:t>
      </w:r>
      <w:r w:rsidRPr="11927C5E">
        <w:rPr>
          <w:rFonts w:eastAsia="Arial" w:cs="Arial"/>
          <w:sz w:val="24"/>
          <w:szCs w:val="24"/>
        </w:rPr>
        <w:t xml:space="preserve"> </w:t>
      </w:r>
      <w:r w:rsidRPr="11927C5E">
        <w:rPr>
          <w:rFonts w:eastAsia="Arial" w:cs="Arial"/>
          <w:sz w:val="24"/>
          <w:szCs w:val="24"/>
          <w:highlight w:val="green"/>
        </w:rPr>
        <w:t>docentes</w:t>
      </w:r>
      <w:r w:rsidRPr="11927C5E">
        <w:rPr>
          <w:rFonts w:eastAsia="Arial" w:cs="Arial"/>
          <w:sz w:val="24"/>
          <w:szCs w:val="24"/>
        </w:rPr>
        <w:t xml:space="preserve">, </w:t>
      </w:r>
      <w:r w:rsidRPr="11927C5E">
        <w:rPr>
          <w:rFonts w:eastAsia="Arial" w:cs="Arial"/>
          <w:strike/>
          <w:sz w:val="24"/>
          <w:szCs w:val="24"/>
        </w:rPr>
        <w:t>profesores</w:t>
      </w:r>
      <w:r w:rsidRPr="11927C5E">
        <w:rPr>
          <w:rFonts w:eastAsia="Arial" w:cs="Arial"/>
          <w:sz w:val="24"/>
          <w:szCs w:val="24"/>
        </w:rPr>
        <w:t xml:space="preserve">, administradores y todos los empleados del Colegio, interactúan con los más altos estándares de cortesía y respeto. Se debe observar buen comportamiento, hacer uso de buen lenguaje y excelentes normas de cortesía en todo momento, acorde con nuestros valores fundamentales: respeto, honestidad, solidaridad, responsabilidad, tolerancia </w:t>
      </w:r>
      <w:r w:rsidRPr="11927C5E">
        <w:rPr>
          <w:rFonts w:eastAsia="Arial" w:cs="Arial"/>
          <w:sz w:val="24"/>
          <w:szCs w:val="24"/>
          <w:highlight w:val="yellow"/>
        </w:rPr>
        <w:t>y justicia</w:t>
      </w:r>
      <w:r w:rsidRPr="11927C5E">
        <w:rPr>
          <w:rFonts w:eastAsia="Arial" w:cs="Arial"/>
          <w:sz w:val="24"/>
          <w:szCs w:val="24"/>
        </w:rPr>
        <w:t xml:space="preserve">. </w:t>
      </w:r>
    </w:p>
    <w:p w14:paraId="0B5D8C62" w14:textId="77777777" w:rsidR="00E37E45" w:rsidRPr="003B78FF" w:rsidRDefault="00E37E45" w:rsidP="00BA35AC">
      <w:pPr>
        <w:pStyle w:val="BodyText"/>
        <w:rPr>
          <w:rFonts w:cs="Arial"/>
          <w:sz w:val="24"/>
          <w:szCs w:val="24"/>
        </w:rPr>
      </w:pPr>
    </w:p>
    <w:p w14:paraId="3AA2408E" w14:textId="77777777" w:rsidR="00153BD4" w:rsidRPr="003B78FF" w:rsidRDefault="004B012D" w:rsidP="00BA35AC">
      <w:pPr>
        <w:pStyle w:val="BodyText"/>
        <w:rPr>
          <w:rFonts w:cs="Arial"/>
          <w:sz w:val="24"/>
          <w:szCs w:val="24"/>
        </w:rPr>
      </w:pPr>
      <w:r w:rsidRPr="003B78FF">
        <w:rPr>
          <w:rFonts w:cs="Arial"/>
          <w:sz w:val="24"/>
          <w:szCs w:val="24"/>
        </w:rPr>
        <w:t>_</w:t>
      </w:r>
      <w:r w:rsidR="00065940" w:rsidRPr="0027339A">
        <w:rPr>
          <w:rFonts w:cs="Arial"/>
          <w:b/>
          <w:sz w:val="24"/>
          <w:szCs w:val="24"/>
        </w:rPr>
        <w:t>3.6.1</w:t>
      </w:r>
      <w:r w:rsidR="00AD3C1F" w:rsidRPr="0027339A">
        <w:rPr>
          <w:rFonts w:cs="Arial"/>
          <w:b/>
          <w:sz w:val="24"/>
          <w:szCs w:val="24"/>
        </w:rPr>
        <w:t xml:space="preserve"> </w:t>
      </w:r>
      <w:r w:rsidRPr="0027339A">
        <w:rPr>
          <w:rFonts w:cs="Arial"/>
          <w:b/>
          <w:sz w:val="24"/>
          <w:szCs w:val="24"/>
        </w:rPr>
        <w:t xml:space="preserve">Política de </w:t>
      </w:r>
      <w:r w:rsidRPr="00443BE3">
        <w:rPr>
          <w:rFonts w:cs="Arial"/>
          <w:b/>
          <w:strike/>
          <w:sz w:val="24"/>
          <w:szCs w:val="24"/>
        </w:rPr>
        <w:t xml:space="preserve">Manejo de </w:t>
      </w:r>
      <w:r w:rsidR="00EB0D98" w:rsidRPr="00443BE3">
        <w:rPr>
          <w:rFonts w:cs="Arial"/>
          <w:b/>
          <w:strike/>
          <w:sz w:val="24"/>
          <w:szCs w:val="24"/>
        </w:rPr>
        <w:t>Acoso</w:t>
      </w:r>
      <w:r w:rsidRPr="00443BE3">
        <w:rPr>
          <w:rFonts w:cs="Arial"/>
          <w:b/>
          <w:strike/>
          <w:sz w:val="24"/>
          <w:szCs w:val="24"/>
        </w:rPr>
        <w:t xml:space="preserve"> Escolar</w:t>
      </w:r>
      <w:r w:rsidR="00AD3C1F" w:rsidRPr="003B78FF">
        <w:rPr>
          <w:rFonts w:cs="Arial"/>
          <w:sz w:val="24"/>
          <w:szCs w:val="24"/>
        </w:rPr>
        <w:t xml:space="preserve"> </w:t>
      </w:r>
      <w:r w:rsidR="00443BE3" w:rsidRPr="00483C97">
        <w:rPr>
          <w:rFonts w:cs="Arial"/>
          <w:sz w:val="24"/>
          <w:szCs w:val="24"/>
          <w:highlight w:val="yellow"/>
        </w:rPr>
        <w:t>Convivencia</w:t>
      </w:r>
      <w:r w:rsidR="00443BE3">
        <w:rPr>
          <w:rFonts w:cs="Arial"/>
          <w:sz w:val="24"/>
          <w:szCs w:val="24"/>
        </w:rPr>
        <w:t>:</w:t>
      </w:r>
    </w:p>
    <w:p w14:paraId="7D936B76" w14:textId="77777777" w:rsidR="00153BD4" w:rsidRDefault="00AD3C1F" w:rsidP="00BA35AC">
      <w:pPr>
        <w:pStyle w:val="BodyText"/>
        <w:rPr>
          <w:rFonts w:cs="Arial"/>
          <w:sz w:val="24"/>
          <w:szCs w:val="24"/>
        </w:rPr>
      </w:pPr>
      <w:r w:rsidRPr="003B78FF">
        <w:rPr>
          <w:rFonts w:cs="Arial"/>
          <w:sz w:val="24"/>
          <w:szCs w:val="24"/>
        </w:rPr>
        <w:t>El Colegio debe ser un espacio de encuentro y amistad, un espacio para la construcción de los valores de solidaridad, cooperación, respeto y dignidad. Sin duda, la experiencia escolar es uno de los episodios más significativos en la vida de cualquier persona y se caracteriza por búsquedas de identidad y pertenencia, donde las relaciones que establecemos con otros son centrales.</w:t>
      </w:r>
    </w:p>
    <w:p w14:paraId="1B8E92F1" w14:textId="77777777" w:rsidR="00443BE3" w:rsidRDefault="00443BE3" w:rsidP="00BA35AC">
      <w:pPr>
        <w:pStyle w:val="BodyText"/>
        <w:rPr>
          <w:rFonts w:cs="Arial"/>
          <w:sz w:val="24"/>
          <w:szCs w:val="24"/>
        </w:rPr>
      </w:pPr>
    </w:p>
    <w:p w14:paraId="47A7F1CE" w14:textId="77777777" w:rsidR="00443BE3" w:rsidRPr="00443BE3" w:rsidRDefault="00443BE3" w:rsidP="00443BE3">
      <w:pPr>
        <w:pStyle w:val="BodyText"/>
        <w:rPr>
          <w:rFonts w:cs="Arial"/>
          <w:sz w:val="24"/>
          <w:szCs w:val="24"/>
          <w:highlight w:val="yellow"/>
        </w:rPr>
      </w:pPr>
      <w:r w:rsidRPr="00443BE3">
        <w:rPr>
          <w:rFonts w:cs="Arial"/>
          <w:b/>
          <w:sz w:val="24"/>
          <w:szCs w:val="24"/>
          <w:highlight w:val="yellow"/>
        </w:rPr>
        <w:t>Conflictos.</w:t>
      </w:r>
      <w:r w:rsidRPr="00443BE3">
        <w:rPr>
          <w:rFonts w:cs="Arial"/>
          <w:sz w:val="24"/>
          <w:szCs w:val="24"/>
          <w:highlight w:val="yellow"/>
        </w:rPr>
        <w:t xml:space="preserve"> Son situaciones que se caracterizan porque hay una incompatibilidad real o percibida entre una o varias personas frente a sus intereses. </w:t>
      </w:r>
      <w:r w:rsidR="00483C97">
        <w:rPr>
          <w:rFonts w:cs="Arial"/>
          <w:sz w:val="24"/>
          <w:szCs w:val="24"/>
          <w:highlight w:val="yellow"/>
        </w:rPr>
        <w:t>(Art 39 Decreto 1965/2013)</w:t>
      </w:r>
    </w:p>
    <w:p w14:paraId="10F445E7" w14:textId="77777777" w:rsidR="00443BE3" w:rsidRPr="00443BE3" w:rsidRDefault="00443BE3" w:rsidP="00443BE3">
      <w:pPr>
        <w:pStyle w:val="BodyText"/>
        <w:rPr>
          <w:rFonts w:cs="Arial"/>
          <w:sz w:val="24"/>
          <w:szCs w:val="24"/>
          <w:highlight w:val="yellow"/>
        </w:rPr>
      </w:pPr>
    </w:p>
    <w:p w14:paraId="062A6F23" w14:textId="77777777" w:rsidR="00443BE3" w:rsidRDefault="00443BE3" w:rsidP="00443BE3">
      <w:pPr>
        <w:pStyle w:val="BodyText"/>
        <w:rPr>
          <w:rFonts w:cs="Arial"/>
          <w:sz w:val="24"/>
          <w:szCs w:val="24"/>
        </w:rPr>
      </w:pPr>
      <w:r w:rsidRPr="00443BE3">
        <w:rPr>
          <w:rFonts w:cs="Arial"/>
          <w:b/>
          <w:sz w:val="24"/>
          <w:szCs w:val="24"/>
          <w:highlight w:val="yellow"/>
        </w:rPr>
        <w:t>Conflictos manejados inadecuadamente.</w:t>
      </w:r>
      <w:r w:rsidRPr="00443BE3">
        <w:rPr>
          <w:rFonts w:cs="Arial"/>
          <w:sz w:val="24"/>
          <w:szCs w:val="24"/>
          <w:highlight w:val="yellow"/>
        </w:rPr>
        <w:t xml:space="preserve"> Son situaciones en las que los conflictos no son resueltos de manera constructiva y dan lugar a hechos que afectan la convivencia escolar, como altercados, enfrentamientos o riñas entre dos o más miembros de la comunidad educativa de los cuales por lo menos uno es estudiante y siempre y cuando no exista una afectación al cuerpo o a la salud de cualquiera de los involucrados</w:t>
      </w:r>
      <w:r w:rsidRPr="00443BE3">
        <w:rPr>
          <w:rFonts w:cs="Arial"/>
          <w:sz w:val="24"/>
          <w:szCs w:val="24"/>
        </w:rPr>
        <w:t xml:space="preserve">. </w:t>
      </w:r>
      <w:r w:rsidR="00483C97">
        <w:rPr>
          <w:rFonts w:cs="Arial"/>
          <w:sz w:val="24"/>
          <w:szCs w:val="24"/>
          <w:highlight w:val="yellow"/>
        </w:rPr>
        <w:t>(Art 39 Decreto 1965/2013)</w:t>
      </w:r>
    </w:p>
    <w:p w14:paraId="24F63861" w14:textId="77777777" w:rsidR="00483C97" w:rsidRDefault="00483C97" w:rsidP="00443BE3">
      <w:pPr>
        <w:pStyle w:val="BodyText"/>
        <w:rPr>
          <w:rFonts w:cs="Arial"/>
          <w:sz w:val="24"/>
          <w:szCs w:val="24"/>
        </w:rPr>
      </w:pPr>
    </w:p>
    <w:p w14:paraId="14DDB097" w14:textId="77777777" w:rsidR="00483C97" w:rsidRPr="00483C97" w:rsidRDefault="00483C97" w:rsidP="00483C97">
      <w:pPr>
        <w:pStyle w:val="BodyText"/>
        <w:rPr>
          <w:rFonts w:cs="Arial"/>
          <w:sz w:val="24"/>
          <w:szCs w:val="24"/>
          <w:highlight w:val="yellow"/>
        </w:rPr>
      </w:pPr>
      <w:r w:rsidRPr="00483C97">
        <w:rPr>
          <w:rFonts w:cs="Arial"/>
          <w:b/>
          <w:sz w:val="24"/>
          <w:szCs w:val="24"/>
          <w:highlight w:val="yellow"/>
        </w:rPr>
        <w:t>Agresión escolar.</w:t>
      </w:r>
      <w:r w:rsidRPr="00483C97">
        <w:rPr>
          <w:rFonts w:cs="Arial"/>
          <w:sz w:val="24"/>
          <w:szCs w:val="24"/>
          <w:highlight w:val="yellow"/>
        </w:rPr>
        <w:t xml:space="preserve"> Es toda acción realizada por uno o varios integrantes de la comunidad educativa que busca afectar negativamente a otros miembros de la comunidad educativa, de los cuales por lo menos uno es estudiante. La agresión escolar puede ser física, verbal, gestual, relacional y electrónica. </w:t>
      </w:r>
      <w:r>
        <w:rPr>
          <w:rFonts w:cs="Arial"/>
          <w:sz w:val="24"/>
          <w:szCs w:val="24"/>
          <w:highlight w:val="yellow"/>
        </w:rPr>
        <w:t>(Art 39 Decreto 1965/2013)</w:t>
      </w:r>
    </w:p>
    <w:p w14:paraId="17CC520C" w14:textId="77777777" w:rsidR="00483C97" w:rsidRDefault="00483C97" w:rsidP="00201786">
      <w:pPr>
        <w:pStyle w:val="BodyText"/>
        <w:numPr>
          <w:ilvl w:val="0"/>
          <w:numId w:val="49"/>
        </w:numPr>
        <w:rPr>
          <w:rFonts w:cs="Arial"/>
          <w:sz w:val="24"/>
          <w:szCs w:val="24"/>
          <w:highlight w:val="yellow"/>
        </w:rPr>
      </w:pPr>
      <w:r w:rsidRPr="00483C97">
        <w:rPr>
          <w:rFonts w:cs="Arial"/>
          <w:b/>
          <w:sz w:val="24"/>
          <w:szCs w:val="24"/>
          <w:highlight w:val="yellow"/>
        </w:rPr>
        <w:t>Agresión física.</w:t>
      </w:r>
      <w:r w:rsidRPr="00483C97">
        <w:rPr>
          <w:rFonts w:cs="Arial"/>
          <w:sz w:val="24"/>
          <w:szCs w:val="24"/>
          <w:highlight w:val="yellow"/>
        </w:rPr>
        <w:t xml:space="preserve"> Es toda acción que tenga como finalidad causar daño al cuerpo o a la salud de otra persona. Incluye puñetazos, patadas, empujones, cachetadas, mordiscos, rasguños, pellizcos, jalón de pelo, entre otras. </w:t>
      </w:r>
    </w:p>
    <w:p w14:paraId="14744AE3" w14:textId="77777777" w:rsidR="00D738F2" w:rsidRPr="00D738F2" w:rsidRDefault="00483C97" w:rsidP="00201786">
      <w:pPr>
        <w:pStyle w:val="BodyText"/>
        <w:numPr>
          <w:ilvl w:val="0"/>
          <w:numId w:val="49"/>
        </w:numPr>
        <w:rPr>
          <w:rFonts w:cs="Arial"/>
          <w:sz w:val="24"/>
          <w:szCs w:val="24"/>
          <w:highlight w:val="yellow"/>
        </w:rPr>
      </w:pPr>
      <w:r w:rsidRPr="00483C97">
        <w:rPr>
          <w:rFonts w:cs="Arial"/>
          <w:b/>
          <w:sz w:val="24"/>
          <w:szCs w:val="24"/>
          <w:highlight w:val="yellow"/>
        </w:rPr>
        <w:t>Agresión verbal.</w:t>
      </w:r>
      <w:r w:rsidRPr="00483C97">
        <w:rPr>
          <w:rFonts w:cs="Arial"/>
          <w:sz w:val="24"/>
          <w:szCs w:val="24"/>
          <w:highlight w:val="yellow"/>
        </w:rPr>
        <w:t xml:space="preserve"> Es toda acción que busque con las palabras degradar, humillar, atemorizar, descalificar a otros. Incluye</w:t>
      </w:r>
      <w:r w:rsidR="00E9091D">
        <w:rPr>
          <w:rFonts w:cs="Arial"/>
          <w:sz w:val="24"/>
          <w:szCs w:val="24"/>
          <w:highlight w:val="yellow"/>
        </w:rPr>
        <w:t xml:space="preserve"> </w:t>
      </w:r>
      <w:r w:rsidR="00E9091D" w:rsidRPr="00E112F3">
        <w:rPr>
          <w:rFonts w:cs="Arial"/>
          <w:sz w:val="24"/>
          <w:szCs w:val="24"/>
        </w:rPr>
        <w:t>falta de respeto</w:t>
      </w:r>
      <w:r w:rsidR="00E9091D">
        <w:rPr>
          <w:rFonts w:cs="Arial"/>
          <w:sz w:val="24"/>
          <w:szCs w:val="24"/>
          <w:highlight w:val="yellow"/>
        </w:rPr>
        <w:t>,</w:t>
      </w:r>
      <w:r w:rsidRPr="00483C97">
        <w:rPr>
          <w:rFonts w:cs="Arial"/>
          <w:sz w:val="24"/>
          <w:szCs w:val="24"/>
          <w:highlight w:val="yellow"/>
        </w:rPr>
        <w:t xml:space="preserve"> insultos,</w:t>
      </w:r>
      <w:r w:rsidR="00E9091D">
        <w:rPr>
          <w:rFonts w:cs="Arial"/>
          <w:sz w:val="24"/>
          <w:szCs w:val="24"/>
          <w:highlight w:val="yellow"/>
        </w:rPr>
        <w:t xml:space="preserve"> </w:t>
      </w:r>
      <w:r w:rsidR="00E9091D" w:rsidRPr="00E112F3">
        <w:rPr>
          <w:rFonts w:cs="Arial"/>
          <w:sz w:val="24"/>
          <w:szCs w:val="24"/>
        </w:rPr>
        <w:t>utilizar palabras soeces</w:t>
      </w:r>
      <w:r w:rsidR="00E9091D">
        <w:rPr>
          <w:rFonts w:cs="Arial"/>
          <w:sz w:val="24"/>
          <w:szCs w:val="24"/>
          <w:highlight w:val="yellow"/>
        </w:rPr>
        <w:t>,</w:t>
      </w:r>
      <w:r w:rsidRPr="00483C97">
        <w:rPr>
          <w:rFonts w:cs="Arial"/>
          <w:sz w:val="24"/>
          <w:szCs w:val="24"/>
          <w:highlight w:val="yellow"/>
        </w:rPr>
        <w:t xml:space="preserve"> apodos ofensivos, burlas y amenazas.</w:t>
      </w:r>
      <w:r w:rsidR="00E9091D" w:rsidRPr="00E9091D">
        <w:rPr>
          <w:rFonts w:cs="Arial"/>
          <w:bCs/>
        </w:rPr>
        <w:t xml:space="preserve"> </w:t>
      </w:r>
    </w:p>
    <w:p w14:paraId="4C69A69A" w14:textId="77777777" w:rsidR="00D738F2" w:rsidRDefault="00D738F2" w:rsidP="00201786">
      <w:pPr>
        <w:pStyle w:val="BodyText"/>
        <w:numPr>
          <w:ilvl w:val="0"/>
          <w:numId w:val="49"/>
        </w:numPr>
        <w:rPr>
          <w:rFonts w:cs="Arial"/>
          <w:sz w:val="24"/>
          <w:szCs w:val="24"/>
          <w:highlight w:val="yellow"/>
        </w:rPr>
      </w:pPr>
      <w:r w:rsidRPr="00E112F3">
        <w:rPr>
          <w:rFonts w:cs="Arial"/>
          <w:b/>
          <w:sz w:val="24"/>
          <w:szCs w:val="24"/>
        </w:rPr>
        <w:t>Agresión Escrita:</w:t>
      </w:r>
      <w:r w:rsidRPr="00E112F3">
        <w:rPr>
          <w:rFonts w:cs="Arial"/>
          <w:sz w:val="24"/>
          <w:szCs w:val="24"/>
        </w:rPr>
        <w:t xml:space="preserve"> Dibujos o escritos que sean ofensivos o injuriosos para algún miembro de la comunidad</w:t>
      </w:r>
      <w:r w:rsidRPr="00D738F2">
        <w:rPr>
          <w:rFonts w:cs="Arial"/>
        </w:rPr>
        <w:t>.</w:t>
      </w:r>
    </w:p>
    <w:p w14:paraId="0C294E5F" w14:textId="77777777" w:rsidR="00483C97" w:rsidRPr="00D738F2" w:rsidRDefault="00D738F2" w:rsidP="00201786">
      <w:pPr>
        <w:pStyle w:val="BodyText"/>
        <w:numPr>
          <w:ilvl w:val="0"/>
          <w:numId w:val="49"/>
        </w:numPr>
        <w:rPr>
          <w:rFonts w:cs="Arial"/>
          <w:sz w:val="24"/>
          <w:szCs w:val="24"/>
          <w:highlight w:val="yellow"/>
        </w:rPr>
      </w:pPr>
      <w:r w:rsidRPr="00D738F2">
        <w:rPr>
          <w:rFonts w:cs="Arial"/>
          <w:b/>
          <w:sz w:val="24"/>
          <w:szCs w:val="24"/>
          <w:highlight w:val="yellow"/>
        </w:rPr>
        <w:t xml:space="preserve"> </w:t>
      </w:r>
      <w:r w:rsidR="00483C97" w:rsidRPr="00D738F2">
        <w:rPr>
          <w:rFonts w:cs="Arial"/>
          <w:b/>
          <w:sz w:val="24"/>
          <w:szCs w:val="24"/>
          <w:highlight w:val="yellow"/>
        </w:rPr>
        <w:t>Agresión gestual.</w:t>
      </w:r>
      <w:r w:rsidR="00483C97" w:rsidRPr="00D738F2">
        <w:rPr>
          <w:rFonts w:cs="Arial"/>
          <w:sz w:val="24"/>
          <w:szCs w:val="24"/>
          <w:highlight w:val="yellow"/>
        </w:rPr>
        <w:t xml:space="preserve"> Es toda acción que busque con los gestos degradar, humillar, atemorizar o descalificar a otros. </w:t>
      </w:r>
    </w:p>
    <w:p w14:paraId="27B03F9F" w14:textId="26DCF407" w:rsidR="00483C97" w:rsidRPr="001C1FFF" w:rsidRDefault="00483C97" w:rsidP="00201786">
      <w:pPr>
        <w:pStyle w:val="BodyText"/>
        <w:numPr>
          <w:ilvl w:val="0"/>
          <w:numId w:val="49"/>
        </w:numPr>
        <w:rPr>
          <w:rFonts w:cs="Arial"/>
          <w:sz w:val="24"/>
          <w:szCs w:val="24"/>
          <w:highlight w:val="lightGray"/>
        </w:rPr>
      </w:pPr>
      <w:r w:rsidRPr="00483C97">
        <w:rPr>
          <w:rFonts w:cs="Arial"/>
          <w:b/>
          <w:sz w:val="24"/>
          <w:szCs w:val="24"/>
          <w:highlight w:val="yellow"/>
        </w:rPr>
        <w:t>Agresión relacional.</w:t>
      </w:r>
      <w:r w:rsidRPr="00483C97">
        <w:rPr>
          <w:rFonts w:cs="Arial"/>
          <w:sz w:val="24"/>
          <w:szCs w:val="24"/>
          <w:highlight w:val="yellow"/>
        </w:rPr>
        <w:t xml:space="preserve"> Es toda acción que busque afectar negativamente las relaciones que otros tienen. Incluye excluir de grupos, aislar deliberadamente y difundir rumores o secretos buscando afectar negativamente el estatus o imagen que tiene la persona frente a otros</w:t>
      </w:r>
      <w:proofErr w:type="gramStart"/>
      <w:r w:rsidRPr="00483C97">
        <w:rPr>
          <w:rFonts w:cs="Arial"/>
          <w:sz w:val="24"/>
          <w:szCs w:val="24"/>
          <w:highlight w:val="yellow"/>
        </w:rPr>
        <w:t>.</w:t>
      </w:r>
      <w:r w:rsidR="001C1FFF" w:rsidRPr="001C1FFF">
        <w:rPr>
          <w:rFonts w:cs="Arial"/>
          <w:sz w:val="24"/>
          <w:szCs w:val="24"/>
          <w:highlight w:val="lightGray"/>
        </w:rPr>
        <w:t>.</w:t>
      </w:r>
      <w:proofErr w:type="gramEnd"/>
    </w:p>
    <w:p w14:paraId="2F857793" w14:textId="605F67F6" w:rsidR="00483C97" w:rsidRDefault="00483C97" w:rsidP="00201786">
      <w:pPr>
        <w:pStyle w:val="BodyText"/>
        <w:numPr>
          <w:ilvl w:val="0"/>
          <w:numId w:val="49"/>
        </w:numPr>
        <w:rPr>
          <w:rFonts w:cs="Arial"/>
          <w:sz w:val="24"/>
          <w:szCs w:val="24"/>
          <w:highlight w:val="yellow"/>
        </w:rPr>
      </w:pPr>
      <w:r w:rsidRPr="00483C97">
        <w:rPr>
          <w:rFonts w:cs="Arial"/>
          <w:b/>
          <w:sz w:val="24"/>
          <w:szCs w:val="24"/>
          <w:highlight w:val="yellow"/>
        </w:rPr>
        <w:t>Agresión electrónica</w:t>
      </w:r>
      <w:r w:rsidRPr="00483C97">
        <w:rPr>
          <w:rFonts w:cs="Arial"/>
          <w:sz w:val="24"/>
          <w:szCs w:val="24"/>
          <w:highlight w:val="yellow"/>
        </w:rPr>
        <w:t>. Es toda acción que busque afectar negativamente a otros a través de medios electrónicos. Incluye la divulgación de fotos o videos íntimos o humillantes en Internet, re</w:t>
      </w:r>
      <w:r w:rsidR="00D738F2">
        <w:rPr>
          <w:rFonts w:cs="Arial"/>
          <w:sz w:val="24"/>
          <w:szCs w:val="24"/>
          <w:highlight w:val="yellow"/>
        </w:rPr>
        <w:t>alizar comentarios insultantes,</w:t>
      </w:r>
      <w:r w:rsidRPr="00483C97">
        <w:rPr>
          <w:rFonts w:cs="Arial"/>
          <w:sz w:val="24"/>
          <w:szCs w:val="24"/>
          <w:highlight w:val="yellow"/>
        </w:rPr>
        <w:t xml:space="preserve"> ofensivos</w:t>
      </w:r>
      <w:r w:rsidR="00D738F2">
        <w:rPr>
          <w:rFonts w:cs="Arial"/>
          <w:sz w:val="24"/>
          <w:szCs w:val="24"/>
          <w:highlight w:val="yellow"/>
        </w:rPr>
        <w:t xml:space="preserve"> </w:t>
      </w:r>
      <w:r w:rsidR="00D738F2" w:rsidRPr="00E112F3">
        <w:rPr>
          <w:rFonts w:cs="Arial"/>
          <w:sz w:val="24"/>
          <w:szCs w:val="24"/>
        </w:rPr>
        <w:t>o amenazantes</w:t>
      </w:r>
      <w:r w:rsidRPr="00E112F3">
        <w:rPr>
          <w:rFonts w:cs="Arial"/>
          <w:sz w:val="24"/>
          <w:szCs w:val="24"/>
        </w:rPr>
        <w:t xml:space="preserve"> </w:t>
      </w:r>
      <w:r w:rsidRPr="00D738F2">
        <w:rPr>
          <w:rFonts w:cs="Arial"/>
          <w:strike/>
          <w:sz w:val="24"/>
          <w:szCs w:val="24"/>
          <w:highlight w:val="yellow"/>
        </w:rPr>
        <w:t>sobre otros</w:t>
      </w:r>
      <w:r w:rsidRPr="00483C97">
        <w:rPr>
          <w:rFonts w:cs="Arial"/>
          <w:sz w:val="24"/>
          <w:szCs w:val="24"/>
          <w:highlight w:val="yellow"/>
        </w:rPr>
        <w:t xml:space="preserve"> a través de redes sociales y enviar correos electrónicos o</w:t>
      </w:r>
      <w:r w:rsidR="00D738F2">
        <w:rPr>
          <w:rFonts w:cs="Arial"/>
          <w:sz w:val="24"/>
          <w:szCs w:val="24"/>
          <w:highlight w:val="yellow"/>
        </w:rPr>
        <w:t xml:space="preserve"> mensajes de texto insultantes,</w:t>
      </w:r>
      <w:r w:rsidRPr="00483C97">
        <w:rPr>
          <w:rFonts w:cs="Arial"/>
          <w:sz w:val="24"/>
          <w:szCs w:val="24"/>
          <w:highlight w:val="yellow"/>
        </w:rPr>
        <w:t xml:space="preserve"> ofensivos,</w:t>
      </w:r>
      <w:r w:rsidR="00D738F2">
        <w:rPr>
          <w:rFonts w:cs="Arial"/>
          <w:sz w:val="24"/>
          <w:szCs w:val="24"/>
          <w:highlight w:val="yellow"/>
        </w:rPr>
        <w:t xml:space="preserve"> </w:t>
      </w:r>
      <w:r w:rsidR="00D738F2" w:rsidRPr="00E112F3">
        <w:rPr>
          <w:rFonts w:cs="Arial"/>
          <w:sz w:val="24"/>
          <w:szCs w:val="24"/>
        </w:rPr>
        <w:t>o amenazantes</w:t>
      </w:r>
      <w:r w:rsidRPr="00E112F3">
        <w:rPr>
          <w:rFonts w:cs="Arial"/>
          <w:sz w:val="24"/>
          <w:szCs w:val="24"/>
        </w:rPr>
        <w:t xml:space="preserve"> </w:t>
      </w:r>
      <w:r w:rsidRPr="00483C97">
        <w:rPr>
          <w:rFonts w:cs="Arial"/>
          <w:sz w:val="24"/>
          <w:szCs w:val="24"/>
          <w:highlight w:val="yellow"/>
        </w:rPr>
        <w:t>tanto de manera anónima como cuando se revela la identidad de quien los envía</w:t>
      </w:r>
      <w:r w:rsidR="001C1FFF">
        <w:rPr>
          <w:rFonts w:cs="Arial"/>
          <w:sz w:val="24"/>
          <w:szCs w:val="24"/>
          <w:highlight w:val="yellow"/>
        </w:rPr>
        <w:t>.</w:t>
      </w:r>
    </w:p>
    <w:p w14:paraId="6FB07AAE" w14:textId="0F087FDB" w:rsidR="001C1FFF" w:rsidRPr="00483C97" w:rsidRDefault="001C1FFF" w:rsidP="00201786">
      <w:pPr>
        <w:pStyle w:val="BodyText"/>
        <w:numPr>
          <w:ilvl w:val="0"/>
          <w:numId w:val="49"/>
        </w:numPr>
        <w:rPr>
          <w:rFonts w:cs="Arial"/>
          <w:sz w:val="24"/>
          <w:szCs w:val="24"/>
          <w:highlight w:val="yellow"/>
        </w:rPr>
      </w:pPr>
      <w:r w:rsidRPr="001C1FFF">
        <w:rPr>
          <w:rFonts w:cs="Arial"/>
          <w:b/>
          <w:sz w:val="24"/>
          <w:szCs w:val="24"/>
          <w:highlight w:val="lightGray"/>
        </w:rPr>
        <w:t>Agresión esporádica</w:t>
      </w:r>
      <w:r w:rsidRPr="001C1FFF">
        <w:rPr>
          <w:rFonts w:cs="Arial"/>
          <w:sz w:val="24"/>
          <w:szCs w:val="24"/>
          <w:highlight w:val="lightGray"/>
        </w:rPr>
        <w:t>: Cualquier tipo de agresión que ocurre solo una vez, es decir, no hace parte de un patrón de agresiones repetidas contra una misma persona</w:t>
      </w:r>
      <w:r>
        <w:rPr>
          <w:rFonts w:cs="Arial"/>
          <w:sz w:val="24"/>
          <w:szCs w:val="24"/>
          <w:highlight w:val="yellow"/>
        </w:rPr>
        <w:t>.</w:t>
      </w:r>
    </w:p>
    <w:p w14:paraId="2E4920D0" w14:textId="77777777" w:rsidR="00483C97" w:rsidRPr="00483C97" w:rsidRDefault="00483C97" w:rsidP="00443BE3">
      <w:pPr>
        <w:pStyle w:val="BodyText"/>
        <w:rPr>
          <w:rFonts w:cs="Arial"/>
          <w:sz w:val="24"/>
          <w:szCs w:val="24"/>
          <w:highlight w:val="yellow"/>
        </w:rPr>
      </w:pPr>
    </w:p>
    <w:p w14:paraId="467CA04E" w14:textId="77777777" w:rsidR="001244B8" w:rsidRPr="00200D7E" w:rsidRDefault="00200D7E" w:rsidP="001244B8">
      <w:pPr>
        <w:autoSpaceDE w:val="0"/>
        <w:autoSpaceDN w:val="0"/>
        <w:adjustRightInd w:val="0"/>
        <w:spacing w:line="276" w:lineRule="atLeast"/>
        <w:ind w:right="307"/>
        <w:jc w:val="both"/>
        <w:rPr>
          <w:rFonts w:ascii="Arial" w:hAnsi="Arial" w:cs="Arial"/>
          <w:lang w:val="es-CO"/>
        </w:rPr>
      </w:pPr>
      <w:r w:rsidRPr="00C90C7E">
        <w:rPr>
          <w:rFonts w:ascii="Arial" w:hAnsi="Arial" w:cs="Arial"/>
          <w:b/>
          <w:lang w:val="es-ES" w:eastAsia="es-ES"/>
        </w:rPr>
        <w:t xml:space="preserve">Acoso Escolar o </w:t>
      </w:r>
      <w:proofErr w:type="spellStart"/>
      <w:r w:rsidRPr="00C90C7E">
        <w:rPr>
          <w:rFonts w:ascii="Arial" w:hAnsi="Arial" w:cs="Arial"/>
          <w:b/>
          <w:lang w:val="es-ES" w:eastAsia="es-ES"/>
        </w:rPr>
        <w:t>B</w:t>
      </w:r>
      <w:r w:rsidR="001244B8" w:rsidRPr="00C90C7E">
        <w:rPr>
          <w:rFonts w:ascii="Arial" w:hAnsi="Arial" w:cs="Arial"/>
          <w:b/>
          <w:lang w:val="es-ES" w:eastAsia="es-ES"/>
        </w:rPr>
        <w:t>ullying</w:t>
      </w:r>
      <w:proofErr w:type="spellEnd"/>
      <w:r w:rsidR="00DB0923" w:rsidRPr="00C90C7E">
        <w:rPr>
          <w:rFonts w:ascii="Arial" w:hAnsi="Arial" w:cs="Arial"/>
          <w:lang w:val="es-ES" w:eastAsia="es-ES"/>
        </w:rPr>
        <w:t>:</w:t>
      </w:r>
      <w:r w:rsidR="00DB0923">
        <w:rPr>
          <w:rFonts w:ascii="Arial" w:hAnsi="Arial" w:cs="Arial"/>
          <w:lang w:val="es-ES" w:eastAsia="es-ES"/>
        </w:rPr>
        <w:t xml:space="preserve"> E</w:t>
      </w:r>
      <w:r w:rsidR="001244B8" w:rsidRPr="00200D7E">
        <w:rPr>
          <w:rFonts w:ascii="Arial" w:hAnsi="Arial" w:cs="Arial"/>
          <w:lang w:val="es-CO"/>
        </w:rPr>
        <w:t xml:space="preserve">s </w:t>
      </w:r>
      <w:r w:rsidR="00E97528" w:rsidRPr="00200D7E">
        <w:rPr>
          <w:rFonts w:ascii="Arial" w:hAnsi="Arial" w:cs="Arial"/>
          <w:lang w:val="es-ES" w:eastAsia="es-ES"/>
        </w:rPr>
        <w:t>toda conducta negativa</w:t>
      </w:r>
      <w:r w:rsidR="00E97528" w:rsidRPr="00200D7E">
        <w:rPr>
          <w:rFonts w:ascii="Arial" w:hAnsi="Arial" w:cs="Arial"/>
          <w:lang w:val="es-CO"/>
        </w:rPr>
        <w:t xml:space="preserve"> </w:t>
      </w:r>
      <w:r w:rsidR="001244B8" w:rsidRPr="00200D7E">
        <w:rPr>
          <w:rFonts w:ascii="Arial" w:hAnsi="Arial" w:cs="Arial"/>
          <w:lang w:val="es-ES" w:eastAsia="es-ES"/>
        </w:rPr>
        <w:t>intencional</w:t>
      </w:r>
      <w:r w:rsidR="00C5219D" w:rsidRPr="00200D7E">
        <w:rPr>
          <w:rFonts w:ascii="Arial" w:hAnsi="Arial" w:cs="Arial"/>
          <w:lang w:val="es-ES" w:eastAsia="es-ES"/>
        </w:rPr>
        <w:t>,</w:t>
      </w:r>
      <w:r w:rsidR="001244B8" w:rsidRPr="00200D7E">
        <w:rPr>
          <w:rFonts w:ascii="Arial" w:hAnsi="Arial" w:cs="Arial"/>
          <w:lang w:val="es-ES" w:eastAsia="es-ES"/>
        </w:rPr>
        <w:t xml:space="preserve"> metódica y sistemática de agresión, intimidación, humillación, ridiculización, difamación,  coacción, aislamiento deliberado, amenaza o incitación a la violencia o cualquier forma de maltrato psicológico, verbal, físico</w:t>
      </w:r>
      <w:r w:rsidR="00C5219D" w:rsidRPr="00200D7E">
        <w:rPr>
          <w:rFonts w:ascii="Arial" w:hAnsi="Arial" w:cs="Arial"/>
          <w:lang w:val="es-ES" w:eastAsia="es-ES"/>
        </w:rPr>
        <w:t xml:space="preserve">, </w:t>
      </w:r>
      <w:r w:rsidR="001244B8" w:rsidRPr="00200D7E">
        <w:rPr>
          <w:rFonts w:ascii="Arial" w:hAnsi="Arial" w:cs="Arial"/>
          <w:lang w:val="es-ES" w:eastAsia="es-ES"/>
        </w:rPr>
        <w:t xml:space="preserve"> </w:t>
      </w:r>
      <w:r w:rsidR="00C5219D" w:rsidRPr="00200D7E">
        <w:rPr>
          <w:rFonts w:ascii="Arial" w:hAnsi="Arial" w:cs="Arial"/>
          <w:lang w:val="es-CO"/>
        </w:rPr>
        <w:t>escrito, telefónico</w:t>
      </w:r>
      <w:r w:rsidR="00C5219D" w:rsidRPr="00200D7E">
        <w:rPr>
          <w:rFonts w:ascii="Arial" w:hAnsi="Arial" w:cs="Arial"/>
          <w:lang w:val="es-ES" w:eastAsia="es-ES"/>
        </w:rPr>
        <w:t xml:space="preserve"> </w:t>
      </w:r>
      <w:r w:rsidR="001244B8" w:rsidRPr="00200D7E">
        <w:rPr>
          <w:rFonts w:ascii="Arial" w:hAnsi="Arial" w:cs="Arial"/>
          <w:lang w:val="es-ES" w:eastAsia="es-ES"/>
        </w:rPr>
        <w:t>o por medios electrónicos</w:t>
      </w:r>
      <w:r w:rsidR="00C5219D" w:rsidRPr="00200D7E">
        <w:rPr>
          <w:rFonts w:ascii="Arial" w:hAnsi="Arial" w:cs="Arial"/>
          <w:lang w:val="es-ES" w:eastAsia="es-ES"/>
        </w:rPr>
        <w:t>,</w:t>
      </w:r>
      <w:r w:rsidR="001244B8" w:rsidRPr="00200D7E">
        <w:rPr>
          <w:rFonts w:ascii="Arial" w:hAnsi="Arial" w:cs="Arial"/>
          <w:lang w:val="es-ES" w:eastAsia="es-ES"/>
        </w:rPr>
        <w:t xml:space="preserve"> </w:t>
      </w:r>
      <w:r w:rsidR="00C5219D" w:rsidRPr="00200D7E">
        <w:rPr>
          <w:rFonts w:ascii="Arial" w:hAnsi="Arial" w:cs="Arial"/>
          <w:lang w:val="es-CO"/>
        </w:rPr>
        <w:t>en forma directa o indirecta,</w:t>
      </w:r>
      <w:r w:rsidR="00C5219D" w:rsidRPr="00200D7E">
        <w:rPr>
          <w:rFonts w:ascii="Arial" w:hAnsi="Arial" w:cs="Arial"/>
          <w:lang w:val="es-ES" w:eastAsia="es-ES"/>
        </w:rPr>
        <w:t xml:space="preserve"> </w:t>
      </w:r>
      <w:r w:rsidR="001244B8" w:rsidRPr="00200D7E">
        <w:rPr>
          <w:rFonts w:ascii="Arial" w:hAnsi="Arial" w:cs="Arial"/>
          <w:lang w:val="es-ES" w:eastAsia="es-ES"/>
        </w:rPr>
        <w:t>contra un niño, niña o adolescente, por parte de un estudiante o varios de sus pares con quienes mantiene una relación de poder asimétrica, que se presenta de forma reiterada a lo largo de un tiempo determinado. También puede ocurrir por parte de docentes</w:t>
      </w:r>
      <w:r w:rsidR="00E31E02">
        <w:rPr>
          <w:rFonts w:ascii="Arial" w:hAnsi="Arial" w:cs="Arial"/>
          <w:lang w:val="es-ES" w:eastAsia="es-ES"/>
        </w:rPr>
        <w:t xml:space="preserve"> </w:t>
      </w:r>
      <w:r w:rsidR="00E31E02" w:rsidRPr="00E31E02">
        <w:rPr>
          <w:rFonts w:ascii="Arial" w:hAnsi="Arial" w:cs="Arial"/>
          <w:highlight w:val="yellow"/>
          <w:lang w:val="es-ES" w:eastAsia="es-ES"/>
        </w:rPr>
        <w:t>u otros miembros de la comunidad educativa</w:t>
      </w:r>
      <w:r w:rsidR="001244B8" w:rsidRPr="00200D7E">
        <w:rPr>
          <w:rFonts w:ascii="Arial" w:hAnsi="Arial" w:cs="Arial"/>
          <w:lang w:val="es-ES" w:eastAsia="es-ES"/>
        </w:rPr>
        <w:t xml:space="preserve"> contra estudiantes, o por parte de estudiantes contra docentes</w:t>
      </w:r>
      <w:r w:rsidR="00E31E02">
        <w:rPr>
          <w:rFonts w:ascii="Arial" w:hAnsi="Arial" w:cs="Arial"/>
          <w:lang w:val="es-ES" w:eastAsia="es-ES"/>
        </w:rPr>
        <w:t xml:space="preserve"> </w:t>
      </w:r>
      <w:r w:rsidR="00E31E02" w:rsidRPr="00E31E02">
        <w:rPr>
          <w:rFonts w:ascii="Arial" w:hAnsi="Arial" w:cs="Arial"/>
          <w:highlight w:val="yellow"/>
          <w:lang w:val="es-ES" w:eastAsia="es-ES"/>
        </w:rPr>
        <w:t>u otros miembros de la comunidad educativa</w:t>
      </w:r>
      <w:r w:rsidR="001244B8" w:rsidRPr="00200D7E">
        <w:rPr>
          <w:rFonts w:ascii="Arial" w:hAnsi="Arial" w:cs="Arial"/>
          <w:lang w:val="es-ES" w:eastAsia="es-ES"/>
        </w:rPr>
        <w:t xml:space="preserve">, ante la indiferencia o complicidad de su entorno. El acoso escolar </w:t>
      </w:r>
      <w:r w:rsidR="00C5219D" w:rsidRPr="00200D7E">
        <w:rPr>
          <w:rFonts w:ascii="Arial" w:hAnsi="Arial" w:cs="Arial"/>
          <w:lang w:val="es-CO"/>
        </w:rPr>
        <w:t xml:space="preserve">interfiere y </w:t>
      </w:r>
      <w:r w:rsidR="00C5219D" w:rsidRPr="00200D7E">
        <w:rPr>
          <w:rFonts w:ascii="Arial" w:hAnsi="Arial" w:cs="Arial"/>
          <w:lang w:val="es-ES" w:eastAsia="es-ES"/>
        </w:rPr>
        <w:t xml:space="preserve">tiene consecuencias </w:t>
      </w:r>
      <w:r w:rsidR="00C5219D" w:rsidRPr="00200D7E">
        <w:rPr>
          <w:rFonts w:ascii="Arial" w:hAnsi="Arial" w:cs="Arial"/>
          <w:lang w:val="es-CO"/>
        </w:rPr>
        <w:t xml:space="preserve">en las oportunidades, desempeño, </w:t>
      </w:r>
      <w:r w:rsidR="00C5219D" w:rsidRPr="00200D7E">
        <w:rPr>
          <w:rFonts w:ascii="Arial" w:hAnsi="Arial" w:cs="Arial"/>
          <w:lang w:val="es-ES" w:eastAsia="es-ES"/>
        </w:rPr>
        <w:t>el ambiente de aprendizaje, la salud,</w:t>
      </w:r>
      <w:r w:rsidR="00C5219D" w:rsidRPr="00200D7E">
        <w:rPr>
          <w:rFonts w:ascii="Arial" w:hAnsi="Arial" w:cs="Arial"/>
          <w:lang w:val="es-CO"/>
        </w:rPr>
        <w:t xml:space="preserve"> el bienestar físico o </w:t>
      </w:r>
      <w:r w:rsidR="00C5219D" w:rsidRPr="00200D7E">
        <w:rPr>
          <w:rFonts w:ascii="Arial" w:hAnsi="Arial" w:cs="Arial"/>
          <w:lang w:val="es-ES" w:eastAsia="es-ES"/>
        </w:rPr>
        <w:t xml:space="preserve">emocional </w:t>
      </w:r>
      <w:r w:rsidR="00C5219D" w:rsidRPr="00200D7E">
        <w:rPr>
          <w:rFonts w:ascii="Arial" w:hAnsi="Arial" w:cs="Arial"/>
          <w:lang w:val="es-CO"/>
        </w:rPr>
        <w:t>de un miembro de la comunidad</w:t>
      </w:r>
      <w:r w:rsidR="00C5219D" w:rsidRPr="00200D7E">
        <w:rPr>
          <w:rFonts w:ascii="Arial" w:hAnsi="Arial" w:cs="Arial"/>
          <w:lang w:val="es-ES" w:eastAsia="es-ES"/>
        </w:rPr>
        <w:t xml:space="preserve"> y el clima escolar</w:t>
      </w:r>
      <w:r w:rsidR="00C5219D" w:rsidRPr="00200D7E">
        <w:rPr>
          <w:rFonts w:ascii="Arial" w:hAnsi="Arial" w:cs="Arial"/>
          <w:lang w:val="es-CO"/>
        </w:rPr>
        <w:t>.</w:t>
      </w:r>
    </w:p>
    <w:p w14:paraId="361EBAE3" w14:textId="77777777" w:rsidR="00DB0923" w:rsidRDefault="00DB0923" w:rsidP="00BA35AC">
      <w:pPr>
        <w:pStyle w:val="BodyText"/>
        <w:rPr>
          <w:rFonts w:cs="Arial"/>
          <w:b/>
          <w:sz w:val="24"/>
          <w:szCs w:val="24"/>
        </w:rPr>
      </w:pPr>
    </w:p>
    <w:p w14:paraId="53F4552E" w14:textId="77777777" w:rsidR="001244B8" w:rsidRPr="00200D7E" w:rsidRDefault="00531BD2" w:rsidP="00BA35AC">
      <w:pPr>
        <w:pStyle w:val="BodyText"/>
        <w:rPr>
          <w:rFonts w:cs="Arial"/>
          <w:sz w:val="24"/>
          <w:szCs w:val="24"/>
        </w:rPr>
      </w:pPr>
      <w:proofErr w:type="spellStart"/>
      <w:r w:rsidRPr="00C90C7E">
        <w:rPr>
          <w:rFonts w:cs="Arial"/>
          <w:b/>
          <w:sz w:val="24"/>
          <w:szCs w:val="24"/>
        </w:rPr>
        <w:t>Ciberbullying</w:t>
      </w:r>
      <w:proofErr w:type="spellEnd"/>
      <w:r w:rsidRPr="00C90C7E">
        <w:rPr>
          <w:rFonts w:cs="Arial"/>
          <w:b/>
          <w:sz w:val="24"/>
          <w:szCs w:val="24"/>
        </w:rPr>
        <w:t xml:space="preserve"> o </w:t>
      </w:r>
      <w:proofErr w:type="spellStart"/>
      <w:r w:rsidRPr="00C90C7E">
        <w:rPr>
          <w:rFonts w:cs="Arial"/>
          <w:b/>
          <w:sz w:val="24"/>
          <w:szCs w:val="24"/>
        </w:rPr>
        <w:t>Ciberacoso</w:t>
      </w:r>
      <w:proofErr w:type="spellEnd"/>
      <w:r w:rsidRPr="00C90C7E">
        <w:rPr>
          <w:rFonts w:cs="Arial"/>
          <w:b/>
          <w:sz w:val="24"/>
          <w:szCs w:val="24"/>
        </w:rPr>
        <w:t xml:space="preserve"> Escolar</w:t>
      </w:r>
      <w:r w:rsidRPr="00C90C7E">
        <w:rPr>
          <w:rFonts w:cs="Arial"/>
          <w:sz w:val="24"/>
          <w:szCs w:val="24"/>
        </w:rPr>
        <w:t>:</w:t>
      </w:r>
      <w:r w:rsidRPr="00200D7E">
        <w:rPr>
          <w:rFonts w:cs="Arial"/>
          <w:sz w:val="24"/>
          <w:szCs w:val="24"/>
        </w:rPr>
        <w:t xml:space="preserve"> Forma de intimidación con uso de tecnologías de información (Internet, redes sociales virtuales, telefonía móvil y video juegos online) para molestar, intimidar, o ejercer maltrato psicológico y continuado</w:t>
      </w:r>
      <w:r w:rsidR="001B58AA" w:rsidRPr="00200D7E">
        <w:rPr>
          <w:rFonts w:cs="Arial"/>
          <w:sz w:val="24"/>
          <w:szCs w:val="24"/>
        </w:rPr>
        <w:t>.</w:t>
      </w:r>
    </w:p>
    <w:p w14:paraId="058A6AB1" w14:textId="77777777" w:rsidR="001C1FFF" w:rsidRDefault="001C1FFF" w:rsidP="00BA35AC">
      <w:pPr>
        <w:pStyle w:val="BodyText"/>
        <w:rPr>
          <w:rFonts w:cs="Arial"/>
          <w:sz w:val="24"/>
          <w:szCs w:val="24"/>
        </w:rPr>
      </w:pPr>
    </w:p>
    <w:p w14:paraId="5F74A0D2" w14:textId="0780C794" w:rsidR="00153BD4" w:rsidRDefault="00E97528" w:rsidP="00BA35AC">
      <w:pPr>
        <w:pStyle w:val="BodyText"/>
        <w:rPr>
          <w:rFonts w:cs="Arial"/>
          <w:sz w:val="24"/>
          <w:szCs w:val="24"/>
        </w:rPr>
      </w:pPr>
      <w:r>
        <w:rPr>
          <w:rFonts w:cs="Arial"/>
          <w:sz w:val="24"/>
          <w:szCs w:val="24"/>
        </w:rPr>
        <w:t>E</w:t>
      </w:r>
      <w:r w:rsidRPr="003B78FF">
        <w:rPr>
          <w:rFonts w:cs="Arial"/>
          <w:sz w:val="24"/>
          <w:szCs w:val="24"/>
        </w:rPr>
        <w:t xml:space="preserve">l </w:t>
      </w:r>
      <w:r>
        <w:rPr>
          <w:rFonts w:cs="Arial"/>
          <w:sz w:val="24"/>
          <w:szCs w:val="24"/>
        </w:rPr>
        <w:t xml:space="preserve">acoso escolar, </w:t>
      </w:r>
      <w:proofErr w:type="spellStart"/>
      <w:r w:rsidR="001B58AA" w:rsidRPr="00200D7E">
        <w:rPr>
          <w:rFonts w:cs="Arial"/>
          <w:i/>
          <w:sz w:val="24"/>
          <w:szCs w:val="24"/>
        </w:rPr>
        <w:t>B</w:t>
      </w:r>
      <w:r w:rsidRPr="003B78FF">
        <w:rPr>
          <w:rFonts w:cs="Arial"/>
          <w:i/>
          <w:sz w:val="24"/>
          <w:szCs w:val="24"/>
        </w:rPr>
        <w:t>ullying</w:t>
      </w:r>
      <w:proofErr w:type="spellEnd"/>
      <w:r w:rsidR="001C1FFF">
        <w:rPr>
          <w:rFonts w:cs="Arial"/>
          <w:i/>
          <w:sz w:val="24"/>
          <w:szCs w:val="24"/>
        </w:rPr>
        <w:t xml:space="preserve"> o </w:t>
      </w:r>
      <w:proofErr w:type="spellStart"/>
      <w:r w:rsidR="001C1FFF">
        <w:rPr>
          <w:rFonts w:cs="Arial"/>
          <w:i/>
          <w:sz w:val="24"/>
          <w:szCs w:val="24"/>
        </w:rPr>
        <w:t>Ciberbullyin</w:t>
      </w:r>
      <w:proofErr w:type="spellEnd"/>
      <w:r>
        <w:rPr>
          <w:rFonts w:cs="Arial"/>
          <w:sz w:val="24"/>
          <w:szCs w:val="24"/>
        </w:rPr>
        <w:t xml:space="preserve">, </w:t>
      </w:r>
      <w:r>
        <w:rPr>
          <w:rFonts w:cs="Arial"/>
          <w:sz w:val="24"/>
          <w:szCs w:val="24"/>
          <w:lang w:val="es-CO"/>
        </w:rPr>
        <w:t>n</w:t>
      </w:r>
      <w:r w:rsidR="00C5219D" w:rsidRPr="003B78FF">
        <w:rPr>
          <w:rFonts w:cs="Arial"/>
          <w:sz w:val="24"/>
          <w:szCs w:val="24"/>
        </w:rPr>
        <w:t xml:space="preserve">o se debe tolerar </w:t>
      </w:r>
      <w:r w:rsidRPr="003B78FF">
        <w:rPr>
          <w:rFonts w:cs="Arial"/>
          <w:sz w:val="24"/>
          <w:szCs w:val="24"/>
        </w:rPr>
        <w:t>en nuestra comunidad</w:t>
      </w:r>
      <w:r>
        <w:rPr>
          <w:rFonts w:cs="Arial"/>
          <w:sz w:val="24"/>
          <w:szCs w:val="24"/>
        </w:rPr>
        <w:t>.</w:t>
      </w:r>
      <w:r w:rsidRPr="003B78FF">
        <w:rPr>
          <w:rFonts w:cs="Arial"/>
          <w:sz w:val="24"/>
          <w:szCs w:val="24"/>
        </w:rPr>
        <w:t xml:space="preserve"> </w:t>
      </w:r>
      <w:r w:rsidR="00AD3C1F" w:rsidRPr="003B78FF">
        <w:rPr>
          <w:rFonts w:cs="Arial"/>
          <w:sz w:val="24"/>
          <w:szCs w:val="24"/>
        </w:rPr>
        <w:t>Todos los miembros de la comunidad educativa, deben rechazar</w:t>
      </w:r>
      <w:r w:rsidR="00DB7E03">
        <w:rPr>
          <w:rFonts w:cs="Arial"/>
          <w:sz w:val="24"/>
          <w:szCs w:val="24"/>
        </w:rPr>
        <w:t xml:space="preserve"> el</w:t>
      </w:r>
      <w:r w:rsidR="00C5219D">
        <w:rPr>
          <w:rFonts w:cs="Arial"/>
          <w:sz w:val="24"/>
          <w:szCs w:val="24"/>
        </w:rPr>
        <w:t xml:space="preserve"> acoso</w:t>
      </w:r>
      <w:r w:rsidR="00AD3C1F" w:rsidRPr="003B78FF">
        <w:rPr>
          <w:rFonts w:cs="Arial"/>
          <w:sz w:val="24"/>
          <w:szCs w:val="24"/>
        </w:rPr>
        <w:t xml:space="preserve"> escolar, </w:t>
      </w:r>
      <w:r w:rsidR="00C5219D">
        <w:rPr>
          <w:rFonts w:cs="Arial"/>
          <w:sz w:val="24"/>
          <w:szCs w:val="24"/>
        </w:rPr>
        <w:t xml:space="preserve">o </w:t>
      </w:r>
      <w:proofErr w:type="spellStart"/>
      <w:r w:rsidR="00C5219D" w:rsidRPr="00CA0811">
        <w:rPr>
          <w:rFonts w:cs="Arial"/>
          <w:i/>
          <w:sz w:val="24"/>
          <w:szCs w:val="24"/>
        </w:rPr>
        <w:t>Bullying</w:t>
      </w:r>
      <w:proofErr w:type="spellEnd"/>
      <w:r w:rsidR="001C1FFF">
        <w:rPr>
          <w:rFonts w:cs="Arial"/>
          <w:i/>
          <w:sz w:val="24"/>
          <w:szCs w:val="24"/>
        </w:rPr>
        <w:t xml:space="preserve"> o </w:t>
      </w:r>
      <w:proofErr w:type="spellStart"/>
      <w:r w:rsidR="001C1FFF">
        <w:rPr>
          <w:rFonts w:cs="Arial"/>
          <w:i/>
          <w:sz w:val="24"/>
          <w:szCs w:val="24"/>
        </w:rPr>
        <w:t>Ciberbullin</w:t>
      </w:r>
      <w:proofErr w:type="spellEnd"/>
      <w:r w:rsidR="00C5219D">
        <w:rPr>
          <w:rFonts w:cs="Arial"/>
          <w:sz w:val="24"/>
          <w:szCs w:val="24"/>
        </w:rPr>
        <w:t xml:space="preserve">. </w:t>
      </w:r>
      <w:r w:rsidR="00AD3C1F" w:rsidRPr="003B78FF">
        <w:rPr>
          <w:rFonts w:cs="Arial"/>
          <w:sz w:val="24"/>
          <w:szCs w:val="24"/>
        </w:rPr>
        <w:t>No se debe incurrir en actos intimidantes, excluyentes, o agresivos con los demás. Además</w:t>
      </w:r>
      <w:r w:rsidR="009E5B8E" w:rsidRPr="003B78FF">
        <w:rPr>
          <w:rFonts w:cs="Arial"/>
          <w:sz w:val="24"/>
          <w:szCs w:val="24"/>
        </w:rPr>
        <w:t>,</w:t>
      </w:r>
      <w:r w:rsidR="00AD3C1F" w:rsidRPr="003B78FF">
        <w:rPr>
          <w:rFonts w:cs="Arial"/>
          <w:sz w:val="24"/>
          <w:szCs w:val="24"/>
        </w:rPr>
        <w:t xml:space="preserve"> se debe intervenir, para prevenir o denunciar el </w:t>
      </w:r>
      <w:proofErr w:type="spellStart"/>
      <w:r w:rsidR="00200D7E">
        <w:rPr>
          <w:rFonts w:cs="Arial"/>
          <w:i/>
          <w:sz w:val="24"/>
          <w:szCs w:val="24"/>
        </w:rPr>
        <w:t>B</w:t>
      </w:r>
      <w:r w:rsidR="00AD3C1F" w:rsidRPr="003B78FF">
        <w:rPr>
          <w:rFonts w:cs="Arial"/>
          <w:i/>
          <w:sz w:val="24"/>
          <w:szCs w:val="24"/>
        </w:rPr>
        <w:t>ullying</w:t>
      </w:r>
      <w:proofErr w:type="spellEnd"/>
      <w:r w:rsidR="001C1FFF">
        <w:rPr>
          <w:rFonts w:cs="Arial"/>
          <w:i/>
          <w:sz w:val="24"/>
          <w:szCs w:val="24"/>
        </w:rPr>
        <w:t xml:space="preserve"> o </w:t>
      </w:r>
      <w:proofErr w:type="spellStart"/>
      <w:r w:rsidR="001C1FFF">
        <w:rPr>
          <w:rFonts w:cs="Arial"/>
          <w:i/>
          <w:sz w:val="24"/>
          <w:szCs w:val="24"/>
        </w:rPr>
        <w:t>Ciberbulling</w:t>
      </w:r>
      <w:proofErr w:type="spellEnd"/>
      <w:r w:rsidR="00AD3C1F" w:rsidRPr="003B78FF">
        <w:rPr>
          <w:rFonts w:cs="Arial"/>
          <w:sz w:val="24"/>
          <w:szCs w:val="24"/>
        </w:rPr>
        <w:t xml:space="preserve">. En el evento que se presente, se deben restaurar las relaciones que hayan sido afectadas a través de actos de reparación y reconciliación. </w:t>
      </w:r>
    </w:p>
    <w:p w14:paraId="184A93B3" w14:textId="77777777" w:rsidR="00E03900" w:rsidRDefault="00E03900" w:rsidP="00BA35AC">
      <w:pPr>
        <w:pStyle w:val="BodyText"/>
        <w:rPr>
          <w:rFonts w:cs="Arial"/>
          <w:sz w:val="24"/>
          <w:szCs w:val="24"/>
        </w:rPr>
      </w:pPr>
    </w:p>
    <w:p w14:paraId="0010F3BA" w14:textId="2C721277" w:rsidR="00E03900" w:rsidRPr="00E03900" w:rsidRDefault="00E03900" w:rsidP="00E03900">
      <w:pPr>
        <w:pStyle w:val="BodyText"/>
        <w:rPr>
          <w:rFonts w:cs="Arial"/>
          <w:sz w:val="24"/>
          <w:szCs w:val="24"/>
          <w:highlight w:val="yellow"/>
        </w:rPr>
      </w:pPr>
      <w:r w:rsidRPr="00E03900">
        <w:rPr>
          <w:rFonts w:cs="Arial"/>
          <w:b/>
          <w:sz w:val="24"/>
          <w:szCs w:val="24"/>
          <w:highlight w:val="yellow"/>
        </w:rPr>
        <w:t>Acoso sexual</w:t>
      </w:r>
      <w:r w:rsidRPr="00E03900">
        <w:rPr>
          <w:rFonts w:cs="Arial"/>
          <w:sz w:val="24"/>
          <w:szCs w:val="24"/>
          <w:highlight w:val="yellow"/>
        </w:rPr>
        <w:t>. El que en beneficio suyo o de un tercero y valiéndose de su superioridad manifiesta o relaciones de autoridad o de poder, edad, sexo, posición laboral, social, familiar o económica, acose, persiga, hostigue o asedie física o verbalmente, con fines sexuales no consentidos, a otra persona</w:t>
      </w:r>
      <w:r w:rsidR="00C3405F">
        <w:rPr>
          <w:rFonts w:cs="Arial"/>
          <w:sz w:val="24"/>
          <w:szCs w:val="24"/>
          <w:highlight w:val="yellow"/>
        </w:rPr>
        <w:t xml:space="preserve"> (código penal colombiano, artículo 210A)</w:t>
      </w:r>
      <w:r w:rsidRPr="00E03900">
        <w:rPr>
          <w:rFonts w:cs="Arial"/>
          <w:sz w:val="24"/>
          <w:szCs w:val="24"/>
          <w:highlight w:val="yellow"/>
        </w:rPr>
        <w:t>.</w:t>
      </w:r>
      <w:r w:rsidR="00C3405F">
        <w:rPr>
          <w:rFonts w:cs="Arial"/>
          <w:sz w:val="24"/>
          <w:szCs w:val="24"/>
          <w:highlight w:val="yellow"/>
        </w:rPr>
        <w:t xml:space="preserve"> </w:t>
      </w:r>
    </w:p>
    <w:p w14:paraId="2562D4CE" w14:textId="77777777" w:rsidR="00E03900" w:rsidRPr="00E03900" w:rsidRDefault="00E03900" w:rsidP="00E03900">
      <w:pPr>
        <w:pStyle w:val="BodyText"/>
        <w:rPr>
          <w:rFonts w:cs="Arial"/>
          <w:sz w:val="24"/>
          <w:szCs w:val="24"/>
          <w:highlight w:val="yellow"/>
        </w:rPr>
      </w:pPr>
    </w:p>
    <w:p w14:paraId="5B8A9916" w14:textId="77777777" w:rsidR="007E7116" w:rsidRPr="00E03900" w:rsidRDefault="00E03900" w:rsidP="00E03900">
      <w:pPr>
        <w:pStyle w:val="BodyText"/>
        <w:rPr>
          <w:rFonts w:cs="Arial"/>
          <w:sz w:val="24"/>
          <w:szCs w:val="24"/>
        </w:rPr>
      </w:pPr>
      <w:r w:rsidRPr="00E03900">
        <w:rPr>
          <w:rFonts w:cs="Arial"/>
          <w:b/>
          <w:sz w:val="24"/>
          <w:szCs w:val="24"/>
          <w:highlight w:val="yellow"/>
        </w:rPr>
        <w:t>Violencia sexual.</w:t>
      </w:r>
      <w:r w:rsidRPr="00E03900">
        <w:rPr>
          <w:rFonts w:cs="Arial"/>
          <w:sz w:val="24"/>
          <w:szCs w:val="24"/>
          <w:highlight w:val="yellow"/>
        </w:rPr>
        <w:t xml:space="preserve"> Se entiende por violencia sexual contra niños, niñas y adolescentes todo acto o comportamiento de tipo sexual ejercido sobre un niño, niña o adolescente, utilizando la fuerza o cualquier forma de coerción física, psicológica o emocional, aprovechando las condiciones de indefensión, de desigualdad y las relaciones de poder existentes entre víctima y agresor. (</w:t>
      </w:r>
      <w:proofErr w:type="gramStart"/>
      <w:r w:rsidRPr="00E03900">
        <w:rPr>
          <w:rFonts w:cs="Arial"/>
          <w:sz w:val="24"/>
          <w:szCs w:val="24"/>
          <w:highlight w:val="yellow"/>
        </w:rPr>
        <w:t>artículo</w:t>
      </w:r>
      <w:proofErr w:type="gramEnd"/>
      <w:r w:rsidRPr="00E03900">
        <w:rPr>
          <w:rFonts w:cs="Arial"/>
          <w:sz w:val="24"/>
          <w:szCs w:val="24"/>
          <w:highlight w:val="yellow"/>
        </w:rPr>
        <w:t xml:space="preserve"> 2 de la Ley 1146 de 2007)</w:t>
      </w:r>
    </w:p>
    <w:p w14:paraId="6F1FB595" w14:textId="77777777" w:rsidR="00E03900" w:rsidRDefault="00E03900" w:rsidP="00BA35AC">
      <w:pPr>
        <w:pStyle w:val="BodyText"/>
        <w:rPr>
          <w:rFonts w:cs="Arial"/>
          <w:sz w:val="24"/>
          <w:szCs w:val="24"/>
        </w:rPr>
      </w:pPr>
    </w:p>
    <w:p w14:paraId="2E86181B" w14:textId="77777777" w:rsidR="00E03900" w:rsidRPr="00E112F3" w:rsidRDefault="00E03900" w:rsidP="00E03900">
      <w:pPr>
        <w:pStyle w:val="BodyText"/>
        <w:rPr>
          <w:rFonts w:cs="Arial"/>
          <w:sz w:val="24"/>
          <w:szCs w:val="24"/>
          <w:highlight w:val="yellow"/>
        </w:rPr>
      </w:pPr>
      <w:r w:rsidRPr="00696EDC">
        <w:rPr>
          <w:rFonts w:cs="Arial"/>
          <w:b/>
          <w:sz w:val="24"/>
          <w:szCs w:val="24"/>
          <w:highlight w:val="yellow"/>
        </w:rPr>
        <w:t>Vulneración de los derechos de los niños, niñas y adolescentes:</w:t>
      </w:r>
      <w:r w:rsidRPr="00E03900">
        <w:rPr>
          <w:rFonts w:cs="Arial"/>
          <w:sz w:val="24"/>
          <w:szCs w:val="24"/>
          <w:highlight w:val="yellow"/>
        </w:rPr>
        <w:t xml:space="preserve"> Es toda situación de daño, lesión o perjuicio que impide el ejercicio pleno de los derechos de </w:t>
      </w:r>
      <w:r>
        <w:rPr>
          <w:rFonts w:cs="Arial"/>
          <w:sz w:val="24"/>
          <w:szCs w:val="24"/>
          <w:highlight w:val="yellow"/>
        </w:rPr>
        <w:t>los niños, niñas y adolescentes</w:t>
      </w:r>
      <w:r w:rsidR="00E112F3">
        <w:rPr>
          <w:rFonts w:cs="Arial"/>
          <w:sz w:val="24"/>
          <w:szCs w:val="24"/>
          <w:highlight w:val="yellow"/>
        </w:rPr>
        <w:t>.</w:t>
      </w:r>
    </w:p>
    <w:p w14:paraId="69578AC3" w14:textId="77777777" w:rsidR="00E03900" w:rsidRPr="00E03900" w:rsidRDefault="00E03900" w:rsidP="00BA35AC">
      <w:pPr>
        <w:pStyle w:val="BodyText"/>
        <w:rPr>
          <w:rFonts w:cs="Arial"/>
          <w:sz w:val="24"/>
          <w:szCs w:val="24"/>
          <w:lang w:val="es-CO"/>
        </w:rPr>
      </w:pPr>
    </w:p>
    <w:p w14:paraId="5E735B91" w14:textId="77777777" w:rsidR="00C63A4E" w:rsidRDefault="00C63A4E" w:rsidP="00BA35AC">
      <w:pPr>
        <w:pStyle w:val="BodyText"/>
        <w:rPr>
          <w:rFonts w:cs="Arial"/>
          <w:sz w:val="24"/>
          <w:szCs w:val="24"/>
        </w:rPr>
      </w:pPr>
    </w:p>
    <w:p w14:paraId="42DC5895" w14:textId="77777777" w:rsidR="001C1FFF" w:rsidRDefault="001244B8" w:rsidP="001C1FFF">
      <w:pPr>
        <w:pStyle w:val="List"/>
        <w:jc w:val="both"/>
        <w:rPr>
          <w:rFonts w:ascii="Arial" w:hAnsi="Arial" w:cs="Arial"/>
          <w:lang w:val="es-ES"/>
        </w:rPr>
      </w:pPr>
      <w:r w:rsidRPr="00E112F3">
        <w:rPr>
          <w:rFonts w:ascii="Arial" w:hAnsi="Arial" w:cs="Arial"/>
          <w:strike/>
          <w:highlight w:val="yellow"/>
          <w:lang w:val="es-ES"/>
        </w:rPr>
        <w:t>Por lo anteriormente expuesto</w:t>
      </w:r>
      <w:r w:rsidRPr="00AA52C6">
        <w:rPr>
          <w:rFonts w:ascii="Arial" w:hAnsi="Arial" w:cs="Arial"/>
          <w:strike/>
          <w:lang w:val="es-ES"/>
        </w:rPr>
        <w:t>,</w:t>
      </w:r>
      <w:r w:rsidR="00AA52C6">
        <w:rPr>
          <w:rFonts w:ascii="Arial" w:hAnsi="Arial" w:cs="Arial"/>
          <w:lang w:val="es-ES"/>
        </w:rPr>
        <w:t xml:space="preserve"> S</w:t>
      </w:r>
      <w:r w:rsidRPr="003B78FF">
        <w:rPr>
          <w:rFonts w:ascii="Arial" w:hAnsi="Arial" w:cs="Arial"/>
          <w:lang w:val="es-ES"/>
        </w:rPr>
        <w:t>on conductas inaceptables en las relaciones interpersonales</w:t>
      </w:r>
      <w:r w:rsidR="001C1FFF">
        <w:rPr>
          <w:rFonts w:ascii="Arial" w:hAnsi="Arial" w:cs="Arial"/>
          <w:lang w:val="es-ES"/>
        </w:rPr>
        <w:t>:</w:t>
      </w:r>
    </w:p>
    <w:p w14:paraId="50C00CBF" w14:textId="7960E448" w:rsidR="00153BD4" w:rsidRPr="003B78FF" w:rsidRDefault="00613493" w:rsidP="001C1FFF">
      <w:pPr>
        <w:pStyle w:val="List"/>
        <w:numPr>
          <w:ilvl w:val="0"/>
          <w:numId w:val="6"/>
        </w:numPr>
        <w:jc w:val="both"/>
        <w:rPr>
          <w:rFonts w:ascii="Arial" w:hAnsi="Arial" w:cs="Arial"/>
          <w:lang w:val="es-ES"/>
        </w:rPr>
      </w:pPr>
      <w:r w:rsidRPr="003B78FF">
        <w:rPr>
          <w:rFonts w:ascii="Arial" w:hAnsi="Arial" w:cs="Arial"/>
          <w:lang w:val="es-ES"/>
        </w:rPr>
        <w:t xml:space="preserve">Conductas que violen la dignidad personal o creen un ambiente intimidatorio, degradante, u hostil, incluyendo contacto físico no deseado, pegar, pelear jugando, bromas inapropiadas, </w:t>
      </w:r>
    </w:p>
    <w:p w14:paraId="72B5CC3B" w14:textId="77777777" w:rsidR="00153BD4" w:rsidRPr="003B78FF" w:rsidRDefault="00613493" w:rsidP="00201786">
      <w:pPr>
        <w:pStyle w:val="ListBullet2"/>
        <w:numPr>
          <w:ilvl w:val="0"/>
          <w:numId w:val="6"/>
        </w:numPr>
        <w:jc w:val="both"/>
        <w:rPr>
          <w:rFonts w:ascii="Arial" w:hAnsi="Arial" w:cs="Arial"/>
          <w:lang w:val="es-ES"/>
        </w:rPr>
      </w:pPr>
      <w:r w:rsidRPr="003B78FF">
        <w:rPr>
          <w:rFonts w:ascii="Arial" w:hAnsi="Arial" w:cs="Arial"/>
          <w:lang w:val="es-ES"/>
        </w:rPr>
        <w:t>Comunicación inapropiada (verbal, gestual o escrita) incluyendo insultos, ofensas,  apodos.</w:t>
      </w:r>
    </w:p>
    <w:p w14:paraId="4368F343" w14:textId="77777777" w:rsidR="00153BD4" w:rsidRPr="003B78FF" w:rsidRDefault="00613493" w:rsidP="00201786">
      <w:pPr>
        <w:pStyle w:val="ListBullet2"/>
        <w:numPr>
          <w:ilvl w:val="0"/>
          <w:numId w:val="6"/>
        </w:numPr>
        <w:jc w:val="both"/>
        <w:rPr>
          <w:rFonts w:ascii="Arial" w:hAnsi="Arial" w:cs="Arial"/>
          <w:lang w:val="es-ES"/>
        </w:rPr>
      </w:pPr>
      <w:r w:rsidRPr="003B78FF">
        <w:rPr>
          <w:rFonts w:ascii="Arial" w:hAnsi="Arial" w:cs="Arial"/>
          <w:lang w:val="es-ES"/>
        </w:rPr>
        <w:t>Difundir rumores maliciosos, chismes o calumnias.</w:t>
      </w:r>
    </w:p>
    <w:p w14:paraId="2C4926AF" w14:textId="77777777" w:rsidR="00153BD4" w:rsidRPr="003B78FF" w:rsidRDefault="00613493" w:rsidP="00201786">
      <w:pPr>
        <w:pStyle w:val="ListBullet2"/>
        <w:numPr>
          <w:ilvl w:val="0"/>
          <w:numId w:val="6"/>
        </w:numPr>
        <w:jc w:val="both"/>
        <w:rPr>
          <w:rFonts w:ascii="Arial" w:hAnsi="Arial" w:cs="Arial"/>
          <w:lang w:val="es-ES"/>
        </w:rPr>
      </w:pPr>
      <w:r w:rsidRPr="003B78FF">
        <w:rPr>
          <w:rFonts w:ascii="Arial" w:hAnsi="Arial" w:cs="Arial"/>
          <w:lang w:val="es-ES"/>
        </w:rPr>
        <w:t>Ridiculizar o burlarse de alguien.</w:t>
      </w:r>
    </w:p>
    <w:p w14:paraId="0D5DDD25" w14:textId="77777777" w:rsidR="00153BD4" w:rsidRPr="003B78FF" w:rsidRDefault="00613493" w:rsidP="00201786">
      <w:pPr>
        <w:pStyle w:val="ListBullet2"/>
        <w:numPr>
          <w:ilvl w:val="0"/>
          <w:numId w:val="6"/>
        </w:numPr>
        <w:jc w:val="both"/>
        <w:rPr>
          <w:rFonts w:ascii="Arial" w:hAnsi="Arial" w:cs="Arial"/>
          <w:lang w:val="es-ES"/>
        </w:rPr>
      </w:pPr>
      <w:r w:rsidRPr="003B78FF">
        <w:rPr>
          <w:rFonts w:ascii="Arial" w:hAnsi="Arial" w:cs="Arial"/>
          <w:lang w:val="es-ES"/>
        </w:rPr>
        <w:t>Aislamiento o exclusión intencionada.</w:t>
      </w:r>
    </w:p>
    <w:p w14:paraId="64F9988D" w14:textId="77777777" w:rsidR="00153BD4" w:rsidRPr="003B78FF" w:rsidRDefault="00613493" w:rsidP="00201786">
      <w:pPr>
        <w:pStyle w:val="ListBullet2"/>
        <w:numPr>
          <w:ilvl w:val="0"/>
          <w:numId w:val="6"/>
        </w:numPr>
        <w:jc w:val="both"/>
        <w:rPr>
          <w:rFonts w:ascii="Arial" w:hAnsi="Arial" w:cs="Arial"/>
          <w:lang w:val="es-ES"/>
        </w:rPr>
      </w:pPr>
      <w:r w:rsidRPr="003B78FF">
        <w:rPr>
          <w:rFonts w:ascii="Arial" w:hAnsi="Arial" w:cs="Arial"/>
          <w:lang w:val="es-ES"/>
        </w:rPr>
        <w:t>Críticas o amenazas.</w:t>
      </w:r>
    </w:p>
    <w:p w14:paraId="565E3755" w14:textId="77777777" w:rsidR="001B58AA" w:rsidRDefault="00613493" w:rsidP="00201786">
      <w:pPr>
        <w:pStyle w:val="ListBullet2"/>
        <w:numPr>
          <w:ilvl w:val="0"/>
          <w:numId w:val="6"/>
        </w:numPr>
        <w:jc w:val="both"/>
        <w:rPr>
          <w:rFonts w:ascii="Arial" w:hAnsi="Arial" w:cs="Arial"/>
          <w:lang w:val="es-ES"/>
        </w:rPr>
      </w:pPr>
      <w:r w:rsidRPr="009B06BA">
        <w:rPr>
          <w:rFonts w:ascii="Arial" w:hAnsi="Arial" w:cs="Arial"/>
          <w:lang w:val="es-ES"/>
        </w:rPr>
        <w:t>Utilizar el poder o la popularidad en forma inapropiada.</w:t>
      </w:r>
      <w:r w:rsidR="001B58AA" w:rsidRPr="001B58AA">
        <w:rPr>
          <w:rFonts w:ascii="Arial" w:hAnsi="Arial" w:cs="Arial"/>
          <w:lang w:val="es-ES"/>
        </w:rPr>
        <w:t xml:space="preserve"> </w:t>
      </w:r>
    </w:p>
    <w:p w14:paraId="777D971C" w14:textId="77777777" w:rsidR="001B58AA" w:rsidRPr="003B78FF" w:rsidRDefault="001B58AA" w:rsidP="00201786">
      <w:pPr>
        <w:pStyle w:val="ListBullet2"/>
        <w:numPr>
          <w:ilvl w:val="0"/>
          <w:numId w:val="6"/>
        </w:numPr>
        <w:jc w:val="both"/>
        <w:rPr>
          <w:rFonts w:ascii="Arial" w:hAnsi="Arial" w:cs="Arial"/>
          <w:lang w:val="es-ES"/>
        </w:rPr>
      </w:pPr>
      <w:r w:rsidRPr="003B78FF">
        <w:rPr>
          <w:rFonts w:ascii="Arial" w:hAnsi="Arial" w:cs="Arial"/>
          <w:lang w:val="es-ES"/>
        </w:rPr>
        <w:t>Arriesgarse o</w:t>
      </w:r>
      <w:r w:rsidR="00F748DC">
        <w:rPr>
          <w:rFonts w:ascii="Arial" w:hAnsi="Arial" w:cs="Arial"/>
          <w:lang w:val="es-ES"/>
        </w:rPr>
        <w:t xml:space="preserve"> </w:t>
      </w:r>
      <w:r w:rsidR="00F748DC" w:rsidRPr="00F748DC">
        <w:rPr>
          <w:rFonts w:ascii="Arial" w:hAnsi="Arial" w:cs="Arial"/>
          <w:strike/>
          <w:lang w:val="es-ES"/>
        </w:rPr>
        <w:t>arriesgar</w:t>
      </w:r>
      <w:r w:rsidR="00F748DC" w:rsidRPr="00F748DC">
        <w:rPr>
          <w:rFonts w:ascii="Arial" w:hAnsi="Arial" w:cs="Arial"/>
          <w:highlight w:val="cyan"/>
          <w:lang w:val="es-ES"/>
        </w:rPr>
        <w:t xml:space="preserve"> poner en riesgo</w:t>
      </w:r>
      <w:r w:rsidR="00F748DC">
        <w:rPr>
          <w:rFonts w:ascii="Arial" w:hAnsi="Arial" w:cs="Arial"/>
          <w:lang w:val="es-ES"/>
        </w:rPr>
        <w:t xml:space="preserve"> </w:t>
      </w:r>
      <w:r w:rsidRPr="003B78FF">
        <w:rPr>
          <w:rFonts w:ascii="Arial" w:hAnsi="Arial" w:cs="Arial"/>
          <w:lang w:val="es-ES"/>
        </w:rPr>
        <w:t xml:space="preserve"> a otros en situaciones de peligro, incluyendo la posesión de materiales peligrosos o ilegales.</w:t>
      </w:r>
    </w:p>
    <w:p w14:paraId="281B0835" w14:textId="77777777" w:rsidR="001B58AA" w:rsidRPr="003B78FF" w:rsidRDefault="001B58AA" w:rsidP="00201786">
      <w:pPr>
        <w:pStyle w:val="ListBullet2"/>
        <w:numPr>
          <w:ilvl w:val="0"/>
          <w:numId w:val="6"/>
        </w:numPr>
        <w:jc w:val="both"/>
        <w:rPr>
          <w:rFonts w:ascii="Arial" w:hAnsi="Arial" w:cs="Arial"/>
          <w:lang w:val="es-ES"/>
        </w:rPr>
      </w:pPr>
      <w:r w:rsidRPr="00F748DC">
        <w:rPr>
          <w:rFonts w:ascii="Arial" w:hAnsi="Arial" w:cs="Arial"/>
          <w:strike/>
          <w:lang w:val="es-ES"/>
        </w:rPr>
        <w:t>Comportarse</w:t>
      </w:r>
      <w:r w:rsidR="00F748DC">
        <w:rPr>
          <w:rFonts w:ascii="Arial" w:hAnsi="Arial" w:cs="Arial"/>
          <w:lang w:val="es-ES"/>
        </w:rPr>
        <w:t xml:space="preserve"> </w:t>
      </w:r>
      <w:r w:rsidR="00F748DC" w:rsidRPr="00F748DC">
        <w:rPr>
          <w:rFonts w:ascii="Arial" w:hAnsi="Arial" w:cs="Arial"/>
          <w:highlight w:val="cyan"/>
          <w:lang w:val="es-ES"/>
        </w:rPr>
        <w:t>Reaccionar</w:t>
      </w:r>
      <w:r w:rsidR="00F748DC">
        <w:rPr>
          <w:rFonts w:ascii="Arial" w:hAnsi="Arial" w:cs="Arial"/>
          <w:lang w:val="es-ES"/>
        </w:rPr>
        <w:t xml:space="preserve"> </w:t>
      </w:r>
      <w:r w:rsidRPr="003B78FF">
        <w:rPr>
          <w:rFonts w:ascii="Arial" w:hAnsi="Arial" w:cs="Arial"/>
          <w:lang w:val="es-ES"/>
        </w:rPr>
        <w:t xml:space="preserve"> sin autocontrol.</w:t>
      </w:r>
    </w:p>
    <w:p w14:paraId="3016969F" w14:textId="77777777" w:rsidR="00153BD4" w:rsidRDefault="001B58AA" w:rsidP="00201786">
      <w:pPr>
        <w:numPr>
          <w:ilvl w:val="0"/>
          <w:numId w:val="6"/>
        </w:numPr>
        <w:autoSpaceDE w:val="0"/>
        <w:autoSpaceDN w:val="0"/>
        <w:adjustRightInd w:val="0"/>
        <w:spacing w:line="280" w:lineRule="atLeast"/>
        <w:jc w:val="both"/>
        <w:rPr>
          <w:rFonts w:ascii="Arial" w:hAnsi="Arial" w:cs="Arial"/>
          <w:lang w:val="es-ES" w:eastAsia="es-ES"/>
        </w:rPr>
      </w:pPr>
      <w:r w:rsidRPr="003B78FF">
        <w:rPr>
          <w:rFonts w:ascii="Arial" w:hAnsi="Arial" w:cs="Arial"/>
          <w:lang w:val="es-ES"/>
        </w:rPr>
        <w:t>Desafiar o faltarle al respeto a los adultos</w:t>
      </w:r>
      <w:r>
        <w:rPr>
          <w:rFonts w:ascii="Arial" w:hAnsi="Arial" w:cs="Arial"/>
          <w:lang w:val="es-ES"/>
        </w:rPr>
        <w:t>.</w:t>
      </w:r>
    </w:p>
    <w:p w14:paraId="6D9D2288" w14:textId="77777777" w:rsidR="00E03900" w:rsidRDefault="00E03900" w:rsidP="00201786">
      <w:pPr>
        <w:numPr>
          <w:ilvl w:val="0"/>
          <w:numId w:val="6"/>
        </w:numPr>
        <w:autoSpaceDE w:val="0"/>
        <w:autoSpaceDN w:val="0"/>
        <w:adjustRightInd w:val="0"/>
        <w:spacing w:line="280" w:lineRule="atLeast"/>
        <w:jc w:val="both"/>
        <w:rPr>
          <w:rFonts w:ascii="Arial" w:hAnsi="Arial" w:cs="Arial"/>
          <w:highlight w:val="yellow"/>
          <w:lang w:val="es-ES" w:eastAsia="es-ES"/>
        </w:rPr>
      </w:pPr>
      <w:r w:rsidRPr="00E03900">
        <w:rPr>
          <w:rFonts w:ascii="Arial" w:hAnsi="Arial" w:cs="Arial"/>
          <w:highlight w:val="yellow"/>
          <w:lang w:val="es-ES"/>
        </w:rPr>
        <w:t xml:space="preserve">Todo tipo de agresión física, verbal, </w:t>
      </w:r>
      <w:r w:rsidR="00E9091D" w:rsidRPr="00E9091D">
        <w:rPr>
          <w:rFonts w:ascii="Arial" w:hAnsi="Arial" w:cs="Arial"/>
          <w:highlight w:val="green"/>
          <w:lang w:val="es-ES"/>
        </w:rPr>
        <w:t xml:space="preserve">escrita, </w:t>
      </w:r>
      <w:r w:rsidRPr="00E03900">
        <w:rPr>
          <w:rFonts w:ascii="Arial" w:hAnsi="Arial" w:cs="Arial"/>
          <w:highlight w:val="yellow"/>
          <w:lang w:val="es-ES"/>
        </w:rPr>
        <w:t>gestual, relacional o electrónica.</w:t>
      </w:r>
    </w:p>
    <w:p w14:paraId="4042B444" w14:textId="77777777" w:rsidR="00E03900" w:rsidRDefault="00E03900" w:rsidP="00201786">
      <w:pPr>
        <w:numPr>
          <w:ilvl w:val="0"/>
          <w:numId w:val="6"/>
        </w:numPr>
        <w:autoSpaceDE w:val="0"/>
        <w:autoSpaceDN w:val="0"/>
        <w:adjustRightInd w:val="0"/>
        <w:spacing w:line="280" w:lineRule="atLeast"/>
        <w:jc w:val="both"/>
        <w:rPr>
          <w:rFonts w:ascii="Arial" w:hAnsi="Arial" w:cs="Arial"/>
          <w:highlight w:val="yellow"/>
          <w:lang w:val="es-ES" w:eastAsia="es-ES"/>
        </w:rPr>
      </w:pPr>
      <w:r>
        <w:rPr>
          <w:rFonts w:ascii="Arial" w:hAnsi="Arial" w:cs="Arial"/>
          <w:highlight w:val="yellow"/>
          <w:lang w:val="es-ES"/>
        </w:rPr>
        <w:t>Todo tipo de acoso o violencia sexual.</w:t>
      </w:r>
    </w:p>
    <w:p w14:paraId="5A0A6E17" w14:textId="77777777" w:rsidR="00E03900" w:rsidRPr="00E03900" w:rsidRDefault="00E03900" w:rsidP="00201786">
      <w:pPr>
        <w:numPr>
          <w:ilvl w:val="0"/>
          <w:numId w:val="6"/>
        </w:numPr>
        <w:autoSpaceDE w:val="0"/>
        <w:autoSpaceDN w:val="0"/>
        <w:adjustRightInd w:val="0"/>
        <w:spacing w:line="280" w:lineRule="atLeast"/>
        <w:jc w:val="both"/>
        <w:rPr>
          <w:rFonts w:ascii="Arial" w:hAnsi="Arial" w:cs="Arial"/>
          <w:highlight w:val="yellow"/>
          <w:lang w:val="es-ES" w:eastAsia="es-ES"/>
        </w:rPr>
      </w:pPr>
      <w:r>
        <w:rPr>
          <w:rFonts w:ascii="Arial" w:hAnsi="Arial" w:cs="Arial"/>
          <w:highlight w:val="yellow"/>
          <w:lang w:val="es-ES"/>
        </w:rPr>
        <w:t>Toda vulneración de los derechos de los niños, niñas y adolescentes.</w:t>
      </w:r>
    </w:p>
    <w:p w14:paraId="5D2E5CF1" w14:textId="77777777" w:rsidR="00613493" w:rsidRPr="003B78FF" w:rsidRDefault="00613493" w:rsidP="00110DF2">
      <w:pPr>
        <w:tabs>
          <w:tab w:val="center" w:pos="-2410"/>
          <w:tab w:val="left" w:pos="-2268"/>
        </w:tabs>
        <w:jc w:val="both"/>
        <w:rPr>
          <w:rFonts w:ascii="Arial" w:hAnsi="Arial" w:cs="Arial"/>
          <w:lang w:val="es-ES"/>
        </w:rPr>
      </w:pPr>
    </w:p>
    <w:p w14:paraId="56B07BAA" w14:textId="77777777" w:rsidR="00153BD4" w:rsidRDefault="00613493" w:rsidP="00BA35AC">
      <w:pPr>
        <w:pStyle w:val="BodyText"/>
        <w:rPr>
          <w:rFonts w:cs="Arial"/>
          <w:sz w:val="24"/>
          <w:szCs w:val="24"/>
        </w:rPr>
      </w:pPr>
      <w:r w:rsidRPr="003B78FF">
        <w:rPr>
          <w:rFonts w:cs="Arial"/>
          <w:sz w:val="24"/>
          <w:szCs w:val="24"/>
        </w:rPr>
        <w:t>En el evento en que ocur</w:t>
      </w:r>
      <w:r w:rsidR="00DB7E03">
        <w:rPr>
          <w:rFonts w:cs="Arial"/>
          <w:sz w:val="24"/>
          <w:szCs w:val="24"/>
        </w:rPr>
        <w:t>ra una situación de</w:t>
      </w:r>
      <w:r w:rsidR="00156F40">
        <w:rPr>
          <w:rFonts w:cs="Arial"/>
          <w:sz w:val="24"/>
          <w:szCs w:val="24"/>
        </w:rPr>
        <w:t xml:space="preserve"> </w:t>
      </w:r>
      <w:r w:rsidR="00E03900" w:rsidRPr="00E03900">
        <w:rPr>
          <w:rFonts w:cs="Arial"/>
          <w:sz w:val="24"/>
          <w:szCs w:val="24"/>
          <w:highlight w:val="yellow"/>
        </w:rPr>
        <w:t>agresión escolar</w:t>
      </w:r>
      <w:r w:rsidR="00E03900">
        <w:rPr>
          <w:rFonts w:cs="Arial"/>
          <w:sz w:val="24"/>
          <w:szCs w:val="24"/>
        </w:rPr>
        <w:t xml:space="preserve">, </w:t>
      </w:r>
      <w:r w:rsidR="00156F40">
        <w:rPr>
          <w:rFonts w:cs="Arial"/>
          <w:sz w:val="24"/>
          <w:szCs w:val="24"/>
        </w:rPr>
        <w:t>acoso escolar</w:t>
      </w:r>
      <w:r w:rsidRPr="003B78FF">
        <w:rPr>
          <w:rFonts w:cs="Arial"/>
          <w:sz w:val="24"/>
          <w:szCs w:val="24"/>
        </w:rPr>
        <w:t xml:space="preserve"> o </w:t>
      </w:r>
      <w:proofErr w:type="spellStart"/>
      <w:r w:rsidR="001B58AA" w:rsidRPr="00200D7E">
        <w:rPr>
          <w:rFonts w:cs="Arial"/>
          <w:i/>
          <w:sz w:val="24"/>
          <w:szCs w:val="24"/>
        </w:rPr>
        <w:t>B</w:t>
      </w:r>
      <w:r w:rsidRPr="003B78FF">
        <w:rPr>
          <w:rFonts w:cs="Arial"/>
          <w:i/>
          <w:sz w:val="24"/>
          <w:szCs w:val="24"/>
        </w:rPr>
        <w:t>ullying</w:t>
      </w:r>
      <w:proofErr w:type="spellEnd"/>
      <w:r w:rsidR="002239D6" w:rsidRPr="003B78FF">
        <w:rPr>
          <w:rFonts w:cs="Arial"/>
          <w:i/>
          <w:sz w:val="24"/>
          <w:szCs w:val="24"/>
        </w:rPr>
        <w:t>,</w:t>
      </w:r>
      <w:r w:rsidRPr="003B78FF">
        <w:rPr>
          <w:rFonts w:cs="Arial"/>
          <w:sz w:val="24"/>
          <w:szCs w:val="24"/>
        </w:rPr>
        <w:t xml:space="preserve"> los estudiantes deberán asumir las siguientes actitudes de acuerdo a la situación y al rol que hayan jugado en </w:t>
      </w:r>
      <w:r w:rsidR="002239D6" w:rsidRPr="003B78FF">
        <w:rPr>
          <w:rFonts w:cs="Arial"/>
          <w:sz w:val="24"/>
          <w:szCs w:val="24"/>
        </w:rPr>
        <w:t>ésta</w:t>
      </w:r>
      <w:r w:rsidRPr="003B78FF">
        <w:rPr>
          <w:rFonts w:cs="Arial"/>
          <w:sz w:val="24"/>
          <w:szCs w:val="24"/>
        </w:rPr>
        <w:t>:</w:t>
      </w:r>
    </w:p>
    <w:p w14:paraId="4B851B19" w14:textId="77777777" w:rsidR="00B844D0" w:rsidRPr="00737126" w:rsidRDefault="00B844D0" w:rsidP="00BA35AC">
      <w:pPr>
        <w:pStyle w:val="BodyText"/>
        <w:rPr>
          <w:rFonts w:cs="Arial"/>
          <w:sz w:val="24"/>
          <w:szCs w:val="24"/>
          <w:lang w:val="es-CO"/>
        </w:rPr>
      </w:pPr>
    </w:p>
    <w:p w14:paraId="4C6D6EF7" w14:textId="77777777" w:rsidR="00153BD4" w:rsidRPr="003B78FF" w:rsidRDefault="00613493" w:rsidP="00BA35AC">
      <w:pPr>
        <w:pStyle w:val="BodyText"/>
        <w:rPr>
          <w:rFonts w:cs="Arial"/>
          <w:sz w:val="24"/>
          <w:szCs w:val="24"/>
        </w:rPr>
      </w:pPr>
      <w:r w:rsidRPr="003B78FF">
        <w:rPr>
          <w:rFonts w:cs="Arial"/>
          <w:sz w:val="24"/>
          <w:szCs w:val="24"/>
        </w:rPr>
        <w:t>Testigos:</w:t>
      </w:r>
    </w:p>
    <w:p w14:paraId="1D46CE41"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Informar a un adulto.</w:t>
      </w:r>
    </w:p>
    <w:p w14:paraId="406342E5"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Mediar en el conflicto.</w:t>
      </w:r>
    </w:p>
    <w:p w14:paraId="3B0A1645"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Defender activamente los derechos de los ofendidos.</w:t>
      </w:r>
    </w:p>
    <w:p w14:paraId="0D052F0F" w14:textId="77777777" w:rsidR="00153BD4" w:rsidRPr="00787341" w:rsidRDefault="00613493" w:rsidP="00201786">
      <w:pPr>
        <w:pStyle w:val="ListBullet"/>
        <w:numPr>
          <w:ilvl w:val="0"/>
          <w:numId w:val="5"/>
        </w:numPr>
        <w:jc w:val="both"/>
        <w:rPr>
          <w:rFonts w:ascii="Arial" w:hAnsi="Arial" w:cs="Arial"/>
          <w:lang w:val="es-ES"/>
        </w:rPr>
      </w:pPr>
      <w:r w:rsidRPr="003B78FF">
        <w:rPr>
          <w:rFonts w:ascii="Arial" w:hAnsi="Arial" w:cs="Arial"/>
          <w:lang w:val="es-ES"/>
        </w:rPr>
        <w:t>Rechazar la agresión.</w:t>
      </w:r>
    </w:p>
    <w:p w14:paraId="1AEB0BB2" w14:textId="77777777" w:rsidR="00613493" w:rsidRPr="00787341" w:rsidRDefault="00613493" w:rsidP="00201786">
      <w:pPr>
        <w:pStyle w:val="ListBullet"/>
        <w:numPr>
          <w:ilvl w:val="0"/>
          <w:numId w:val="5"/>
        </w:numPr>
        <w:jc w:val="both"/>
        <w:rPr>
          <w:rFonts w:ascii="Arial" w:hAnsi="Arial" w:cs="Arial"/>
          <w:lang w:val="es-ES"/>
        </w:rPr>
      </w:pPr>
      <w:r w:rsidRPr="00787341">
        <w:rPr>
          <w:rFonts w:ascii="Arial" w:hAnsi="Arial" w:cs="Arial"/>
          <w:lang w:val="es-ES"/>
        </w:rPr>
        <w:t>Acoger y brindar apoyo emocional a los atropellados.</w:t>
      </w:r>
    </w:p>
    <w:p w14:paraId="462C7CD0" w14:textId="77777777" w:rsidR="00153BD4" w:rsidRPr="003B78FF" w:rsidRDefault="00613493" w:rsidP="00BA35AC">
      <w:pPr>
        <w:pStyle w:val="BodyText"/>
        <w:rPr>
          <w:rFonts w:cs="Arial"/>
          <w:sz w:val="24"/>
          <w:szCs w:val="24"/>
        </w:rPr>
      </w:pPr>
      <w:r w:rsidRPr="003B78FF">
        <w:rPr>
          <w:rFonts w:cs="Arial"/>
          <w:sz w:val="24"/>
          <w:szCs w:val="24"/>
        </w:rPr>
        <w:t>Ofendido:</w:t>
      </w:r>
    </w:p>
    <w:p w14:paraId="33BD068A"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Defender sus derechos asertivamente sin agredir.</w:t>
      </w:r>
    </w:p>
    <w:p w14:paraId="75B0A0D7" w14:textId="77777777" w:rsidR="00613493" w:rsidRPr="00787341" w:rsidRDefault="00613493" w:rsidP="00201786">
      <w:pPr>
        <w:pStyle w:val="ListBullet"/>
        <w:numPr>
          <w:ilvl w:val="0"/>
          <w:numId w:val="5"/>
        </w:numPr>
        <w:jc w:val="both"/>
        <w:rPr>
          <w:rFonts w:ascii="Arial" w:hAnsi="Arial" w:cs="Arial"/>
          <w:lang w:val="es-ES"/>
        </w:rPr>
      </w:pPr>
      <w:r w:rsidRPr="00787341">
        <w:rPr>
          <w:rFonts w:ascii="Arial" w:hAnsi="Arial" w:cs="Arial"/>
          <w:lang w:val="es-ES"/>
        </w:rPr>
        <w:t>Buscar la ayuda de un adulto.</w:t>
      </w:r>
    </w:p>
    <w:p w14:paraId="1417479A" w14:textId="77777777" w:rsidR="00153BD4" w:rsidRPr="003B78FF" w:rsidRDefault="00613493" w:rsidP="00BA35AC">
      <w:pPr>
        <w:pStyle w:val="BodyText"/>
        <w:rPr>
          <w:rFonts w:cs="Arial"/>
          <w:sz w:val="24"/>
          <w:szCs w:val="24"/>
        </w:rPr>
      </w:pPr>
      <w:r w:rsidRPr="003B78FF">
        <w:rPr>
          <w:rFonts w:cs="Arial"/>
          <w:sz w:val="24"/>
          <w:szCs w:val="24"/>
        </w:rPr>
        <w:t>Ofensor:</w:t>
      </w:r>
    </w:p>
    <w:p w14:paraId="5C229D36"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Restaurar al atropellado.</w:t>
      </w:r>
    </w:p>
    <w:p w14:paraId="36F5F849" w14:textId="77777777" w:rsidR="00153BD4" w:rsidRDefault="00613493" w:rsidP="00201786">
      <w:pPr>
        <w:pStyle w:val="ListBullet"/>
        <w:numPr>
          <w:ilvl w:val="0"/>
          <w:numId w:val="5"/>
        </w:numPr>
        <w:jc w:val="both"/>
        <w:rPr>
          <w:rFonts w:ascii="Arial" w:hAnsi="Arial" w:cs="Arial"/>
          <w:lang w:val="es-ES"/>
        </w:rPr>
      </w:pPr>
      <w:r w:rsidRPr="003B78FF">
        <w:rPr>
          <w:rFonts w:ascii="Arial" w:hAnsi="Arial" w:cs="Arial"/>
          <w:lang w:val="es-ES"/>
        </w:rPr>
        <w:t>Reparar su imagen ante el grupo.</w:t>
      </w:r>
    </w:p>
    <w:p w14:paraId="1542CFEE" w14:textId="77777777" w:rsidR="00F87433" w:rsidRDefault="00F87433" w:rsidP="00F87433">
      <w:pPr>
        <w:pStyle w:val="ListBullet"/>
        <w:jc w:val="both"/>
        <w:rPr>
          <w:rFonts w:ascii="Arial" w:hAnsi="Arial" w:cs="Arial"/>
          <w:lang w:val="es-ES"/>
        </w:rPr>
      </w:pPr>
    </w:p>
    <w:p w14:paraId="3F2F94E9" w14:textId="77777777" w:rsidR="00AA52C6" w:rsidRPr="00AA52C6" w:rsidRDefault="00AA52C6" w:rsidP="00AA52C6">
      <w:pPr>
        <w:pStyle w:val="ListBullet"/>
        <w:jc w:val="both"/>
        <w:rPr>
          <w:rFonts w:ascii="Arial" w:hAnsi="Arial" w:cs="Arial"/>
          <w:lang w:val="es-CO"/>
        </w:rPr>
      </w:pPr>
    </w:p>
    <w:p w14:paraId="1F707202" w14:textId="77777777" w:rsidR="00153BD4" w:rsidRPr="003B78FF" w:rsidRDefault="002A027E" w:rsidP="00BA35AC">
      <w:pPr>
        <w:pStyle w:val="BodyText"/>
        <w:rPr>
          <w:rFonts w:cs="Arial"/>
          <w:b/>
          <w:sz w:val="24"/>
          <w:szCs w:val="24"/>
        </w:rPr>
      </w:pPr>
      <w:r w:rsidRPr="003B78FF">
        <w:rPr>
          <w:rFonts w:cs="Arial"/>
          <w:b/>
          <w:sz w:val="24"/>
          <w:szCs w:val="24"/>
        </w:rPr>
        <w:t>_</w:t>
      </w:r>
      <w:r w:rsidR="00EA707A" w:rsidRPr="003B78FF">
        <w:rPr>
          <w:rFonts w:cs="Arial"/>
          <w:b/>
          <w:sz w:val="24"/>
          <w:szCs w:val="24"/>
        </w:rPr>
        <w:t xml:space="preserve">3.7 </w:t>
      </w:r>
      <w:r w:rsidR="00613493" w:rsidRPr="003B78FF">
        <w:rPr>
          <w:rFonts w:cs="Arial"/>
          <w:b/>
          <w:sz w:val="24"/>
          <w:szCs w:val="24"/>
        </w:rPr>
        <w:t xml:space="preserve"> HONESTIDAD </w:t>
      </w:r>
      <w:r w:rsidR="001A15C8">
        <w:rPr>
          <w:rFonts w:cs="Arial"/>
          <w:b/>
          <w:sz w:val="24"/>
          <w:szCs w:val="24"/>
        </w:rPr>
        <w:t xml:space="preserve">O PROBIDAD </w:t>
      </w:r>
      <w:r w:rsidR="00613493" w:rsidRPr="003B78FF">
        <w:rPr>
          <w:rFonts w:cs="Arial"/>
          <w:b/>
          <w:sz w:val="24"/>
          <w:szCs w:val="24"/>
        </w:rPr>
        <w:t xml:space="preserve">ACADÉMICA. </w:t>
      </w:r>
    </w:p>
    <w:p w14:paraId="37D27584" w14:textId="77777777" w:rsidR="00153BD4" w:rsidRPr="003B78FF" w:rsidRDefault="00613493" w:rsidP="00BA35AC">
      <w:pPr>
        <w:pStyle w:val="BodyText"/>
        <w:rPr>
          <w:rFonts w:cs="Arial"/>
          <w:sz w:val="24"/>
          <w:szCs w:val="24"/>
        </w:rPr>
      </w:pPr>
      <w:r w:rsidRPr="003B78FF">
        <w:rPr>
          <w:rFonts w:cs="Arial"/>
          <w:sz w:val="24"/>
          <w:szCs w:val="24"/>
        </w:rPr>
        <w:t>Como un Colegio perteneciente a la Organización del Bachillerato Internacional, acogemos la definición de honestidad o probidad académica de dicha organización: un trabajo original es aquel que está basado en las ideas propias del estudiante y en el que se menciona debidamente la autoría de las ideas y el trabajo de otros. Por lo tanto, en todos los trabajos (ya sean escritos u orales) que un estudiante realice para la evaluación</w:t>
      </w:r>
      <w:r w:rsidR="002239D6" w:rsidRPr="003B78FF">
        <w:rPr>
          <w:rFonts w:cs="Arial"/>
          <w:sz w:val="24"/>
          <w:szCs w:val="24"/>
        </w:rPr>
        <w:t>,</w:t>
      </w:r>
      <w:r w:rsidRPr="003B78FF">
        <w:rPr>
          <w:rFonts w:cs="Arial"/>
          <w:sz w:val="24"/>
          <w:szCs w:val="24"/>
        </w:rPr>
        <w:t xml:space="preserve"> deben haberse empleado enteramente el lenguaje y las expresiones originales de ese estudiante. Cuando se utilicen otras fuentes o se haga referencia a ellas, ya sea con una cita directa o empleando una paráfrasis,  dichas fuentes deberán citarse de manera completa y adecuada.</w:t>
      </w:r>
    </w:p>
    <w:p w14:paraId="1FF32B09" w14:textId="77777777" w:rsidR="00153BD4" w:rsidRPr="003B78FF" w:rsidRDefault="00613493" w:rsidP="00BA35AC">
      <w:pPr>
        <w:pStyle w:val="BodyText"/>
        <w:rPr>
          <w:rFonts w:cs="Arial"/>
          <w:sz w:val="24"/>
          <w:szCs w:val="24"/>
        </w:rPr>
      </w:pPr>
      <w:r w:rsidRPr="003B78FF">
        <w:rPr>
          <w:rFonts w:cs="Arial"/>
          <w:sz w:val="24"/>
          <w:szCs w:val="24"/>
        </w:rPr>
        <w:t>La deshonestidad académica está constituida por cualquier actuación que permita a un estudiante salir beneficiado injustamente, o que tenga consecuencias sobre los resultados de otro estudiante. Incluye pero no está limitada a las siguientes modalidades:</w:t>
      </w:r>
    </w:p>
    <w:p w14:paraId="4EC6C931" w14:textId="77777777" w:rsidR="0027339A" w:rsidRDefault="0027339A" w:rsidP="00BA35AC">
      <w:pPr>
        <w:pStyle w:val="BodyText"/>
        <w:rPr>
          <w:rFonts w:cs="Arial"/>
          <w:b/>
          <w:sz w:val="24"/>
          <w:szCs w:val="24"/>
        </w:rPr>
      </w:pPr>
    </w:p>
    <w:p w14:paraId="3B213D3C" w14:textId="77777777" w:rsidR="00153BD4" w:rsidRPr="003B78FF" w:rsidRDefault="00613493" w:rsidP="00BA35AC">
      <w:pPr>
        <w:pStyle w:val="BodyText"/>
        <w:rPr>
          <w:rFonts w:cs="Arial"/>
          <w:sz w:val="24"/>
          <w:szCs w:val="24"/>
        </w:rPr>
      </w:pPr>
      <w:r w:rsidRPr="003B78FF">
        <w:rPr>
          <w:rFonts w:cs="Arial"/>
          <w:b/>
          <w:sz w:val="24"/>
          <w:szCs w:val="24"/>
        </w:rPr>
        <w:t>Plagio:</w:t>
      </w:r>
      <w:r w:rsidRPr="003B78FF">
        <w:rPr>
          <w:rFonts w:cs="Arial"/>
          <w:sz w:val="24"/>
          <w:szCs w:val="24"/>
        </w:rPr>
        <w:t xml:space="preserve"> Presentar </w:t>
      </w:r>
      <w:r w:rsidR="00A42868" w:rsidRPr="003B78FF">
        <w:rPr>
          <w:rFonts w:cs="Arial"/>
          <w:sz w:val="24"/>
          <w:szCs w:val="24"/>
        </w:rPr>
        <w:t xml:space="preserve">como propio </w:t>
      </w:r>
      <w:r w:rsidRPr="003B78FF">
        <w:rPr>
          <w:rFonts w:cs="Arial"/>
          <w:sz w:val="24"/>
          <w:szCs w:val="24"/>
        </w:rPr>
        <w:t xml:space="preserve">el trabajo, palabras, ideas, fotos, información o cualquier </w:t>
      </w:r>
      <w:r w:rsidR="00A42868">
        <w:rPr>
          <w:rFonts w:cs="Arial"/>
          <w:sz w:val="24"/>
          <w:szCs w:val="24"/>
        </w:rPr>
        <w:t>producto</w:t>
      </w:r>
      <w:r w:rsidRPr="003B78FF">
        <w:rPr>
          <w:rFonts w:cs="Arial"/>
          <w:sz w:val="24"/>
          <w:szCs w:val="24"/>
        </w:rPr>
        <w:t xml:space="preserve"> que haya sido </w:t>
      </w:r>
      <w:r w:rsidR="00A42868">
        <w:rPr>
          <w:rFonts w:cs="Arial"/>
          <w:sz w:val="24"/>
          <w:szCs w:val="24"/>
        </w:rPr>
        <w:t>realizado</w:t>
      </w:r>
      <w:r w:rsidRPr="003B78FF">
        <w:rPr>
          <w:rFonts w:cs="Arial"/>
          <w:sz w:val="24"/>
          <w:szCs w:val="24"/>
        </w:rPr>
        <w:t xml:space="preserve"> por otro</w:t>
      </w:r>
      <w:r w:rsidR="00A42868">
        <w:rPr>
          <w:rFonts w:cs="Arial"/>
          <w:sz w:val="24"/>
          <w:szCs w:val="24"/>
        </w:rPr>
        <w:t>;</w:t>
      </w:r>
      <w:r w:rsidRPr="003B78FF">
        <w:rPr>
          <w:rFonts w:cs="Arial"/>
          <w:sz w:val="24"/>
          <w:szCs w:val="24"/>
        </w:rPr>
        <w:t xml:space="preserve"> tales como:</w:t>
      </w:r>
    </w:p>
    <w:p w14:paraId="0536F7E0" w14:textId="77777777" w:rsidR="00153BD4" w:rsidRPr="003B78FF" w:rsidRDefault="00613493" w:rsidP="00BA35AC">
      <w:pPr>
        <w:pStyle w:val="ListBullet"/>
        <w:jc w:val="both"/>
        <w:rPr>
          <w:rFonts w:ascii="Arial" w:hAnsi="Arial" w:cs="Arial"/>
          <w:lang w:val="es-ES"/>
        </w:rPr>
      </w:pPr>
      <w:r w:rsidRPr="003B78FF">
        <w:rPr>
          <w:rFonts w:ascii="Arial" w:hAnsi="Arial" w:cs="Arial"/>
          <w:lang w:val="es-ES"/>
        </w:rPr>
        <w:t>Utilizar las palabras de alguien sin darle crédito.</w:t>
      </w:r>
    </w:p>
    <w:p w14:paraId="28CFEE05" w14:textId="77777777" w:rsidR="00153BD4" w:rsidRPr="003B78FF" w:rsidRDefault="00613493" w:rsidP="00BA35AC">
      <w:pPr>
        <w:pStyle w:val="ListBullet"/>
        <w:jc w:val="both"/>
        <w:rPr>
          <w:rFonts w:ascii="Arial" w:hAnsi="Arial" w:cs="Arial"/>
          <w:lang w:val="es-ES"/>
        </w:rPr>
      </w:pPr>
      <w:r w:rsidRPr="003B78FF">
        <w:rPr>
          <w:rFonts w:ascii="Arial" w:hAnsi="Arial" w:cs="Arial"/>
          <w:lang w:val="es-ES" w:eastAsia="es-ES"/>
        </w:rPr>
        <w:t>Parafrasear: Reformular las palabras de otra persona empleando un estilo diferente</w:t>
      </w:r>
      <w:r w:rsidR="00AF37E2" w:rsidRPr="003B78FF">
        <w:rPr>
          <w:rFonts w:ascii="Arial" w:hAnsi="Arial" w:cs="Arial"/>
          <w:lang w:val="es-ES" w:eastAsia="es-ES"/>
        </w:rPr>
        <w:t xml:space="preserve"> </w:t>
      </w:r>
      <w:r w:rsidRPr="003B78FF">
        <w:rPr>
          <w:rFonts w:ascii="Arial" w:hAnsi="Arial" w:cs="Arial"/>
          <w:lang w:val="es-ES" w:eastAsia="es-ES"/>
        </w:rPr>
        <w:t>e</w:t>
      </w:r>
      <w:r w:rsidR="006E546B" w:rsidRPr="003B78FF">
        <w:rPr>
          <w:rFonts w:ascii="Arial" w:hAnsi="Arial" w:cs="Arial"/>
          <w:lang w:val="es-ES" w:eastAsia="es-ES"/>
        </w:rPr>
        <w:t xml:space="preserve"> </w:t>
      </w:r>
      <w:r w:rsidRPr="003B78FF">
        <w:rPr>
          <w:rFonts w:ascii="Arial" w:hAnsi="Arial" w:cs="Arial"/>
          <w:lang w:val="es-ES" w:eastAsia="es-ES"/>
        </w:rPr>
        <w:t>integrarlas gramaticalmente en un texto</w:t>
      </w:r>
      <w:r w:rsidRPr="003B78FF">
        <w:rPr>
          <w:rFonts w:ascii="Arial" w:hAnsi="Arial" w:cs="Arial"/>
          <w:lang w:val="es-ES"/>
        </w:rPr>
        <w:t xml:space="preserve"> sin reconocer la fuente.</w:t>
      </w:r>
    </w:p>
    <w:p w14:paraId="4BEAFEA5" w14:textId="77777777" w:rsidR="00153BD4" w:rsidRPr="003B78FF" w:rsidRDefault="00613493" w:rsidP="00BA35AC">
      <w:pPr>
        <w:pStyle w:val="ListBullet"/>
        <w:jc w:val="both"/>
        <w:rPr>
          <w:rFonts w:ascii="Arial" w:hAnsi="Arial" w:cs="Arial"/>
          <w:lang w:val="es-ES"/>
        </w:rPr>
      </w:pPr>
      <w:r w:rsidRPr="003B78FF">
        <w:rPr>
          <w:rFonts w:ascii="Arial" w:hAnsi="Arial" w:cs="Arial"/>
          <w:lang w:val="es-ES"/>
        </w:rPr>
        <w:t>Traducir las ideas de otra persona sin reconocer la fuente.</w:t>
      </w:r>
    </w:p>
    <w:p w14:paraId="1137EF10" w14:textId="77777777" w:rsidR="00153BD4" w:rsidRPr="003B78FF" w:rsidRDefault="00613493" w:rsidP="00BA35AC">
      <w:pPr>
        <w:pStyle w:val="BodyText"/>
        <w:rPr>
          <w:rFonts w:cs="Arial"/>
          <w:sz w:val="24"/>
          <w:szCs w:val="24"/>
        </w:rPr>
      </w:pPr>
      <w:r w:rsidRPr="003B78FF">
        <w:rPr>
          <w:rFonts w:cs="Arial"/>
          <w:b/>
          <w:sz w:val="24"/>
          <w:szCs w:val="24"/>
        </w:rPr>
        <w:t>Copiar:</w:t>
      </w:r>
      <w:r w:rsidRPr="003B78FF">
        <w:rPr>
          <w:rFonts w:cs="Arial"/>
          <w:sz w:val="24"/>
          <w:szCs w:val="24"/>
        </w:rPr>
        <w:t xml:space="preserve"> Presentar el trabajo de otro estudiante como si fuera propio, con o sin su conocimiento</w:t>
      </w:r>
      <w:r w:rsidR="006E546B" w:rsidRPr="003B78FF">
        <w:rPr>
          <w:rFonts w:cs="Arial"/>
          <w:sz w:val="24"/>
          <w:szCs w:val="24"/>
        </w:rPr>
        <w:t>.</w:t>
      </w:r>
    </w:p>
    <w:p w14:paraId="29DAFA9A" w14:textId="77777777" w:rsidR="00153BD4" w:rsidRPr="0027339A" w:rsidRDefault="00613493" w:rsidP="00BA35AC">
      <w:pPr>
        <w:pStyle w:val="Heading5"/>
        <w:ind w:firstLine="0"/>
        <w:jc w:val="both"/>
        <w:rPr>
          <w:rFonts w:ascii="Arial" w:hAnsi="Arial" w:cs="Arial"/>
          <w:i w:val="0"/>
          <w:sz w:val="24"/>
          <w:szCs w:val="24"/>
        </w:rPr>
      </w:pPr>
      <w:r w:rsidRPr="0027339A">
        <w:rPr>
          <w:rFonts w:ascii="Arial" w:hAnsi="Arial" w:cs="Arial"/>
          <w:i w:val="0"/>
          <w:sz w:val="24"/>
          <w:szCs w:val="24"/>
        </w:rPr>
        <w:t>Fraude en exámenes: Incluye:</w:t>
      </w:r>
    </w:p>
    <w:p w14:paraId="50CCABDA"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Obtener o dar las preguntas o respuestas de un examen</w:t>
      </w:r>
      <w:r w:rsidR="002239D6" w:rsidRPr="003B78FF">
        <w:rPr>
          <w:rFonts w:ascii="Arial" w:hAnsi="Arial" w:cs="Arial"/>
          <w:lang w:val="es-ES"/>
        </w:rPr>
        <w:t>,</w:t>
      </w:r>
      <w:r w:rsidRPr="003B78FF">
        <w:rPr>
          <w:rFonts w:ascii="Arial" w:hAnsi="Arial" w:cs="Arial"/>
          <w:lang w:val="es-ES"/>
        </w:rPr>
        <w:t xml:space="preserve"> antes o durante la evaluación.</w:t>
      </w:r>
    </w:p>
    <w:p w14:paraId="56E9B617"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Usar material no autorizado durante un examen.</w:t>
      </w:r>
    </w:p>
    <w:p w14:paraId="5EFB7FC6"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Suplantar a otro estudiante.</w:t>
      </w:r>
    </w:p>
    <w:p w14:paraId="7161AC96" w14:textId="77777777" w:rsidR="00153BD4" w:rsidRPr="003B78FF" w:rsidRDefault="00613493" w:rsidP="00BA35AC">
      <w:pPr>
        <w:pStyle w:val="BodyText"/>
        <w:rPr>
          <w:rFonts w:cs="Arial"/>
          <w:sz w:val="24"/>
          <w:szCs w:val="24"/>
        </w:rPr>
      </w:pPr>
      <w:r w:rsidRPr="003B78FF">
        <w:rPr>
          <w:rFonts w:cs="Arial"/>
          <w:b/>
          <w:sz w:val="24"/>
          <w:szCs w:val="24"/>
        </w:rPr>
        <w:t>Doble Uso de un Trabajo:</w:t>
      </w:r>
      <w:r w:rsidRPr="003B78FF">
        <w:rPr>
          <w:rFonts w:cs="Arial"/>
          <w:sz w:val="24"/>
          <w:szCs w:val="24"/>
        </w:rPr>
        <w:t xml:space="preserve"> Presentar trabajos que sean sustancialmente parecidos para la evaluación en diferentes cursos</w:t>
      </w:r>
      <w:r w:rsidR="002239D6" w:rsidRPr="003B78FF">
        <w:rPr>
          <w:rFonts w:cs="Arial"/>
          <w:sz w:val="24"/>
          <w:szCs w:val="24"/>
        </w:rPr>
        <w:t>,</w:t>
      </w:r>
      <w:r w:rsidRPr="003B78FF">
        <w:rPr>
          <w:rFonts w:cs="Arial"/>
          <w:sz w:val="24"/>
          <w:szCs w:val="24"/>
        </w:rPr>
        <w:t xml:space="preserve"> sin el consentimiento de los profesores involucrados.</w:t>
      </w:r>
    </w:p>
    <w:p w14:paraId="4B26F8A4" w14:textId="77777777" w:rsidR="00153BD4" w:rsidRPr="003B78FF" w:rsidRDefault="00613493" w:rsidP="00BA35AC">
      <w:pPr>
        <w:pStyle w:val="BodyText"/>
        <w:rPr>
          <w:rFonts w:cs="Arial"/>
          <w:sz w:val="24"/>
          <w:szCs w:val="24"/>
        </w:rPr>
      </w:pPr>
      <w:r w:rsidRPr="003B78FF">
        <w:rPr>
          <w:rFonts w:cs="Arial"/>
          <w:b/>
          <w:sz w:val="24"/>
          <w:szCs w:val="24"/>
        </w:rPr>
        <w:t>Falsear Datos:</w:t>
      </w:r>
      <w:r w:rsidRPr="003B78FF">
        <w:rPr>
          <w:rFonts w:cs="Arial"/>
          <w:sz w:val="24"/>
          <w:szCs w:val="24"/>
        </w:rPr>
        <w:t xml:space="preserve"> Fabricar o alterar datos para una tarea o cambiar documentos escolares.</w:t>
      </w:r>
    </w:p>
    <w:p w14:paraId="311D990D" w14:textId="77777777" w:rsidR="00153BD4" w:rsidRPr="003B78FF" w:rsidRDefault="00613493" w:rsidP="00BA35AC">
      <w:pPr>
        <w:pStyle w:val="BodyText"/>
        <w:rPr>
          <w:rFonts w:cs="Arial"/>
          <w:sz w:val="24"/>
          <w:szCs w:val="24"/>
        </w:rPr>
      </w:pPr>
      <w:r w:rsidRPr="003B78FF">
        <w:rPr>
          <w:rFonts w:cs="Arial"/>
          <w:b/>
          <w:sz w:val="24"/>
          <w:szCs w:val="24"/>
        </w:rPr>
        <w:t>Alteraciones no Autorizadas:</w:t>
      </w:r>
      <w:r w:rsidRPr="003B78FF">
        <w:rPr>
          <w:rFonts w:cs="Arial"/>
          <w:sz w:val="24"/>
          <w:szCs w:val="24"/>
        </w:rPr>
        <w:t xml:space="preserve"> Realizar cambios no autorizados a calificaciones, registros estudiantiles,  o trabajos, una vez que estos hayan sido presentados.</w:t>
      </w:r>
    </w:p>
    <w:p w14:paraId="578549A9" w14:textId="77777777" w:rsidR="00153BD4" w:rsidRPr="003B78FF" w:rsidRDefault="00613493" w:rsidP="00BA35AC">
      <w:pPr>
        <w:pStyle w:val="BodyText"/>
        <w:rPr>
          <w:rFonts w:cs="Arial"/>
          <w:sz w:val="24"/>
          <w:szCs w:val="24"/>
        </w:rPr>
      </w:pPr>
      <w:r w:rsidRPr="003B78FF">
        <w:rPr>
          <w:rFonts w:cs="Arial"/>
          <w:b/>
          <w:sz w:val="24"/>
          <w:szCs w:val="24"/>
        </w:rPr>
        <w:t>Robo:</w:t>
      </w:r>
      <w:r w:rsidRPr="003B78FF">
        <w:rPr>
          <w:rFonts w:cs="Arial"/>
          <w:sz w:val="24"/>
          <w:szCs w:val="24"/>
        </w:rPr>
        <w:t xml:space="preserve"> Tomar o intentar tomar información relativa al trabajo académico como exámenes, calificaciones, o registros estudiantiles.</w:t>
      </w:r>
    </w:p>
    <w:p w14:paraId="2F67AC3E" w14:textId="77777777" w:rsidR="00153BD4" w:rsidRPr="003B78FF" w:rsidRDefault="00613493" w:rsidP="00BA35AC">
      <w:pPr>
        <w:pStyle w:val="BodyText"/>
        <w:rPr>
          <w:rFonts w:cs="Arial"/>
          <w:sz w:val="24"/>
          <w:szCs w:val="24"/>
        </w:rPr>
      </w:pPr>
      <w:r w:rsidRPr="003B78FF">
        <w:rPr>
          <w:rFonts w:cs="Arial"/>
          <w:b/>
          <w:sz w:val="24"/>
          <w:szCs w:val="24"/>
        </w:rPr>
        <w:t>Colusión:</w:t>
      </w:r>
      <w:r w:rsidRPr="003B78FF">
        <w:rPr>
          <w:rFonts w:cs="Arial"/>
          <w:sz w:val="24"/>
          <w:szCs w:val="24"/>
        </w:rPr>
        <w:t xml:space="preserve"> El comportamiento de un estudiante que contribuye a la conducta fraudulenta de otro, al permitirle que copie su trabajo o lo entregue como si fuese propio. Por ejemplo:</w:t>
      </w:r>
    </w:p>
    <w:p w14:paraId="374783D1"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Completar o crear el trabajo para otro estudiante, o permitir que otro estudiante lo haga para usted.</w:t>
      </w:r>
    </w:p>
    <w:p w14:paraId="4D98B2BB"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Someter un trabajo de grupo como si fuera el trabajo de todos los integrantes, cuando no todos han contribuido en forma sustancial en su preparación.</w:t>
      </w:r>
    </w:p>
    <w:p w14:paraId="760D868C" w14:textId="77777777" w:rsidR="00153BD4" w:rsidRPr="0025646E" w:rsidRDefault="00613493" w:rsidP="00BA35AC">
      <w:pPr>
        <w:pStyle w:val="BodyText"/>
        <w:rPr>
          <w:rFonts w:cs="Arial"/>
          <w:b/>
          <w:sz w:val="24"/>
          <w:szCs w:val="24"/>
        </w:rPr>
      </w:pPr>
      <w:r w:rsidRPr="0025646E">
        <w:rPr>
          <w:rFonts w:cs="Arial"/>
          <w:b/>
          <w:sz w:val="24"/>
          <w:szCs w:val="24"/>
        </w:rPr>
        <w:t>Otros actos de deshonestidad académica:</w:t>
      </w:r>
    </w:p>
    <w:p w14:paraId="7FEFA829" w14:textId="77777777" w:rsidR="00153BD4" w:rsidRPr="003B78FF" w:rsidRDefault="00613493" w:rsidP="00201786">
      <w:pPr>
        <w:pStyle w:val="ListBullet"/>
        <w:numPr>
          <w:ilvl w:val="0"/>
          <w:numId w:val="5"/>
        </w:numPr>
        <w:tabs>
          <w:tab w:val="clear" w:pos="720"/>
          <w:tab w:val="num" w:pos="79"/>
        </w:tabs>
        <w:jc w:val="both"/>
        <w:rPr>
          <w:rFonts w:ascii="Arial" w:hAnsi="Arial" w:cs="Arial"/>
          <w:lang w:val="es-ES"/>
        </w:rPr>
      </w:pPr>
      <w:r w:rsidRPr="003B78FF">
        <w:rPr>
          <w:rFonts w:ascii="Arial" w:hAnsi="Arial" w:cs="Arial"/>
          <w:lang w:val="es-ES"/>
        </w:rPr>
        <w:t>Ofrecer razones falsas para no completar tareas.</w:t>
      </w:r>
    </w:p>
    <w:p w14:paraId="28131E1D"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Disminuir en forma intencional el rendimiento de otro estudiante.</w:t>
      </w:r>
    </w:p>
    <w:p w14:paraId="007703B3"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Incluir material irrespetuoso en trabajo académico por razones distintas al análisis o la investigación.</w:t>
      </w:r>
    </w:p>
    <w:p w14:paraId="70D5903D" w14:textId="77777777" w:rsidR="00613493" w:rsidRPr="003B78FF" w:rsidRDefault="00613493" w:rsidP="00110DF2">
      <w:pPr>
        <w:tabs>
          <w:tab w:val="center" w:pos="-2410"/>
          <w:tab w:val="left" w:pos="-2268"/>
        </w:tabs>
        <w:jc w:val="both"/>
        <w:rPr>
          <w:rFonts w:ascii="Arial" w:hAnsi="Arial" w:cs="Arial"/>
          <w:lang w:val="es-ES"/>
        </w:rPr>
      </w:pPr>
    </w:p>
    <w:p w14:paraId="4C0B666D" w14:textId="1D862065" w:rsidR="0025646E" w:rsidRDefault="00613493" w:rsidP="001341A1">
      <w:pPr>
        <w:pStyle w:val="BodyText"/>
        <w:rPr>
          <w:rFonts w:cs="Arial"/>
          <w:i/>
          <w:sz w:val="24"/>
          <w:szCs w:val="24"/>
          <w:lang w:val="es-CO"/>
        </w:rPr>
      </w:pPr>
      <w:r w:rsidRPr="003B78FF">
        <w:rPr>
          <w:rFonts w:cs="Arial"/>
          <w:sz w:val="24"/>
          <w:szCs w:val="24"/>
        </w:rPr>
        <w:t xml:space="preserve">Las consecuencias por la deshonestidad académica son serias. El profesor reportará la deshonestidad académica al Jefe de Sección o </w:t>
      </w:r>
      <w:r w:rsidR="002239D6" w:rsidRPr="003B78FF">
        <w:rPr>
          <w:rFonts w:cs="Arial"/>
          <w:sz w:val="24"/>
          <w:szCs w:val="24"/>
        </w:rPr>
        <w:t xml:space="preserve">a </w:t>
      </w:r>
      <w:r w:rsidRPr="003B78FF">
        <w:rPr>
          <w:rFonts w:cs="Arial"/>
          <w:sz w:val="24"/>
          <w:szCs w:val="24"/>
        </w:rPr>
        <w:t xml:space="preserve">su Asistente. </w:t>
      </w:r>
      <w:r w:rsidRPr="001A15C8">
        <w:rPr>
          <w:rFonts w:cs="Arial"/>
          <w:sz w:val="24"/>
          <w:szCs w:val="24"/>
        </w:rPr>
        <w:t>Las consecuenc</w:t>
      </w:r>
      <w:r w:rsidR="00F06A5C" w:rsidRPr="001A15C8">
        <w:rPr>
          <w:rFonts w:cs="Arial"/>
          <w:sz w:val="24"/>
          <w:szCs w:val="24"/>
        </w:rPr>
        <w:t>ias pueden incluir</w:t>
      </w:r>
      <w:r w:rsidRPr="001A15C8">
        <w:rPr>
          <w:rFonts w:cs="Arial"/>
          <w:sz w:val="24"/>
          <w:szCs w:val="24"/>
        </w:rPr>
        <w:t xml:space="preserve">, </w:t>
      </w:r>
      <w:r w:rsidR="009D1EB6" w:rsidRPr="001A15C8">
        <w:rPr>
          <w:rFonts w:cs="Arial"/>
          <w:sz w:val="24"/>
          <w:szCs w:val="24"/>
        </w:rPr>
        <w:t>actividades reparador</w:t>
      </w:r>
      <w:r w:rsidR="00945EB1" w:rsidRPr="001A15C8">
        <w:rPr>
          <w:rFonts w:cs="Arial"/>
          <w:sz w:val="24"/>
          <w:szCs w:val="24"/>
        </w:rPr>
        <w:t>as</w:t>
      </w:r>
      <w:r w:rsidRPr="001A15C8">
        <w:rPr>
          <w:rFonts w:cs="Arial"/>
          <w:sz w:val="24"/>
          <w:szCs w:val="24"/>
        </w:rPr>
        <w:t xml:space="preserve"> y </w:t>
      </w:r>
      <w:r w:rsidR="00DD70DB" w:rsidRPr="001A15C8">
        <w:rPr>
          <w:rFonts w:cs="Arial"/>
          <w:sz w:val="24"/>
          <w:szCs w:val="24"/>
        </w:rPr>
        <w:t xml:space="preserve">las </w:t>
      </w:r>
      <w:r w:rsidRPr="001A15C8">
        <w:rPr>
          <w:rFonts w:cs="Arial"/>
          <w:sz w:val="24"/>
          <w:szCs w:val="24"/>
        </w:rPr>
        <w:t>sanciones disciplinarias</w:t>
      </w:r>
      <w:r w:rsidR="00DD70DB" w:rsidRPr="001A15C8">
        <w:rPr>
          <w:rFonts w:cs="Arial"/>
          <w:sz w:val="24"/>
          <w:szCs w:val="24"/>
        </w:rPr>
        <w:t xml:space="preserve"> establecidas en el Capítulo 4</w:t>
      </w:r>
      <w:r w:rsidRPr="001A15C8">
        <w:rPr>
          <w:rFonts w:cs="Arial"/>
          <w:sz w:val="24"/>
          <w:szCs w:val="24"/>
        </w:rPr>
        <w:t xml:space="preserve">. </w:t>
      </w:r>
      <w:r w:rsidR="00A84C68" w:rsidRPr="001A15C8">
        <w:rPr>
          <w:rFonts w:cs="Arial"/>
          <w:i/>
          <w:sz w:val="24"/>
          <w:szCs w:val="24"/>
          <w:lang w:val="es-CO"/>
        </w:rPr>
        <w:t xml:space="preserve"> </w:t>
      </w:r>
      <w:r w:rsidRPr="001A15C8">
        <w:rPr>
          <w:rFonts w:cs="Arial"/>
          <w:i/>
          <w:sz w:val="24"/>
          <w:szCs w:val="24"/>
          <w:lang w:val="es-CO"/>
        </w:rPr>
        <w:t>(</w:t>
      </w:r>
      <w:r w:rsidR="009D1EB6" w:rsidRPr="001A15C8">
        <w:rPr>
          <w:rFonts w:cs="Arial"/>
          <w:i/>
          <w:sz w:val="24"/>
          <w:szCs w:val="24"/>
          <w:lang w:val="es-CO"/>
        </w:rPr>
        <w:t>Adapta</w:t>
      </w:r>
      <w:r w:rsidRPr="001A15C8">
        <w:rPr>
          <w:rFonts w:cs="Arial"/>
          <w:i/>
          <w:sz w:val="24"/>
          <w:szCs w:val="24"/>
          <w:lang w:val="es-CO"/>
        </w:rPr>
        <w:t xml:space="preserve">do del documento </w:t>
      </w:r>
      <w:proofErr w:type="spellStart"/>
      <w:r w:rsidRPr="001A15C8">
        <w:rPr>
          <w:rFonts w:cs="Arial"/>
          <w:i/>
          <w:sz w:val="24"/>
          <w:szCs w:val="24"/>
          <w:lang w:val="es-CO"/>
        </w:rPr>
        <w:t>Academic</w:t>
      </w:r>
      <w:proofErr w:type="spellEnd"/>
      <w:r w:rsidRPr="001A15C8">
        <w:rPr>
          <w:rFonts w:cs="Arial"/>
          <w:i/>
          <w:sz w:val="24"/>
          <w:szCs w:val="24"/>
          <w:lang w:val="es-CO"/>
        </w:rPr>
        <w:t xml:space="preserve"> </w:t>
      </w:r>
      <w:proofErr w:type="spellStart"/>
      <w:r w:rsidRPr="001A15C8">
        <w:rPr>
          <w:rFonts w:cs="Arial"/>
          <w:i/>
          <w:sz w:val="24"/>
          <w:szCs w:val="24"/>
          <w:lang w:val="es-CO"/>
        </w:rPr>
        <w:t>Honesty</w:t>
      </w:r>
      <w:proofErr w:type="spellEnd"/>
      <w:r w:rsidRPr="001A15C8">
        <w:rPr>
          <w:rFonts w:cs="Arial"/>
          <w:i/>
          <w:sz w:val="24"/>
          <w:szCs w:val="24"/>
          <w:lang w:val="es-CO"/>
        </w:rPr>
        <w:t xml:space="preserve">: </w:t>
      </w:r>
      <w:proofErr w:type="spellStart"/>
      <w:r w:rsidRPr="001A15C8">
        <w:rPr>
          <w:rFonts w:cs="Arial"/>
          <w:i/>
          <w:sz w:val="24"/>
          <w:szCs w:val="24"/>
          <w:lang w:val="es-CO"/>
        </w:rPr>
        <w:t>Guidance</w:t>
      </w:r>
      <w:proofErr w:type="spellEnd"/>
      <w:r w:rsidRPr="001A15C8">
        <w:rPr>
          <w:rFonts w:cs="Arial"/>
          <w:i/>
          <w:sz w:val="24"/>
          <w:szCs w:val="24"/>
          <w:lang w:val="es-CO"/>
        </w:rPr>
        <w:t xml:space="preserve"> </w:t>
      </w:r>
      <w:proofErr w:type="spellStart"/>
      <w:r w:rsidRPr="001A15C8">
        <w:rPr>
          <w:rFonts w:cs="Arial"/>
          <w:i/>
          <w:sz w:val="24"/>
          <w:szCs w:val="24"/>
          <w:lang w:val="es-CO"/>
        </w:rPr>
        <w:t>for</w:t>
      </w:r>
      <w:proofErr w:type="spellEnd"/>
      <w:r w:rsidRPr="001A15C8">
        <w:rPr>
          <w:rFonts w:cs="Arial"/>
          <w:i/>
          <w:sz w:val="24"/>
          <w:szCs w:val="24"/>
          <w:lang w:val="es-CO"/>
        </w:rPr>
        <w:t xml:space="preserve"> </w:t>
      </w:r>
      <w:proofErr w:type="spellStart"/>
      <w:r w:rsidRPr="001A15C8">
        <w:rPr>
          <w:rFonts w:cs="Arial"/>
          <w:i/>
          <w:sz w:val="24"/>
          <w:szCs w:val="24"/>
          <w:lang w:val="es-CO"/>
        </w:rPr>
        <w:t>Schools</w:t>
      </w:r>
      <w:proofErr w:type="spellEnd"/>
      <w:r w:rsidRPr="001A15C8">
        <w:rPr>
          <w:rFonts w:cs="Arial"/>
          <w:i/>
          <w:sz w:val="24"/>
          <w:szCs w:val="24"/>
          <w:lang w:val="es-CO"/>
        </w:rPr>
        <w:t>, IBO:</w:t>
      </w:r>
      <w:r w:rsidR="009D1EB6" w:rsidRPr="001A15C8">
        <w:rPr>
          <w:rFonts w:cs="Arial"/>
          <w:i/>
          <w:sz w:val="24"/>
          <w:szCs w:val="24"/>
          <w:lang w:val="es-CO"/>
        </w:rPr>
        <w:t xml:space="preserve"> </w:t>
      </w:r>
      <w:proofErr w:type="spellStart"/>
      <w:r w:rsidRPr="001A15C8">
        <w:rPr>
          <w:rFonts w:cs="Arial"/>
          <w:i/>
          <w:sz w:val="24"/>
          <w:szCs w:val="24"/>
          <w:lang w:val="es-CO"/>
        </w:rPr>
        <w:t>September</w:t>
      </w:r>
      <w:proofErr w:type="spellEnd"/>
      <w:r w:rsidRPr="001A15C8">
        <w:rPr>
          <w:rFonts w:cs="Arial"/>
          <w:i/>
          <w:sz w:val="24"/>
          <w:szCs w:val="24"/>
          <w:lang w:val="es-CO"/>
        </w:rPr>
        <w:t xml:space="preserve"> 2007.)</w:t>
      </w:r>
      <w:r w:rsidR="0045085E">
        <w:rPr>
          <w:rFonts w:cs="Arial"/>
          <w:i/>
          <w:sz w:val="24"/>
          <w:szCs w:val="24"/>
          <w:lang w:val="es-CO"/>
        </w:rPr>
        <w:t xml:space="preserve"> </w:t>
      </w:r>
      <w:r w:rsidR="0045085E" w:rsidRPr="0045085E">
        <w:rPr>
          <w:rFonts w:cs="Arial"/>
          <w:i/>
          <w:sz w:val="24"/>
          <w:szCs w:val="24"/>
          <w:highlight w:val="magenta"/>
          <w:lang w:val="es-CO"/>
        </w:rPr>
        <w:t>(</w:t>
      </w:r>
      <w:proofErr w:type="spellStart"/>
      <w:r w:rsidR="0045085E" w:rsidRPr="0045085E">
        <w:rPr>
          <w:rFonts w:cs="Arial"/>
          <w:i/>
          <w:sz w:val="24"/>
          <w:szCs w:val="24"/>
          <w:highlight w:val="magenta"/>
          <w:lang w:val="es-CO"/>
        </w:rPr>
        <w:t>PEscobar</w:t>
      </w:r>
      <w:proofErr w:type="spellEnd"/>
      <w:r w:rsidR="0045085E" w:rsidRPr="0045085E">
        <w:rPr>
          <w:rFonts w:cs="Arial"/>
          <w:i/>
          <w:sz w:val="24"/>
          <w:szCs w:val="24"/>
          <w:highlight w:val="magenta"/>
          <w:lang w:val="es-CO"/>
        </w:rPr>
        <w:t>)</w:t>
      </w:r>
    </w:p>
    <w:p w14:paraId="6C654920" w14:textId="77777777" w:rsidR="001341A1" w:rsidRPr="001341A1" w:rsidRDefault="001341A1" w:rsidP="001341A1">
      <w:pPr>
        <w:pStyle w:val="BodyText"/>
        <w:rPr>
          <w:rFonts w:cs="Arial"/>
          <w:sz w:val="24"/>
          <w:szCs w:val="24"/>
        </w:rPr>
      </w:pPr>
    </w:p>
    <w:p w14:paraId="04B32F30" w14:textId="17A57BE5" w:rsidR="00503623" w:rsidRPr="00503623" w:rsidRDefault="00503623" w:rsidP="00503623">
      <w:pPr>
        <w:pStyle w:val="Heading4"/>
        <w:ind w:left="0"/>
        <w:jc w:val="both"/>
        <w:rPr>
          <w:rFonts w:ascii="Arial" w:hAnsi="Arial" w:cs="Arial"/>
          <w:b w:val="0"/>
          <w:i w:val="0"/>
          <w:sz w:val="24"/>
          <w:szCs w:val="24"/>
          <w:highlight w:val="yellow"/>
          <w:lang w:val="es-CO"/>
        </w:rPr>
      </w:pPr>
      <w:r w:rsidRPr="00E37E45">
        <w:rPr>
          <w:rFonts w:ascii="Arial" w:hAnsi="Arial" w:cs="Arial"/>
          <w:bCs/>
          <w:i w:val="0"/>
          <w:sz w:val="24"/>
          <w:szCs w:val="24"/>
          <w:highlight w:val="yellow"/>
          <w:lang w:val="es-CO"/>
        </w:rPr>
        <w:t>3.8 Conflictos de Interés y Causales de Impedimento y Recusación</w:t>
      </w:r>
      <w:r w:rsidRPr="00503623">
        <w:rPr>
          <w:rFonts w:ascii="Arial" w:hAnsi="Arial" w:cs="Arial"/>
          <w:b w:val="0"/>
          <w:i w:val="0"/>
          <w:sz w:val="24"/>
          <w:szCs w:val="24"/>
          <w:highlight w:val="yellow"/>
          <w:lang w:val="es-CO"/>
        </w:rPr>
        <w:t xml:space="preserve">. Cuando en las actuaciones adelantadas por parte de los </w:t>
      </w:r>
      <w:r w:rsidR="0045085E">
        <w:rPr>
          <w:rFonts w:ascii="Arial" w:hAnsi="Arial" w:cs="Arial"/>
          <w:b w:val="0"/>
          <w:i w:val="0"/>
          <w:sz w:val="24"/>
          <w:szCs w:val="24"/>
          <w:highlight w:val="yellow"/>
          <w:lang w:val="es-CO"/>
        </w:rPr>
        <w:t>cuerpos colegiados, tales como Junta Directiva,</w:t>
      </w:r>
      <w:r w:rsidR="00134B82">
        <w:rPr>
          <w:rFonts w:ascii="Arial" w:hAnsi="Arial" w:cs="Arial"/>
          <w:b w:val="0"/>
          <w:i w:val="0"/>
          <w:sz w:val="24"/>
          <w:szCs w:val="24"/>
          <w:highlight w:val="yellow"/>
          <w:lang w:val="es-CO"/>
        </w:rPr>
        <w:t xml:space="preserve"> Comités de Junta Directiva,</w:t>
      </w:r>
      <w:r w:rsidR="0045085E">
        <w:rPr>
          <w:rFonts w:ascii="Arial" w:hAnsi="Arial" w:cs="Arial"/>
          <w:b w:val="0"/>
          <w:i w:val="0"/>
          <w:sz w:val="24"/>
          <w:szCs w:val="24"/>
          <w:highlight w:val="yellow"/>
          <w:lang w:val="es-CO"/>
        </w:rPr>
        <w:t xml:space="preserve"> Consejo Directivo, Consejo de Padres, Comisión de Evaluación y Promoción, </w:t>
      </w:r>
      <w:r w:rsidR="000C1DFF">
        <w:rPr>
          <w:rFonts w:ascii="Arial" w:hAnsi="Arial" w:cs="Arial"/>
          <w:b w:val="0"/>
          <w:i w:val="0"/>
          <w:sz w:val="24"/>
          <w:szCs w:val="24"/>
          <w:highlight w:val="yellow"/>
          <w:lang w:val="es-CO"/>
        </w:rPr>
        <w:t xml:space="preserve">Consejo Académico, </w:t>
      </w:r>
      <w:r w:rsidR="0045085E">
        <w:rPr>
          <w:rFonts w:ascii="Arial" w:hAnsi="Arial" w:cs="Arial"/>
          <w:b w:val="0"/>
          <w:i w:val="0"/>
          <w:sz w:val="24"/>
          <w:szCs w:val="24"/>
          <w:highlight w:val="yellow"/>
          <w:lang w:val="es-CO"/>
        </w:rPr>
        <w:t xml:space="preserve">PTA, Asociación de </w:t>
      </w:r>
      <w:proofErr w:type="spellStart"/>
      <w:r w:rsidR="0045085E">
        <w:rPr>
          <w:rFonts w:ascii="Arial" w:hAnsi="Arial" w:cs="Arial"/>
          <w:b w:val="0"/>
          <w:i w:val="0"/>
          <w:sz w:val="24"/>
          <w:szCs w:val="24"/>
          <w:highlight w:val="yellow"/>
          <w:lang w:val="es-CO"/>
        </w:rPr>
        <w:t>Exalumnos</w:t>
      </w:r>
      <w:proofErr w:type="spellEnd"/>
      <w:r w:rsidR="0045085E">
        <w:rPr>
          <w:rFonts w:ascii="Arial" w:hAnsi="Arial" w:cs="Arial"/>
          <w:b w:val="0"/>
          <w:i w:val="0"/>
          <w:sz w:val="24"/>
          <w:szCs w:val="24"/>
          <w:highlight w:val="yellow"/>
          <w:lang w:val="es-CO"/>
        </w:rPr>
        <w:t>, Consejo Estudiantil, Comité Escolar de C</w:t>
      </w:r>
      <w:r w:rsidRPr="00503623">
        <w:rPr>
          <w:rFonts w:ascii="Arial" w:hAnsi="Arial" w:cs="Arial"/>
          <w:b w:val="0"/>
          <w:i w:val="0"/>
          <w:sz w:val="24"/>
          <w:szCs w:val="24"/>
          <w:highlight w:val="yellow"/>
          <w:lang w:val="es-CO"/>
        </w:rPr>
        <w:t xml:space="preserve">onvivencia se presenten conflictos de interés o causales de impedimento o recusación, respecto de los integrantes los mismos </w:t>
      </w:r>
      <w:r w:rsidR="0045085E">
        <w:rPr>
          <w:rFonts w:ascii="Arial" w:hAnsi="Arial" w:cs="Arial"/>
          <w:b w:val="0"/>
          <w:i w:val="0"/>
          <w:sz w:val="24"/>
          <w:szCs w:val="24"/>
          <w:highlight w:val="yellow"/>
          <w:lang w:val="es-CO"/>
        </w:rPr>
        <w:t>informaran de la situación y se abstendrán de asistir a la reunión en que se trate el tema.</w:t>
      </w:r>
    </w:p>
    <w:p w14:paraId="71FD8E28" w14:textId="77777777" w:rsidR="00503623" w:rsidRDefault="00503623" w:rsidP="00503623">
      <w:pPr>
        <w:pStyle w:val="Heading4"/>
        <w:ind w:left="0"/>
        <w:jc w:val="both"/>
        <w:rPr>
          <w:rFonts w:ascii="Arial" w:hAnsi="Arial" w:cs="Arial"/>
          <w:i w:val="0"/>
          <w:sz w:val="24"/>
          <w:szCs w:val="24"/>
          <w:lang w:val="es-CO"/>
        </w:rPr>
      </w:pPr>
    </w:p>
    <w:p w14:paraId="2743987B" w14:textId="2FC893C4" w:rsidR="00153BD4" w:rsidRPr="0025646E" w:rsidRDefault="00134B82" w:rsidP="00503623">
      <w:pPr>
        <w:pStyle w:val="Heading4"/>
        <w:ind w:left="0"/>
        <w:jc w:val="both"/>
        <w:rPr>
          <w:rFonts w:ascii="Arial" w:hAnsi="Arial" w:cs="Arial"/>
          <w:i w:val="0"/>
          <w:sz w:val="24"/>
          <w:szCs w:val="24"/>
        </w:rPr>
      </w:pPr>
      <w:r>
        <w:rPr>
          <w:rFonts w:ascii="Arial" w:hAnsi="Arial" w:cs="Arial"/>
          <w:i w:val="0"/>
          <w:sz w:val="24"/>
          <w:szCs w:val="24"/>
        </w:rPr>
        <w:t>3.9</w:t>
      </w:r>
      <w:r w:rsidR="00153BD4" w:rsidRPr="00C90C7E">
        <w:rPr>
          <w:rFonts w:ascii="Arial" w:hAnsi="Arial" w:cs="Arial"/>
          <w:i w:val="0"/>
          <w:sz w:val="24"/>
          <w:szCs w:val="24"/>
        </w:rPr>
        <w:tab/>
      </w:r>
      <w:r w:rsidR="00260AE6" w:rsidRPr="00C90C7E">
        <w:rPr>
          <w:rFonts w:ascii="Arial" w:hAnsi="Arial" w:cs="Arial"/>
          <w:i w:val="0"/>
          <w:sz w:val="24"/>
          <w:szCs w:val="24"/>
        </w:rPr>
        <w:t>HORARIO</w:t>
      </w:r>
      <w:r w:rsidR="00B13BC2" w:rsidRPr="00C90C7E">
        <w:rPr>
          <w:rFonts w:ascii="Arial" w:hAnsi="Arial" w:cs="Arial"/>
          <w:i w:val="0"/>
          <w:sz w:val="24"/>
          <w:szCs w:val="24"/>
        </w:rPr>
        <w:t xml:space="preserve"> PARA ESTUDIANTES</w:t>
      </w:r>
    </w:p>
    <w:p w14:paraId="673D7B93" w14:textId="77777777" w:rsidR="00E23651" w:rsidRPr="00D36874" w:rsidRDefault="00306687" w:rsidP="006212AF">
      <w:pPr>
        <w:jc w:val="both"/>
        <w:rPr>
          <w:rFonts w:ascii="Arial" w:hAnsi="Arial" w:cs="Arial"/>
          <w:strike/>
          <w:lang w:val="es-ES" w:eastAsia="es-ES"/>
        </w:rPr>
      </w:pPr>
      <w:r w:rsidRPr="00D36874">
        <w:rPr>
          <w:rFonts w:ascii="Arial" w:hAnsi="Arial" w:cs="Arial"/>
          <w:b/>
          <w:strike/>
          <w:lang w:val="es-CO"/>
        </w:rPr>
        <w:t>En el</w:t>
      </w:r>
      <w:r w:rsidR="006E546B" w:rsidRPr="00D36874">
        <w:rPr>
          <w:rFonts w:ascii="Arial" w:hAnsi="Arial" w:cs="Arial"/>
          <w:b/>
          <w:strike/>
          <w:lang w:val="es-CO"/>
        </w:rPr>
        <w:t xml:space="preserve"> </w:t>
      </w:r>
      <w:r w:rsidRPr="00D36874">
        <w:rPr>
          <w:rFonts w:ascii="Arial" w:hAnsi="Arial" w:cs="Arial"/>
          <w:b/>
          <w:strike/>
          <w:color w:val="FF0000"/>
          <w:lang w:val="es-CO"/>
        </w:rPr>
        <w:t>Jardín Infantil</w:t>
      </w:r>
      <w:r w:rsidRPr="00D36874">
        <w:rPr>
          <w:rFonts w:ascii="Arial" w:hAnsi="Arial" w:cs="Arial"/>
          <w:strike/>
          <w:color w:val="FF0000"/>
          <w:lang w:val="es-CO"/>
        </w:rPr>
        <w:t xml:space="preserve"> </w:t>
      </w:r>
      <w:r w:rsidR="00BA4315" w:rsidRPr="00D36874">
        <w:rPr>
          <w:rFonts w:ascii="Arial" w:hAnsi="Arial" w:cs="Arial"/>
          <w:strike/>
          <w:lang w:val="es-CO"/>
        </w:rPr>
        <w:t xml:space="preserve">la </w:t>
      </w:r>
      <w:r w:rsidR="00E91613" w:rsidRPr="00D36874">
        <w:rPr>
          <w:rFonts w:ascii="Arial" w:hAnsi="Arial" w:cs="Arial"/>
          <w:strike/>
          <w:lang w:val="es-CO"/>
        </w:rPr>
        <w:t xml:space="preserve">jornada diaria se inicia a las </w:t>
      </w:r>
      <w:r w:rsidR="00AB6D68" w:rsidRPr="00D36874">
        <w:rPr>
          <w:rFonts w:ascii="Arial" w:hAnsi="Arial" w:cs="Arial"/>
          <w:strike/>
          <w:lang w:val="es-CO"/>
        </w:rPr>
        <w:t>9</w:t>
      </w:r>
      <w:r w:rsidR="00BA4315" w:rsidRPr="00D36874">
        <w:rPr>
          <w:rFonts w:ascii="Arial" w:hAnsi="Arial" w:cs="Arial"/>
          <w:strike/>
          <w:lang w:val="es-CO"/>
        </w:rPr>
        <w:t xml:space="preserve"> a.m. </w:t>
      </w:r>
      <w:r w:rsidR="00E91613" w:rsidRPr="00D36874">
        <w:rPr>
          <w:rFonts w:ascii="Arial" w:hAnsi="Arial" w:cs="Arial"/>
          <w:strike/>
          <w:lang w:val="es-CO"/>
        </w:rPr>
        <w:t xml:space="preserve">y finaliza a la </w:t>
      </w:r>
      <w:r w:rsidR="00AB6D68" w:rsidRPr="00D36874">
        <w:rPr>
          <w:rFonts w:ascii="Arial" w:hAnsi="Arial" w:cs="Arial"/>
          <w:strike/>
          <w:lang w:val="es-CO"/>
        </w:rPr>
        <w:t>1</w:t>
      </w:r>
      <w:r w:rsidR="00E91613" w:rsidRPr="00D36874">
        <w:rPr>
          <w:rFonts w:ascii="Arial" w:hAnsi="Arial" w:cs="Arial"/>
          <w:strike/>
          <w:lang w:val="es-CO"/>
        </w:rPr>
        <w:t>:</w:t>
      </w:r>
      <w:r w:rsidR="00A92BA7" w:rsidRPr="00D36874">
        <w:rPr>
          <w:rFonts w:ascii="Arial" w:hAnsi="Arial" w:cs="Arial"/>
          <w:strike/>
          <w:lang w:val="es-CO"/>
        </w:rPr>
        <w:t>0</w:t>
      </w:r>
      <w:r w:rsidR="00E575B3" w:rsidRPr="00D36874">
        <w:rPr>
          <w:rFonts w:ascii="Arial" w:hAnsi="Arial" w:cs="Arial"/>
          <w:strike/>
          <w:lang w:val="es-CO"/>
        </w:rPr>
        <w:t xml:space="preserve">0 pm. </w:t>
      </w:r>
      <w:r w:rsidR="00BA4315" w:rsidRPr="00D36874">
        <w:rPr>
          <w:rFonts w:ascii="Arial" w:hAnsi="Arial" w:cs="Arial"/>
          <w:strike/>
          <w:lang w:val="es-ES" w:eastAsia="es-ES"/>
        </w:rPr>
        <w:t>Los niños inscritos en jornada extendida, servicio abierto a todos los alumnos siempre que sean traídos por sus padres, inician</w:t>
      </w:r>
      <w:r w:rsidR="00B13BC2" w:rsidRPr="00D36874">
        <w:rPr>
          <w:rFonts w:ascii="Arial" w:hAnsi="Arial" w:cs="Arial"/>
          <w:strike/>
          <w:lang w:val="es-ES" w:eastAsia="es-ES"/>
        </w:rPr>
        <w:t xml:space="preserve"> actividades</w:t>
      </w:r>
      <w:r w:rsidR="00AB6D68" w:rsidRPr="00D36874">
        <w:rPr>
          <w:rFonts w:ascii="Arial" w:hAnsi="Arial" w:cs="Arial"/>
          <w:strike/>
          <w:lang w:val="es-ES" w:eastAsia="es-ES"/>
        </w:rPr>
        <w:t xml:space="preserve"> a las 7:</w:t>
      </w:r>
      <w:r w:rsidR="00A92BA7" w:rsidRPr="00D36874">
        <w:rPr>
          <w:rFonts w:ascii="Arial" w:hAnsi="Arial" w:cs="Arial"/>
          <w:strike/>
          <w:lang w:val="es-ES" w:eastAsia="es-ES"/>
        </w:rPr>
        <w:t>45</w:t>
      </w:r>
      <w:r w:rsidR="00BA4315" w:rsidRPr="00D36874">
        <w:rPr>
          <w:rFonts w:ascii="Arial" w:hAnsi="Arial" w:cs="Arial"/>
          <w:strike/>
          <w:lang w:val="es-ES" w:eastAsia="es-ES"/>
        </w:rPr>
        <w:t xml:space="preserve"> a.m.</w:t>
      </w:r>
    </w:p>
    <w:p w14:paraId="3CBAAEE3" w14:textId="77777777" w:rsidR="002275E8" w:rsidRDefault="002275E8" w:rsidP="00E23651">
      <w:pPr>
        <w:pStyle w:val="BodyText"/>
        <w:rPr>
          <w:rFonts w:cs="Arial"/>
          <w:sz w:val="24"/>
          <w:szCs w:val="24"/>
        </w:rPr>
      </w:pPr>
    </w:p>
    <w:p w14:paraId="220A5745" w14:textId="094115A0" w:rsidR="00D36874" w:rsidRPr="00D36874" w:rsidRDefault="00D36874" w:rsidP="00E23651">
      <w:pPr>
        <w:pStyle w:val="BodyText"/>
        <w:rPr>
          <w:rFonts w:cs="Arial"/>
          <w:sz w:val="24"/>
          <w:szCs w:val="24"/>
        </w:rPr>
      </w:pPr>
      <w:r w:rsidRPr="00D36874">
        <w:rPr>
          <w:rFonts w:cs="Arial"/>
          <w:sz w:val="24"/>
          <w:szCs w:val="24"/>
        </w:rPr>
        <w:t>En Primeria Infancia los horarios son los siguientes:</w:t>
      </w:r>
    </w:p>
    <w:p w14:paraId="20E758A5" w14:textId="78239DE3" w:rsidR="00D36874" w:rsidRPr="00D36874" w:rsidRDefault="00D36874" w:rsidP="00E23651">
      <w:pPr>
        <w:pStyle w:val="BodyText"/>
        <w:rPr>
          <w:rFonts w:cs="Arial"/>
          <w:sz w:val="24"/>
          <w:szCs w:val="24"/>
        </w:rPr>
      </w:pPr>
      <w:proofErr w:type="spellStart"/>
      <w:r w:rsidRPr="00D36874">
        <w:rPr>
          <w:rFonts w:cs="Arial"/>
          <w:sz w:val="24"/>
          <w:szCs w:val="24"/>
        </w:rPr>
        <w:t>Tots</w:t>
      </w:r>
      <w:proofErr w:type="spellEnd"/>
      <w:r w:rsidRPr="00D36874">
        <w:rPr>
          <w:rFonts w:cs="Arial"/>
          <w:sz w:val="24"/>
          <w:szCs w:val="24"/>
        </w:rPr>
        <w:t xml:space="preserve">, </w:t>
      </w:r>
      <w:proofErr w:type="spellStart"/>
      <w:r w:rsidRPr="00D36874">
        <w:rPr>
          <w:rFonts w:cs="Arial"/>
          <w:sz w:val="24"/>
          <w:szCs w:val="24"/>
        </w:rPr>
        <w:t>Toddlers</w:t>
      </w:r>
      <w:proofErr w:type="spellEnd"/>
      <w:r w:rsidRPr="00D36874">
        <w:rPr>
          <w:rFonts w:cs="Arial"/>
          <w:sz w:val="24"/>
          <w:szCs w:val="24"/>
        </w:rPr>
        <w:t xml:space="preserve"> y </w:t>
      </w:r>
      <w:proofErr w:type="spellStart"/>
      <w:r w:rsidRPr="00D36874">
        <w:rPr>
          <w:rFonts w:cs="Arial"/>
          <w:sz w:val="24"/>
          <w:szCs w:val="24"/>
        </w:rPr>
        <w:t>Nursery</w:t>
      </w:r>
      <w:proofErr w:type="spellEnd"/>
      <w:r w:rsidRPr="00D36874">
        <w:rPr>
          <w:rFonts w:cs="Arial"/>
          <w:sz w:val="24"/>
          <w:szCs w:val="24"/>
        </w:rPr>
        <w:t>: se inician actividades a las 9 a.m., finalizando a la 1:20 p.m.</w:t>
      </w:r>
    </w:p>
    <w:p w14:paraId="664146C3" w14:textId="77777777" w:rsidR="00D36874" w:rsidRPr="00781095" w:rsidRDefault="00D36874" w:rsidP="00D36874">
      <w:pPr>
        <w:pStyle w:val="BodyText"/>
        <w:rPr>
          <w:rFonts w:cs="Arial"/>
          <w:sz w:val="24"/>
          <w:szCs w:val="24"/>
        </w:rPr>
      </w:pPr>
      <w:r w:rsidRPr="00D36874">
        <w:rPr>
          <w:rFonts w:cs="Arial"/>
          <w:sz w:val="24"/>
          <w:szCs w:val="24"/>
        </w:rPr>
        <w:t>Prekinder, Kinder y Primer Grado: se inician actividades a las 7:30 a.m., finalizando a las 1:20 p.m. El  Refuerzo Académico será entre las 1:30 y las 3:00 p.m., cuando sea necesario.</w:t>
      </w:r>
    </w:p>
    <w:p w14:paraId="570CD313" w14:textId="77777777" w:rsidR="00D36874" w:rsidRDefault="00D36874" w:rsidP="00E23651">
      <w:pPr>
        <w:pStyle w:val="BodyText"/>
        <w:rPr>
          <w:rFonts w:cs="Arial"/>
          <w:sz w:val="24"/>
          <w:szCs w:val="24"/>
        </w:rPr>
      </w:pPr>
    </w:p>
    <w:p w14:paraId="60D4174D" w14:textId="77777777" w:rsidR="003F60D8" w:rsidRPr="00D36874" w:rsidRDefault="008F2045" w:rsidP="00E23651">
      <w:pPr>
        <w:pStyle w:val="BodyText"/>
        <w:rPr>
          <w:rFonts w:cs="Arial"/>
          <w:strike/>
          <w:sz w:val="24"/>
          <w:szCs w:val="24"/>
        </w:rPr>
      </w:pPr>
      <w:r w:rsidRPr="00D36874">
        <w:rPr>
          <w:rFonts w:cs="Arial"/>
          <w:b/>
          <w:strike/>
          <w:sz w:val="24"/>
          <w:szCs w:val="24"/>
        </w:rPr>
        <w:t xml:space="preserve">En </w:t>
      </w:r>
      <w:r w:rsidR="00DB0760" w:rsidRPr="00D36874">
        <w:rPr>
          <w:rFonts w:cs="Arial"/>
          <w:b/>
          <w:strike/>
          <w:color w:val="FF0000"/>
          <w:sz w:val="24"/>
          <w:szCs w:val="24"/>
        </w:rPr>
        <w:t>Preprimari</w:t>
      </w:r>
      <w:r w:rsidR="001A15C8" w:rsidRPr="00D36874">
        <w:rPr>
          <w:rFonts w:cs="Arial"/>
          <w:b/>
          <w:strike/>
          <w:color w:val="FF0000"/>
          <w:sz w:val="24"/>
          <w:szCs w:val="24"/>
        </w:rPr>
        <w:t>a</w:t>
      </w:r>
      <w:r w:rsidR="001A15C8" w:rsidRPr="00D36874">
        <w:rPr>
          <w:rFonts w:cs="Arial"/>
          <w:strike/>
          <w:sz w:val="24"/>
          <w:szCs w:val="24"/>
        </w:rPr>
        <w:t xml:space="preserve"> se inic</w:t>
      </w:r>
      <w:r w:rsidR="00AB6D68" w:rsidRPr="00D36874">
        <w:rPr>
          <w:rFonts w:cs="Arial"/>
          <w:strike/>
          <w:sz w:val="24"/>
          <w:szCs w:val="24"/>
        </w:rPr>
        <w:t>ian actividades a las 7</w:t>
      </w:r>
      <w:r w:rsidRPr="00D36874">
        <w:rPr>
          <w:rFonts w:cs="Arial"/>
          <w:strike/>
          <w:sz w:val="24"/>
          <w:szCs w:val="24"/>
        </w:rPr>
        <w:t>:30 a.m., finalizando</w:t>
      </w:r>
      <w:r w:rsidR="001A15C8" w:rsidRPr="00D36874">
        <w:rPr>
          <w:rFonts w:cs="Arial"/>
          <w:strike/>
          <w:sz w:val="24"/>
          <w:szCs w:val="24"/>
        </w:rPr>
        <w:t xml:space="preserve"> a la</w:t>
      </w:r>
      <w:r w:rsidRPr="00D36874">
        <w:rPr>
          <w:rFonts w:cs="Arial"/>
          <w:strike/>
          <w:sz w:val="24"/>
          <w:szCs w:val="24"/>
        </w:rPr>
        <w:t>s</w:t>
      </w:r>
      <w:r w:rsidR="001A15C8" w:rsidRPr="00D36874">
        <w:rPr>
          <w:rFonts w:cs="Arial"/>
          <w:strike/>
          <w:sz w:val="24"/>
          <w:szCs w:val="24"/>
        </w:rPr>
        <w:t xml:space="preserve"> </w:t>
      </w:r>
      <w:r w:rsidR="00AB6D68" w:rsidRPr="00D36874">
        <w:rPr>
          <w:rFonts w:cs="Arial"/>
          <w:strike/>
          <w:sz w:val="24"/>
          <w:szCs w:val="24"/>
        </w:rPr>
        <w:t>1</w:t>
      </w:r>
      <w:r w:rsidR="00DB0760" w:rsidRPr="00D36874">
        <w:rPr>
          <w:rFonts w:cs="Arial"/>
          <w:strike/>
          <w:sz w:val="24"/>
          <w:szCs w:val="24"/>
        </w:rPr>
        <w:t>:</w:t>
      </w:r>
      <w:r w:rsidR="004D209B" w:rsidRPr="00D36874">
        <w:rPr>
          <w:rFonts w:cs="Arial"/>
          <w:strike/>
          <w:sz w:val="24"/>
          <w:szCs w:val="24"/>
        </w:rPr>
        <w:t>2</w:t>
      </w:r>
      <w:r w:rsidR="001A15C8" w:rsidRPr="00D36874">
        <w:rPr>
          <w:rFonts w:cs="Arial"/>
          <w:strike/>
          <w:sz w:val="24"/>
          <w:szCs w:val="24"/>
        </w:rPr>
        <w:t>0</w:t>
      </w:r>
      <w:r w:rsidR="00DB0760" w:rsidRPr="00D36874">
        <w:rPr>
          <w:rFonts w:cs="Arial"/>
          <w:strike/>
          <w:sz w:val="24"/>
          <w:szCs w:val="24"/>
        </w:rPr>
        <w:t xml:space="preserve"> p.m.</w:t>
      </w:r>
      <w:r w:rsidR="0027294C" w:rsidRPr="00D36874">
        <w:rPr>
          <w:rFonts w:cs="Arial"/>
          <w:strike/>
          <w:sz w:val="24"/>
          <w:szCs w:val="24"/>
        </w:rPr>
        <w:t xml:space="preserve"> El  Refuerzo Académico será entre las </w:t>
      </w:r>
      <w:r w:rsidR="004D209B" w:rsidRPr="00D36874">
        <w:rPr>
          <w:rFonts w:cs="Arial"/>
          <w:strike/>
          <w:sz w:val="24"/>
          <w:szCs w:val="24"/>
        </w:rPr>
        <w:t>1</w:t>
      </w:r>
      <w:r w:rsidR="0027294C" w:rsidRPr="00D36874">
        <w:rPr>
          <w:rFonts w:cs="Arial"/>
          <w:strike/>
          <w:sz w:val="24"/>
          <w:szCs w:val="24"/>
        </w:rPr>
        <w:t>:</w:t>
      </w:r>
      <w:r w:rsidR="004D209B" w:rsidRPr="00D36874">
        <w:rPr>
          <w:rFonts w:cs="Arial"/>
          <w:strike/>
          <w:sz w:val="24"/>
          <w:szCs w:val="24"/>
        </w:rPr>
        <w:t>30</w:t>
      </w:r>
      <w:r w:rsidR="0027294C" w:rsidRPr="00D36874">
        <w:rPr>
          <w:rFonts w:cs="Arial"/>
          <w:strike/>
          <w:sz w:val="24"/>
          <w:szCs w:val="24"/>
        </w:rPr>
        <w:t xml:space="preserve"> y las </w:t>
      </w:r>
      <w:r w:rsidR="004D209B" w:rsidRPr="00D36874">
        <w:rPr>
          <w:rFonts w:cs="Arial"/>
          <w:strike/>
          <w:sz w:val="24"/>
          <w:szCs w:val="24"/>
        </w:rPr>
        <w:t>3</w:t>
      </w:r>
      <w:r w:rsidR="001A15C8" w:rsidRPr="00D36874">
        <w:rPr>
          <w:rFonts w:cs="Arial"/>
          <w:strike/>
          <w:sz w:val="24"/>
          <w:szCs w:val="24"/>
        </w:rPr>
        <w:t>:</w:t>
      </w:r>
      <w:r w:rsidR="004D209B" w:rsidRPr="00D36874">
        <w:rPr>
          <w:rFonts w:cs="Arial"/>
          <w:strike/>
          <w:sz w:val="24"/>
          <w:szCs w:val="24"/>
        </w:rPr>
        <w:t>00</w:t>
      </w:r>
      <w:r w:rsidR="0027294C" w:rsidRPr="00D36874">
        <w:rPr>
          <w:rFonts w:cs="Arial"/>
          <w:strike/>
          <w:sz w:val="24"/>
          <w:szCs w:val="24"/>
        </w:rPr>
        <w:t xml:space="preserve"> </w:t>
      </w:r>
      <w:r w:rsidR="004D209B" w:rsidRPr="00D36874">
        <w:rPr>
          <w:rFonts w:cs="Arial"/>
          <w:strike/>
          <w:sz w:val="24"/>
          <w:szCs w:val="24"/>
        </w:rPr>
        <w:t>p</w:t>
      </w:r>
      <w:r w:rsidR="0027294C" w:rsidRPr="00D36874">
        <w:rPr>
          <w:rFonts w:cs="Arial"/>
          <w:strike/>
          <w:sz w:val="24"/>
          <w:szCs w:val="24"/>
        </w:rPr>
        <w:t>.m., cuando sea necesario.</w:t>
      </w:r>
    </w:p>
    <w:p w14:paraId="438EC0D6" w14:textId="77777777" w:rsidR="001A15C8" w:rsidRPr="00E23651" w:rsidRDefault="001A15C8" w:rsidP="00E23651">
      <w:pPr>
        <w:pStyle w:val="BodyText"/>
        <w:rPr>
          <w:rFonts w:cs="Arial"/>
          <w:sz w:val="24"/>
          <w:szCs w:val="24"/>
        </w:rPr>
      </w:pPr>
    </w:p>
    <w:p w14:paraId="56889FBE" w14:textId="77777777" w:rsidR="006865C0" w:rsidRDefault="00AB6D68" w:rsidP="00AB6D68">
      <w:pPr>
        <w:pStyle w:val="BodyText"/>
        <w:rPr>
          <w:rFonts w:cs="Arial"/>
          <w:b/>
          <w:sz w:val="24"/>
          <w:szCs w:val="24"/>
        </w:rPr>
      </w:pPr>
      <w:r w:rsidRPr="006865C0">
        <w:rPr>
          <w:rFonts w:cs="Arial"/>
          <w:b/>
          <w:sz w:val="24"/>
          <w:szCs w:val="24"/>
        </w:rPr>
        <w:t>En Primaria</w:t>
      </w:r>
      <w:r w:rsidR="006865C0">
        <w:rPr>
          <w:rFonts w:cs="Arial"/>
          <w:b/>
          <w:sz w:val="24"/>
          <w:szCs w:val="24"/>
        </w:rPr>
        <w:t>.</w:t>
      </w:r>
    </w:p>
    <w:p w14:paraId="5265193C" w14:textId="6C5C412C" w:rsidR="006865C0" w:rsidRDefault="006865C0" w:rsidP="00AB6D68">
      <w:pPr>
        <w:pStyle w:val="BodyText"/>
        <w:rPr>
          <w:rFonts w:cs="Arial"/>
          <w:sz w:val="24"/>
          <w:szCs w:val="24"/>
        </w:rPr>
      </w:pPr>
      <w:r w:rsidRPr="006865C0">
        <w:rPr>
          <w:rFonts w:cs="Arial"/>
          <w:sz w:val="24"/>
          <w:szCs w:val="24"/>
          <w:highlight w:val="yellow"/>
        </w:rPr>
        <w:t>Los alumnos</w:t>
      </w:r>
      <w:r w:rsidR="00AB6D68" w:rsidRPr="00C90C7E">
        <w:rPr>
          <w:rFonts w:cs="Arial"/>
          <w:sz w:val="24"/>
          <w:szCs w:val="24"/>
        </w:rPr>
        <w:t xml:space="preserve"> inician actividades a las 7:25 a.m.</w:t>
      </w:r>
      <w:r>
        <w:rPr>
          <w:rFonts w:cs="Arial"/>
          <w:sz w:val="24"/>
          <w:szCs w:val="24"/>
        </w:rPr>
        <w:t xml:space="preserve"> </w:t>
      </w:r>
    </w:p>
    <w:p w14:paraId="0B85EB24" w14:textId="63F41A31" w:rsidR="00AB6D68" w:rsidRPr="00C90C7E" w:rsidRDefault="006865C0" w:rsidP="00AB6D68">
      <w:pPr>
        <w:pStyle w:val="BodyText"/>
        <w:rPr>
          <w:rFonts w:cs="Arial"/>
          <w:sz w:val="24"/>
          <w:szCs w:val="24"/>
        </w:rPr>
      </w:pPr>
      <w:r>
        <w:rPr>
          <w:rFonts w:cs="Arial"/>
          <w:sz w:val="24"/>
          <w:szCs w:val="24"/>
          <w:highlight w:val="yellow"/>
        </w:rPr>
        <w:t>L</w:t>
      </w:r>
      <w:r w:rsidRPr="006865C0">
        <w:rPr>
          <w:rFonts w:cs="Arial"/>
          <w:sz w:val="24"/>
          <w:szCs w:val="24"/>
          <w:highlight w:val="yellow"/>
        </w:rPr>
        <w:t>os grados 2°, 3° y 4</w:t>
      </w:r>
      <w:r w:rsidR="00AB6D68" w:rsidRPr="006865C0">
        <w:rPr>
          <w:rFonts w:cs="Arial"/>
          <w:sz w:val="24"/>
          <w:szCs w:val="24"/>
          <w:highlight w:val="yellow"/>
        </w:rPr>
        <w:t>,</w:t>
      </w:r>
      <w:r>
        <w:rPr>
          <w:rFonts w:cs="Arial"/>
          <w:sz w:val="24"/>
          <w:szCs w:val="24"/>
        </w:rPr>
        <w:t xml:space="preserve"> finalizan </w:t>
      </w:r>
      <w:r w:rsidRPr="006865C0">
        <w:rPr>
          <w:rFonts w:cs="Arial"/>
          <w:sz w:val="24"/>
          <w:szCs w:val="24"/>
          <w:highlight w:val="yellow"/>
        </w:rPr>
        <w:t>actividades</w:t>
      </w:r>
      <w:r w:rsidR="00AB6D68" w:rsidRPr="00C90C7E">
        <w:rPr>
          <w:rFonts w:cs="Arial"/>
          <w:sz w:val="24"/>
          <w:szCs w:val="24"/>
        </w:rPr>
        <w:t xml:space="preserve"> a las </w:t>
      </w:r>
      <w:r w:rsidR="00E85483" w:rsidRPr="00C90C7E">
        <w:rPr>
          <w:rFonts w:cs="Arial"/>
          <w:sz w:val="24"/>
          <w:szCs w:val="24"/>
        </w:rPr>
        <w:t>1:</w:t>
      </w:r>
      <w:r w:rsidR="00910720" w:rsidRPr="00C90C7E">
        <w:rPr>
          <w:rFonts w:cs="Arial"/>
          <w:sz w:val="24"/>
          <w:szCs w:val="24"/>
        </w:rPr>
        <w:t>2</w:t>
      </w:r>
      <w:r w:rsidR="00AB6D68" w:rsidRPr="00C90C7E">
        <w:rPr>
          <w:rFonts w:cs="Arial"/>
          <w:sz w:val="24"/>
          <w:szCs w:val="24"/>
        </w:rPr>
        <w:t>0</w:t>
      </w:r>
      <w:r w:rsidR="000042F3" w:rsidRPr="00C90C7E">
        <w:rPr>
          <w:rFonts w:cs="Arial"/>
          <w:sz w:val="24"/>
          <w:szCs w:val="24"/>
        </w:rPr>
        <w:t xml:space="preserve"> pm</w:t>
      </w:r>
      <w:r w:rsidR="00AB6D68" w:rsidRPr="00C90C7E">
        <w:rPr>
          <w:rFonts w:cs="Arial"/>
          <w:sz w:val="24"/>
          <w:szCs w:val="24"/>
        </w:rPr>
        <w:t xml:space="preserve"> los lunes, martes, jueves y viernes. Los miércoles </w:t>
      </w:r>
      <w:r w:rsidR="00E85483" w:rsidRPr="00C90C7E">
        <w:rPr>
          <w:rFonts w:cs="Arial"/>
          <w:sz w:val="24"/>
          <w:szCs w:val="24"/>
        </w:rPr>
        <w:t xml:space="preserve">estos cursos </w:t>
      </w:r>
      <w:r>
        <w:rPr>
          <w:rFonts w:cs="Arial"/>
          <w:sz w:val="24"/>
          <w:szCs w:val="24"/>
        </w:rPr>
        <w:t xml:space="preserve"> finalizan </w:t>
      </w:r>
      <w:r w:rsidRPr="006865C0">
        <w:rPr>
          <w:rFonts w:cs="Arial"/>
          <w:sz w:val="24"/>
          <w:szCs w:val="24"/>
          <w:highlight w:val="yellow"/>
        </w:rPr>
        <w:t>actividades</w:t>
      </w:r>
      <w:r>
        <w:rPr>
          <w:rFonts w:cs="Arial"/>
          <w:sz w:val="24"/>
          <w:szCs w:val="24"/>
        </w:rPr>
        <w:t xml:space="preserve"> </w:t>
      </w:r>
      <w:r w:rsidR="00910720" w:rsidRPr="00C90C7E">
        <w:rPr>
          <w:rFonts w:cs="Arial"/>
          <w:sz w:val="24"/>
          <w:szCs w:val="24"/>
        </w:rPr>
        <w:t xml:space="preserve"> a las 3</w:t>
      </w:r>
      <w:r w:rsidR="00E85483" w:rsidRPr="00C90C7E">
        <w:rPr>
          <w:rFonts w:cs="Arial"/>
          <w:sz w:val="24"/>
          <w:szCs w:val="24"/>
        </w:rPr>
        <w:t>:</w:t>
      </w:r>
      <w:r w:rsidR="00910720" w:rsidRPr="00C90C7E">
        <w:rPr>
          <w:rFonts w:cs="Arial"/>
          <w:sz w:val="24"/>
          <w:szCs w:val="24"/>
        </w:rPr>
        <w:t>0</w:t>
      </w:r>
      <w:r w:rsidR="00AB6D68" w:rsidRPr="00C90C7E">
        <w:rPr>
          <w:rFonts w:cs="Arial"/>
          <w:sz w:val="24"/>
          <w:szCs w:val="24"/>
        </w:rPr>
        <w:t>0</w:t>
      </w:r>
      <w:r w:rsidR="000042F3" w:rsidRPr="00C90C7E">
        <w:rPr>
          <w:rFonts w:cs="Arial"/>
          <w:sz w:val="24"/>
          <w:szCs w:val="24"/>
        </w:rPr>
        <w:t xml:space="preserve"> pm</w:t>
      </w:r>
      <w:r w:rsidR="00AB6D68" w:rsidRPr="00C90C7E">
        <w:rPr>
          <w:rFonts w:cs="Arial"/>
          <w:sz w:val="24"/>
          <w:szCs w:val="24"/>
        </w:rPr>
        <w:t xml:space="preserve">.  </w:t>
      </w:r>
    </w:p>
    <w:p w14:paraId="2B9A7D7A" w14:textId="269DC582" w:rsidR="00AB6D68" w:rsidRDefault="00AB6D68" w:rsidP="00AB6D68">
      <w:pPr>
        <w:pStyle w:val="BodyText"/>
        <w:rPr>
          <w:rFonts w:cs="Arial"/>
          <w:sz w:val="24"/>
          <w:szCs w:val="24"/>
        </w:rPr>
      </w:pPr>
      <w:r w:rsidRPr="00C90C7E">
        <w:rPr>
          <w:rFonts w:cs="Arial"/>
          <w:sz w:val="24"/>
          <w:szCs w:val="24"/>
        </w:rPr>
        <w:t xml:space="preserve">Los </w:t>
      </w:r>
      <w:r w:rsidR="00910720" w:rsidRPr="00C90C7E">
        <w:rPr>
          <w:rFonts w:cs="Arial"/>
          <w:sz w:val="24"/>
          <w:szCs w:val="24"/>
        </w:rPr>
        <w:t>grados</w:t>
      </w:r>
      <w:r w:rsidRPr="00C90C7E">
        <w:rPr>
          <w:rFonts w:cs="Arial"/>
          <w:sz w:val="24"/>
          <w:szCs w:val="24"/>
        </w:rPr>
        <w:t xml:space="preserve"> 5° y 6</w:t>
      </w:r>
      <w:r w:rsidR="00E85483" w:rsidRPr="00C90C7E">
        <w:rPr>
          <w:rFonts w:cs="Arial"/>
          <w:sz w:val="24"/>
          <w:szCs w:val="24"/>
        </w:rPr>
        <w:t>°, finalizan</w:t>
      </w:r>
      <w:r w:rsidR="006865C0">
        <w:rPr>
          <w:rFonts w:cs="Arial"/>
          <w:sz w:val="24"/>
          <w:szCs w:val="24"/>
        </w:rPr>
        <w:t xml:space="preserve"> actividades</w:t>
      </w:r>
      <w:r w:rsidR="00E85483" w:rsidRPr="00C90C7E">
        <w:rPr>
          <w:rFonts w:cs="Arial"/>
          <w:sz w:val="24"/>
          <w:szCs w:val="24"/>
        </w:rPr>
        <w:t xml:space="preserve"> a las 1:</w:t>
      </w:r>
      <w:r w:rsidRPr="00C90C7E">
        <w:rPr>
          <w:rFonts w:cs="Arial"/>
          <w:sz w:val="24"/>
          <w:szCs w:val="24"/>
        </w:rPr>
        <w:t>20</w:t>
      </w:r>
      <w:r w:rsidR="00AF1501" w:rsidRPr="00C90C7E">
        <w:rPr>
          <w:rFonts w:cs="Arial"/>
          <w:sz w:val="24"/>
          <w:szCs w:val="24"/>
        </w:rPr>
        <w:t xml:space="preserve"> </w:t>
      </w:r>
      <w:r w:rsidRPr="00C90C7E">
        <w:rPr>
          <w:rFonts w:cs="Arial"/>
          <w:sz w:val="24"/>
          <w:szCs w:val="24"/>
        </w:rPr>
        <w:t xml:space="preserve">pm los lunes, jueves y viernes. Los martes y </w:t>
      </w:r>
      <w:r w:rsidR="00910720" w:rsidRPr="00C90C7E">
        <w:rPr>
          <w:rFonts w:cs="Arial"/>
          <w:sz w:val="24"/>
          <w:szCs w:val="24"/>
        </w:rPr>
        <w:t>miércoles</w:t>
      </w:r>
      <w:r w:rsidR="00E85483" w:rsidRPr="00C90C7E">
        <w:rPr>
          <w:rFonts w:cs="Arial"/>
          <w:sz w:val="24"/>
          <w:szCs w:val="24"/>
        </w:rPr>
        <w:t xml:space="preserve"> estos cursos </w:t>
      </w:r>
      <w:r w:rsidRPr="00C90C7E">
        <w:rPr>
          <w:rFonts w:cs="Arial"/>
          <w:sz w:val="24"/>
          <w:szCs w:val="24"/>
        </w:rPr>
        <w:t>finalizan</w:t>
      </w:r>
      <w:r w:rsidR="006865C0">
        <w:rPr>
          <w:rFonts w:cs="Arial"/>
          <w:sz w:val="24"/>
          <w:szCs w:val="24"/>
        </w:rPr>
        <w:t xml:space="preserve"> </w:t>
      </w:r>
      <w:r w:rsidR="006865C0" w:rsidRPr="006865C0">
        <w:rPr>
          <w:rFonts w:cs="Arial"/>
          <w:sz w:val="24"/>
          <w:szCs w:val="24"/>
          <w:highlight w:val="yellow"/>
        </w:rPr>
        <w:t>actividades</w:t>
      </w:r>
      <w:r w:rsidRPr="00C90C7E">
        <w:rPr>
          <w:rFonts w:cs="Arial"/>
          <w:sz w:val="24"/>
          <w:szCs w:val="24"/>
        </w:rPr>
        <w:t xml:space="preserve"> a las 3.00pm. </w:t>
      </w:r>
    </w:p>
    <w:p w14:paraId="60CC6A0A" w14:textId="77777777" w:rsidR="00AB6D68" w:rsidRPr="00C90C7E" w:rsidRDefault="00AB6D68" w:rsidP="00AB6D68">
      <w:pPr>
        <w:pStyle w:val="BodyText"/>
        <w:rPr>
          <w:rFonts w:cs="Arial"/>
          <w:sz w:val="24"/>
          <w:szCs w:val="24"/>
        </w:rPr>
      </w:pPr>
      <w:r w:rsidRPr="00C90C7E">
        <w:rPr>
          <w:rFonts w:cs="Arial"/>
          <w:sz w:val="24"/>
          <w:szCs w:val="24"/>
        </w:rPr>
        <w:t xml:space="preserve"> El  Refuerzo Académico será entre las </w:t>
      </w:r>
      <w:r w:rsidR="00E85483" w:rsidRPr="00C90C7E">
        <w:rPr>
          <w:rFonts w:cs="Arial"/>
          <w:sz w:val="24"/>
          <w:szCs w:val="24"/>
        </w:rPr>
        <w:t>1:</w:t>
      </w:r>
      <w:r w:rsidRPr="00C90C7E">
        <w:rPr>
          <w:rFonts w:cs="Arial"/>
          <w:sz w:val="24"/>
          <w:szCs w:val="24"/>
        </w:rPr>
        <w:t>45</w:t>
      </w:r>
      <w:r w:rsidR="00E85483" w:rsidRPr="00C90C7E">
        <w:rPr>
          <w:rFonts w:cs="Arial"/>
          <w:sz w:val="24"/>
          <w:szCs w:val="24"/>
        </w:rPr>
        <w:t xml:space="preserve"> pm</w:t>
      </w:r>
      <w:r w:rsidR="00910720" w:rsidRPr="00C90C7E">
        <w:rPr>
          <w:rFonts w:cs="Arial"/>
          <w:sz w:val="24"/>
          <w:szCs w:val="24"/>
        </w:rPr>
        <w:t xml:space="preserve"> y las 3</w:t>
      </w:r>
      <w:r w:rsidR="00E85483" w:rsidRPr="00C90C7E">
        <w:rPr>
          <w:rFonts w:cs="Arial"/>
          <w:sz w:val="24"/>
          <w:szCs w:val="24"/>
        </w:rPr>
        <w:t>:</w:t>
      </w:r>
      <w:r w:rsidR="00910720" w:rsidRPr="00C90C7E">
        <w:rPr>
          <w:rFonts w:cs="Arial"/>
          <w:sz w:val="24"/>
          <w:szCs w:val="24"/>
        </w:rPr>
        <w:t>0</w:t>
      </w:r>
      <w:r w:rsidRPr="00C90C7E">
        <w:rPr>
          <w:rFonts w:cs="Arial"/>
          <w:sz w:val="24"/>
          <w:szCs w:val="24"/>
        </w:rPr>
        <w:t>0</w:t>
      </w:r>
      <w:r w:rsidR="00E85483" w:rsidRPr="00C90C7E">
        <w:rPr>
          <w:rFonts w:cs="Arial"/>
          <w:sz w:val="24"/>
          <w:szCs w:val="24"/>
        </w:rPr>
        <w:t xml:space="preserve"> pm</w:t>
      </w:r>
      <w:r w:rsidRPr="00C90C7E">
        <w:rPr>
          <w:rFonts w:cs="Arial"/>
          <w:sz w:val="24"/>
          <w:szCs w:val="24"/>
        </w:rPr>
        <w:t xml:space="preserve"> los martes para 3° y 4°, y los jueves para 2°, 5° y 6°, cuando sea necesario.</w:t>
      </w:r>
    </w:p>
    <w:p w14:paraId="1D0CEEBB" w14:textId="77777777" w:rsidR="007F450A" w:rsidRDefault="007F450A" w:rsidP="00BA35AC">
      <w:pPr>
        <w:pStyle w:val="BodyText"/>
        <w:rPr>
          <w:rFonts w:cs="Arial"/>
          <w:sz w:val="24"/>
          <w:szCs w:val="24"/>
          <w:highlight w:val="yellow"/>
        </w:rPr>
      </w:pPr>
    </w:p>
    <w:p w14:paraId="142F4165" w14:textId="77777777" w:rsidR="00DB0760" w:rsidRPr="00E91613" w:rsidRDefault="008F2045" w:rsidP="00BA35AC">
      <w:pPr>
        <w:pStyle w:val="BodyText"/>
        <w:rPr>
          <w:rFonts w:cs="Arial"/>
          <w:sz w:val="24"/>
          <w:szCs w:val="24"/>
        </w:rPr>
      </w:pPr>
      <w:r w:rsidRPr="006865C0">
        <w:rPr>
          <w:rFonts w:cs="Arial"/>
          <w:b/>
          <w:sz w:val="24"/>
          <w:szCs w:val="24"/>
        </w:rPr>
        <w:t xml:space="preserve">En </w:t>
      </w:r>
      <w:r w:rsidR="00DB0760" w:rsidRPr="006865C0">
        <w:rPr>
          <w:rFonts w:cs="Arial"/>
          <w:b/>
          <w:sz w:val="24"/>
          <w:szCs w:val="24"/>
        </w:rPr>
        <w:t>Bachillerat</w:t>
      </w:r>
      <w:r w:rsidR="00E91613" w:rsidRPr="006865C0">
        <w:rPr>
          <w:rFonts w:cs="Arial"/>
          <w:b/>
          <w:sz w:val="24"/>
          <w:szCs w:val="24"/>
        </w:rPr>
        <w:t>o</w:t>
      </w:r>
      <w:r w:rsidR="00E91613" w:rsidRPr="006D70D5">
        <w:rPr>
          <w:rFonts w:cs="Arial"/>
          <w:sz w:val="24"/>
          <w:szCs w:val="24"/>
        </w:rPr>
        <w:t xml:space="preserve"> se inician actividades a las </w:t>
      </w:r>
      <w:r w:rsidR="00AB6D68" w:rsidRPr="006D70D5">
        <w:rPr>
          <w:rFonts w:cs="Arial"/>
          <w:sz w:val="24"/>
          <w:szCs w:val="24"/>
        </w:rPr>
        <w:t>7</w:t>
      </w:r>
      <w:r w:rsidR="00DB0760" w:rsidRPr="006D70D5">
        <w:rPr>
          <w:rFonts w:cs="Arial"/>
          <w:sz w:val="24"/>
          <w:szCs w:val="24"/>
        </w:rPr>
        <w:t>:30 a.m., finalizando a las 3:</w:t>
      </w:r>
      <w:r w:rsidR="00AB6D68" w:rsidRPr="006D70D5">
        <w:rPr>
          <w:rFonts w:cs="Arial"/>
          <w:sz w:val="24"/>
          <w:szCs w:val="24"/>
        </w:rPr>
        <w:t>0</w:t>
      </w:r>
      <w:r w:rsidR="00DB0760" w:rsidRPr="006D70D5">
        <w:rPr>
          <w:rFonts w:cs="Arial"/>
          <w:sz w:val="24"/>
          <w:szCs w:val="24"/>
        </w:rPr>
        <w:t>0 p.m</w:t>
      </w:r>
      <w:r w:rsidR="0027294C" w:rsidRPr="006D70D5">
        <w:rPr>
          <w:rFonts w:cs="Arial"/>
          <w:sz w:val="24"/>
          <w:szCs w:val="24"/>
        </w:rPr>
        <w:t>.</w:t>
      </w:r>
      <w:r w:rsidR="00781095">
        <w:rPr>
          <w:rFonts w:cs="Arial"/>
          <w:sz w:val="24"/>
          <w:szCs w:val="24"/>
        </w:rPr>
        <w:t xml:space="preserve"> </w:t>
      </w:r>
      <w:r w:rsidR="00F66383">
        <w:rPr>
          <w:rFonts w:cs="Arial"/>
          <w:sz w:val="24"/>
          <w:szCs w:val="24"/>
        </w:rPr>
        <w:t xml:space="preserve"> </w:t>
      </w:r>
      <w:r w:rsidR="00781095">
        <w:rPr>
          <w:rFonts w:cs="Arial"/>
          <w:sz w:val="24"/>
          <w:szCs w:val="24"/>
        </w:rPr>
        <w:t>El</w:t>
      </w:r>
      <w:r w:rsidR="0027294C" w:rsidRPr="00E91613">
        <w:rPr>
          <w:rFonts w:cs="Arial"/>
          <w:sz w:val="24"/>
          <w:szCs w:val="24"/>
        </w:rPr>
        <w:t xml:space="preserve"> Refuerzo Académico será </w:t>
      </w:r>
      <w:r w:rsidR="004B1B82">
        <w:rPr>
          <w:rFonts w:cs="Arial"/>
          <w:sz w:val="24"/>
          <w:szCs w:val="24"/>
        </w:rPr>
        <w:t xml:space="preserve">en horario curricular y en horario extracurricular </w:t>
      </w:r>
      <w:r w:rsidR="004B1B82" w:rsidRPr="00E42D5E">
        <w:rPr>
          <w:rFonts w:cs="Arial"/>
          <w:strike/>
          <w:sz w:val="24"/>
          <w:szCs w:val="24"/>
          <w:highlight w:val="yellow"/>
        </w:rPr>
        <w:t>los días jueves</w:t>
      </w:r>
      <w:r w:rsidR="004B1B82">
        <w:rPr>
          <w:rFonts w:cs="Arial"/>
          <w:sz w:val="24"/>
          <w:szCs w:val="24"/>
        </w:rPr>
        <w:t xml:space="preserve"> </w:t>
      </w:r>
      <w:r w:rsidR="0027294C" w:rsidRPr="00E91613">
        <w:rPr>
          <w:rFonts w:cs="Arial"/>
          <w:sz w:val="24"/>
          <w:szCs w:val="24"/>
        </w:rPr>
        <w:t>entre las</w:t>
      </w:r>
      <w:r w:rsidR="004B1B82">
        <w:rPr>
          <w:rFonts w:cs="Arial"/>
          <w:sz w:val="24"/>
          <w:szCs w:val="24"/>
        </w:rPr>
        <w:t xml:space="preserve"> 3 y 4 pm</w:t>
      </w:r>
      <w:r w:rsidR="0027294C" w:rsidRPr="00E91613">
        <w:rPr>
          <w:rFonts w:cs="Arial"/>
          <w:sz w:val="24"/>
          <w:szCs w:val="24"/>
        </w:rPr>
        <w:t>., cuando sea necesario.</w:t>
      </w:r>
    </w:p>
    <w:p w14:paraId="73EC81C6" w14:textId="77777777" w:rsidR="00AB6D68" w:rsidRDefault="00AB6D68" w:rsidP="00A84C68">
      <w:pPr>
        <w:pStyle w:val="CommentText"/>
        <w:rPr>
          <w:rFonts w:ascii="Arial" w:hAnsi="Arial" w:cs="Arial"/>
          <w:b/>
          <w:sz w:val="24"/>
          <w:szCs w:val="24"/>
          <w:lang w:val="es-CO"/>
        </w:rPr>
      </w:pPr>
    </w:p>
    <w:p w14:paraId="533B9113" w14:textId="330030DF" w:rsidR="00A84C68" w:rsidRPr="00E91613" w:rsidRDefault="444A1C28" w:rsidP="00A84C68">
      <w:pPr>
        <w:pStyle w:val="CommentText"/>
        <w:rPr>
          <w:rFonts w:ascii="Arial" w:hAnsi="Arial" w:cs="Arial"/>
          <w:sz w:val="24"/>
          <w:szCs w:val="24"/>
          <w:lang w:val="es-CO"/>
        </w:rPr>
      </w:pPr>
      <w:r w:rsidRPr="444A1C28">
        <w:rPr>
          <w:rFonts w:ascii="Arial" w:eastAsia="Arial" w:hAnsi="Arial" w:cs="Arial"/>
          <w:b/>
          <w:bCs/>
          <w:sz w:val="24"/>
          <w:szCs w:val="24"/>
          <w:lang w:val="es-CO"/>
        </w:rPr>
        <w:t xml:space="preserve">El Colegio no se hace responsable de estudiantes que lleguen antes del horario escolar establecido. </w:t>
      </w:r>
    </w:p>
    <w:p w14:paraId="2F396164" w14:textId="77777777" w:rsidR="005E3918" w:rsidRPr="00A84C68" w:rsidRDefault="005E3918" w:rsidP="00BA35AC">
      <w:pPr>
        <w:pStyle w:val="BodyText"/>
        <w:rPr>
          <w:rFonts w:cs="Arial"/>
          <w:sz w:val="24"/>
          <w:szCs w:val="24"/>
          <w:lang w:val="es-CO"/>
        </w:rPr>
      </w:pPr>
    </w:p>
    <w:p w14:paraId="475A0ADA" w14:textId="77777777" w:rsidR="00D661FC" w:rsidRPr="00E91613" w:rsidRDefault="00D661FC" w:rsidP="00BA35AC">
      <w:pPr>
        <w:pStyle w:val="BodyText"/>
        <w:rPr>
          <w:rFonts w:cs="Arial"/>
          <w:b/>
          <w:sz w:val="24"/>
          <w:szCs w:val="24"/>
        </w:rPr>
      </w:pPr>
      <w:r w:rsidRPr="00E91613">
        <w:rPr>
          <w:rFonts w:cs="Arial"/>
          <w:b/>
          <w:sz w:val="24"/>
          <w:szCs w:val="24"/>
        </w:rPr>
        <w:t>Horario Actividad</w:t>
      </w:r>
      <w:r w:rsidR="00DB0923">
        <w:rPr>
          <w:rFonts w:cs="Arial"/>
          <w:b/>
          <w:sz w:val="24"/>
          <w:szCs w:val="24"/>
        </w:rPr>
        <w:t>es</w:t>
      </w:r>
      <w:r w:rsidRPr="00E91613">
        <w:rPr>
          <w:rFonts w:cs="Arial"/>
          <w:b/>
          <w:sz w:val="24"/>
          <w:szCs w:val="24"/>
        </w:rPr>
        <w:t xml:space="preserve"> Extracurricular:</w:t>
      </w:r>
    </w:p>
    <w:p w14:paraId="645F18A5" w14:textId="77777777" w:rsidR="00504A4F" w:rsidRPr="00D36874" w:rsidRDefault="005E3918" w:rsidP="00504A4F">
      <w:pPr>
        <w:pStyle w:val="BodyText"/>
        <w:rPr>
          <w:rFonts w:cs="Arial"/>
          <w:strike/>
          <w:sz w:val="24"/>
          <w:szCs w:val="24"/>
        </w:rPr>
      </w:pPr>
      <w:r w:rsidRPr="00D36874">
        <w:rPr>
          <w:rFonts w:cs="Arial"/>
          <w:strike/>
          <w:sz w:val="24"/>
          <w:szCs w:val="24"/>
        </w:rPr>
        <w:t xml:space="preserve">Los niños </w:t>
      </w:r>
      <w:r w:rsidR="00D661FC" w:rsidRPr="00D36874">
        <w:rPr>
          <w:rFonts w:cs="Arial"/>
          <w:strike/>
          <w:sz w:val="24"/>
          <w:szCs w:val="24"/>
        </w:rPr>
        <w:t xml:space="preserve">de </w:t>
      </w:r>
      <w:r w:rsidR="00D661FC" w:rsidRPr="00D36874">
        <w:rPr>
          <w:rFonts w:cs="Arial"/>
          <w:strike/>
          <w:color w:val="FF0000"/>
          <w:sz w:val="24"/>
          <w:szCs w:val="24"/>
        </w:rPr>
        <w:t>Jardín</w:t>
      </w:r>
      <w:r w:rsidR="00D661FC" w:rsidRPr="00D36874">
        <w:rPr>
          <w:rFonts w:cs="Arial"/>
          <w:strike/>
          <w:sz w:val="24"/>
          <w:szCs w:val="24"/>
        </w:rPr>
        <w:t xml:space="preserve"> </w:t>
      </w:r>
      <w:r w:rsidRPr="00D36874">
        <w:rPr>
          <w:rFonts w:cs="Arial"/>
          <w:strike/>
          <w:sz w:val="24"/>
          <w:szCs w:val="24"/>
        </w:rPr>
        <w:t>inscritos en Tardes Creativas, de lunes a viernes, i</w:t>
      </w:r>
      <w:r w:rsidR="00E91613" w:rsidRPr="00D36874">
        <w:rPr>
          <w:rFonts w:cs="Arial"/>
          <w:strike/>
          <w:sz w:val="24"/>
          <w:szCs w:val="24"/>
        </w:rPr>
        <w:t xml:space="preserve">nician sus actividades a la </w:t>
      </w:r>
      <w:r w:rsidR="000C7899" w:rsidRPr="00D36874">
        <w:rPr>
          <w:rFonts w:cs="Arial"/>
          <w:strike/>
          <w:sz w:val="24"/>
          <w:szCs w:val="24"/>
        </w:rPr>
        <w:t>1</w:t>
      </w:r>
      <w:r w:rsidR="00E91613" w:rsidRPr="00D36874">
        <w:rPr>
          <w:rFonts w:cs="Arial"/>
          <w:strike/>
          <w:sz w:val="24"/>
          <w:szCs w:val="24"/>
        </w:rPr>
        <w:t>:</w:t>
      </w:r>
      <w:r w:rsidR="000C7899" w:rsidRPr="00D36874">
        <w:rPr>
          <w:rFonts w:cs="Arial"/>
          <w:strike/>
          <w:sz w:val="24"/>
          <w:szCs w:val="24"/>
        </w:rPr>
        <w:t>3</w:t>
      </w:r>
      <w:r w:rsidR="00E91613" w:rsidRPr="00D36874">
        <w:rPr>
          <w:rFonts w:cs="Arial"/>
          <w:strike/>
          <w:sz w:val="24"/>
          <w:szCs w:val="24"/>
        </w:rPr>
        <w:t>0</w:t>
      </w:r>
      <w:r w:rsidR="00504A4F" w:rsidRPr="00D36874">
        <w:rPr>
          <w:rFonts w:cs="Arial"/>
          <w:strike/>
          <w:sz w:val="24"/>
          <w:szCs w:val="24"/>
        </w:rPr>
        <w:t xml:space="preserve"> p</w:t>
      </w:r>
      <w:r w:rsidR="008768E0" w:rsidRPr="00D36874">
        <w:rPr>
          <w:rFonts w:cs="Arial"/>
          <w:strike/>
          <w:sz w:val="24"/>
          <w:szCs w:val="24"/>
        </w:rPr>
        <w:t>.</w:t>
      </w:r>
      <w:r w:rsidR="00504A4F" w:rsidRPr="00D36874">
        <w:rPr>
          <w:rFonts w:cs="Arial"/>
          <w:strike/>
          <w:sz w:val="24"/>
          <w:szCs w:val="24"/>
        </w:rPr>
        <w:t>m</w:t>
      </w:r>
      <w:r w:rsidR="008768E0" w:rsidRPr="00D36874">
        <w:rPr>
          <w:rFonts w:cs="Arial"/>
          <w:strike/>
          <w:sz w:val="24"/>
          <w:szCs w:val="24"/>
        </w:rPr>
        <w:t>.</w:t>
      </w:r>
      <w:r w:rsidR="00E91613" w:rsidRPr="00D36874">
        <w:rPr>
          <w:rFonts w:cs="Arial"/>
          <w:strike/>
          <w:sz w:val="24"/>
          <w:szCs w:val="24"/>
        </w:rPr>
        <w:t xml:space="preserve"> y las culminan a las </w:t>
      </w:r>
      <w:r w:rsidR="00A92BA7" w:rsidRPr="00D36874">
        <w:rPr>
          <w:rFonts w:cs="Arial"/>
          <w:strike/>
          <w:sz w:val="24"/>
          <w:szCs w:val="24"/>
        </w:rPr>
        <w:t>2</w:t>
      </w:r>
      <w:r w:rsidR="000C7899" w:rsidRPr="00D36874">
        <w:rPr>
          <w:rFonts w:cs="Arial"/>
          <w:strike/>
          <w:sz w:val="24"/>
          <w:szCs w:val="24"/>
        </w:rPr>
        <w:t>:</w:t>
      </w:r>
      <w:r w:rsidR="00AF1501" w:rsidRPr="00D36874">
        <w:rPr>
          <w:rFonts w:cs="Arial"/>
          <w:strike/>
          <w:sz w:val="24"/>
          <w:szCs w:val="24"/>
        </w:rPr>
        <w:t>50</w:t>
      </w:r>
      <w:r w:rsidRPr="00D36874">
        <w:rPr>
          <w:rFonts w:cs="Arial"/>
          <w:strike/>
          <w:sz w:val="24"/>
          <w:szCs w:val="24"/>
        </w:rPr>
        <w:t xml:space="preserve"> p.m.</w:t>
      </w:r>
    </w:p>
    <w:p w14:paraId="2F416EC6" w14:textId="365FF11D" w:rsidR="00D634DD" w:rsidRPr="00B472E2" w:rsidRDefault="00D634DD" w:rsidP="00BA35AC">
      <w:pPr>
        <w:pStyle w:val="BodyText"/>
        <w:rPr>
          <w:rFonts w:cs="Arial"/>
          <w:sz w:val="24"/>
          <w:szCs w:val="24"/>
        </w:rPr>
      </w:pPr>
      <w:r w:rsidRPr="00E91613">
        <w:rPr>
          <w:rFonts w:cs="Arial"/>
          <w:sz w:val="24"/>
          <w:szCs w:val="24"/>
        </w:rPr>
        <w:t xml:space="preserve">En </w:t>
      </w:r>
      <w:r w:rsidRPr="00D36874">
        <w:rPr>
          <w:rFonts w:cs="Arial"/>
          <w:strike/>
          <w:color w:val="FF0000"/>
          <w:sz w:val="24"/>
          <w:szCs w:val="24"/>
        </w:rPr>
        <w:t>Preprimaria</w:t>
      </w:r>
      <w:r w:rsidRPr="00D36874">
        <w:rPr>
          <w:rFonts w:cs="Arial"/>
          <w:strike/>
          <w:sz w:val="24"/>
          <w:szCs w:val="24"/>
        </w:rPr>
        <w:t xml:space="preserve"> </w:t>
      </w:r>
      <w:r w:rsidR="002070BE">
        <w:rPr>
          <w:rFonts w:cs="Arial"/>
          <w:sz w:val="24"/>
          <w:szCs w:val="24"/>
        </w:rPr>
        <w:t xml:space="preserve">Primera Infancia </w:t>
      </w:r>
      <w:r w:rsidRPr="00E91613">
        <w:rPr>
          <w:rFonts w:cs="Arial"/>
          <w:sz w:val="24"/>
          <w:szCs w:val="24"/>
        </w:rPr>
        <w:t xml:space="preserve">los estudiantes </w:t>
      </w:r>
      <w:r w:rsidR="0027294C" w:rsidRPr="00E91613">
        <w:rPr>
          <w:rFonts w:cs="Arial"/>
          <w:sz w:val="24"/>
          <w:szCs w:val="24"/>
        </w:rPr>
        <w:t>tendrán actividades extracurriculares</w:t>
      </w:r>
      <w:r w:rsidR="0027294C" w:rsidRPr="00E91613">
        <w:rPr>
          <w:rFonts w:cs="Arial"/>
          <w:sz w:val="32"/>
          <w:szCs w:val="32"/>
          <w:lang w:val="es-CO"/>
        </w:rPr>
        <w:t xml:space="preserve"> </w:t>
      </w:r>
      <w:r w:rsidR="000C7899">
        <w:rPr>
          <w:rFonts w:cs="Arial"/>
          <w:sz w:val="24"/>
          <w:szCs w:val="24"/>
          <w:lang w:val="es-CO"/>
        </w:rPr>
        <w:t xml:space="preserve">entre </w:t>
      </w:r>
      <w:r w:rsidR="000C7899" w:rsidRPr="00B472E2">
        <w:rPr>
          <w:rFonts w:cs="Arial"/>
          <w:sz w:val="24"/>
          <w:szCs w:val="24"/>
          <w:lang w:val="es-CO"/>
        </w:rPr>
        <w:t>las 1:3</w:t>
      </w:r>
      <w:r w:rsidR="0027294C" w:rsidRPr="00B472E2">
        <w:rPr>
          <w:rFonts w:cs="Arial"/>
          <w:sz w:val="24"/>
          <w:szCs w:val="24"/>
          <w:lang w:val="es-CO"/>
        </w:rPr>
        <w:t xml:space="preserve">0 y las </w:t>
      </w:r>
      <w:r w:rsidR="00E91613" w:rsidRPr="00B472E2">
        <w:rPr>
          <w:rFonts w:cs="Arial"/>
          <w:sz w:val="24"/>
          <w:szCs w:val="24"/>
          <w:lang w:val="es-CO"/>
        </w:rPr>
        <w:t>3</w:t>
      </w:r>
      <w:r w:rsidR="0027294C" w:rsidRPr="00B472E2">
        <w:rPr>
          <w:rFonts w:cs="Arial"/>
          <w:sz w:val="24"/>
          <w:szCs w:val="24"/>
          <w:lang w:val="es-CO"/>
        </w:rPr>
        <w:t>:</w:t>
      </w:r>
      <w:r w:rsidR="000C7899" w:rsidRPr="00B472E2">
        <w:rPr>
          <w:rFonts w:cs="Arial"/>
          <w:sz w:val="24"/>
          <w:szCs w:val="24"/>
          <w:lang w:val="es-CO"/>
        </w:rPr>
        <w:t>0</w:t>
      </w:r>
      <w:r w:rsidR="00E91613" w:rsidRPr="00B472E2">
        <w:rPr>
          <w:rFonts w:cs="Arial"/>
          <w:sz w:val="24"/>
          <w:szCs w:val="24"/>
          <w:lang w:val="es-CO"/>
        </w:rPr>
        <w:t>0</w:t>
      </w:r>
      <w:r w:rsidR="0027294C" w:rsidRPr="00B472E2">
        <w:rPr>
          <w:rFonts w:cs="Arial"/>
          <w:sz w:val="24"/>
          <w:szCs w:val="24"/>
          <w:lang w:val="es-CO"/>
        </w:rPr>
        <w:t xml:space="preserve"> p.m.</w:t>
      </w:r>
      <w:r w:rsidR="00AF1501" w:rsidRPr="00B472E2">
        <w:rPr>
          <w:rFonts w:cs="Arial"/>
          <w:sz w:val="24"/>
          <w:szCs w:val="24"/>
          <w:lang w:val="es-CO"/>
        </w:rPr>
        <w:t>, los días que finalizan actividades a la 1:30 pm.</w:t>
      </w:r>
    </w:p>
    <w:p w14:paraId="7C436CEE" w14:textId="77777777" w:rsidR="00D634DD" w:rsidRPr="00E91613" w:rsidRDefault="00D634DD" w:rsidP="00BA35AC">
      <w:pPr>
        <w:pStyle w:val="BodyText"/>
        <w:rPr>
          <w:rFonts w:cs="Arial"/>
          <w:sz w:val="24"/>
          <w:szCs w:val="24"/>
        </w:rPr>
      </w:pPr>
      <w:r w:rsidRPr="00B472E2">
        <w:rPr>
          <w:rFonts w:cs="Arial"/>
          <w:sz w:val="24"/>
          <w:szCs w:val="24"/>
        </w:rPr>
        <w:t xml:space="preserve">En Primaria los estudiantes </w:t>
      </w:r>
      <w:r w:rsidR="00E91613" w:rsidRPr="00B472E2">
        <w:rPr>
          <w:rFonts w:cs="Arial"/>
          <w:sz w:val="24"/>
          <w:szCs w:val="24"/>
        </w:rPr>
        <w:t>tendrán actividades extracurriculares</w:t>
      </w:r>
      <w:r w:rsidR="00E91613" w:rsidRPr="00B472E2">
        <w:rPr>
          <w:rFonts w:cs="Arial"/>
          <w:sz w:val="32"/>
          <w:szCs w:val="32"/>
          <w:lang w:val="es-CO"/>
        </w:rPr>
        <w:t xml:space="preserve"> </w:t>
      </w:r>
      <w:r w:rsidR="00E91613" w:rsidRPr="00B472E2">
        <w:rPr>
          <w:rFonts w:cs="Arial"/>
          <w:sz w:val="24"/>
          <w:szCs w:val="24"/>
          <w:lang w:val="es-CO"/>
        </w:rPr>
        <w:t xml:space="preserve">entre las </w:t>
      </w:r>
      <w:r w:rsidR="000C7899" w:rsidRPr="00B472E2">
        <w:rPr>
          <w:rFonts w:cs="Arial"/>
          <w:sz w:val="24"/>
          <w:szCs w:val="24"/>
          <w:lang w:val="es-CO"/>
        </w:rPr>
        <w:t>1</w:t>
      </w:r>
      <w:r w:rsidR="00E91613" w:rsidRPr="00B472E2">
        <w:rPr>
          <w:rFonts w:cs="Arial"/>
          <w:sz w:val="24"/>
          <w:szCs w:val="24"/>
          <w:lang w:val="es-CO"/>
        </w:rPr>
        <w:t>:</w:t>
      </w:r>
      <w:r w:rsidR="000C7899" w:rsidRPr="00B472E2">
        <w:rPr>
          <w:rFonts w:cs="Arial"/>
          <w:sz w:val="24"/>
          <w:szCs w:val="24"/>
          <w:lang w:val="es-CO"/>
        </w:rPr>
        <w:t>3</w:t>
      </w:r>
      <w:r w:rsidR="00E91613" w:rsidRPr="00B472E2">
        <w:rPr>
          <w:rFonts w:cs="Arial"/>
          <w:sz w:val="24"/>
          <w:szCs w:val="24"/>
          <w:lang w:val="es-CO"/>
        </w:rPr>
        <w:t>0 y las 3:</w:t>
      </w:r>
      <w:r w:rsidR="000C7899" w:rsidRPr="00B472E2">
        <w:rPr>
          <w:rFonts w:cs="Arial"/>
          <w:sz w:val="24"/>
          <w:szCs w:val="24"/>
          <w:lang w:val="es-CO"/>
        </w:rPr>
        <w:t>0</w:t>
      </w:r>
      <w:r w:rsidR="00E91613" w:rsidRPr="00B472E2">
        <w:rPr>
          <w:rFonts w:cs="Arial"/>
          <w:sz w:val="24"/>
          <w:szCs w:val="24"/>
          <w:lang w:val="es-CO"/>
        </w:rPr>
        <w:t>0</w:t>
      </w:r>
      <w:r w:rsidR="00E91613" w:rsidRPr="00E91613">
        <w:rPr>
          <w:rFonts w:cs="Arial"/>
          <w:sz w:val="24"/>
          <w:szCs w:val="24"/>
          <w:lang w:val="es-CO"/>
        </w:rPr>
        <w:t xml:space="preserve"> p.m.</w:t>
      </w:r>
    </w:p>
    <w:p w14:paraId="41B6DFD8" w14:textId="77777777" w:rsidR="008272FE" w:rsidRPr="00E91613" w:rsidRDefault="008272FE" w:rsidP="00BA35AC">
      <w:pPr>
        <w:pStyle w:val="BodyText"/>
        <w:rPr>
          <w:rFonts w:cs="Arial"/>
          <w:sz w:val="24"/>
          <w:szCs w:val="24"/>
        </w:rPr>
      </w:pPr>
      <w:r w:rsidRPr="00E91613">
        <w:rPr>
          <w:rFonts w:cs="Arial"/>
          <w:sz w:val="24"/>
          <w:szCs w:val="24"/>
        </w:rPr>
        <w:t>En la Sección Bachillerato los estudiantes tendrán actividad</w:t>
      </w:r>
      <w:r w:rsidR="0027294C" w:rsidRPr="00E91613">
        <w:rPr>
          <w:rFonts w:cs="Arial"/>
          <w:sz w:val="24"/>
          <w:szCs w:val="24"/>
        </w:rPr>
        <w:t>es</w:t>
      </w:r>
      <w:r w:rsidRPr="00E91613">
        <w:rPr>
          <w:rFonts w:cs="Arial"/>
          <w:sz w:val="24"/>
          <w:szCs w:val="24"/>
        </w:rPr>
        <w:t xml:space="preserve"> extracurr</w:t>
      </w:r>
      <w:r w:rsidR="0027294C" w:rsidRPr="00E91613">
        <w:rPr>
          <w:rFonts w:cs="Arial"/>
          <w:sz w:val="24"/>
          <w:szCs w:val="24"/>
        </w:rPr>
        <w:t>iculares</w:t>
      </w:r>
      <w:r w:rsidR="00374DEF" w:rsidRPr="00E91613">
        <w:rPr>
          <w:rFonts w:cs="Arial"/>
          <w:sz w:val="32"/>
          <w:szCs w:val="32"/>
          <w:lang w:val="es-CO"/>
        </w:rPr>
        <w:t xml:space="preserve"> </w:t>
      </w:r>
      <w:r w:rsidR="000C7899">
        <w:rPr>
          <w:rFonts w:cs="Arial"/>
          <w:sz w:val="24"/>
          <w:szCs w:val="24"/>
          <w:lang w:val="es-CO"/>
        </w:rPr>
        <w:t>entre las 3:0</w:t>
      </w:r>
      <w:r w:rsidR="00E91613">
        <w:rPr>
          <w:rFonts w:cs="Arial"/>
          <w:sz w:val="24"/>
          <w:szCs w:val="24"/>
          <w:lang w:val="es-CO"/>
        </w:rPr>
        <w:t>0 y las 5:00</w:t>
      </w:r>
      <w:r w:rsidR="00374DEF" w:rsidRPr="00E91613">
        <w:rPr>
          <w:rFonts w:cs="Arial"/>
          <w:sz w:val="24"/>
          <w:szCs w:val="24"/>
          <w:lang w:val="es-CO"/>
        </w:rPr>
        <w:t xml:space="preserve"> p.m</w:t>
      </w:r>
      <w:r w:rsidR="0027294C" w:rsidRPr="00E91613">
        <w:rPr>
          <w:rFonts w:cs="Arial"/>
          <w:sz w:val="24"/>
          <w:szCs w:val="24"/>
          <w:lang w:val="es-CO"/>
        </w:rPr>
        <w:t>.</w:t>
      </w:r>
    </w:p>
    <w:p w14:paraId="1FB64533" w14:textId="77777777" w:rsidR="006E546B" w:rsidRPr="003B78FF" w:rsidRDefault="006E546B" w:rsidP="00BA35AC">
      <w:pPr>
        <w:pStyle w:val="BodyText"/>
        <w:rPr>
          <w:rFonts w:cs="Arial"/>
          <w:sz w:val="24"/>
          <w:szCs w:val="24"/>
        </w:rPr>
      </w:pPr>
    </w:p>
    <w:p w14:paraId="2E89864D" w14:textId="00110F82" w:rsidR="00153BD4" w:rsidRPr="003B78FF" w:rsidRDefault="00AF37E2" w:rsidP="00BA35AC">
      <w:pPr>
        <w:pStyle w:val="BodyText"/>
        <w:rPr>
          <w:rFonts w:cs="Arial"/>
          <w:b/>
          <w:sz w:val="24"/>
          <w:szCs w:val="24"/>
        </w:rPr>
      </w:pPr>
      <w:r w:rsidRPr="006118FA">
        <w:rPr>
          <w:rFonts w:cs="Arial"/>
          <w:b/>
          <w:sz w:val="24"/>
          <w:szCs w:val="24"/>
        </w:rPr>
        <w:t>_</w:t>
      </w:r>
      <w:r w:rsidR="00EA707A" w:rsidRPr="006118FA">
        <w:rPr>
          <w:rFonts w:cs="Arial"/>
          <w:b/>
          <w:sz w:val="24"/>
          <w:szCs w:val="24"/>
        </w:rPr>
        <w:t>3.</w:t>
      </w:r>
      <w:r w:rsidR="00AF6D8C">
        <w:rPr>
          <w:rFonts w:cs="Arial"/>
          <w:b/>
          <w:sz w:val="24"/>
          <w:szCs w:val="24"/>
        </w:rPr>
        <w:t>10</w:t>
      </w:r>
      <w:r w:rsidR="00EA707A" w:rsidRPr="006118FA">
        <w:rPr>
          <w:rFonts w:cs="Arial"/>
          <w:b/>
          <w:sz w:val="24"/>
          <w:szCs w:val="24"/>
        </w:rPr>
        <w:t xml:space="preserve"> </w:t>
      </w:r>
      <w:r w:rsidR="00613493" w:rsidRPr="006118FA">
        <w:rPr>
          <w:rFonts w:cs="Arial"/>
          <w:b/>
          <w:sz w:val="24"/>
          <w:szCs w:val="24"/>
        </w:rPr>
        <w:t>ASISTENCIA</w:t>
      </w:r>
      <w:r w:rsidR="00252FB3" w:rsidRPr="006118FA">
        <w:rPr>
          <w:rFonts w:cs="Arial"/>
          <w:b/>
          <w:sz w:val="24"/>
          <w:szCs w:val="24"/>
        </w:rPr>
        <w:t xml:space="preserve"> Y PUNTUALIDAD.</w:t>
      </w:r>
    </w:p>
    <w:p w14:paraId="6CF20A77" w14:textId="77777777" w:rsidR="00456771" w:rsidRDefault="00456771" w:rsidP="00BA35AC">
      <w:pPr>
        <w:pStyle w:val="BodyText"/>
        <w:rPr>
          <w:rFonts w:cs="Arial"/>
          <w:sz w:val="24"/>
          <w:szCs w:val="24"/>
        </w:rPr>
      </w:pPr>
    </w:p>
    <w:p w14:paraId="1C8876E9" w14:textId="77777777" w:rsidR="00937716" w:rsidRDefault="00456771" w:rsidP="00937716">
      <w:pPr>
        <w:pStyle w:val="ListBullet"/>
        <w:rPr>
          <w:rFonts w:ascii="Arial" w:hAnsi="Arial" w:cs="Arial"/>
          <w:lang w:val="es-ES" w:eastAsia="es-ES"/>
        </w:rPr>
      </w:pPr>
      <w:r w:rsidRPr="00937716">
        <w:rPr>
          <w:rFonts w:ascii="Arial" w:hAnsi="Arial" w:cs="Arial"/>
          <w:b/>
          <w:lang w:val="es-ES" w:eastAsia="es-ES"/>
        </w:rPr>
        <w:t>ASISTENCIA</w:t>
      </w:r>
      <w:r w:rsidRPr="00937716">
        <w:rPr>
          <w:rFonts w:ascii="Arial" w:hAnsi="Arial" w:cs="Arial"/>
          <w:lang w:val="es-ES" w:eastAsia="es-ES"/>
        </w:rPr>
        <w:t>:</w:t>
      </w:r>
    </w:p>
    <w:p w14:paraId="3A468FE7" w14:textId="77777777" w:rsidR="006118FA" w:rsidRPr="00937716" w:rsidRDefault="00613493" w:rsidP="00937716">
      <w:pPr>
        <w:pStyle w:val="ListBullet"/>
        <w:jc w:val="both"/>
        <w:rPr>
          <w:rFonts w:ascii="Arial" w:hAnsi="Arial" w:cs="Arial"/>
          <w:lang w:val="es-ES" w:eastAsia="es-ES"/>
        </w:rPr>
      </w:pPr>
      <w:r w:rsidRPr="00937716">
        <w:rPr>
          <w:rFonts w:ascii="Arial" w:hAnsi="Arial" w:cs="Arial"/>
          <w:lang w:val="es-ES" w:eastAsia="es-ES"/>
        </w:rPr>
        <w:t>La asistencia a clases es esencial para alcanzar los logros y objetivos académicos. Los profesores y compañeros dependen de cada miembro de la clase para construir y enriquecer el aprendizaje de todos. Adicionalmente, las discusiones en clase, explicaciones, proyectos, presentaciones, trabajo en equipo, actividades especiales y en general la participación en clase</w:t>
      </w:r>
      <w:r w:rsidR="00EE0773" w:rsidRPr="00937716">
        <w:rPr>
          <w:rFonts w:ascii="Arial" w:hAnsi="Arial" w:cs="Arial"/>
          <w:lang w:val="es-ES" w:eastAsia="es-ES"/>
        </w:rPr>
        <w:t>,</w:t>
      </w:r>
      <w:r w:rsidRPr="00937716">
        <w:rPr>
          <w:rFonts w:ascii="Arial" w:hAnsi="Arial" w:cs="Arial"/>
          <w:lang w:val="es-ES" w:eastAsia="es-ES"/>
        </w:rPr>
        <w:t xml:space="preserve"> son esenciales para el aprendizaje. Las ausencias afectan en forma negativa la calidad y cantidad del aprendizaje. Por ello</w:t>
      </w:r>
      <w:r w:rsidR="00EE0773" w:rsidRPr="00937716">
        <w:rPr>
          <w:rFonts w:ascii="Arial" w:hAnsi="Arial" w:cs="Arial"/>
          <w:lang w:val="es-ES" w:eastAsia="es-ES"/>
        </w:rPr>
        <w:t>,</w:t>
      </w:r>
      <w:r w:rsidRPr="00937716">
        <w:rPr>
          <w:rFonts w:ascii="Arial" w:hAnsi="Arial" w:cs="Arial"/>
          <w:lang w:val="es-ES" w:eastAsia="es-ES"/>
        </w:rPr>
        <w:t xml:space="preserve"> las ausencias se deben mantener en el mínimo posible.</w:t>
      </w:r>
      <w:r w:rsidR="0037364F" w:rsidRPr="00937716">
        <w:rPr>
          <w:rFonts w:ascii="Arial" w:hAnsi="Arial" w:cs="Arial"/>
          <w:lang w:val="es-ES" w:eastAsia="es-ES"/>
        </w:rPr>
        <w:t xml:space="preserve"> </w:t>
      </w:r>
    </w:p>
    <w:p w14:paraId="400B60CB" w14:textId="77777777" w:rsidR="00DB0923" w:rsidRDefault="00DB0923" w:rsidP="00BA35AC">
      <w:pPr>
        <w:pStyle w:val="BodyText"/>
        <w:rPr>
          <w:rFonts w:cs="Arial"/>
          <w:sz w:val="24"/>
          <w:szCs w:val="24"/>
        </w:rPr>
      </w:pPr>
    </w:p>
    <w:p w14:paraId="0F8D175A" w14:textId="3D7FFFEA" w:rsidR="00153BD4" w:rsidRPr="006118FA" w:rsidRDefault="0037364F" w:rsidP="00BA35AC">
      <w:pPr>
        <w:pStyle w:val="BodyText"/>
        <w:rPr>
          <w:rFonts w:cs="Arial"/>
          <w:sz w:val="24"/>
          <w:szCs w:val="24"/>
        </w:rPr>
      </w:pPr>
      <w:r w:rsidRPr="006118FA">
        <w:rPr>
          <w:rFonts w:cs="Arial"/>
          <w:sz w:val="24"/>
          <w:szCs w:val="24"/>
        </w:rPr>
        <w:t>Se ha establecido el 10% de inasistenci</w:t>
      </w:r>
      <w:r w:rsidR="009D42CA" w:rsidRPr="006118FA">
        <w:rPr>
          <w:rFonts w:cs="Arial"/>
          <w:sz w:val="24"/>
          <w:szCs w:val="24"/>
        </w:rPr>
        <w:t xml:space="preserve">as </w:t>
      </w:r>
      <w:r w:rsidR="001E5BDA" w:rsidRPr="006118FA">
        <w:rPr>
          <w:rFonts w:cs="Arial"/>
          <w:sz w:val="24"/>
          <w:szCs w:val="24"/>
        </w:rPr>
        <w:t xml:space="preserve">por materia por año escolar, </w:t>
      </w:r>
      <w:r w:rsidR="009D42CA" w:rsidRPr="006118FA">
        <w:rPr>
          <w:rFonts w:cs="Arial"/>
          <w:sz w:val="24"/>
          <w:szCs w:val="24"/>
        </w:rPr>
        <w:t>como el máximo acepta</w:t>
      </w:r>
      <w:r w:rsidRPr="006118FA">
        <w:rPr>
          <w:rFonts w:cs="Arial"/>
          <w:sz w:val="24"/>
          <w:szCs w:val="24"/>
        </w:rPr>
        <w:t>ble</w:t>
      </w:r>
      <w:r w:rsidR="00456771">
        <w:rPr>
          <w:rFonts w:cs="Arial"/>
          <w:sz w:val="24"/>
          <w:szCs w:val="24"/>
        </w:rPr>
        <w:t xml:space="preserve"> </w:t>
      </w:r>
      <w:r w:rsidR="00456771" w:rsidRPr="00795C12">
        <w:rPr>
          <w:rFonts w:cs="Arial"/>
          <w:sz w:val="24"/>
          <w:szCs w:val="24"/>
        </w:rPr>
        <w:t>para poder aprobar el año escolar</w:t>
      </w:r>
      <w:r w:rsidRPr="00795C12">
        <w:rPr>
          <w:rFonts w:cs="Arial"/>
          <w:sz w:val="24"/>
          <w:szCs w:val="24"/>
        </w:rPr>
        <w:t>,</w:t>
      </w:r>
      <w:r w:rsidRPr="006118FA">
        <w:rPr>
          <w:rFonts w:cs="Arial"/>
          <w:sz w:val="24"/>
          <w:szCs w:val="24"/>
        </w:rPr>
        <w:t xml:space="preserve"> excepto en casos extraordinarios de carácte</w:t>
      </w:r>
      <w:r w:rsidR="009D42CA" w:rsidRPr="006118FA">
        <w:rPr>
          <w:rFonts w:cs="Arial"/>
          <w:sz w:val="24"/>
          <w:szCs w:val="24"/>
        </w:rPr>
        <w:t>r clínico, deportivo, calamidad o fuerza mayor</w:t>
      </w:r>
      <w:r w:rsidR="00C609EE">
        <w:rPr>
          <w:rFonts w:cs="Arial"/>
          <w:sz w:val="24"/>
          <w:szCs w:val="24"/>
        </w:rPr>
        <w:t xml:space="preserve"> </w:t>
      </w:r>
      <w:r w:rsidR="00C609EE" w:rsidRPr="00C609EE">
        <w:rPr>
          <w:rFonts w:cs="Arial"/>
          <w:sz w:val="24"/>
          <w:szCs w:val="24"/>
          <w:highlight w:val="yellow"/>
        </w:rPr>
        <w:t>o a discreción</w:t>
      </w:r>
      <w:r w:rsidR="00AF6D8C">
        <w:rPr>
          <w:rFonts w:cs="Arial"/>
          <w:sz w:val="24"/>
          <w:szCs w:val="24"/>
          <w:highlight w:val="yellow"/>
        </w:rPr>
        <w:t xml:space="preserve"> del Rector (siempre y cuando durante</w:t>
      </w:r>
      <w:r w:rsidR="00C609EE" w:rsidRPr="00C609EE">
        <w:rPr>
          <w:rFonts w:cs="Arial"/>
          <w:sz w:val="24"/>
          <w:szCs w:val="24"/>
          <w:highlight w:val="yellow"/>
        </w:rPr>
        <w:t xml:space="preserve"> la ausencia el estud</w:t>
      </w:r>
      <w:r w:rsidR="00AF6D8C">
        <w:rPr>
          <w:rFonts w:cs="Arial"/>
          <w:sz w:val="24"/>
          <w:szCs w:val="24"/>
          <w:highlight w:val="yellow"/>
        </w:rPr>
        <w:t>iante tenga escolaridad).</w:t>
      </w:r>
    </w:p>
    <w:p w14:paraId="32C595BD" w14:textId="77777777" w:rsidR="00456771" w:rsidRDefault="00456771" w:rsidP="00456771">
      <w:pPr>
        <w:pStyle w:val="BodyText3"/>
        <w:tabs>
          <w:tab w:val="left" w:pos="708"/>
        </w:tabs>
        <w:rPr>
          <w:rFonts w:cs="Arial"/>
          <w:b/>
          <w:sz w:val="24"/>
          <w:szCs w:val="24"/>
        </w:rPr>
      </w:pPr>
    </w:p>
    <w:p w14:paraId="3F0F800D" w14:textId="77777777" w:rsidR="00456771" w:rsidRPr="00456771" w:rsidRDefault="00456771" w:rsidP="00456771">
      <w:pPr>
        <w:jc w:val="both"/>
        <w:rPr>
          <w:rFonts w:ascii="Arial" w:hAnsi="Arial" w:cs="Arial"/>
          <w:lang w:val="es-ES" w:eastAsia="es-ES"/>
        </w:rPr>
      </w:pPr>
      <w:r w:rsidRPr="00CB5013">
        <w:rPr>
          <w:rFonts w:ascii="Arial" w:hAnsi="Arial" w:cs="Arial"/>
          <w:b/>
          <w:lang w:val="es-CO"/>
        </w:rPr>
        <w:t>Ausencias No Justificadas:</w:t>
      </w:r>
      <w:r>
        <w:rPr>
          <w:rFonts w:ascii="Arial" w:hAnsi="Arial" w:cs="Arial"/>
          <w:lang w:val="es-CO"/>
        </w:rPr>
        <w:t xml:space="preserve"> </w:t>
      </w:r>
      <w:r w:rsidRPr="00CB5013">
        <w:rPr>
          <w:rFonts w:ascii="Arial" w:hAnsi="Arial" w:cs="Arial"/>
          <w:lang w:val="es-CO"/>
        </w:rPr>
        <w:t>Los estudiantes no deben ausentarse por vacaciones extras o viajes programados durante días escolares. En caso de presentarse, estas ausencias serán consideradas no justificadas</w:t>
      </w:r>
      <w:r>
        <w:rPr>
          <w:rFonts w:ascii="Arial" w:hAnsi="Arial" w:cs="Arial"/>
          <w:lang w:val="es-CO"/>
        </w:rPr>
        <w:t xml:space="preserve">, y si </w:t>
      </w:r>
      <w:r w:rsidRPr="00456771">
        <w:rPr>
          <w:rFonts w:ascii="Arial" w:hAnsi="Arial" w:cs="Arial"/>
          <w:lang w:val="es-ES" w:eastAsia="es-ES"/>
        </w:rPr>
        <w:t xml:space="preserve">exceden el </w:t>
      </w:r>
      <w:r w:rsidRPr="00A07C19">
        <w:rPr>
          <w:rFonts w:ascii="Arial" w:hAnsi="Arial" w:cs="Arial"/>
          <w:lang w:val="es-ES" w:eastAsia="es-ES"/>
        </w:rPr>
        <w:t xml:space="preserve">10% de inasistencias </w:t>
      </w:r>
      <w:r w:rsidRPr="00C90C7E">
        <w:rPr>
          <w:rFonts w:ascii="Arial" w:hAnsi="Arial" w:cs="Arial"/>
          <w:lang w:val="es-ES" w:eastAsia="es-ES"/>
        </w:rPr>
        <w:t>por materia</w:t>
      </w:r>
      <w:r w:rsidRPr="00456771">
        <w:rPr>
          <w:rFonts w:ascii="Arial" w:hAnsi="Arial" w:cs="Arial"/>
          <w:lang w:val="es-ES" w:eastAsia="es-ES"/>
        </w:rPr>
        <w:t xml:space="preserve"> por año escolar, acarrearán la reprobación. </w:t>
      </w:r>
    </w:p>
    <w:p w14:paraId="50B040B9" w14:textId="77777777" w:rsidR="00456771" w:rsidRDefault="00456771" w:rsidP="00456771">
      <w:pPr>
        <w:jc w:val="both"/>
        <w:rPr>
          <w:rFonts w:ascii="Arial" w:hAnsi="Arial" w:cs="Arial"/>
          <w:lang w:val="es-ES"/>
        </w:rPr>
      </w:pPr>
    </w:p>
    <w:p w14:paraId="14AFD66C" w14:textId="0ECF5C45" w:rsidR="00456771" w:rsidRPr="00C90C7E" w:rsidRDefault="0ECF5C45" w:rsidP="00456771">
      <w:pPr>
        <w:jc w:val="both"/>
        <w:rPr>
          <w:rFonts w:ascii="Arial" w:hAnsi="Arial" w:cs="Arial"/>
          <w:lang w:val="es-CO"/>
        </w:rPr>
      </w:pPr>
      <w:r w:rsidRPr="0ECF5C45">
        <w:rPr>
          <w:rFonts w:ascii="Arial" w:eastAsia="Arial" w:hAnsi="Arial" w:cs="Arial"/>
          <w:lang w:val="es-CO"/>
        </w:rPr>
        <w:t>En Bachillerato, de coincidir con una evaluación, el estudiante recibirá una nota de 0.</w:t>
      </w:r>
      <w:r w:rsidRPr="0ECF5C45">
        <w:rPr>
          <w:rFonts w:ascii="Arial" w:eastAsia="Arial" w:hAnsi="Arial" w:cs="Arial"/>
          <w:b/>
          <w:bCs/>
          <w:lang w:val="es-CO"/>
        </w:rPr>
        <w:t xml:space="preserve"> </w:t>
      </w:r>
      <w:r w:rsidRPr="0ECF5C45">
        <w:rPr>
          <w:rFonts w:ascii="Arial" w:eastAsia="Arial" w:hAnsi="Arial" w:cs="Arial"/>
          <w:lang w:val="es-CO"/>
        </w:rPr>
        <w:t xml:space="preserve">Los padres de familia serán responsables por la posibilidad de que el alumno repruebe el año, por ausencias o no presentar evidencias suficientes de su proceso académico que indiquen que han alcanzado el nivel suficiente para ser promovido. </w:t>
      </w:r>
    </w:p>
    <w:p w14:paraId="05D39C5A" w14:textId="19F69E63" w:rsidR="0ECF5C45" w:rsidRPr="005E50E0" w:rsidRDefault="0ECF5C45" w:rsidP="0ECF5C45">
      <w:pPr>
        <w:jc w:val="both"/>
        <w:rPr>
          <w:lang w:val="es-CO"/>
        </w:rPr>
      </w:pPr>
    </w:p>
    <w:p w14:paraId="7705BA5F" w14:textId="77777777" w:rsidR="00456771" w:rsidRDefault="00456771" w:rsidP="00456771">
      <w:pPr>
        <w:pStyle w:val="BodyText"/>
        <w:rPr>
          <w:rFonts w:cs="Arial"/>
          <w:sz w:val="24"/>
          <w:szCs w:val="24"/>
        </w:rPr>
      </w:pPr>
      <w:r w:rsidRPr="00C90C7E">
        <w:rPr>
          <w:rFonts w:cs="Arial"/>
          <w:b/>
          <w:sz w:val="24"/>
          <w:szCs w:val="24"/>
        </w:rPr>
        <w:t>Ausencias Justificadas:</w:t>
      </w:r>
      <w:r>
        <w:rPr>
          <w:rFonts w:cs="Arial"/>
          <w:sz w:val="24"/>
          <w:szCs w:val="24"/>
        </w:rPr>
        <w:t xml:space="preserve"> </w:t>
      </w:r>
      <w:r w:rsidRPr="003B78FF">
        <w:rPr>
          <w:rFonts w:cs="Arial"/>
          <w:sz w:val="24"/>
          <w:szCs w:val="24"/>
        </w:rPr>
        <w:t xml:space="preserve">Toda inasistencia a las actividades curriculares por enfermedad, imprevistos o calamidad debe ser justificada inmediatamente al regresar al Colegio, por escrito y firmada por los padres o acudientes al Jefe de Sección. En caso de enfermedad, se debe presentar un certificado médico. Los padres serán responsables de informar por escrito al Colegio, y supervisar </w:t>
      </w:r>
      <w:r>
        <w:rPr>
          <w:rFonts w:cs="Arial"/>
          <w:sz w:val="24"/>
          <w:szCs w:val="24"/>
        </w:rPr>
        <w:t>que los estudiantes cumplan con</w:t>
      </w:r>
      <w:r w:rsidRPr="003B78FF">
        <w:rPr>
          <w:rFonts w:cs="Arial"/>
          <w:sz w:val="24"/>
          <w:szCs w:val="24"/>
        </w:rPr>
        <w:t xml:space="preserve"> los compromisos académicos que esta ausencia acarrea. El estudiante será responsable de cumplir con los compromisos de refuerzo o nivelación, establecidos por el colegio, dentro o fuera de la institución. </w:t>
      </w:r>
    </w:p>
    <w:p w14:paraId="11257096" w14:textId="59ADE569" w:rsidR="00AF6D8C" w:rsidRDefault="00AF6D8C" w:rsidP="00AF6D8C">
      <w:pPr>
        <w:pStyle w:val="BodyText"/>
        <w:rPr>
          <w:rFonts w:cs="Arial"/>
          <w:sz w:val="24"/>
          <w:szCs w:val="24"/>
          <w:highlight w:val="green"/>
        </w:rPr>
      </w:pPr>
    </w:p>
    <w:p w14:paraId="24D46DA1" w14:textId="2A1CF57E" w:rsidR="00AF6D8C" w:rsidRPr="00AB2FA1" w:rsidRDefault="00AF6D8C" w:rsidP="00AF6D8C">
      <w:pPr>
        <w:pStyle w:val="BodyText"/>
        <w:rPr>
          <w:rFonts w:cs="Arial"/>
          <w:sz w:val="24"/>
          <w:szCs w:val="24"/>
        </w:rPr>
      </w:pPr>
      <w:r w:rsidRPr="00AB2FA1">
        <w:rPr>
          <w:rFonts w:cs="Arial"/>
          <w:sz w:val="24"/>
          <w:szCs w:val="24"/>
          <w:highlight w:val="green"/>
        </w:rPr>
        <w:t>En caso de incapacidad o impedimento para asistir</w:t>
      </w:r>
      <w:r>
        <w:rPr>
          <w:rFonts w:cs="Arial"/>
          <w:sz w:val="24"/>
          <w:szCs w:val="24"/>
          <w:highlight w:val="green"/>
        </w:rPr>
        <w:t xml:space="preserve"> a las actividades de educación física</w:t>
      </w:r>
      <w:r w:rsidRPr="00AB2FA1">
        <w:rPr>
          <w:rFonts w:cs="Arial"/>
          <w:sz w:val="24"/>
          <w:szCs w:val="24"/>
          <w:highlight w:val="green"/>
        </w:rPr>
        <w:t xml:space="preserve">, se debe presentar al Jefe  </w:t>
      </w:r>
      <w:r>
        <w:rPr>
          <w:rFonts w:cs="Arial"/>
          <w:sz w:val="24"/>
          <w:szCs w:val="24"/>
          <w:highlight w:val="green"/>
        </w:rPr>
        <w:t xml:space="preserve">de Educación Física y Deporte </w:t>
      </w:r>
      <w:r w:rsidRPr="00AB2FA1">
        <w:rPr>
          <w:rFonts w:cs="Arial"/>
          <w:sz w:val="24"/>
          <w:szCs w:val="24"/>
          <w:highlight w:val="green"/>
        </w:rPr>
        <w:t xml:space="preserve">la excusa firmada por los padres o el certificado médico. El docente procede a </w:t>
      </w:r>
      <w:r>
        <w:rPr>
          <w:rFonts w:cs="Arial"/>
          <w:sz w:val="24"/>
          <w:szCs w:val="24"/>
          <w:highlight w:val="green"/>
        </w:rPr>
        <w:t>asignar</w:t>
      </w:r>
      <w:r w:rsidRPr="00AB2FA1">
        <w:rPr>
          <w:rFonts w:cs="Arial"/>
          <w:sz w:val="24"/>
          <w:szCs w:val="24"/>
          <w:highlight w:val="green"/>
        </w:rPr>
        <w:t xml:space="preserve"> al estudiante</w:t>
      </w:r>
      <w:r>
        <w:rPr>
          <w:rFonts w:cs="Arial"/>
          <w:sz w:val="24"/>
          <w:szCs w:val="24"/>
          <w:highlight w:val="green"/>
        </w:rPr>
        <w:t xml:space="preserve"> un trabajo diferenciado con base en las indicaciones y/o restricciones específicas del médico tratante</w:t>
      </w:r>
      <w:r w:rsidRPr="00AB2FA1">
        <w:rPr>
          <w:rFonts w:cs="Arial"/>
          <w:sz w:val="24"/>
          <w:szCs w:val="24"/>
          <w:highlight w:val="green"/>
        </w:rPr>
        <w:t>.</w:t>
      </w:r>
    </w:p>
    <w:p w14:paraId="31CBD3F6" w14:textId="77777777" w:rsidR="00456771" w:rsidRDefault="00456771" w:rsidP="00456771">
      <w:pPr>
        <w:pStyle w:val="BodyText3"/>
        <w:tabs>
          <w:tab w:val="left" w:pos="708"/>
        </w:tabs>
        <w:rPr>
          <w:rFonts w:cs="Arial"/>
          <w:b/>
          <w:sz w:val="24"/>
          <w:szCs w:val="24"/>
        </w:rPr>
      </w:pPr>
    </w:p>
    <w:p w14:paraId="738F4B2C" w14:textId="77777777" w:rsidR="00456771" w:rsidRPr="00DB0923" w:rsidRDefault="00456771" w:rsidP="00456771">
      <w:pPr>
        <w:pStyle w:val="BodyText3"/>
        <w:tabs>
          <w:tab w:val="left" w:pos="708"/>
        </w:tabs>
        <w:rPr>
          <w:rFonts w:cs="Arial"/>
          <w:b/>
          <w:sz w:val="24"/>
          <w:szCs w:val="24"/>
        </w:rPr>
      </w:pPr>
      <w:r w:rsidRPr="00DB0923">
        <w:rPr>
          <w:rFonts w:cs="Arial"/>
          <w:b/>
          <w:sz w:val="24"/>
          <w:szCs w:val="24"/>
        </w:rPr>
        <w:t>Salidas Antes de la Finalización de la Jornada Escolar</w:t>
      </w:r>
    </w:p>
    <w:p w14:paraId="5B43C9C6" w14:textId="77777777" w:rsidR="00456771" w:rsidRDefault="00456771" w:rsidP="00456771">
      <w:pPr>
        <w:pStyle w:val="BodyText"/>
        <w:rPr>
          <w:rFonts w:cs="Arial"/>
          <w:sz w:val="24"/>
          <w:szCs w:val="24"/>
        </w:rPr>
      </w:pPr>
      <w:r>
        <w:rPr>
          <w:rFonts w:cs="Arial"/>
          <w:sz w:val="24"/>
          <w:szCs w:val="24"/>
        </w:rPr>
        <w:t>E</w:t>
      </w:r>
      <w:r w:rsidRPr="003B78FF">
        <w:rPr>
          <w:rFonts w:cs="Arial"/>
          <w:sz w:val="24"/>
          <w:szCs w:val="24"/>
        </w:rPr>
        <w:t>s deber de los padres de familia esperar a que la jornada f</w:t>
      </w:r>
      <w:r>
        <w:rPr>
          <w:rFonts w:cs="Arial"/>
          <w:sz w:val="24"/>
          <w:szCs w:val="24"/>
        </w:rPr>
        <w:t xml:space="preserve">inalice </w:t>
      </w:r>
      <w:r w:rsidRPr="003B78FF">
        <w:rPr>
          <w:rFonts w:cs="Arial"/>
          <w:sz w:val="24"/>
          <w:szCs w:val="24"/>
        </w:rPr>
        <w:t xml:space="preserve">y no retirar a los </w:t>
      </w:r>
      <w:r>
        <w:rPr>
          <w:rFonts w:cs="Arial"/>
          <w:sz w:val="24"/>
          <w:szCs w:val="24"/>
        </w:rPr>
        <w:t xml:space="preserve">estudiantes </w:t>
      </w:r>
      <w:r w:rsidRPr="003B78FF">
        <w:rPr>
          <w:rFonts w:cs="Arial"/>
          <w:sz w:val="24"/>
          <w:szCs w:val="24"/>
        </w:rPr>
        <w:t>antes de que termine la misma.</w:t>
      </w:r>
    </w:p>
    <w:p w14:paraId="52A09542" w14:textId="77777777" w:rsidR="00456771" w:rsidRDefault="00456771" w:rsidP="00456771">
      <w:pPr>
        <w:pStyle w:val="BodyText"/>
        <w:rPr>
          <w:rFonts w:cs="Arial"/>
          <w:sz w:val="24"/>
          <w:szCs w:val="24"/>
        </w:rPr>
      </w:pPr>
      <w:r w:rsidRPr="003B78FF">
        <w:rPr>
          <w:rFonts w:cs="Arial"/>
          <w:sz w:val="24"/>
          <w:szCs w:val="24"/>
        </w:rPr>
        <w:t>Las citas médicas u odontológicas deben programarse por fuera del horario escolar, a menos que sea inevitable.</w:t>
      </w:r>
    </w:p>
    <w:p w14:paraId="758AE721" w14:textId="77777777" w:rsidR="00456771" w:rsidRDefault="00456771" w:rsidP="00456771">
      <w:pPr>
        <w:pStyle w:val="BodyText"/>
        <w:rPr>
          <w:rFonts w:cs="Arial"/>
          <w:sz w:val="24"/>
          <w:szCs w:val="24"/>
        </w:rPr>
      </w:pPr>
    </w:p>
    <w:p w14:paraId="6CD1DB3D" w14:textId="77777777" w:rsidR="00456771" w:rsidRPr="003B78FF" w:rsidRDefault="00456771" w:rsidP="00456771">
      <w:pPr>
        <w:pStyle w:val="BodyText"/>
        <w:rPr>
          <w:rFonts w:cs="Arial"/>
          <w:sz w:val="24"/>
          <w:szCs w:val="24"/>
        </w:rPr>
      </w:pPr>
      <w:r w:rsidRPr="003B78FF">
        <w:rPr>
          <w:rFonts w:cs="Arial"/>
          <w:sz w:val="24"/>
          <w:szCs w:val="24"/>
        </w:rPr>
        <w:t>Los permisos para salir del Colegio durante horas de estudio, son dados únicamente en casos excepcionales por el Jefe de Sección o su Asistente y deben solicitarse en fecha anterior al día para el cual se solicita el permiso</w:t>
      </w:r>
    </w:p>
    <w:p w14:paraId="49D4B5E9" w14:textId="77777777" w:rsidR="00456771" w:rsidRDefault="00456771" w:rsidP="00456771">
      <w:pPr>
        <w:pStyle w:val="BodyText3"/>
        <w:ind w:right="0"/>
        <w:rPr>
          <w:rFonts w:cs="Arial"/>
          <w:sz w:val="24"/>
          <w:szCs w:val="24"/>
        </w:rPr>
      </w:pPr>
    </w:p>
    <w:p w14:paraId="00538424" w14:textId="77777777" w:rsidR="00456771" w:rsidRPr="002070BE" w:rsidRDefault="00456771" w:rsidP="00456771">
      <w:pPr>
        <w:pStyle w:val="BodyText3"/>
        <w:ind w:right="0"/>
        <w:rPr>
          <w:rFonts w:cs="Arial"/>
          <w:strike/>
          <w:sz w:val="24"/>
          <w:szCs w:val="24"/>
        </w:rPr>
      </w:pPr>
      <w:r w:rsidRPr="002070BE">
        <w:rPr>
          <w:rFonts w:cs="Arial"/>
          <w:strike/>
          <w:sz w:val="24"/>
          <w:szCs w:val="24"/>
        </w:rPr>
        <w:t xml:space="preserve">En el Jardín: Los padres deberán solicitar una autorización de salida, diligenciada por la secretaria o Directora del Jardín y entregarla a las profesoras o personal autorizado. </w:t>
      </w:r>
    </w:p>
    <w:p w14:paraId="1F00FA0D" w14:textId="77777777" w:rsidR="00937716" w:rsidRDefault="00937716" w:rsidP="00456771">
      <w:pPr>
        <w:pStyle w:val="BodyText"/>
        <w:rPr>
          <w:rFonts w:cs="Arial"/>
          <w:sz w:val="24"/>
          <w:szCs w:val="24"/>
        </w:rPr>
      </w:pPr>
    </w:p>
    <w:p w14:paraId="03857535" w14:textId="77777777" w:rsidR="00456771" w:rsidRPr="00937716" w:rsidRDefault="00456771" w:rsidP="00937716">
      <w:pPr>
        <w:pStyle w:val="ListBullet"/>
        <w:rPr>
          <w:rFonts w:ascii="Arial" w:hAnsi="Arial" w:cs="Arial"/>
          <w:b/>
          <w:bCs/>
          <w:lang w:val="es-ES" w:eastAsia="es-ES"/>
        </w:rPr>
      </w:pPr>
      <w:r w:rsidRPr="00937716">
        <w:rPr>
          <w:rFonts w:ascii="Arial" w:hAnsi="Arial" w:cs="Arial"/>
          <w:b/>
          <w:bCs/>
          <w:lang w:val="es-ES" w:eastAsia="es-ES"/>
        </w:rPr>
        <w:t xml:space="preserve">PUNTUALIDAD: </w:t>
      </w:r>
    </w:p>
    <w:p w14:paraId="0545369A" w14:textId="1778C9E5" w:rsidR="33FAB727" w:rsidRDefault="64B40F24" w:rsidP="33FAB727">
      <w:pPr>
        <w:pStyle w:val="BodyText"/>
      </w:pPr>
      <w:r w:rsidRPr="64B40F24">
        <w:rPr>
          <w:rFonts w:eastAsia="Arial" w:cs="Arial"/>
          <w:sz w:val="24"/>
          <w:szCs w:val="24"/>
        </w:rPr>
        <w:t xml:space="preserve">La comunidad debe observar estricta puntualidad en asambleas, clases, actividades culturales y deportivas, de acuerdo con la programación presentada por el Colegio. </w:t>
      </w:r>
      <w:r w:rsidRPr="00AF6D8C">
        <w:rPr>
          <w:sz w:val="24"/>
          <w:szCs w:val="24"/>
        </w:rPr>
        <w:t>Los estudiantes deben asistir puntualmente a todas las clases</w:t>
      </w:r>
      <w:r>
        <w:t xml:space="preserve">. </w:t>
      </w:r>
      <w:r w:rsidRPr="00AF6D8C">
        <w:rPr>
          <w:rFonts w:eastAsia="Arial" w:cs="Arial"/>
          <w:sz w:val="24"/>
          <w:szCs w:val="24"/>
          <w:highlight w:val="yellow"/>
        </w:rPr>
        <w:t>Se considerará como falta de puntualidad si un estudiante llega tarde</w:t>
      </w:r>
      <w:r w:rsidR="00AF6D8C" w:rsidRPr="00AF6D8C">
        <w:rPr>
          <w:rFonts w:eastAsia="Arial" w:cs="Arial"/>
          <w:sz w:val="24"/>
          <w:szCs w:val="24"/>
          <w:highlight w:val="yellow"/>
        </w:rPr>
        <w:t>,</w:t>
      </w:r>
      <w:r w:rsidRPr="00AF6D8C">
        <w:rPr>
          <w:rFonts w:eastAsia="Arial" w:cs="Arial"/>
          <w:sz w:val="24"/>
          <w:szCs w:val="24"/>
          <w:highlight w:val="yellow"/>
        </w:rPr>
        <w:t xml:space="preserve"> sin excusa aceptable, bien sea al inicio de la jornada, entre clases o después de los descansos</w:t>
      </w:r>
      <w:r w:rsidRPr="64B40F24">
        <w:rPr>
          <w:rFonts w:eastAsia="Arial" w:cs="Arial"/>
          <w:sz w:val="24"/>
          <w:szCs w:val="24"/>
        </w:rPr>
        <w:t xml:space="preserve"> </w:t>
      </w:r>
    </w:p>
    <w:p w14:paraId="1791EF76" w14:textId="55ACD48E" w:rsidR="00153BD4" w:rsidRPr="003B78FF" w:rsidRDefault="00153BD4" w:rsidP="00456771">
      <w:pPr>
        <w:pStyle w:val="BodyText"/>
        <w:rPr>
          <w:rFonts w:cs="Arial"/>
          <w:sz w:val="24"/>
          <w:szCs w:val="24"/>
        </w:rPr>
      </w:pPr>
    </w:p>
    <w:p w14:paraId="0BA27582" w14:textId="77777777" w:rsidR="00456771" w:rsidRPr="00C90C7E" w:rsidRDefault="00456771" w:rsidP="0065670F">
      <w:pPr>
        <w:pStyle w:val="BodyText3"/>
        <w:ind w:right="0"/>
        <w:rPr>
          <w:rFonts w:cs="Arial"/>
          <w:sz w:val="24"/>
          <w:szCs w:val="24"/>
        </w:rPr>
      </w:pPr>
      <w:r w:rsidRPr="00C90C7E">
        <w:rPr>
          <w:rFonts w:cs="Arial"/>
          <w:b/>
          <w:sz w:val="24"/>
          <w:szCs w:val="24"/>
        </w:rPr>
        <w:t>CONSECUENCIAS:</w:t>
      </w:r>
      <w:r w:rsidRPr="00C90C7E">
        <w:rPr>
          <w:rFonts w:cs="Arial"/>
          <w:sz w:val="24"/>
          <w:szCs w:val="24"/>
        </w:rPr>
        <w:t xml:space="preserve"> </w:t>
      </w:r>
    </w:p>
    <w:p w14:paraId="7282C2CE" w14:textId="68393E33" w:rsidR="006118FA" w:rsidRPr="00C90C7E" w:rsidRDefault="00456771" w:rsidP="0065670F">
      <w:pPr>
        <w:pStyle w:val="BodyText3"/>
        <w:ind w:right="0"/>
        <w:rPr>
          <w:rFonts w:cs="Arial"/>
          <w:sz w:val="24"/>
          <w:szCs w:val="24"/>
        </w:rPr>
      </w:pPr>
      <w:r w:rsidRPr="68393E33">
        <w:rPr>
          <w:rFonts w:eastAsia="Arial" w:cs="Arial"/>
          <w:b/>
          <w:sz w:val="24"/>
          <w:szCs w:val="24"/>
        </w:rPr>
        <w:t>- En Bachillerato:</w:t>
      </w:r>
      <w:r w:rsidRPr="68393E33">
        <w:rPr>
          <w:rFonts w:eastAsia="Arial" w:cs="Arial"/>
          <w:sz w:val="24"/>
          <w:szCs w:val="24"/>
        </w:rPr>
        <w:t xml:space="preserve"> </w:t>
      </w:r>
      <w:r w:rsidR="004A2060" w:rsidRPr="68393E33">
        <w:rPr>
          <w:rFonts w:eastAsia="Arial" w:cs="Arial"/>
          <w:sz w:val="24"/>
          <w:szCs w:val="24"/>
        </w:rPr>
        <w:t xml:space="preserve">Los </w:t>
      </w:r>
      <w:r w:rsidR="68393E33" w:rsidRPr="68393E33">
        <w:rPr>
          <w:rFonts w:eastAsia="Arial" w:cs="Arial"/>
          <w:sz w:val="24"/>
          <w:szCs w:val="24"/>
        </w:rPr>
        <w:t xml:space="preserve">profesores registrarán las llegadas tarde en el formato correspondiente. Los </w:t>
      </w:r>
      <w:r w:rsidR="004A2060" w:rsidRPr="68393E33">
        <w:rPr>
          <w:rFonts w:eastAsia="Arial" w:cs="Arial"/>
          <w:sz w:val="24"/>
          <w:szCs w:val="24"/>
        </w:rPr>
        <w:t xml:space="preserve">estudiantes </w:t>
      </w:r>
      <w:r w:rsidR="00252FB3" w:rsidRPr="68393E33">
        <w:rPr>
          <w:rFonts w:eastAsia="Arial" w:cs="Arial"/>
          <w:sz w:val="24"/>
          <w:szCs w:val="24"/>
        </w:rPr>
        <w:t xml:space="preserve">que lleguen a la </w:t>
      </w:r>
      <w:r w:rsidR="004A2060" w:rsidRPr="68393E33">
        <w:rPr>
          <w:rFonts w:eastAsia="Arial" w:cs="Arial"/>
          <w:sz w:val="24"/>
          <w:szCs w:val="24"/>
        </w:rPr>
        <w:t>clase</w:t>
      </w:r>
      <w:r w:rsidR="00252FB3" w:rsidRPr="68393E33">
        <w:rPr>
          <w:rFonts w:eastAsia="Arial" w:cs="Arial"/>
          <w:sz w:val="24"/>
          <w:szCs w:val="24"/>
        </w:rPr>
        <w:t xml:space="preserve"> d</w:t>
      </w:r>
      <w:r w:rsidR="006118FA" w:rsidRPr="68393E33">
        <w:rPr>
          <w:rFonts w:eastAsia="Arial" w:cs="Arial"/>
          <w:sz w:val="24"/>
          <w:szCs w:val="24"/>
        </w:rPr>
        <w:t>espués de</w:t>
      </w:r>
      <w:r w:rsidR="004A2060" w:rsidRPr="68393E33">
        <w:rPr>
          <w:rFonts w:eastAsia="Arial" w:cs="Arial"/>
          <w:sz w:val="24"/>
          <w:szCs w:val="24"/>
        </w:rPr>
        <w:t>l inicio (cuando suena el timbre)</w:t>
      </w:r>
      <w:r w:rsidR="00252FB3" w:rsidRPr="68393E33">
        <w:rPr>
          <w:rFonts w:eastAsia="Arial" w:cs="Arial"/>
          <w:sz w:val="24"/>
          <w:szCs w:val="24"/>
        </w:rPr>
        <w:t xml:space="preserve">, </w:t>
      </w:r>
      <w:r w:rsidR="004A2060" w:rsidRPr="68393E33">
        <w:rPr>
          <w:rFonts w:eastAsia="Arial" w:cs="Arial"/>
          <w:sz w:val="24"/>
          <w:szCs w:val="24"/>
        </w:rPr>
        <w:t>tendrán las siguientes consecuencias:</w:t>
      </w:r>
    </w:p>
    <w:p w14:paraId="04A335E1" w14:textId="7AC3AD42" w:rsidR="006118FA" w:rsidRPr="003E1DAB" w:rsidRDefault="456F8865" w:rsidP="0065670F">
      <w:pPr>
        <w:pStyle w:val="BodyText3"/>
        <w:ind w:right="0"/>
        <w:rPr>
          <w:highlight w:val="yellow"/>
        </w:rPr>
      </w:pPr>
      <w:r w:rsidRPr="003E1DAB">
        <w:rPr>
          <w:rFonts w:eastAsia="Arial" w:cs="Arial"/>
          <w:sz w:val="24"/>
          <w:szCs w:val="24"/>
          <w:highlight w:val="yellow"/>
        </w:rPr>
        <w:t>a) Primera llegada tarde: Llamado de atención.</w:t>
      </w:r>
    </w:p>
    <w:p w14:paraId="1D785D16" w14:textId="6AF0EB88" w:rsidR="006118FA" w:rsidRPr="003E1DAB" w:rsidRDefault="0D406F91" w:rsidP="0065670F">
      <w:pPr>
        <w:pStyle w:val="BodyText3"/>
        <w:ind w:right="0"/>
        <w:rPr>
          <w:rFonts w:cs="Arial"/>
          <w:sz w:val="24"/>
          <w:szCs w:val="24"/>
          <w:highlight w:val="yellow"/>
        </w:rPr>
      </w:pPr>
      <w:r w:rsidRPr="003E1DAB">
        <w:rPr>
          <w:rFonts w:eastAsia="Arial" w:cs="Arial"/>
          <w:sz w:val="24"/>
          <w:szCs w:val="24"/>
          <w:highlight w:val="yellow"/>
        </w:rPr>
        <w:t>b) Segunda llegada tarde</w:t>
      </w:r>
      <w:r w:rsidR="003E1DAB" w:rsidRPr="003E1DAB">
        <w:rPr>
          <w:rFonts w:eastAsia="Arial" w:cs="Arial"/>
          <w:sz w:val="24"/>
          <w:szCs w:val="24"/>
          <w:highlight w:val="yellow"/>
        </w:rPr>
        <w:t>: Registro</w:t>
      </w:r>
      <w:r w:rsidRPr="003E1DAB">
        <w:rPr>
          <w:rFonts w:eastAsia="Arial" w:cs="Arial"/>
          <w:sz w:val="24"/>
          <w:szCs w:val="24"/>
          <w:highlight w:val="yellow"/>
        </w:rPr>
        <w:t xml:space="preserve"> en el formato correspondiente y llamado de atención</w:t>
      </w:r>
    </w:p>
    <w:p w14:paraId="07FD5789" w14:textId="68330D49" w:rsidR="00252FB3" w:rsidRPr="003E1DAB" w:rsidRDefault="68330D49" w:rsidP="0065670F">
      <w:pPr>
        <w:pStyle w:val="BodyText3"/>
        <w:ind w:right="0"/>
        <w:rPr>
          <w:highlight w:val="yellow"/>
        </w:rPr>
      </w:pPr>
      <w:r w:rsidRPr="003E1DAB">
        <w:rPr>
          <w:rFonts w:eastAsia="Arial" w:cs="Arial"/>
          <w:sz w:val="24"/>
          <w:szCs w:val="24"/>
          <w:highlight w:val="yellow"/>
        </w:rPr>
        <w:t xml:space="preserve">c) Tercera llegada tarde: </w:t>
      </w:r>
      <w:r w:rsidRPr="003E1DAB">
        <w:rPr>
          <w:rFonts w:eastAsia="Arial" w:cs="Arial"/>
          <w:i/>
          <w:sz w:val="24"/>
          <w:szCs w:val="24"/>
          <w:highlight w:val="yellow"/>
        </w:rPr>
        <w:t xml:space="preserve">Lunch </w:t>
      </w:r>
      <w:proofErr w:type="spellStart"/>
      <w:r w:rsidRPr="003E1DAB">
        <w:rPr>
          <w:rFonts w:eastAsia="Arial" w:cs="Arial"/>
          <w:i/>
          <w:sz w:val="24"/>
          <w:szCs w:val="24"/>
          <w:highlight w:val="yellow"/>
        </w:rPr>
        <w:t>detention</w:t>
      </w:r>
      <w:proofErr w:type="spellEnd"/>
      <w:r w:rsidRPr="003E1DAB">
        <w:rPr>
          <w:rFonts w:eastAsia="Arial" w:cs="Arial"/>
          <w:sz w:val="24"/>
          <w:szCs w:val="24"/>
          <w:highlight w:val="yellow"/>
        </w:rPr>
        <w:t xml:space="preserve"> asignada por el profesor</w:t>
      </w:r>
    </w:p>
    <w:p w14:paraId="7ABCF8A6" w14:textId="4259C2B7" w:rsidR="68330D49" w:rsidRPr="003E1DAB" w:rsidRDefault="4259C2B7" w:rsidP="68330D49">
      <w:pPr>
        <w:pStyle w:val="BodyText3"/>
        <w:ind w:right="0"/>
        <w:rPr>
          <w:highlight w:val="yellow"/>
        </w:rPr>
      </w:pPr>
      <w:r w:rsidRPr="003E1DAB">
        <w:rPr>
          <w:rFonts w:eastAsia="Arial" w:cs="Arial"/>
          <w:sz w:val="24"/>
          <w:szCs w:val="24"/>
          <w:highlight w:val="yellow"/>
        </w:rPr>
        <w:t xml:space="preserve">d) Cuarta llegada tarde: </w:t>
      </w:r>
      <w:r w:rsidRPr="003E1DAB">
        <w:rPr>
          <w:rFonts w:eastAsia="Arial" w:cs="Arial"/>
          <w:i/>
          <w:sz w:val="24"/>
          <w:szCs w:val="24"/>
          <w:highlight w:val="yellow"/>
        </w:rPr>
        <w:t xml:space="preserve">Lunch </w:t>
      </w:r>
      <w:proofErr w:type="spellStart"/>
      <w:r w:rsidRPr="003E1DAB">
        <w:rPr>
          <w:rFonts w:eastAsia="Arial" w:cs="Arial"/>
          <w:i/>
          <w:sz w:val="24"/>
          <w:szCs w:val="24"/>
          <w:highlight w:val="yellow"/>
        </w:rPr>
        <w:t>detention</w:t>
      </w:r>
      <w:proofErr w:type="spellEnd"/>
      <w:r w:rsidRPr="003E1DAB">
        <w:rPr>
          <w:rFonts w:eastAsia="Arial" w:cs="Arial"/>
          <w:sz w:val="24"/>
          <w:szCs w:val="24"/>
          <w:highlight w:val="yellow"/>
        </w:rPr>
        <w:t xml:space="preserve"> e informe a los padres</w:t>
      </w:r>
    </w:p>
    <w:p w14:paraId="3E2BE080" w14:textId="708C8D12" w:rsidR="4259C2B7" w:rsidRPr="003E1DAB" w:rsidRDefault="25C6503B" w:rsidP="4259C2B7">
      <w:pPr>
        <w:pStyle w:val="BodyText3"/>
        <w:ind w:right="0"/>
        <w:rPr>
          <w:highlight w:val="yellow"/>
        </w:rPr>
      </w:pPr>
      <w:r w:rsidRPr="003E1DAB">
        <w:rPr>
          <w:rFonts w:eastAsia="Arial" w:cs="Arial"/>
          <w:sz w:val="24"/>
          <w:szCs w:val="24"/>
          <w:highlight w:val="yellow"/>
        </w:rPr>
        <w:t>e) Quinta llegada tarde: Detención viernes en la tarde</w:t>
      </w:r>
      <w:r w:rsidR="003E1DAB">
        <w:rPr>
          <w:rFonts w:eastAsia="Arial" w:cs="Arial"/>
          <w:sz w:val="24"/>
          <w:szCs w:val="24"/>
          <w:highlight w:val="yellow"/>
        </w:rPr>
        <w:t xml:space="preserve"> de 3 pm a 4 pm</w:t>
      </w:r>
      <w:r w:rsidRPr="003E1DAB">
        <w:rPr>
          <w:rFonts w:eastAsia="Arial" w:cs="Arial"/>
          <w:sz w:val="24"/>
          <w:szCs w:val="24"/>
          <w:highlight w:val="yellow"/>
        </w:rPr>
        <w:t xml:space="preserve">. Padres deberán recogerlo después de cumplir el tiempo de </w:t>
      </w:r>
      <w:proofErr w:type="spellStart"/>
      <w:r w:rsidRPr="003E1DAB">
        <w:rPr>
          <w:rFonts w:eastAsia="Arial" w:cs="Arial"/>
          <w:i/>
          <w:sz w:val="24"/>
          <w:szCs w:val="24"/>
          <w:highlight w:val="yellow"/>
        </w:rPr>
        <w:t>detention</w:t>
      </w:r>
      <w:proofErr w:type="spellEnd"/>
      <w:r w:rsidRPr="003E1DAB">
        <w:rPr>
          <w:rFonts w:eastAsia="Arial" w:cs="Arial"/>
          <w:sz w:val="24"/>
          <w:szCs w:val="24"/>
          <w:highlight w:val="yellow"/>
        </w:rPr>
        <w:t>.</w:t>
      </w:r>
    </w:p>
    <w:p w14:paraId="6F7E2634" w14:textId="5B0CE43F" w:rsidR="5AB8290D" w:rsidRPr="003E1DAB" w:rsidRDefault="2448C906" w:rsidP="5AB8290D">
      <w:pPr>
        <w:pStyle w:val="BodyText3"/>
        <w:ind w:right="0"/>
        <w:rPr>
          <w:highlight w:val="yellow"/>
        </w:rPr>
      </w:pPr>
      <w:r w:rsidRPr="003E1DAB">
        <w:rPr>
          <w:rFonts w:eastAsia="Arial" w:cs="Arial"/>
          <w:sz w:val="24"/>
          <w:szCs w:val="24"/>
          <w:highlight w:val="yellow"/>
        </w:rPr>
        <w:t>f) Sexta llegada tarde: Suspensión interna de un día</w:t>
      </w:r>
      <w:r w:rsidR="003E1DAB">
        <w:rPr>
          <w:rFonts w:eastAsia="Arial" w:cs="Arial"/>
          <w:sz w:val="24"/>
          <w:szCs w:val="24"/>
          <w:highlight w:val="yellow"/>
        </w:rPr>
        <w:t>.</w:t>
      </w:r>
    </w:p>
    <w:p w14:paraId="19D39C4D" w14:textId="0FAB5BEE" w:rsidR="2448C906" w:rsidRPr="003E1DAB" w:rsidRDefault="76018B0F" w:rsidP="2448C906">
      <w:pPr>
        <w:pStyle w:val="BodyText3"/>
        <w:ind w:right="0"/>
        <w:rPr>
          <w:highlight w:val="yellow"/>
        </w:rPr>
      </w:pPr>
      <w:r w:rsidRPr="003E1DAB">
        <w:rPr>
          <w:rFonts w:eastAsia="Arial" w:cs="Arial"/>
          <w:sz w:val="24"/>
          <w:szCs w:val="24"/>
          <w:highlight w:val="yellow"/>
        </w:rPr>
        <w:t>g) Séptima llegada tarde: Cita con padres y suspensión externa</w:t>
      </w:r>
      <w:r w:rsidR="003E1DAB">
        <w:rPr>
          <w:rFonts w:eastAsia="Arial" w:cs="Arial"/>
          <w:sz w:val="24"/>
          <w:szCs w:val="24"/>
          <w:highlight w:val="yellow"/>
        </w:rPr>
        <w:t>.</w:t>
      </w:r>
    </w:p>
    <w:p w14:paraId="099D9926" w14:textId="50590364" w:rsidR="3458542B" w:rsidRDefault="50590364" w:rsidP="3458542B">
      <w:pPr>
        <w:pStyle w:val="BodyText3"/>
        <w:ind w:right="0"/>
        <w:rPr>
          <w:rFonts w:eastAsia="Arial" w:cs="Arial"/>
          <w:sz w:val="24"/>
          <w:szCs w:val="24"/>
        </w:rPr>
      </w:pPr>
      <w:r w:rsidRPr="003E1DAB">
        <w:rPr>
          <w:rFonts w:eastAsia="Arial" w:cs="Arial"/>
          <w:sz w:val="24"/>
          <w:szCs w:val="24"/>
          <w:highlight w:val="yellow"/>
        </w:rPr>
        <w:t>h) La reincidencia de faltas leves es considerada una falta grave en el Manual de Convivencia. Por esta razón, deberá aplicarse lo estipulado en el capítulo 4 si el estudiante reincide en la falta.</w:t>
      </w:r>
      <w:r w:rsidRPr="50590364">
        <w:rPr>
          <w:rFonts w:eastAsia="Arial" w:cs="Arial"/>
          <w:sz w:val="24"/>
          <w:szCs w:val="24"/>
        </w:rPr>
        <w:t xml:space="preserve"> </w:t>
      </w:r>
    </w:p>
    <w:p w14:paraId="3FDABF47" w14:textId="2D6555F8" w:rsidR="003E1DAB" w:rsidRPr="003E1DAB" w:rsidRDefault="003E1DAB" w:rsidP="3458542B">
      <w:pPr>
        <w:pStyle w:val="BodyText3"/>
        <w:ind w:right="0"/>
        <w:rPr>
          <w:sz w:val="24"/>
          <w:szCs w:val="24"/>
        </w:rPr>
      </w:pPr>
      <w:r w:rsidRPr="003E1DAB">
        <w:rPr>
          <w:sz w:val="24"/>
          <w:szCs w:val="24"/>
          <w:highlight w:val="green"/>
        </w:rPr>
        <w:t xml:space="preserve">Las llegadas tarde se </w:t>
      </w:r>
      <w:r w:rsidR="00AF6D8C">
        <w:rPr>
          <w:sz w:val="24"/>
          <w:szCs w:val="24"/>
          <w:highlight w:val="green"/>
        </w:rPr>
        <w:t xml:space="preserve">acumularán en cada </w:t>
      </w:r>
      <w:r w:rsidRPr="003E1DAB">
        <w:rPr>
          <w:sz w:val="24"/>
          <w:szCs w:val="24"/>
          <w:highlight w:val="green"/>
        </w:rPr>
        <w:t>periodo</w:t>
      </w:r>
      <w:r w:rsidR="00AF6D8C">
        <w:rPr>
          <w:sz w:val="24"/>
          <w:szCs w:val="24"/>
          <w:highlight w:val="green"/>
        </w:rPr>
        <w:t xml:space="preserve"> académico</w:t>
      </w:r>
      <w:r w:rsidRPr="003E1DAB">
        <w:rPr>
          <w:sz w:val="24"/>
          <w:szCs w:val="24"/>
          <w:highlight w:val="green"/>
        </w:rPr>
        <w:t>.</w:t>
      </w:r>
    </w:p>
    <w:p w14:paraId="6228AF94" w14:textId="77777777" w:rsidR="004A2060" w:rsidRPr="00C90C7E" w:rsidRDefault="004A2060" w:rsidP="004A2060">
      <w:pPr>
        <w:pStyle w:val="BodyText3"/>
        <w:ind w:right="0"/>
        <w:rPr>
          <w:rFonts w:cs="Arial"/>
          <w:sz w:val="24"/>
          <w:szCs w:val="24"/>
        </w:rPr>
      </w:pPr>
    </w:p>
    <w:p w14:paraId="4DE4A578" w14:textId="77777777" w:rsidR="006118FA" w:rsidRDefault="00456771" w:rsidP="0065670F">
      <w:pPr>
        <w:pStyle w:val="BodyText3"/>
        <w:ind w:right="0"/>
        <w:rPr>
          <w:rFonts w:cs="Arial"/>
          <w:sz w:val="24"/>
          <w:szCs w:val="24"/>
        </w:rPr>
      </w:pPr>
      <w:r w:rsidRPr="00C90C7E">
        <w:rPr>
          <w:rFonts w:cs="Arial"/>
          <w:sz w:val="24"/>
          <w:szCs w:val="24"/>
        </w:rPr>
        <w:t>-</w:t>
      </w:r>
      <w:r w:rsidR="00A42868" w:rsidRPr="00C90C7E">
        <w:rPr>
          <w:rFonts w:cs="Arial"/>
          <w:b/>
          <w:sz w:val="24"/>
          <w:szCs w:val="24"/>
        </w:rPr>
        <w:t xml:space="preserve">En </w:t>
      </w:r>
      <w:r w:rsidR="00252FB3" w:rsidRPr="00C90C7E">
        <w:rPr>
          <w:rFonts w:cs="Arial"/>
          <w:b/>
          <w:sz w:val="24"/>
          <w:szCs w:val="24"/>
        </w:rPr>
        <w:t>Primaria</w:t>
      </w:r>
      <w:r w:rsidRPr="00C90C7E">
        <w:rPr>
          <w:rFonts w:cs="Arial"/>
          <w:b/>
          <w:sz w:val="24"/>
          <w:szCs w:val="24"/>
        </w:rPr>
        <w:t>:</w:t>
      </w:r>
      <w:r w:rsidRPr="00456771">
        <w:rPr>
          <w:rFonts w:cs="Arial"/>
          <w:sz w:val="24"/>
          <w:szCs w:val="24"/>
        </w:rPr>
        <w:t xml:space="preserve"> </w:t>
      </w:r>
      <w:r>
        <w:rPr>
          <w:rFonts w:cs="Arial"/>
          <w:sz w:val="24"/>
          <w:szCs w:val="24"/>
        </w:rPr>
        <w:t xml:space="preserve">Los estudiantes </w:t>
      </w:r>
      <w:r w:rsidRPr="003B78FF">
        <w:rPr>
          <w:rFonts w:cs="Arial"/>
          <w:sz w:val="24"/>
          <w:szCs w:val="24"/>
        </w:rPr>
        <w:t xml:space="preserve">que lleguen a la </w:t>
      </w:r>
      <w:r>
        <w:rPr>
          <w:rFonts w:cs="Arial"/>
          <w:sz w:val="24"/>
          <w:szCs w:val="24"/>
        </w:rPr>
        <w:t>clase</w:t>
      </w:r>
      <w:r w:rsidRPr="003B78FF">
        <w:rPr>
          <w:rFonts w:cs="Arial"/>
          <w:sz w:val="24"/>
          <w:szCs w:val="24"/>
        </w:rPr>
        <w:t xml:space="preserve"> d</w:t>
      </w:r>
      <w:r>
        <w:rPr>
          <w:rFonts w:cs="Arial"/>
          <w:sz w:val="24"/>
          <w:szCs w:val="24"/>
        </w:rPr>
        <w:t>espués del inicio (cuando suena el timbre)</w:t>
      </w:r>
      <w:r w:rsidRPr="003B78FF">
        <w:rPr>
          <w:rFonts w:cs="Arial"/>
          <w:sz w:val="24"/>
          <w:szCs w:val="24"/>
        </w:rPr>
        <w:t xml:space="preserve">, </w:t>
      </w:r>
      <w:r>
        <w:rPr>
          <w:rFonts w:cs="Arial"/>
          <w:sz w:val="24"/>
          <w:szCs w:val="24"/>
        </w:rPr>
        <w:t>tendrán las siguientes consecuencias</w:t>
      </w:r>
    </w:p>
    <w:p w14:paraId="57ACCB3A" w14:textId="77777777" w:rsidR="006118FA" w:rsidRDefault="00252FB3" w:rsidP="0065670F">
      <w:pPr>
        <w:pStyle w:val="BodyText3"/>
        <w:ind w:right="0"/>
        <w:rPr>
          <w:rFonts w:cs="Arial"/>
          <w:sz w:val="24"/>
          <w:szCs w:val="24"/>
        </w:rPr>
      </w:pPr>
      <w:r w:rsidRPr="003B78FF">
        <w:rPr>
          <w:rFonts w:cs="Arial"/>
          <w:sz w:val="24"/>
          <w:szCs w:val="24"/>
        </w:rPr>
        <w:t xml:space="preserve">a) </w:t>
      </w:r>
      <w:r w:rsidR="00FD7A0D">
        <w:rPr>
          <w:rFonts w:cs="Arial"/>
          <w:sz w:val="24"/>
          <w:szCs w:val="24"/>
        </w:rPr>
        <w:t xml:space="preserve">Con cada </w:t>
      </w:r>
      <w:r w:rsidR="00FD7A0D" w:rsidRPr="003B78FF">
        <w:rPr>
          <w:rFonts w:cs="Arial"/>
          <w:sz w:val="24"/>
          <w:szCs w:val="24"/>
        </w:rPr>
        <w:t>tardanza</w:t>
      </w:r>
      <w:r w:rsidR="00FD7A0D">
        <w:rPr>
          <w:rFonts w:cs="Arial"/>
          <w:sz w:val="24"/>
          <w:szCs w:val="24"/>
        </w:rPr>
        <w:t xml:space="preserve">, </w:t>
      </w:r>
      <w:r w:rsidR="00FD7A0D" w:rsidRPr="001B3717">
        <w:rPr>
          <w:rFonts w:cs="Arial"/>
          <w:strike/>
          <w:sz w:val="24"/>
          <w:szCs w:val="24"/>
          <w:highlight w:val="cyan"/>
        </w:rPr>
        <w:t>se diligencia el formato por parte del profesor</w:t>
      </w:r>
      <w:r w:rsidR="00FD7A0D">
        <w:rPr>
          <w:rFonts w:cs="Arial"/>
          <w:sz w:val="24"/>
          <w:szCs w:val="24"/>
        </w:rPr>
        <w:t xml:space="preserve">. El profesor hace una </w:t>
      </w:r>
      <w:r w:rsidRPr="003B78FF">
        <w:rPr>
          <w:rFonts w:cs="Arial"/>
          <w:sz w:val="24"/>
          <w:szCs w:val="24"/>
        </w:rPr>
        <w:t>llamada de atención verbal al estudiante</w:t>
      </w:r>
      <w:r w:rsidR="006118FA">
        <w:rPr>
          <w:rFonts w:cs="Arial"/>
          <w:sz w:val="24"/>
          <w:szCs w:val="24"/>
        </w:rPr>
        <w:t>.</w:t>
      </w:r>
      <w:r w:rsidRPr="003B78FF">
        <w:rPr>
          <w:rFonts w:cs="Arial"/>
          <w:sz w:val="24"/>
          <w:szCs w:val="24"/>
        </w:rPr>
        <w:t xml:space="preserve"> </w:t>
      </w:r>
    </w:p>
    <w:p w14:paraId="1AFD59B9" w14:textId="77777777" w:rsidR="006118FA" w:rsidRDefault="00FD7A0D" w:rsidP="0065670F">
      <w:pPr>
        <w:pStyle w:val="BodyText3"/>
        <w:ind w:right="0"/>
        <w:rPr>
          <w:rFonts w:cs="Arial"/>
          <w:sz w:val="24"/>
          <w:szCs w:val="24"/>
        </w:rPr>
      </w:pPr>
      <w:r>
        <w:rPr>
          <w:rFonts w:cs="Arial"/>
          <w:sz w:val="24"/>
          <w:szCs w:val="24"/>
        </w:rPr>
        <w:t xml:space="preserve">b) </w:t>
      </w:r>
      <w:r w:rsidR="0020450D">
        <w:rPr>
          <w:rFonts w:cs="Arial"/>
          <w:sz w:val="24"/>
          <w:szCs w:val="24"/>
        </w:rPr>
        <w:t xml:space="preserve">En el evento en que se presenten reincidencias, en la tercera llegada tarde, </w:t>
      </w:r>
      <w:r w:rsidR="0020450D" w:rsidRPr="003B78FF">
        <w:rPr>
          <w:rFonts w:cs="Arial"/>
          <w:sz w:val="24"/>
          <w:szCs w:val="24"/>
        </w:rPr>
        <w:t>sin excusa aceptable,</w:t>
      </w:r>
      <w:r w:rsidR="00252FB3" w:rsidRPr="003B78FF">
        <w:rPr>
          <w:rFonts w:cs="Arial"/>
          <w:sz w:val="24"/>
          <w:szCs w:val="24"/>
        </w:rPr>
        <w:t xml:space="preserve"> </w:t>
      </w:r>
      <w:r w:rsidR="0020450D">
        <w:rPr>
          <w:rFonts w:cs="Arial"/>
          <w:sz w:val="24"/>
          <w:szCs w:val="24"/>
        </w:rPr>
        <w:t>el estudiante será sancionado con una detención</w:t>
      </w:r>
      <w:r w:rsidR="00252FB3" w:rsidRPr="003B78FF">
        <w:rPr>
          <w:rFonts w:cs="Arial"/>
          <w:sz w:val="24"/>
          <w:szCs w:val="24"/>
        </w:rPr>
        <w:t xml:space="preserve">. </w:t>
      </w:r>
    </w:p>
    <w:p w14:paraId="0467C608" w14:textId="77777777" w:rsidR="0020450D" w:rsidRDefault="00252FB3" w:rsidP="0065670F">
      <w:pPr>
        <w:pStyle w:val="BodyText3"/>
        <w:ind w:right="0"/>
        <w:rPr>
          <w:rFonts w:cs="Arial"/>
          <w:sz w:val="24"/>
          <w:szCs w:val="24"/>
        </w:rPr>
      </w:pPr>
      <w:r w:rsidRPr="003B78FF">
        <w:rPr>
          <w:rFonts w:cs="Arial"/>
          <w:sz w:val="24"/>
          <w:szCs w:val="24"/>
        </w:rPr>
        <w:t xml:space="preserve">c) </w:t>
      </w:r>
      <w:r w:rsidR="0020450D">
        <w:rPr>
          <w:rFonts w:cs="Arial"/>
          <w:sz w:val="24"/>
          <w:szCs w:val="24"/>
        </w:rPr>
        <w:t xml:space="preserve">En el evento en que se presenten reincidencias, en la sexta llegada tarde, </w:t>
      </w:r>
      <w:r w:rsidR="0020450D" w:rsidRPr="003B78FF">
        <w:rPr>
          <w:rFonts w:cs="Arial"/>
          <w:sz w:val="24"/>
          <w:szCs w:val="24"/>
        </w:rPr>
        <w:t xml:space="preserve">sin excusa aceptable, </w:t>
      </w:r>
      <w:r w:rsidR="0020450D">
        <w:rPr>
          <w:rFonts w:cs="Arial"/>
          <w:sz w:val="24"/>
          <w:szCs w:val="24"/>
        </w:rPr>
        <w:t xml:space="preserve">el Jefe de Sección envía </w:t>
      </w:r>
      <w:r w:rsidR="0020450D" w:rsidRPr="003B78FF">
        <w:rPr>
          <w:rFonts w:cs="Arial"/>
          <w:sz w:val="24"/>
          <w:szCs w:val="24"/>
        </w:rPr>
        <w:t xml:space="preserve">carta a los padres. </w:t>
      </w:r>
    </w:p>
    <w:p w14:paraId="1C24E0BF" w14:textId="77777777" w:rsidR="0020450D" w:rsidRDefault="00FD7A0D" w:rsidP="0065670F">
      <w:pPr>
        <w:pStyle w:val="BodyText3"/>
        <w:ind w:right="0"/>
        <w:rPr>
          <w:rFonts w:cs="Arial"/>
          <w:sz w:val="24"/>
          <w:szCs w:val="24"/>
        </w:rPr>
      </w:pPr>
      <w:r>
        <w:rPr>
          <w:rFonts w:cs="Arial"/>
          <w:sz w:val="24"/>
          <w:szCs w:val="24"/>
        </w:rPr>
        <w:t xml:space="preserve">d) </w:t>
      </w:r>
      <w:r w:rsidR="0020450D">
        <w:rPr>
          <w:rFonts w:cs="Arial"/>
          <w:sz w:val="24"/>
          <w:szCs w:val="24"/>
        </w:rPr>
        <w:t xml:space="preserve">En el evento en que se presenten reincidencias, en la novena llegada tarde, </w:t>
      </w:r>
      <w:r w:rsidR="0020450D" w:rsidRPr="003B78FF">
        <w:rPr>
          <w:rFonts w:cs="Arial"/>
          <w:sz w:val="24"/>
          <w:szCs w:val="24"/>
        </w:rPr>
        <w:t xml:space="preserve">sin excusa aceptable, </w:t>
      </w:r>
      <w:r w:rsidR="0020450D">
        <w:rPr>
          <w:rFonts w:cs="Arial"/>
          <w:sz w:val="24"/>
          <w:szCs w:val="24"/>
        </w:rPr>
        <w:t>el Jefe de Sección citará a los padres y al estudiante.</w:t>
      </w:r>
    </w:p>
    <w:p w14:paraId="4DCECFEF" w14:textId="77777777" w:rsidR="006118FA" w:rsidRDefault="006118FA" w:rsidP="00FD7A0D">
      <w:pPr>
        <w:pStyle w:val="BodyText3"/>
        <w:ind w:right="0"/>
        <w:rPr>
          <w:rFonts w:cs="Arial"/>
          <w:sz w:val="24"/>
          <w:szCs w:val="24"/>
        </w:rPr>
      </w:pPr>
    </w:p>
    <w:p w14:paraId="120BE7C8" w14:textId="2FB3590C" w:rsidR="007C2710" w:rsidRDefault="00456771" w:rsidP="00E23651">
      <w:pPr>
        <w:pStyle w:val="BodyText3"/>
        <w:ind w:right="0"/>
        <w:rPr>
          <w:rFonts w:cs="Arial"/>
          <w:sz w:val="24"/>
          <w:szCs w:val="24"/>
        </w:rPr>
      </w:pPr>
      <w:r w:rsidRPr="00C90C7E">
        <w:rPr>
          <w:rFonts w:cs="Arial"/>
          <w:b/>
          <w:sz w:val="24"/>
          <w:szCs w:val="24"/>
        </w:rPr>
        <w:t>-</w:t>
      </w:r>
      <w:r w:rsidR="00A42868" w:rsidRPr="00C90C7E">
        <w:rPr>
          <w:rFonts w:cs="Arial"/>
          <w:b/>
          <w:sz w:val="24"/>
          <w:szCs w:val="24"/>
        </w:rPr>
        <w:t>En</w:t>
      </w:r>
      <w:r w:rsidR="00113C29">
        <w:rPr>
          <w:rFonts w:cs="Arial"/>
          <w:b/>
          <w:sz w:val="24"/>
          <w:szCs w:val="24"/>
        </w:rPr>
        <w:t xml:space="preserve"> Primera Infancia</w:t>
      </w:r>
      <w:r w:rsidR="00A42868" w:rsidRPr="00C90C7E">
        <w:rPr>
          <w:rFonts w:cs="Arial"/>
          <w:b/>
          <w:sz w:val="24"/>
          <w:szCs w:val="24"/>
        </w:rPr>
        <w:t xml:space="preserve"> </w:t>
      </w:r>
      <w:r w:rsidR="00252FB3" w:rsidRPr="00113C29">
        <w:rPr>
          <w:rFonts w:cs="Arial"/>
          <w:b/>
          <w:strike/>
          <w:color w:val="FF0000"/>
          <w:sz w:val="24"/>
          <w:szCs w:val="24"/>
        </w:rPr>
        <w:t>Preprimaria</w:t>
      </w:r>
      <w:r w:rsidRPr="00C90C7E">
        <w:rPr>
          <w:rFonts w:cs="Arial"/>
          <w:sz w:val="24"/>
          <w:szCs w:val="24"/>
        </w:rPr>
        <w:t>:</w:t>
      </w:r>
      <w:r w:rsidR="00252FB3" w:rsidRPr="003B78FF">
        <w:rPr>
          <w:rFonts w:cs="Arial"/>
          <w:sz w:val="24"/>
          <w:szCs w:val="24"/>
        </w:rPr>
        <w:t xml:space="preserve"> </w:t>
      </w:r>
      <w:r>
        <w:rPr>
          <w:rFonts w:cs="Arial"/>
          <w:sz w:val="24"/>
          <w:szCs w:val="24"/>
        </w:rPr>
        <w:t>D</w:t>
      </w:r>
      <w:r w:rsidR="00252FB3" w:rsidRPr="003B78FF">
        <w:rPr>
          <w:rFonts w:cs="Arial"/>
          <w:sz w:val="24"/>
          <w:szCs w:val="24"/>
        </w:rPr>
        <w:t xml:space="preserve">ada la edad de los niños, la responsabilidad de llegar a tiempo es de los padres. </w:t>
      </w:r>
    </w:p>
    <w:p w14:paraId="6DC7A2F8" w14:textId="77777777" w:rsidR="007C2710" w:rsidRDefault="007C2710" w:rsidP="00E23651">
      <w:pPr>
        <w:pStyle w:val="BodyText3"/>
        <w:ind w:right="0"/>
        <w:rPr>
          <w:rFonts w:cs="Arial"/>
          <w:sz w:val="24"/>
          <w:szCs w:val="24"/>
        </w:rPr>
      </w:pPr>
      <w:r>
        <w:rPr>
          <w:rFonts w:cs="Arial"/>
          <w:sz w:val="24"/>
          <w:szCs w:val="24"/>
        </w:rPr>
        <w:t>a) L</w:t>
      </w:r>
      <w:r w:rsidR="00374DEF" w:rsidRPr="006118FA">
        <w:rPr>
          <w:rFonts w:cs="Arial"/>
          <w:sz w:val="24"/>
          <w:szCs w:val="24"/>
        </w:rPr>
        <w:t xml:space="preserve">os profesores </w:t>
      </w:r>
      <w:r w:rsidR="00260AE6" w:rsidRPr="006118FA">
        <w:rPr>
          <w:rFonts w:cs="Arial"/>
          <w:sz w:val="24"/>
          <w:szCs w:val="24"/>
        </w:rPr>
        <w:t>enviará</w:t>
      </w:r>
      <w:r w:rsidR="00374DEF" w:rsidRPr="006118FA">
        <w:rPr>
          <w:rFonts w:cs="Arial"/>
          <w:sz w:val="24"/>
          <w:szCs w:val="24"/>
        </w:rPr>
        <w:t>n</w:t>
      </w:r>
      <w:r w:rsidR="00260AE6" w:rsidRPr="006118FA">
        <w:rPr>
          <w:rFonts w:cs="Arial"/>
          <w:sz w:val="24"/>
          <w:szCs w:val="24"/>
        </w:rPr>
        <w:t xml:space="preserve"> una nota </w:t>
      </w:r>
      <w:r w:rsidR="00A42868" w:rsidRPr="006118FA">
        <w:rPr>
          <w:rFonts w:cs="Arial"/>
          <w:sz w:val="24"/>
          <w:szCs w:val="24"/>
        </w:rPr>
        <w:t xml:space="preserve">a </w:t>
      </w:r>
      <w:r w:rsidR="00260AE6" w:rsidRPr="006118FA">
        <w:rPr>
          <w:rFonts w:cs="Arial"/>
          <w:sz w:val="24"/>
          <w:szCs w:val="24"/>
        </w:rPr>
        <w:t>casa</w:t>
      </w:r>
      <w:r w:rsidR="0004343F" w:rsidRPr="006118FA">
        <w:rPr>
          <w:rFonts w:cs="Arial"/>
          <w:sz w:val="24"/>
          <w:szCs w:val="24"/>
        </w:rPr>
        <w:t xml:space="preserve"> </w:t>
      </w:r>
      <w:r>
        <w:rPr>
          <w:rFonts w:cs="Arial"/>
          <w:sz w:val="24"/>
          <w:szCs w:val="24"/>
        </w:rPr>
        <w:t>después de la tercera tardanza</w:t>
      </w:r>
      <w:r w:rsidR="00260AE6" w:rsidRPr="006118FA">
        <w:rPr>
          <w:rFonts w:cs="Arial"/>
          <w:sz w:val="24"/>
          <w:szCs w:val="24"/>
        </w:rPr>
        <w:t>.</w:t>
      </w:r>
      <w:r w:rsidR="00252FB3" w:rsidRPr="006118FA">
        <w:rPr>
          <w:rFonts w:cs="Arial"/>
          <w:sz w:val="24"/>
          <w:szCs w:val="24"/>
        </w:rPr>
        <w:t xml:space="preserve"> </w:t>
      </w:r>
    </w:p>
    <w:p w14:paraId="1EC3F098" w14:textId="77777777" w:rsidR="007C2710" w:rsidRDefault="007C2710" w:rsidP="00E23651">
      <w:pPr>
        <w:pStyle w:val="BodyText3"/>
        <w:ind w:right="0"/>
        <w:rPr>
          <w:rFonts w:cs="Arial"/>
          <w:sz w:val="24"/>
          <w:szCs w:val="24"/>
        </w:rPr>
      </w:pPr>
      <w:r>
        <w:rPr>
          <w:rFonts w:cs="Arial"/>
          <w:sz w:val="24"/>
          <w:szCs w:val="24"/>
        </w:rPr>
        <w:t xml:space="preserve">b) </w:t>
      </w:r>
      <w:r w:rsidR="00504A4F" w:rsidRPr="006118FA">
        <w:rPr>
          <w:sz w:val="24"/>
          <w:szCs w:val="24"/>
          <w:lang w:val="es-CO"/>
        </w:rPr>
        <w:t xml:space="preserve">En el evento </w:t>
      </w:r>
      <w:r w:rsidR="00E23651" w:rsidRPr="006118FA">
        <w:rPr>
          <w:sz w:val="24"/>
          <w:szCs w:val="24"/>
          <w:lang w:val="es-CO"/>
        </w:rPr>
        <w:t xml:space="preserve">de </w:t>
      </w:r>
      <w:r>
        <w:rPr>
          <w:sz w:val="24"/>
          <w:szCs w:val="24"/>
          <w:lang w:val="es-CO"/>
        </w:rPr>
        <w:t>reincidencia, después de la sexta tardanza,</w:t>
      </w:r>
      <w:r w:rsidR="006118FA">
        <w:rPr>
          <w:sz w:val="24"/>
          <w:szCs w:val="24"/>
          <w:lang w:val="es-CO"/>
        </w:rPr>
        <w:t xml:space="preserve"> el</w:t>
      </w:r>
      <w:r w:rsidR="00504A4F" w:rsidRPr="006118FA">
        <w:rPr>
          <w:sz w:val="24"/>
          <w:szCs w:val="24"/>
          <w:lang w:val="es-CO"/>
        </w:rPr>
        <w:t xml:space="preserve"> J</w:t>
      </w:r>
      <w:r w:rsidR="00E23651" w:rsidRPr="006118FA">
        <w:rPr>
          <w:sz w:val="24"/>
          <w:szCs w:val="24"/>
          <w:lang w:val="es-CO"/>
        </w:rPr>
        <w:t xml:space="preserve">efe de </w:t>
      </w:r>
      <w:r w:rsidR="00504A4F" w:rsidRPr="006118FA">
        <w:rPr>
          <w:sz w:val="24"/>
          <w:szCs w:val="24"/>
          <w:lang w:val="es-CO"/>
        </w:rPr>
        <w:t>S</w:t>
      </w:r>
      <w:r w:rsidR="00E23651" w:rsidRPr="006118FA">
        <w:rPr>
          <w:sz w:val="24"/>
          <w:szCs w:val="24"/>
          <w:lang w:val="es-CO"/>
        </w:rPr>
        <w:t xml:space="preserve">ección manda una </w:t>
      </w:r>
      <w:r>
        <w:rPr>
          <w:sz w:val="24"/>
          <w:szCs w:val="24"/>
          <w:lang w:val="es-CO"/>
        </w:rPr>
        <w:t>carta</w:t>
      </w:r>
      <w:r w:rsidR="00E23651" w:rsidRPr="006118FA">
        <w:rPr>
          <w:sz w:val="24"/>
          <w:szCs w:val="24"/>
          <w:lang w:val="es-CO"/>
        </w:rPr>
        <w:t xml:space="preserve"> a los padres.</w:t>
      </w:r>
      <w:r w:rsidRPr="007C2710">
        <w:rPr>
          <w:rFonts w:cs="Arial"/>
          <w:sz w:val="24"/>
          <w:szCs w:val="24"/>
        </w:rPr>
        <w:t xml:space="preserve"> </w:t>
      </w:r>
    </w:p>
    <w:p w14:paraId="5DF1AB4B" w14:textId="77777777" w:rsidR="00E23651" w:rsidRPr="006118FA" w:rsidRDefault="007C2710" w:rsidP="00E23651">
      <w:pPr>
        <w:pStyle w:val="BodyText3"/>
        <w:ind w:right="0"/>
        <w:rPr>
          <w:rFonts w:cs="Arial"/>
          <w:sz w:val="24"/>
          <w:szCs w:val="24"/>
        </w:rPr>
      </w:pPr>
      <w:r>
        <w:rPr>
          <w:rFonts w:cs="Arial"/>
          <w:sz w:val="24"/>
          <w:szCs w:val="24"/>
        </w:rPr>
        <w:t xml:space="preserve">c) En el evento en que se presenten reincidencias, en la novena llegada tarde, </w:t>
      </w:r>
      <w:r w:rsidRPr="003B78FF">
        <w:rPr>
          <w:rFonts w:cs="Arial"/>
          <w:sz w:val="24"/>
          <w:szCs w:val="24"/>
        </w:rPr>
        <w:t xml:space="preserve">sin excusa aceptable, </w:t>
      </w:r>
      <w:r>
        <w:rPr>
          <w:rFonts w:cs="Arial"/>
          <w:sz w:val="24"/>
          <w:szCs w:val="24"/>
        </w:rPr>
        <w:t>el Jefe de Sección citará a los padres y al estudiante.</w:t>
      </w:r>
    </w:p>
    <w:p w14:paraId="1B453F4E" w14:textId="77777777" w:rsidR="00252FB3" w:rsidRPr="003B78FF" w:rsidRDefault="00252FB3" w:rsidP="0065670F">
      <w:pPr>
        <w:tabs>
          <w:tab w:val="center" w:pos="-2410"/>
          <w:tab w:val="left" w:pos="-2268"/>
        </w:tabs>
        <w:jc w:val="both"/>
        <w:rPr>
          <w:rFonts w:ascii="Arial" w:hAnsi="Arial" w:cs="Arial"/>
          <w:b/>
          <w:lang w:val="es-ES"/>
        </w:rPr>
      </w:pPr>
    </w:p>
    <w:p w14:paraId="4A9A4BC2" w14:textId="719BEEF9" w:rsidR="00B6416D" w:rsidRPr="00883159" w:rsidRDefault="00613493" w:rsidP="00B6416D">
      <w:pPr>
        <w:autoSpaceDE w:val="0"/>
        <w:autoSpaceDN w:val="0"/>
        <w:adjustRightInd w:val="0"/>
        <w:rPr>
          <w:rFonts w:ascii="Arial" w:hAnsi="Arial" w:cs="Arial"/>
          <w:b/>
          <w:lang w:val="es-CO"/>
        </w:rPr>
      </w:pPr>
      <w:r w:rsidRPr="00A132E6">
        <w:rPr>
          <w:rFonts w:cs="Arial"/>
          <w:b/>
          <w:lang w:val="es-CO"/>
        </w:rPr>
        <w:t>_</w:t>
      </w:r>
      <w:r w:rsidR="00EA707A" w:rsidRPr="00883159">
        <w:rPr>
          <w:rFonts w:ascii="Arial" w:hAnsi="Arial" w:cs="Arial"/>
          <w:b/>
          <w:lang w:val="es-CO"/>
        </w:rPr>
        <w:t>3.</w:t>
      </w:r>
      <w:r w:rsidR="00065474">
        <w:rPr>
          <w:rFonts w:ascii="Arial" w:hAnsi="Arial" w:cs="Arial"/>
          <w:b/>
          <w:lang w:val="es-CO"/>
        </w:rPr>
        <w:t>11</w:t>
      </w:r>
      <w:r w:rsidRPr="00883159">
        <w:rPr>
          <w:rFonts w:ascii="Arial" w:hAnsi="Arial" w:cs="Arial"/>
          <w:b/>
          <w:lang w:val="es-CO"/>
        </w:rPr>
        <w:t xml:space="preserve"> PERTENENCIAS</w:t>
      </w:r>
    </w:p>
    <w:p w14:paraId="1C5922B4" w14:textId="77777777" w:rsidR="00153BD4" w:rsidRPr="003B78FF" w:rsidRDefault="00153BD4" w:rsidP="00BA35AC">
      <w:pPr>
        <w:pStyle w:val="BodyText"/>
        <w:rPr>
          <w:rFonts w:cs="Arial"/>
          <w:b/>
          <w:sz w:val="24"/>
          <w:szCs w:val="24"/>
        </w:rPr>
      </w:pPr>
    </w:p>
    <w:p w14:paraId="229502F9" w14:textId="77777777" w:rsidR="00937716" w:rsidRDefault="00172C03" w:rsidP="00937716">
      <w:pPr>
        <w:pStyle w:val="BodyText"/>
        <w:rPr>
          <w:rFonts w:cs="Arial"/>
          <w:sz w:val="24"/>
          <w:szCs w:val="24"/>
        </w:rPr>
      </w:pPr>
      <w:r>
        <w:rPr>
          <w:rFonts w:cs="Arial"/>
          <w:sz w:val="24"/>
          <w:szCs w:val="24"/>
        </w:rPr>
        <w:t>Motivamos</w:t>
      </w:r>
      <w:r w:rsidR="00613493" w:rsidRPr="003B78FF">
        <w:rPr>
          <w:rFonts w:cs="Arial"/>
          <w:sz w:val="24"/>
          <w:szCs w:val="24"/>
        </w:rPr>
        <w:t xml:space="preserve"> a nuestros estudiantes para que asuman responsabilidad por sus objetos personales. </w:t>
      </w:r>
    </w:p>
    <w:p w14:paraId="499FCB0C" w14:textId="19151E84" w:rsidR="00E112F3" w:rsidRPr="003B78FF" w:rsidRDefault="00937716" w:rsidP="00E112F3">
      <w:pPr>
        <w:pStyle w:val="BodyText"/>
        <w:rPr>
          <w:rFonts w:cs="Arial"/>
          <w:sz w:val="24"/>
          <w:szCs w:val="24"/>
        </w:rPr>
      </w:pPr>
      <w:r w:rsidRPr="003B78FF">
        <w:rPr>
          <w:rFonts w:cs="Arial"/>
          <w:sz w:val="24"/>
          <w:szCs w:val="24"/>
        </w:rPr>
        <w:t xml:space="preserve">Los estudiantes que tienen casilleros deben dejar sus pertenencias en </w:t>
      </w:r>
      <w:r>
        <w:rPr>
          <w:rFonts w:cs="Arial"/>
          <w:sz w:val="24"/>
          <w:szCs w:val="24"/>
        </w:rPr>
        <w:t>estos</w:t>
      </w:r>
      <w:r w:rsidRPr="003B78FF">
        <w:rPr>
          <w:rFonts w:cs="Arial"/>
          <w:sz w:val="24"/>
          <w:szCs w:val="24"/>
        </w:rPr>
        <w:t>, con candado</w:t>
      </w:r>
      <w:r>
        <w:rPr>
          <w:rFonts w:cs="Arial"/>
          <w:sz w:val="24"/>
          <w:szCs w:val="24"/>
        </w:rPr>
        <w:t>,</w:t>
      </w:r>
      <w:r w:rsidRPr="003B78FF">
        <w:rPr>
          <w:rFonts w:cs="Arial"/>
          <w:sz w:val="24"/>
          <w:szCs w:val="24"/>
        </w:rPr>
        <w:t xml:space="preserve"> y no compartir sus claves.</w:t>
      </w:r>
      <w:r w:rsidR="00E112F3">
        <w:rPr>
          <w:rFonts w:cs="Arial"/>
          <w:sz w:val="24"/>
          <w:szCs w:val="24"/>
          <w:highlight w:val="green"/>
        </w:rPr>
        <w:t xml:space="preserve"> </w:t>
      </w:r>
      <w:r w:rsidR="00065474">
        <w:rPr>
          <w:rFonts w:cs="Arial"/>
          <w:sz w:val="24"/>
          <w:szCs w:val="24"/>
          <w:highlight w:val="green"/>
        </w:rPr>
        <w:t>D</w:t>
      </w:r>
      <w:r w:rsidR="00E112F3">
        <w:rPr>
          <w:rFonts w:cs="Arial"/>
          <w:sz w:val="24"/>
          <w:szCs w:val="24"/>
          <w:highlight w:val="green"/>
        </w:rPr>
        <w:t>urante las actividades desarrolladas en el área deportiva, los estudiantes deben hacer uso de los casilleros dispuestos fuera de los vestuarios.</w:t>
      </w:r>
    </w:p>
    <w:p w14:paraId="123D54DE" w14:textId="77777777" w:rsidR="00153BD4" w:rsidRPr="003B78FF" w:rsidRDefault="00613493" w:rsidP="00BA35AC">
      <w:pPr>
        <w:pStyle w:val="BodyText"/>
        <w:rPr>
          <w:rFonts w:cs="Arial"/>
          <w:sz w:val="24"/>
          <w:szCs w:val="24"/>
        </w:rPr>
      </w:pPr>
      <w:r w:rsidRPr="003B78FF">
        <w:rPr>
          <w:rFonts w:cs="Arial"/>
          <w:sz w:val="24"/>
          <w:szCs w:val="24"/>
        </w:rPr>
        <w:t xml:space="preserve">Todas las pertenencias deben estar claramente marcadas con el nombre </w:t>
      </w:r>
      <w:r w:rsidR="001F1D2C" w:rsidRPr="003B78FF">
        <w:rPr>
          <w:rFonts w:cs="Arial"/>
          <w:sz w:val="24"/>
          <w:szCs w:val="24"/>
        </w:rPr>
        <w:t>d</w:t>
      </w:r>
      <w:r w:rsidRPr="003B78FF">
        <w:rPr>
          <w:rFonts w:cs="Arial"/>
          <w:sz w:val="24"/>
          <w:szCs w:val="24"/>
        </w:rPr>
        <w:t xml:space="preserve">el dueño. </w:t>
      </w:r>
    </w:p>
    <w:p w14:paraId="55ED8364" w14:textId="77777777" w:rsidR="00937716" w:rsidRDefault="00937716" w:rsidP="00BA35AC">
      <w:pPr>
        <w:pStyle w:val="BodyText"/>
        <w:rPr>
          <w:rFonts w:cs="Arial"/>
          <w:sz w:val="24"/>
          <w:szCs w:val="24"/>
        </w:rPr>
      </w:pPr>
    </w:p>
    <w:p w14:paraId="13D67CC1" w14:textId="77777777" w:rsidR="00172C03" w:rsidRDefault="00613493" w:rsidP="00BA35AC">
      <w:pPr>
        <w:pStyle w:val="BodyText"/>
        <w:rPr>
          <w:rFonts w:cs="Arial"/>
          <w:sz w:val="24"/>
          <w:szCs w:val="24"/>
        </w:rPr>
      </w:pPr>
      <w:r w:rsidRPr="003B78FF">
        <w:rPr>
          <w:rFonts w:cs="Arial"/>
          <w:sz w:val="24"/>
          <w:szCs w:val="24"/>
        </w:rPr>
        <w:t>Los estudiantes no deben traer al Colegio objetos valiosos.</w:t>
      </w:r>
      <w:r w:rsidRPr="003B78FF">
        <w:rPr>
          <w:rFonts w:cs="Arial"/>
          <w:b/>
          <w:sz w:val="24"/>
          <w:szCs w:val="24"/>
        </w:rPr>
        <w:t xml:space="preserve"> </w:t>
      </w:r>
      <w:r w:rsidR="00172C03">
        <w:rPr>
          <w:rFonts w:cs="Arial"/>
          <w:sz w:val="24"/>
          <w:szCs w:val="24"/>
        </w:rPr>
        <w:t>El CCB</w:t>
      </w:r>
      <w:r w:rsidRPr="003B78FF">
        <w:rPr>
          <w:rFonts w:cs="Arial"/>
          <w:sz w:val="24"/>
          <w:szCs w:val="24"/>
        </w:rPr>
        <w:t xml:space="preserve"> no se hace responsable de juguetes, joyas, celulares</w:t>
      </w:r>
      <w:r w:rsidR="00D05220" w:rsidRPr="003B78FF">
        <w:rPr>
          <w:rFonts w:cs="Arial"/>
          <w:sz w:val="24"/>
          <w:szCs w:val="24"/>
        </w:rPr>
        <w:t xml:space="preserve"> de cualquier tipo, tabletas,</w:t>
      </w:r>
      <w:r w:rsidR="00DC285E" w:rsidRPr="003B78FF">
        <w:rPr>
          <w:rFonts w:cs="Arial"/>
          <w:sz w:val="24"/>
          <w:szCs w:val="24"/>
        </w:rPr>
        <w:t xml:space="preserve"> </w:t>
      </w:r>
      <w:r w:rsidR="00054A58">
        <w:rPr>
          <w:rFonts w:cs="Arial"/>
          <w:sz w:val="24"/>
          <w:szCs w:val="24"/>
        </w:rPr>
        <w:t>reproductores de música</w:t>
      </w:r>
      <w:r w:rsidR="001F1D2C" w:rsidRPr="003B78FF">
        <w:rPr>
          <w:rFonts w:cs="Arial"/>
          <w:sz w:val="24"/>
          <w:szCs w:val="24"/>
        </w:rPr>
        <w:t xml:space="preserve">, portátiles, </w:t>
      </w:r>
      <w:r w:rsidR="00172C03" w:rsidRPr="003B78FF">
        <w:rPr>
          <w:rFonts w:cs="Arial"/>
          <w:sz w:val="24"/>
          <w:szCs w:val="24"/>
        </w:rPr>
        <w:t xml:space="preserve">sumas </w:t>
      </w:r>
      <w:r w:rsidR="00172C03">
        <w:rPr>
          <w:rFonts w:cs="Arial"/>
          <w:sz w:val="24"/>
          <w:szCs w:val="24"/>
        </w:rPr>
        <w:t xml:space="preserve">de dinero </w:t>
      </w:r>
      <w:r w:rsidRPr="003B78FF">
        <w:rPr>
          <w:rFonts w:cs="Arial"/>
          <w:sz w:val="24"/>
          <w:szCs w:val="24"/>
        </w:rPr>
        <w:t>u otros artículos personales</w:t>
      </w:r>
      <w:r w:rsidR="00172C03">
        <w:rPr>
          <w:rFonts w:cs="Arial"/>
          <w:sz w:val="24"/>
          <w:szCs w:val="24"/>
        </w:rPr>
        <w:t>.</w:t>
      </w:r>
    </w:p>
    <w:p w14:paraId="267CC165" w14:textId="77777777" w:rsidR="00937716" w:rsidRDefault="00937716" w:rsidP="00BA35AC">
      <w:pPr>
        <w:pStyle w:val="BodyText"/>
        <w:rPr>
          <w:rFonts w:cs="Arial"/>
          <w:sz w:val="24"/>
          <w:szCs w:val="24"/>
        </w:rPr>
      </w:pPr>
    </w:p>
    <w:p w14:paraId="1B140BE5" w14:textId="0E6BDB6F" w:rsidR="00153BD4" w:rsidRPr="003B78FF" w:rsidRDefault="00613493" w:rsidP="00BA35AC">
      <w:pPr>
        <w:pStyle w:val="BodyText"/>
        <w:rPr>
          <w:rFonts w:cs="Arial"/>
          <w:sz w:val="24"/>
          <w:szCs w:val="24"/>
        </w:rPr>
      </w:pPr>
      <w:r w:rsidRPr="003B78FF">
        <w:rPr>
          <w:rFonts w:cs="Arial"/>
          <w:sz w:val="24"/>
          <w:szCs w:val="24"/>
        </w:rPr>
        <w:t xml:space="preserve">Los objetos perdidos y/o encontrados deben entregarse en las </w:t>
      </w:r>
      <w:r w:rsidR="00F74BBC" w:rsidRPr="003B78FF">
        <w:rPr>
          <w:rFonts w:cs="Arial"/>
          <w:sz w:val="24"/>
          <w:szCs w:val="24"/>
        </w:rPr>
        <w:t xml:space="preserve">secretarías </w:t>
      </w:r>
      <w:r w:rsidR="004E4E6B">
        <w:rPr>
          <w:rFonts w:cs="Arial"/>
          <w:sz w:val="24"/>
          <w:szCs w:val="24"/>
        </w:rPr>
        <w:t>de las seccio</w:t>
      </w:r>
      <w:r w:rsidRPr="003B78FF">
        <w:rPr>
          <w:rFonts w:cs="Arial"/>
          <w:sz w:val="24"/>
          <w:szCs w:val="24"/>
        </w:rPr>
        <w:t>n</w:t>
      </w:r>
      <w:r w:rsidR="004E4E6B">
        <w:rPr>
          <w:rFonts w:cs="Arial"/>
          <w:sz w:val="24"/>
          <w:szCs w:val="24"/>
        </w:rPr>
        <w:t>es</w:t>
      </w:r>
      <w:r w:rsidRPr="003B78FF">
        <w:rPr>
          <w:rFonts w:cs="Arial"/>
          <w:sz w:val="24"/>
          <w:szCs w:val="24"/>
        </w:rPr>
        <w:t xml:space="preserve">. Los objetos encontrados se depositarán en el </w:t>
      </w:r>
      <w:proofErr w:type="spellStart"/>
      <w:r w:rsidRPr="003B78FF">
        <w:rPr>
          <w:rFonts w:cs="Arial"/>
          <w:i/>
          <w:sz w:val="24"/>
          <w:szCs w:val="24"/>
        </w:rPr>
        <w:t>Lost</w:t>
      </w:r>
      <w:proofErr w:type="spellEnd"/>
      <w:r w:rsidRPr="003B78FF">
        <w:rPr>
          <w:rFonts w:cs="Arial"/>
          <w:i/>
          <w:sz w:val="24"/>
          <w:szCs w:val="24"/>
        </w:rPr>
        <w:t xml:space="preserve"> and </w:t>
      </w:r>
      <w:proofErr w:type="spellStart"/>
      <w:r w:rsidRPr="003B78FF">
        <w:rPr>
          <w:rFonts w:cs="Arial"/>
          <w:i/>
          <w:sz w:val="24"/>
          <w:szCs w:val="24"/>
        </w:rPr>
        <w:t>Found</w:t>
      </w:r>
      <w:proofErr w:type="spellEnd"/>
      <w:r w:rsidRPr="003B78FF">
        <w:rPr>
          <w:rFonts w:cs="Arial"/>
          <w:sz w:val="24"/>
          <w:szCs w:val="24"/>
        </w:rPr>
        <w:t xml:space="preserve"> del P.T.A.</w:t>
      </w:r>
      <w:r w:rsidR="00CC6600" w:rsidRPr="003B78FF">
        <w:rPr>
          <w:rFonts w:cs="Arial"/>
          <w:sz w:val="24"/>
          <w:szCs w:val="24"/>
        </w:rPr>
        <w:t xml:space="preserve"> (para</w:t>
      </w:r>
      <w:r w:rsidR="00113C29">
        <w:rPr>
          <w:rFonts w:cs="Arial"/>
          <w:sz w:val="24"/>
          <w:szCs w:val="24"/>
        </w:rPr>
        <w:t xml:space="preserve"> Primera Infancia</w:t>
      </w:r>
      <w:r w:rsidR="00D36635" w:rsidRPr="003B78FF">
        <w:rPr>
          <w:rFonts w:cs="Arial"/>
          <w:sz w:val="24"/>
          <w:szCs w:val="24"/>
        </w:rPr>
        <w:t xml:space="preserve"> </w:t>
      </w:r>
      <w:r w:rsidR="00D36635" w:rsidRPr="00113C29">
        <w:rPr>
          <w:rFonts w:cs="Arial"/>
          <w:strike/>
          <w:color w:val="FF0000"/>
          <w:sz w:val="24"/>
          <w:szCs w:val="24"/>
        </w:rPr>
        <w:t>Preprimaria</w:t>
      </w:r>
      <w:r w:rsidR="00D36635" w:rsidRPr="003B78FF">
        <w:rPr>
          <w:rFonts w:cs="Arial"/>
          <w:sz w:val="24"/>
          <w:szCs w:val="24"/>
        </w:rPr>
        <w:t>, Primaria y B</w:t>
      </w:r>
      <w:r w:rsidR="00CC6600" w:rsidRPr="003B78FF">
        <w:rPr>
          <w:rFonts w:cs="Arial"/>
          <w:sz w:val="24"/>
          <w:szCs w:val="24"/>
        </w:rPr>
        <w:t>achillerato)</w:t>
      </w:r>
      <w:r w:rsidR="00D36635" w:rsidRPr="003B78FF">
        <w:rPr>
          <w:rFonts w:cs="Arial"/>
          <w:sz w:val="24"/>
          <w:szCs w:val="24"/>
        </w:rPr>
        <w:t xml:space="preserve">. </w:t>
      </w:r>
      <w:r w:rsidRPr="003B78FF">
        <w:rPr>
          <w:rFonts w:cs="Arial"/>
          <w:sz w:val="24"/>
          <w:szCs w:val="24"/>
        </w:rPr>
        <w:t>Periódicamente se donarán los objetos no reclamados.</w:t>
      </w:r>
    </w:p>
    <w:p w14:paraId="6B191F9D" w14:textId="77777777" w:rsidR="00937716" w:rsidRDefault="00937716" w:rsidP="00BA35AC">
      <w:pPr>
        <w:pStyle w:val="BodyText"/>
        <w:rPr>
          <w:rFonts w:cs="Arial"/>
          <w:sz w:val="24"/>
          <w:szCs w:val="24"/>
        </w:rPr>
      </w:pPr>
    </w:p>
    <w:p w14:paraId="3DDEB88E" w14:textId="19B1AA8C" w:rsidR="00153BD4" w:rsidRPr="003B78FF" w:rsidRDefault="00613493" w:rsidP="00BA35AC">
      <w:pPr>
        <w:pStyle w:val="BodyText"/>
        <w:rPr>
          <w:rFonts w:cs="Arial"/>
          <w:sz w:val="24"/>
          <w:szCs w:val="24"/>
        </w:rPr>
      </w:pPr>
      <w:r w:rsidRPr="003B78FF">
        <w:rPr>
          <w:rFonts w:cs="Arial"/>
          <w:sz w:val="24"/>
          <w:szCs w:val="24"/>
        </w:rPr>
        <w:t xml:space="preserve">Se prohíbe a los estudiantes de </w:t>
      </w:r>
      <w:r w:rsidR="00D05220" w:rsidRPr="002070BE">
        <w:rPr>
          <w:rFonts w:cs="Arial"/>
          <w:strike/>
          <w:color w:val="FF0000"/>
          <w:sz w:val="24"/>
          <w:szCs w:val="24"/>
        </w:rPr>
        <w:t xml:space="preserve">Jardín </w:t>
      </w:r>
      <w:r w:rsidR="005859D3" w:rsidRPr="002070BE">
        <w:rPr>
          <w:rFonts w:cs="Arial"/>
          <w:strike/>
          <w:color w:val="FF0000"/>
          <w:sz w:val="24"/>
          <w:szCs w:val="24"/>
        </w:rPr>
        <w:t>y</w:t>
      </w:r>
      <w:r w:rsidRPr="002070BE">
        <w:rPr>
          <w:rFonts w:cs="Arial"/>
          <w:strike/>
          <w:color w:val="FF0000"/>
          <w:sz w:val="24"/>
          <w:szCs w:val="24"/>
        </w:rPr>
        <w:t xml:space="preserve"> Preprimaria</w:t>
      </w:r>
      <w:r w:rsidRPr="003E1DAB">
        <w:rPr>
          <w:rFonts w:cs="Arial"/>
          <w:color w:val="FF0000"/>
          <w:sz w:val="24"/>
          <w:szCs w:val="24"/>
        </w:rPr>
        <w:t xml:space="preserve"> </w:t>
      </w:r>
      <w:r w:rsidR="002070BE">
        <w:rPr>
          <w:rFonts w:cs="Arial"/>
          <w:sz w:val="24"/>
          <w:szCs w:val="24"/>
        </w:rPr>
        <w:t xml:space="preserve">Primera Infancia </w:t>
      </w:r>
      <w:r w:rsidRPr="003B78FF">
        <w:rPr>
          <w:rFonts w:cs="Arial"/>
          <w:sz w:val="24"/>
          <w:szCs w:val="24"/>
        </w:rPr>
        <w:t>traer al Colegio</w:t>
      </w:r>
      <w:r w:rsidR="004B1BA6" w:rsidRPr="003B78FF">
        <w:rPr>
          <w:rFonts w:cs="Arial"/>
          <w:sz w:val="24"/>
          <w:szCs w:val="24"/>
        </w:rPr>
        <w:t xml:space="preserve"> </w:t>
      </w:r>
      <w:r w:rsidRPr="003B78FF">
        <w:rPr>
          <w:rFonts w:cs="Arial"/>
          <w:sz w:val="24"/>
          <w:szCs w:val="24"/>
        </w:rPr>
        <w:t>teléfonos celulares,</w:t>
      </w:r>
      <w:r w:rsidR="00187C82" w:rsidRPr="003B78FF">
        <w:rPr>
          <w:rFonts w:cs="Arial"/>
          <w:sz w:val="24"/>
          <w:szCs w:val="24"/>
        </w:rPr>
        <w:t xml:space="preserve"> equipos electrónicos</w:t>
      </w:r>
      <w:r w:rsidR="005859D3">
        <w:rPr>
          <w:rFonts w:cs="Arial"/>
          <w:sz w:val="24"/>
          <w:szCs w:val="24"/>
        </w:rPr>
        <w:t xml:space="preserve"> </w:t>
      </w:r>
      <w:r w:rsidR="00D05220" w:rsidRPr="003B78FF">
        <w:rPr>
          <w:rFonts w:cs="Arial"/>
          <w:sz w:val="24"/>
          <w:szCs w:val="24"/>
        </w:rPr>
        <w:t>y juguetes, a</w:t>
      </w:r>
      <w:r w:rsidR="00CE58AF" w:rsidRPr="003B78FF">
        <w:rPr>
          <w:rFonts w:cs="Arial"/>
          <w:sz w:val="24"/>
          <w:szCs w:val="24"/>
        </w:rPr>
        <w:t xml:space="preserve"> </w:t>
      </w:r>
      <w:r w:rsidR="00D05220" w:rsidRPr="003B78FF">
        <w:rPr>
          <w:rFonts w:cs="Arial"/>
          <w:sz w:val="24"/>
          <w:szCs w:val="24"/>
        </w:rPr>
        <w:t>menos que sean solicitados expresamente por sus maestros.</w:t>
      </w:r>
      <w:r w:rsidRPr="003B78FF">
        <w:rPr>
          <w:rFonts w:cs="Arial"/>
          <w:sz w:val="24"/>
          <w:szCs w:val="24"/>
        </w:rPr>
        <w:t xml:space="preserve"> </w:t>
      </w:r>
    </w:p>
    <w:p w14:paraId="245AF66E" w14:textId="77777777" w:rsidR="00153BD4" w:rsidRPr="008D3C8B" w:rsidRDefault="00791C2D" w:rsidP="00BA35AC">
      <w:pPr>
        <w:pStyle w:val="BodyText"/>
        <w:rPr>
          <w:rFonts w:cs="Arial"/>
          <w:sz w:val="24"/>
          <w:szCs w:val="24"/>
          <w:lang w:val="es-CO"/>
        </w:rPr>
      </w:pPr>
      <w:r w:rsidRPr="003B78FF">
        <w:rPr>
          <w:rFonts w:cs="Arial"/>
          <w:sz w:val="24"/>
          <w:szCs w:val="24"/>
        </w:rPr>
        <w:t>No s</w:t>
      </w:r>
      <w:r w:rsidR="004B1BA6" w:rsidRPr="003B78FF">
        <w:rPr>
          <w:rFonts w:cs="Arial"/>
          <w:sz w:val="24"/>
          <w:szCs w:val="24"/>
        </w:rPr>
        <w:t xml:space="preserve">e permite a los estudiantes de Primaria </w:t>
      </w:r>
      <w:r w:rsidRPr="003B78FF">
        <w:rPr>
          <w:rFonts w:cs="Arial"/>
          <w:sz w:val="24"/>
          <w:szCs w:val="24"/>
        </w:rPr>
        <w:t xml:space="preserve">el uso de </w:t>
      </w:r>
      <w:r w:rsidR="004B1BA6" w:rsidRPr="003B78FF">
        <w:rPr>
          <w:rFonts w:cs="Arial"/>
          <w:sz w:val="24"/>
          <w:szCs w:val="24"/>
        </w:rPr>
        <w:t>equipos electrónicos tales como teléfono</w:t>
      </w:r>
      <w:r w:rsidR="00616846">
        <w:rPr>
          <w:rFonts w:cs="Arial"/>
          <w:sz w:val="24"/>
          <w:szCs w:val="24"/>
        </w:rPr>
        <w:t>s celulares, reproductores de música</w:t>
      </w:r>
      <w:r w:rsidR="004B1BA6" w:rsidRPr="003B78FF">
        <w:rPr>
          <w:rFonts w:cs="Arial"/>
          <w:sz w:val="24"/>
          <w:szCs w:val="24"/>
        </w:rPr>
        <w:t>,</w:t>
      </w:r>
      <w:r w:rsidR="00FD6CEA">
        <w:rPr>
          <w:rFonts w:cs="Arial"/>
          <w:sz w:val="24"/>
          <w:szCs w:val="24"/>
        </w:rPr>
        <w:t xml:space="preserve"> juegos electrónicos,</w:t>
      </w:r>
      <w:r w:rsidR="00566C80" w:rsidRPr="003B78FF">
        <w:rPr>
          <w:rFonts w:cs="Arial"/>
          <w:sz w:val="24"/>
          <w:szCs w:val="24"/>
        </w:rPr>
        <w:t xml:space="preserve"> </w:t>
      </w:r>
      <w:r w:rsidR="004B1BA6" w:rsidRPr="003B78FF">
        <w:rPr>
          <w:rFonts w:cs="Arial"/>
          <w:sz w:val="24"/>
          <w:szCs w:val="24"/>
        </w:rPr>
        <w:t>etc.</w:t>
      </w:r>
      <w:r w:rsidRPr="003B78FF">
        <w:rPr>
          <w:rFonts w:cs="Arial"/>
          <w:sz w:val="24"/>
          <w:szCs w:val="24"/>
        </w:rPr>
        <w:t>, durante la jornada escolar</w:t>
      </w:r>
      <w:r w:rsidR="001B3717">
        <w:rPr>
          <w:rFonts w:cs="Arial"/>
          <w:sz w:val="24"/>
          <w:szCs w:val="24"/>
        </w:rPr>
        <w:t>,</w:t>
      </w:r>
      <w:r w:rsidR="001B3717" w:rsidRPr="007C7974">
        <w:rPr>
          <w:rFonts w:cs="Arial"/>
          <w:sz w:val="24"/>
          <w:szCs w:val="24"/>
          <w:highlight w:val="cyan"/>
        </w:rPr>
        <w:t xml:space="preserve"> a menos que sean solicitado</w:t>
      </w:r>
      <w:r w:rsidR="001B3717">
        <w:rPr>
          <w:rFonts w:cs="Arial"/>
          <w:sz w:val="24"/>
          <w:szCs w:val="24"/>
          <w:highlight w:val="cyan"/>
        </w:rPr>
        <w:t>s expresamente por sus maestros</w:t>
      </w:r>
      <w:r w:rsidR="001B3717">
        <w:rPr>
          <w:rFonts w:cs="Arial"/>
          <w:sz w:val="24"/>
          <w:szCs w:val="24"/>
        </w:rPr>
        <w:t>.</w:t>
      </w:r>
      <w:r w:rsidR="001B3717" w:rsidRPr="008D3C8B">
        <w:rPr>
          <w:rFonts w:cs="Arial"/>
          <w:sz w:val="24"/>
          <w:szCs w:val="24"/>
          <w:lang w:val="es-CO"/>
        </w:rPr>
        <w:t xml:space="preserve"> </w:t>
      </w:r>
      <w:r w:rsidR="004B1BA6" w:rsidRPr="008D3C8B">
        <w:rPr>
          <w:rFonts w:cs="Arial"/>
          <w:sz w:val="24"/>
          <w:szCs w:val="24"/>
          <w:lang w:val="es-CO"/>
        </w:rPr>
        <w:t>Su cuidado es de exclusiva responsabilidad del estudiante.</w:t>
      </w:r>
    </w:p>
    <w:p w14:paraId="50ACA171" w14:textId="2A60C5E0" w:rsidR="00153BD4" w:rsidRPr="003B78FF" w:rsidRDefault="2A60C5E0" w:rsidP="00BA35AC">
      <w:pPr>
        <w:pStyle w:val="BodyText"/>
        <w:rPr>
          <w:rFonts w:cs="Arial"/>
          <w:sz w:val="24"/>
          <w:szCs w:val="24"/>
        </w:rPr>
      </w:pPr>
      <w:r w:rsidRPr="2A60C5E0">
        <w:rPr>
          <w:rFonts w:eastAsia="Arial" w:cs="Arial"/>
          <w:sz w:val="24"/>
          <w:szCs w:val="24"/>
        </w:rPr>
        <w:t xml:space="preserve">Los estudiantes de Bachillerato podrán traer al colegio equipos electrónicos, bajo su propio cuidado y responsabilidad. Estos deberán estar debidamente guardados durante los períodos de clase, </w:t>
      </w:r>
      <w:r w:rsidRPr="2A60C5E0">
        <w:rPr>
          <w:rFonts w:eastAsia="Arial" w:cs="Arial"/>
          <w:sz w:val="24"/>
          <w:szCs w:val="24"/>
          <w:highlight w:val="yellow"/>
        </w:rPr>
        <w:t>a menos que sean solicitados expresamente por sus maestros.</w:t>
      </w:r>
      <w:r w:rsidRPr="2A60C5E0">
        <w:rPr>
          <w:rFonts w:eastAsia="Arial" w:cs="Arial"/>
          <w:sz w:val="24"/>
          <w:szCs w:val="24"/>
        </w:rPr>
        <w:t xml:space="preserve"> Su cuidado es de exclusiva responsabilidad del estudiante. </w:t>
      </w:r>
    </w:p>
    <w:p w14:paraId="09BA50D5" w14:textId="77777777" w:rsidR="00937716" w:rsidRDefault="00937716" w:rsidP="00BA35AC">
      <w:pPr>
        <w:pStyle w:val="BodyText"/>
        <w:rPr>
          <w:rFonts w:cs="Arial"/>
          <w:sz w:val="24"/>
          <w:szCs w:val="24"/>
        </w:rPr>
      </w:pPr>
    </w:p>
    <w:p w14:paraId="4BBBBA9E" w14:textId="2FA930E7" w:rsidR="005859D3" w:rsidRDefault="2FA930E7" w:rsidP="00BA35AC">
      <w:pPr>
        <w:pStyle w:val="BodyText"/>
        <w:rPr>
          <w:rFonts w:cs="Arial"/>
          <w:sz w:val="24"/>
          <w:szCs w:val="24"/>
        </w:rPr>
      </w:pPr>
      <w:r w:rsidRPr="2FA930E7">
        <w:rPr>
          <w:rFonts w:eastAsia="Arial" w:cs="Arial"/>
          <w:sz w:val="24"/>
          <w:szCs w:val="24"/>
        </w:rPr>
        <w:t>No se permite comprar ni vender ninguna clase de artículos dentro de los predios del Colegio, fuera de las ventas establecidas por la Institución.</w:t>
      </w:r>
    </w:p>
    <w:p w14:paraId="7BF324EC" w14:textId="77777777" w:rsidR="008669DF" w:rsidRDefault="008669DF" w:rsidP="00BA35AC">
      <w:pPr>
        <w:pStyle w:val="BodyText"/>
        <w:rPr>
          <w:rFonts w:cs="Arial"/>
          <w:sz w:val="24"/>
          <w:szCs w:val="24"/>
        </w:rPr>
      </w:pPr>
    </w:p>
    <w:p w14:paraId="39DC76A8" w14:textId="5AD07A00" w:rsidR="00504A4F" w:rsidRPr="00504A4F" w:rsidRDefault="00613493" w:rsidP="00504A4F">
      <w:pPr>
        <w:rPr>
          <w:rFonts w:ascii="Arial" w:hAnsi="Arial" w:cs="Arial"/>
          <w:lang w:val="es-CO"/>
        </w:rPr>
      </w:pPr>
      <w:r w:rsidRPr="00504A4F">
        <w:rPr>
          <w:rFonts w:ascii="Arial" w:hAnsi="Arial" w:cs="Arial"/>
          <w:b/>
          <w:lang w:val="es-CO"/>
        </w:rPr>
        <w:t>_</w:t>
      </w:r>
      <w:r w:rsidR="00EA707A" w:rsidRPr="00504A4F">
        <w:rPr>
          <w:rFonts w:ascii="Arial" w:hAnsi="Arial" w:cs="Arial"/>
          <w:b/>
          <w:lang w:val="es-CO"/>
        </w:rPr>
        <w:t>3.1</w:t>
      </w:r>
      <w:r w:rsidR="00065474">
        <w:rPr>
          <w:rFonts w:ascii="Arial" w:hAnsi="Arial" w:cs="Arial"/>
          <w:b/>
          <w:lang w:val="es-CO"/>
        </w:rPr>
        <w:t xml:space="preserve">2  </w:t>
      </w:r>
      <w:r w:rsidRPr="00504A4F">
        <w:rPr>
          <w:rFonts w:ascii="Arial" w:hAnsi="Arial" w:cs="Arial"/>
          <w:b/>
          <w:lang w:val="es-CO"/>
        </w:rPr>
        <w:t>UNIFORMES</w:t>
      </w:r>
    </w:p>
    <w:p w14:paraId="59C0EDDC" w14:textId="77777777" w:rsidR="00153BD4" w:rsidRPr="003B78FF" w:rsidRDefault="005859D3" w:rsidP="005859D3">
      <w:pPr>
        <w:pStyle w:val="ListBullet"/>
        <w:jc w:val="both"/>
        <w:rPr>
          <w:rFonts w:ascii="Arial" w:hAnsi="Arial" w:cs="Arial"/>
          <w:lang w:val="es-ES"/>
        </w:rPr>
      </w:pPr>
      <w:r w:rsidRPr="005859D3">
        <w:rPr>
          <w:rFonts w:ascii="Arial" w:hAnsi="Arial" w:cs="Arial"/>
          <w:vanish/>
          <w:lang w:val="es-ES"/>
        </w:rPr>
        <w:t>-</w:t>
      </w:r>
      <w:r w:rsidR="00613493" w:rsidRPr="005859D3">
        <w:rPr>
          <w:rFonts w:ascii="Arial" w:hAnsi="Arial" w:cs="Arial"/>
          <w:lang w:val="es-ES"/>
        </w:rPr>
        <w:t>D</w:t>
      </w:r>
      <w:r w:rsidR="00613493" w:rsidRPr="003B78FF">
        <w:rPr>
          <w:rFonts w:ascii="Arial" w:hAnsi="Arial" w:cs="Arial"/>
          <w:lang w:val="es-ES"/>
        </w:rPr>
        <w:t>iariamente los estudiantes deben venir con el uniforme e</w:t>
      </w:r>
      <w:r>
        <w:rPr>
          <w:rFonts w:ascii="Arial" w:hAnsi="Arial" w:cs="Arial"/>
          <w:lang w:val="es-ES"/>
        </w:rPr>
        <w:t xml:space="preserve">xigido, lucirlo correctamente </w:t>
      </w:r>
      <w:r w:rsidR="00613493" w:rsidRPr="003B78FF">
        <w:rPr>
          <w:rFonts w:ascii="Arial" w:hAnsi="Arial" w:cs="Arial"/>
          <w:lang w:val="es-ES"/>
        </w:rPr>
        <w:t xml:space="preserve">presentarse con uniforme de gala en actos especiales y en los días </w:t>
      </w:r>
      <w:r w:rsidR="0029008E" w:rsidRPr="003B78FF">
        <w:rPr>
          <w:rFonts w:ascii="Arial" w:hAnsi="Arial" w:cs="Arial"/>
          <w:lang w:val="es-ES"/>
        </w:rPr>
        <w:t xml:space="preserve">en </w:t>
      </w:r>
      <w:r w:rsidR="00613493" w:rsidRPr="003B78FF">
        <w:rPr>
          <w:rFonts w:ascii="Arial" w:hAnsi="Arial" w:cs="Arial"/>
          <w:lang w:val="es-ES"/>
        </w:rPr>
        <w:t xml:space="preserve">que se les solicite. </w:t>
      </w:r>
    </w:p>
    <w:p w14:paraId="5972012A" w14:textId="195FE329" w:rsidR="00153BD4" w:rsidRPr="003B78FF" w:rsidRDefault="005859D3" w:rsidP="005859D3">
      <w:pPr>
        <w:pStyle w:val="ListBullet"/>
        <w:jc w:val="both"/>
        <w:rPr>
          <w:rFonts w:ascii="Arial" w:hAnsi="Arial" w:cs="Arial"/>
          <w:lang w:val="es-ES"/>
        </w:rPr>
      </w:pPr>
      <w:r>
        <w:rPr>
          <w:rFonts w:ascii="Arial" w:hAnsi="Arial" w:cs="Arial"/>
          <w:vanish/>
          <w:lang w:val="es-ES"/>
        </w:rPr>
        <w:t>-</w:t>
      </w:r>
      <w:r w:rsidR="00613493" w:rsidRPr="003B78FF">
        <w:rPr>
          <w:rFonts w:ascii="Arial" w:hAnsi="Arial" w:cs="Arial"/>
          <w:lang w:val="es-ES"/>
        </w:rPr>
        <w:t xml:space="preserve">Los estudiantes de </w:t>
      </w:r>
      <w:r w:rsidR="000B2AC6">
        <w:rPr>
          <w:rFonts w:ascii="Arial" w:hAnsi="Arial" w:cs="Arial"/>
          <w:lang w:val="es-ES"/>
        </w:rPr>
        <w:t xml:space="preserve">Primera </w:t>
      </w:r>
      <w:proofErr w:type="spellStart"/>
      <w:r w:rsidR="000B2AC6">
        <w:rPr>
          <w:rFonts w:ascii="Arial" w:hAnsi="Arial" w:cs="Arial"/>
          <w:lang w:val="es-ES"/>
        </w:rPr>
        <w:t>Infancia</w:t>
      </w:r>
      <w:r w:rsidR="00613493" w:rsidRPr="000B2AC6">
        <w:rPr>
          <w:rFonts w:ascii="Arial" w:hAnsi="Arial" w:cs="Arial"/>
          <w:strike/>
          <w:color w:val="FF0000"/>
          <w:lang w:val="es-ES"/>
        </w:rPr>
        <w:t>Preprimaria</w:t>
      </w:r>
      <w:proofErr w:type="spellEnd"/>
      <w:r w:rsidR="00613493" w:rsidRPr="000B2AC6">
        <w:rPr>
          <w:rFonts w:ascii="Arial" w:hAnsi="Arial" w:cs="Arial"/>
          <w:strike/>
          <w:lang w:val="es-ES"/>
        </w:rPr>
        <w:t xml:space="preserve"> </w:t>
      </w:r>
      <w:r w:rsidR="00613493" w:rsidRPr="003B78FF">
        <w:rPr>
          <w:rFonts w:ascii="Arial" w:hAnsi="Arial" w:cs="Arial"/>
          <w:lang w:val="es-ES"/>
        </w:rPr>
        <w:t>y Primaria pueden asistir en uniforme de Educación Física en los días asignados.</w:t>
      </w:r>
    </w:p>
    <w:p w14:paraId="05A385D9" w14:textId="77777777" w:rsidR="00153BD4" w:rsidRPr="003B78FF" w:rsidRDefault="005859D3" w:rsidP="00BA35AC">
      <w:pPr>
        <w:pStyle w:val="BodyText"/>
        <w:rPr>
          <w:rFonts w:cs="Arial"/>
          <w:sz w:val="24"/>
          <w:szCs w:val="24"/>
        </w:rPr>
      </w:pPr>
      <w:r>
        <w:rPr>
          <w:rFonts w:cs="Arial"/>
          <w:vanish/>
          <w:sz w:val="24"/>
          <w:szCs w:val="24"/>
        </w:rPr>
        <w:t>-</w:t>
      </w:r>
      <w:r w:rsidR="00613493" w:rsidRPr="003B78FF">
        <w:rPr>
          <w:rFonts w:cs="Arial"/>
          <w:sz w:val="24"/>
          <w:szCs w:val="24"/>
        </w:rPr>
        <w:t>Todas las piezas del uniforme deben estar marcadas interiormente con el nombre del estudiante.</w:t>
      </w:r>
    </w:p>
    <w:p w14:paraId="1CAA0F1A" w14:textId="77777777" w:rsidR="00153BD4" w:rsidRPr="005E50E0" w:rsidRDefault="005859D3" w:rsidP="005859D3">
      <w:pPr>
        <w:pStyle w:val="ListBullet"/>
        <w:jc w:val="both"/>
        <w:rPr>
          <w:lang w:val="es-CO"/>
        </w:rPr>
      </w:pPr>
      <w:r w:rsidRPr="39CE53D2">
        <w:rPr>
          <w:rFonts w:ascii="Arial" w:eastAsia="Arial" w:hAnsi="Arial" w:cs="Arial"/>
          <w:vanish/>
          <w:lang w:val="es-ES"/>
        </w:rPr>
        <w:t xml:space="preserve">- </w:t>
      </w:r>
      <w:r w:rsidR="00613493" w:rsidRPr="39CE53D2">
        <w:rPr>
          <w:rFonts w:ascii="Arial" w:eastAsia="Arial" w:hAnsi="Arial" w:cs="Arial"/>
          <w:lang w:val="es-ES"/>
        </w:rPr>
        <w:t xml:space="preserve">No </w:t>
      </w:r>
      <w:r w:rsidR="007B7157" w:rsidRPr="39CE53D2">
        <w:rPr>
          <w:rFonts w:ascii="Arial" w:eastAsia="Arial" w:hAnsi="Arial" w:cs="Arial"/>
          <w:lang w:val="es-ES"/>
        </w:rPr>
        <w:t>se permite el uso de</w:t>
      </w:r>
      <w:r w:rsidR="00613493" w:rsidRPr="39CE53D2">
        <w:rPr>
          <w:rFonts w:ascii="Arial" w:eastAsia="Arial" w:hAnsi="Arial" w:cs="Arial"/>
          <w:lang w:val="es-ES"/>
        </w:rPr>
        <w:t xml:space="preserve"> </w:t>
      </w:r>
      <w:proofErr w:type="spellStart"/>
      <w:r w:rsidR="00613493" w:rsidRPr="30ED7DC7">
        <w:rPr>
          <w:rFonts w:ascii="Arial" w:eastAsia="Arial" w:hAnsi="Arial" w:cs="Arial"/>
          <w:i/>
          <w:iCs/>
          <w:lang w:val="es-ES"/>
        </w:rPr>
        <w:t>piercings</w:t>
      </w:r>
      <w:proofErr w:type="spellEnd"/>
      <w:r w:rsidR="00613493" w:rsidRPr="39CE53D2">
        <w:rPr>
          <w:rFonts w:ascii="Arial" w:eastAsia="Arial" w:hAnsi="Arial" w:cs="Arial"/>
          <w:lang w:val="es-ES"/>
        </w:rPr>
        <w:t xml:space="preserve">, excepto </w:t>
      </w:r>
      <w:r w:rsidR="00237ECB" w:rsidRPr="39CE53D2">
        <w:rPr>
          <w:rFonts w:ascii="Arial" w:eastAsia="Arial" w:hAnsi="Arial" w:cs="Arial"/>
          <w:lang w:val="es-ES"/>
        </w:rPr>
        <w:t>aretes</w:t>
      </w:r>
      <w:r w:rsidR="00571EE7" w:rsidRPr="39CE53D2">
        <w:rPr>
          <w:rFonts w:ascii="Arial" w:eastAsia="Arial" w:hAnsi="Arial" w:cs="Arial"/>
          <w:lang w:val="es-ES"/>
        </w:rPr>
        <w:t xml:space="preserve"> </w:t>
      </w:r>
      <w:r w:rsidR="00237ECB" w:rsidRPr="39CE53D2">
        <w:rPr>
          <w:rFonts w:ascii="Arial" w:eastAsia="Arial" w:hAnsi="Arial" w:cs="Arial"/>
          <w:lang w:val="es-ES"/>
        </w:rPr>
        <w:t>adecuados a las actividades escolares.</w:t>
      </w:r>
    </w:p>
    <w:p w14:paraId="6D528449" w14:textId="539124AD" w:rsidR="00153BD4" w:rsidRPr="003B78FF" w:rsidRDefault="56DD28D6" w:rsidP="005859D3">
      <w:pPr>
        <w:pStyle w:val="ListBullet"/>
        <w:jc w:val="both"/>
        <w:rPr>
          <w:rFonts w:ascii="Arial" w:hAnsi="Arial" w:cs="Arial"/>
          <w:b/>
          <w:lang w:val="es-ES"/>
        </w:rPr>
      </w:pPr>
      <w:r w:rsidRPr="56DD28D6">
        <w:rPr>
          <w:rFonts w:ascii="Arial" w:eastAsia="Arial" w:hAnsi="Arial" w:cs="Arial"/>
          <w:sz w:val="20"/>
          <w:szCs w:val="20"/>
          <w:lang w:val="es-ES"/>
        </w:rPr>
        <w:t xml:space="preserve"> </w:t>
      </w:r>
    </w:p>
    <w:p w14:paraId="3B84F84D" w14:textId="77777777" w:rsidR="00613493" w:rsidRDefault="00EE507B" w:rsidP="00BA35AC">
      <w:pPr>
        <w:ind w:right="51"/>
        <w:jc w:val="both"/>
        <w:rPr>
          <w:rFonts w:ascii="Arial" w:hAnsi="Arial" w:cs="Arial"/>
          <w:bCs/>
          <w:lang w:val="es-ES"/>
        </w:rPr>
      </w:pPr>
      <w:r w:rsidRPr="008669DF">
        <w:rPr>
          <w:rFonts w:ascii="Arial" w:hAnsi="Arial" w:cs="Arial"/>
          <w:lang w:val="es-ES"/>
        </w:rPr>
        <w:t xml:space="preserve">Se deben observar reglas de higiene personal y de salud pública que preserven el bienestar de la comunidad educativa, </w:t>
      </w:r>
      <w:r w:rsidRPr="008669DF">
        <w:rPr>
          <w:rFonts w:ascii="Arial" w:hAnsi="Arial" w:cs="Arial"/>
          <w:bCs/>
          <w:lang w:val="es-ES"/>
        </w:rPr>
        <w:t>de acuerdo con las normas vigentes de salubridad.</w:t>
      </w:r>
    </w:p>
    <w:p w14:paraId="7736846D" w14:textId="77777777" w:rsidR="00EE507B" w:rsidRPr="003B78FF" w:rsidRDefault="00EE507B" w:rsidP="00BA35AC">
      <w:pPr>
        <w:ind w:right="51"/>
        <w:jc w:val="both"/>
        <w:rPr>
          <w:rFonts w:ascii="Arial" w:hAnsi="Arial" w:cs="Arial"/>
          <w:lang w:val="es-ES"/>
        </w:rPr>
      </w:pPr>
    </w:p>
    <w:p w14:paraId="01833D5E" w14:textId="49794D45" w:rsidR="00153BD4" w:rsidRPr="005859D3" w:rsidRDefault="00613493" w:rsidP="00BA35AC">
      <w:pPr>
        <w:pStyle w:val="BodyText"/>
        <w:rPr>
          <w:rFonts w:cs="Arial"/>
          <w:b/>
          <w:sz w:val="24"/>
          <w:szCs w:val="24"/>
        </w:rPr>
      </w:pPr>
      <w:r w:rsidRPr="005859D3">
        <w:rPr>
          <w:rFonts w:cs="Arial"/>
          <w:b/>
          <w:sz w:val="24"/>
          <w:szCs w:val="24"/>
        </w:rPr>
        <w:t>_</w:t>
      </w:r>
      <w:r w:rsidR="0035384A" w:rsidRPr="005859D3">
        <w:rPr>
          <w:rFonts w:cs="Arial"/>
          <w:b/>
          <w:sz w:val="24"/>
          <w:szCs w:val="24"/>
        </w:rPr>
        <w:t>3.1</w:t>
      </w:r>
      <w:r w:rsidR="00065474">
        <w:rPr>
          <w:rFonts w:cs="Arial"/>
          <w:b/>
          <w:sz w:val="24"/>
          <w:szCs w:val="24"/>
        </w:rPr>
        <w:t>2</w:t>
      </w:r>
      <w:r w:rsidRPr="005859D3">
        <w:rPr>
          <w:rFonts w:cs="Arial"/>
          <w:b/>
          <w:sz w:val="24"/>
          <w:szCs w:val="24"/>
        </w:rPr>
        <w:t>.</w:t>
      </w:r>
      <w:r w:rsidR="007B7157">
        <w:rPr>
          <w:rFonts w:cs="Arial"/>
          <w:b/>
          <w:sz w:val="24"/>
          <w:szCs w:val="24"/>
        </w:rPr>
        <w:t xml:space="preserve">1 </w:t>
      </w:r>
      <w:r w:rsidR="00670D1B" w:rsidRPr="005209AF">
        <w:rPr>
          <w:rFonts w:cs="Arial"/>
          <w:b/>
          <w:sz w:val="24"/>
          <w:szCs w:val="24"/>
          <w:highlight w:val="magenta"/>
        </w:rPr>
        <w:t>Uniforme de diario</w:t>
      </w:r>
    </w:p>
    <w:p w14:paraId="22D5E4B1" w14:textId="77777777" w:rsidR="005859D3" w:rsidRPr="003B78FF" w:rsidRDefault="005859D3" w:rsidP="00BA35AC">
      <w:pPr>
        <w:pStyle w:val="BodyText"/>
        <w:rPr>
          <w:rFonts w:cs="Arial"/>
          <w:sz w:val="24"/>
          <w:szCs w:val="24"/>
        </w:rPr>
      </w:pPr>
    </w:p>
    <w:p w14:paraId="02B30DDB" w14:textId="73F9BA62" w:rsidR="00153BD4" w:rsidRPr="003B78FF" w:rsidRDefault="00613493" w:rsidP="00BA35AC">
      <w:pPr>
        <w:pStyle w:val="BodyText"/>
        <w:rPr>
          <w:rFonts w:cs="Arial"/>
          <w:sz w:val="24"/>
          <w:szCs w:val="24"/>
        </w:rPr>
      </w:pPr>
      <w:r w:rsidRPr="002070BE">
        <w:rPr>
          <w:rFonts w:cs="Arial"/>
          <w:b/>
          <w:strike/>
          <w:color w:val="FF0000"/>
          <w:sz w:val="24"/>
          <w:szCs w:val="24"/>
        </w:rPr>
        <w:t>Jardín Infantil</w:t>
      </w:r>
      <w:r w:rsidR="002070BE">
        <w:rPr>
          <w:rFonts w:cs="Arial"/>
          <w:b/>
          <w:sz w:val="24"/>
          <w:szCs w:val="24"/>
        </w:rPr>
        <w:t xml:space="preserve"> Primera Infancia (</w:t>
      </w:r>
      <w:proofErr w:type="spellStart"/>
      <w:r w:rsidR="002070BE">
        <w:rPr>
          <w:rFonts w:cs="Arial"/>
          <w:b/>
          <w:sz w:val="24"/>
          <w:szCs w:val="24"/>
        </w:rPr>
        <w:t>Tots</w:t>
      </w:r>
      <w:proofErr w:type="spellEnd"/>
      <w:r w:rsidR="002070BE">
        <w:rPr>
          <w:rFonts w:cs="Arial"/>
          <w:b/>
          <w:sz w:val="24"/>
          <w:szCs w:val="24"/>
        </w:rPr>
        <w:t xml:space="preserve"> &amp; </w:t>
      </w:r>
      <w:proofErr w:type="spellStart"/>
      <w:r w:rsidR="002070BE">
        <w:rPr>
          <w:rFonts w:cs="Arial"/>
          <w:b/>
          <w:sz w:val="24"/>
          <w:szCs w:val="24"/>
        </w:rPr>
        <w:t>Toddlers</w:t>
      </w:r>
      <w:proofErr w:type="spellEnd"/>
      <w:r w:rsidR="002070BE">
        <w:rPr>
          <w:rFonts w:cs="Arial"/>
          <w:b/>
          <w:sz w:val="24"/>
          <w:szCs w:val="24"/>
        </w:rPr>
        <w:t>)</w:t>
      </w:r>
      <w:r w:rsidR="00670D1B">
        <w:rPr>
          <w:rFonts w:cs="Arial"/>
          <w:b/>
          <w:sz w:val="24"/>
          <w:szCs w:val="24"/>
        </w:rPr>
        <w:t>:</w:t>
      </w:r>
      <w:r w:rsidR="00984EDD">
        <w:rPr>
          <w:rFonts w:cs="Arial"/>
          <w:b/>
          <w:sz w:val="24"/>
          <w:szCs w:val="24"/>
        </w:rPr>
        <w:t xml:space="preserve"> </w:t>
      </w:r>
      <w:r w:rsidRPr="003B78FF">
        <w:rPr>
          <w:rFonts w:cs="Arial"/>
          <w:b/>
          <w:sz w:val="24"/>
          <w:szCs w:val="24"/>
        </w:rPr>
        <w:t xml:space="preserve">Niños y Niñas: </w:t>
      </w:r>
      <w:r w:rsidRPr="003B78FF">
        <w:rPr>
          <w:rFonts w:cs="Arial"/>
          <w:sz w:val="24"/>
          <w:szCs w:val="24"/>
        </w:rPr>
        <w:t xml:space="preserve">Camiseta blanca de manga corta,  cuello redondo con el escudo del </w:t>
      </w:r>
      <w:r w:rsidR="002070BE" w:rsidRPr="002070BE">
        <w:rPr>
          <w:rFonts w:cs="Arial"/>
          <w:b/>
          <w:sz w:val="24"/>
          <w:szCs w:val="24"/>
        </w:rPr>
        <w:t>colegio</w:t>
      </w:r>
      <w:r w:rsidRPr="002070BE">
        <w:rPr>
          <w:rFonts w:cs="Arial"/>
          <w:b/>
          <w:sz w:val="24"/>
          <w:szCs w:val="24"/>
        </w:rPr>
        <w:t xml:space="preserve"> </w:t>
      </w:r>
      <w:r w:rsidRPr="003B78FF">
        <w:rPr>
          <w:rFonts w:cs="Arial"/>
          <w:sz w:val="24"/>
          <w:szCs w:val="24"/>
        </w:rPr>
        <w:t xml:space="preserve">bordado.  Pantalón corto o largo en </w:t>
      </w:r>
      <w:r w:rsidRPr="00065474">
        <w:rPr>
          <w:rFonts w:cs="Arial"/>
          <w:strike/>
          <w:sz w:val="24"/>
          <w:szCs w:val="24"/>
          <w:highlight w:val="magenta"/>
        </w:rPr>
        <w:t>franela</w:t>
      </w:r>
      <w:r w:rsidRPr="003B78FF">
        <w:rPr>
          <w:rFonts w:cs="Arial"/>
          <w:sz w:val="24"/>
          <w:szCs w:val="24"/>
        </w:rPr>
        <w:t xml:space="preserve"> </w:t>
      </w:r>
      <w:r w:rsidR="00065474" w:rsidRPr="00065474">
        <w:rPr>
          <w:rFonts w:cs="Arial"/>
          <w:sz w:val="24"/>
          <w:szCs w:val="24"/>
          <w:highlight w:val="yellow"/>
        </w:rPr>
        <w:t>tela</w:t>
      </w:r>
      <w:r w:rsidR="00065474">
        <w:rPr>
          <w:rFonts w:cs="Arial"/>
          <w:sz w:val="24"/>
          <w:szCs w:val="24"/>
        </w:rPr>
        <w:t xml:space="preserve"> </w:t>
      </w:r>
      <w:r w:rsidRPr="003B78FF">
        <w:rPr>
          <w:rFonts w:cs="Arial"/>
          <w:sz w:val="24"/>
          <w:szCs w:val="24"/>
        </w:rPr>
        <w:t>verde oscuro.  Suéter (manga larga)  en franela verde oscuro</w:t>
      </w:r>
      <w:r w:rsidR="005E50E0">
        <w:rPr>
          <w:rFonts w:cs="Arial"/>
          <w:sz w:val="24"/>
          <w:szCs w:val="24"/>
        </w:rPr>
        <w:t xml:space="preserve"> </w:t>
      </w:r>
      <w:r w:rsidR="005E50E0">
        <w:rPr>
          <w:rFonts w:cs="Arial"/>
          <w:sz w:val="24"/>
          <w:szCs w:val="24"/>
          <w:highlight w:val="yellow"/>
        </w:rPr>
        <w:t>con el escudo</w:t>
      </w:r>
      <w:r w:rsidR="005E50E0" w:rsidRPr="005E50E0">
        <w:rPr>
          <w:rFonts w:cs="Arial"/>
          <w:sz w:val="24"/>
          <w:szCs w:val="24"/>
          <w:highlight w:val="yellow"/>
        </w:rPr>
        <w:t xml:space="preserve"> del </w:t>
      </w:r>
      <w:r w:rsidR="002070BE" w:rsidRPr="002070BE">
        <w:rPr>
          <w:rFonts w:cs="Arial"/>
          <w:b/>
          <w:sz w:val="24"/>
          <w:szCs w:val="24"/>
        </w:rPr>
        <w:t>colegio</w:t>
      </w:r>
      <w:r w:rsidRPr="003B78FF">
        <w:rPr>
          <w:rFonts w:cs="Arial"/>
          <w:sz w:val="24"/>
          <w:szCs w:val="24"/>
        </w:rPr>
        <w:t xml:space="preserve">. Zapatos tenis color blanco y medias </w:t>
      </w:r>
      <w:r w:rsidR="00C51015" w:rsidRPr="003B78FF">
        <w:rPr>
          <w:rFonts w:cs="Arial"/>
          <w:sz w:val="24"/>
          <w:szCs w:val="24"/>
        </w:rPr>
        <w:t>blancas. Todas las prendas de los ni</w:t>
      </w:r>
      <w:r w:rsidR="00237ECB" w:rsidRPr="003B78FF">
        <w:rPr>
          <w:rFonts w:cs="Arial"/>
          <w:sz w:val="24"/>
          <w:szCs w:val="24"/>
        </w:rPr>
        <w:t>ños deben estar marcadas con su nombre</w:t>
      </w:r>
      <w:r w:rsidR="00C51015" w:rsidRPr="003B78FF">
        <w:rPr>
          <w:rFonts w:cs="Arial"/>
          <w:sz w:val="24"/>
          <w:szCs w:val="24"/>
        </w:rPr>
        <w:t>.</w:t>
      </w:r>
    </w:p>
    <w:p w14:paraId="2A274857" w14:textId="77777777" w:rsidR="00C51015" w:rsidRDefault="00C51015" w:rsidP="00BA35AC">
      <w:pPr>
        <w:pStyle w:val="BodyText"/>
        <w:rPr>
          <w:rFonts w:cs="Arial"/>
          <w:sz w:val="24"/>
          <w:szCs w:val="24"/>
        </w:rPr>
      </w:pPr>
    </w:p>
    <w:p w14:paraId="5BC846AA" w14:textId="7B642D09" w:rsidR="005E50E0" w:rsidRDefault="005E50E0" w:rsidP="005E50E0">
      <w:pPr>
        <w:pStyle w:val="BodyText"/>
        <w:rPr>
          <w:rFonts w:cs="Arial"/>
          <w:b/>
          <w:sz w:val="24"/>
          <w:szCs w:val="24"/>
          <w:lang w:val="es-CO"/>
        </w:rPr>
      </w:pPr>
      <w:r w:rsidRPr="00065474">
        <w:rPr>
          <w:rFonts w:cs="Arial"/>
          <w:b/>
          <w:strike/>
          <w:sz w:val="24"/>
          <w:szCs w:val="24"/>
          <w:lang w:val="es-CO"/>
        </w:rPr>
        <w:t>Observaciones para todas las Secciones</w:t>
      </w:r>
      <w:r w:rsidR="00065474">
        <w:rPr>
          <w:rFonts w:cs="Arial"/>
          <w:b/>
          <w:sz w:val="24"/>
          <w:szCs w:val="24"/>
          <w:lang w:val="es-CO"/>
        </w:rPr>
        <w:t xml:space="preserve"> </w:t>
      </w:r>
      <w:r w:rsidR="00065474" w:rsidRPr="00065474">
        <w:rPr>
          <w:rFonts w:cs="Arial"/>
          <w:b/>
          <w:sz w:val="24"/>
          <w:szCs w:val="24"/>
          <w:highlight w:val="yellow"/>
          <w:lang w:val="es-CO"/>
        </w:rPr>
        <w:t>Elementos comunes</w:t>
      </w:r>
      <w:r w:rsidR="00065474">
        <w:rPr>
          <w:rFonts w:cs="Arial"/>
          <w:b/>
          <w:sz w:val="24"/>
          <w:szCs w:val="24"/>
          <w:lang w:val="es-CO"/>
        </w:rPr>
        <w:t xml:space="preserve"> </w:t>
      </w:r>
      <w:r w:rsidR="00065474" w:rsidRPr="00065474">
        <w:rPr>
          <w:rFonts w:cs="Arial"/>
          <w:b/>
          <w:sz w:val="24"/>
          <w:szCs w:val="24"/>
          <w:highlight w:val="yellow"/>
          <w:lang w:val="es-CO"/>
        </w:rPr>
        <w:t xml:space="preserve">a partir de </w:t>
      </w:r>
      <w:proofErr w:type="spellStart"/>
      <w:r w:rsidR="00065474" w:rsidRPr="00BE0859">
        <w:rPr>
          <w:rFonts w:cs="Arial"/>
          <w:b/>
          <w:strike/>
          <w:sz w:val="24"/>
          <w:szCs w:val="24"/>
          <w:highlight w:val="yellow"/>
          <w:lang w:val="es-CO"/>
        </w:rPr>
        <w:t>Prekinder</w:t>
      </w:r>
      <w:proofErr w:type="spellEnd"/>
      <w:r w:rsidR="00BE0859" w:rsidRPr="00BE0859">
        <w:rPr>
          <w:rFonts w:cs="Arial"/>
          <w:b/>
          <w:strike/>
          <w:sz w:val="24"/>
          <w:szCs w:val="24"/>
          <w:lang w:val="es-CO"/>
        </w:rPr>
        <w:t xml:space="preserve"> </w:t>
      </w:r>
      <w:proofErr w:type="spellStart"/>
      <w:r w:rsidR="00BE0859">
        <w:rPr>
          <w:rFonts w:cs="Arial"/>
          <w:b/>
          <w:sz w:val="24"/>
          <w:szCs w:val="24"/>
          <w:lang w:val="es-CO"/>
        </w:rPr>
        <w:t>Nursery</w:t>
      </w:r>
      <w:proofErr w:type="spellEnd"/>
      <w:r w:rsidRPr="00F20010">
        <w:rPr>
          <w:rFonts w:cs="Arial"/>
          <w:b/>
          <w:sz w:val="24"/>
          <w:szCs w:val="24"/>
          <w:lang w:val="es-CO"/>
        </w:rPr>
        <w:t>:</w:t>
      </w:r>
    </w:p>
    <w:p w14:paraId="613CC382" w14:textId="037DB4BA" w:rsidR="007C6F54" w:rsidRPr="00F20010" w:rsidRDefault="007C6F54" w:rsidP="005E50E0">
      <w:pPr>
        <w:pStyle w:val="BodyText"/>
        <w:rPr>
          <w:rFonts w:cs="Arial"/>
          <w:b/>
          <w:sz w:val="24"/>
          <w:szCs w:val="24"/>
          <w:lang w:val="es-CO"/>
        </w:rPr>
      </w:pPr>
      <w:r>
        <w:rPr>
          <w:rFonts w:cs="Arial"/>
          <w:b/>
          <w:sz w:val="24"/>
          <w:szCs w:val="24"/>
          <w:lang w:val="es-CO"/>
        </w:rPr>
        <w:t xml:space="preserve">-  </w:t>
      </w:r>
      <w:r w:rsidRPr="00410DA7">
        <w:rPr>
          <w:rFonts w:eastAsia="Arial" w:cs="Arial"/>
          <w:b/>
          <w:sz w:val="24"/>
          <w:szCs w:val="24"/>
          <w:highlight w:val="yellow"/>
        </w:rPr>
        <w:t>Medias</w:t>
      </w:r>
      <w:r w:rsidR="00410DA7" w:rsidRPr="00410DA7">
        <w:rPr>
          <w:rFonts w:eastAsia="Arial" w:cs="Arial"/>
          <w:b/>
          <w:sz w:val="24"/>
          <w:szCs w:val="24"/>
          <w:highlight w:val="yellow"/>
        </w:rPr>
        <w:t>:</w:t>
      </w:r>
      <w:r w:rsidR="00410DA7">
        <w:rPr>
          <w:rFonts w:eastAsia="Arial" w:cs="Arial"/>
          <w:sz w:val="24"/>
          <w:szCs w:val="24"/>
          <w:highlight w:val="yellow"/>
        </w:rPr>
        <w:t xml:space="preserve"> C</w:t>
      </w:r>
      <w:r w:rsidR="00410DA7" w:rsidRPr="1A87033A">
        <w:rPr>
          <w:rFonts w:eastAsia="Arial" w:cs="Arial"/>
          <w:sz w:val="24"/>
          <w:szCs w:val="24"/>
          <w:highlight w:val="yellow"/>
        </w:rPr>
        <w:t>olor</w:t>
      </w:r>
      <w:r w:rsidRPr="1A87033A">
        <w:rPr>
          <w:rFonts w:eastAsia="Arial" w:cs="Arial"/>
          <w:sz w:val="24"/>
          <w:szCs w:val="24"/>
          <w:highlight w:val="yellow"/>
        </w:rPr>
        <w:t xml:space="preserve"> verde oscuro</w:t>
      </w:r>
      <w:r w:rsidR="00410DA7">
        <w:rPr>
          <w:rFonts w:eastAsia="Arial" w:cs="Arial"/>
          <w:sz w:val="24"/>
          <w:szCs w:val="24"/>
          <w:highlight w:val="yellow"/>
        </w:rPr>
        <w:t>.</w:t>
      </w:r>
    </w:p>
    <w:p w14:paraId="2D4BBCBA" w14:textId="088D8861" w:rsidR="005E50E0" w:rsidRPr="003B78FF" w:rsidRDefault="005E50E0" w:rsidP="005E50E0">
      <w:pPr>
        <w:pStyle w:val="BodyText"/>
        <w:rPr>
          <w:rFonts w:cs="Arial"/>
          <w:sz w:val="24"/>
          <w:szCs w:val="24"/>
        </w:rPr>
      </w:pPr>
      <w:r>
        <w:rPr>
          <w:rFonts w:cs="Arial"/>
          <w:b/>
          <w:sz w:val="24"/>
          <w:szCs w:val="24"/>
        </w:rPr>
        <w:t xml:space="preserve">- </w:t>
      </w:r>
      <w:r w:rsidRPr="005859D3">
        <w:rPr>
          <w:rFonts w:cs="Arial"/>
          <w:b/>
          <w:sz w:val="24"/>
          <w:szCs w:val="24"/>
        </w:rPr>
        <w:t>Zapatos</w:t>
      </w:r>
      <w:r w:rsidRPr="003B78FF">
        <w:rPr>
          <w:rFonts w:cs="Arial"/>
          <w:sz w:val="24"/>
          <w:szCs w:val="24"/>
        </w:rPr>
        <w:t xml:space="preserve">: </w:t>
      </w:r>
      <w:r w:rsidR="007C6F54">
        <w:rPr>
          <w:rFonts w:cs="Arial"/>
          <w:sz w:val="24"/>
          <w:szCs w:val="24"/>
        </w:rPr>
        <w:t>Z</w:t>
      </w:r>
      <w:r w:rsidR="007C6F54">
        <w:rPr>
          <w:rFonts w:eastAsia="Arial" w:cs="Arial"/>
          <w:sz w:val="24"/>
          <w:szCs w:val="24"/>
          <w:highlight w:val="yellow"/>
        </w:rPr>
        <w:t>apatos de cuero (no tenis)</w:t>
      </w:r>
      <w:r w:rsidR="007C6F54" w:rsidRPr="1A87033A">
        <w:rPr>
          <w:rFonts w:eastAsia="Arial" w:cs="Arial"/>
          <w:b/>
          <w:bCs/>
          <w:sz w:val="24"/>
          <w:szCs w:val="24"/>
          <w:highlight w:val="yellow"/>
        </w:rPr>
        <w:t xml:space="preserve"> </w:t>
      </w:r>
      <w:r w:rsidR="007C6F54" w:rsidRPr="1A87033A">
        <w:rPr>
          <w:rFonts w:eastAsia="Arial" w:cs="Arial"/>
          <w:sz w:val="24"/>
          <w:szCs w:val="24"/>
          <w:highlight w:val="yellow"/>
        </w:rPr>
        <w:t>color negro</w:t>
      </w:r>
      <w:r w:rsidR="009B0F6E">
        <w:rPr>
          <w:rFonts w:eastAsia="Arial" w:cs="Arial"/>
          <w:sz w:val="24"/>
          <w:szCs w:val="24"/>
        </w:rPr>
        <w:t xml:space="preserve"> </w:t>
      </w:r>
      <w:r w:rsidR="009B0F6E" w:rsidRPr="009B0F6E">
        <w:rPr>
          <w:rFonts w:eastAsia="Arial" w:cs="Arial"/>
          <w:sz w:val="24"/>
          <w:szCs w:val="24"/>
          <w:highlight w:val="yellow"/>
        </w:rPr>
        <w:t xml:space="preserve">tipo </w:t>
      </w:r>
      <w:r w:rsidR="009B0F6E" w:rsidRPr="00D12125">
        <w:rPr>
          <w:rFonts w:eastAsia="Arial" w:cs="Arial"/>
          <w:sz w:val="24"/>
          <w:szCs w:val="24"/>
          <w:highlight w:val="yellow"/>
        </w:rPr>
        <w:t>mocasín o</w:t>
      </w:r>
      <w:r w:rsidR="00D12125" w:rsidRPr="00D12125">
        <w:rPr>
          <w:rFonts w:eastAsia="Arial" w:cs="Arial"/>
          <w:sz w:val="24"/>
          <w:szCs w:val="24"/>
          <w:highlight w:val="yellow"/>
        </w:rPr>
        <w:t xml:space="preserve"> cerrados con cordón</w:t>
      </w:r>
      <w:r w:rsidR="007C6F54">
        <w:rPr>
          <w:rFonts w:eastAsia="Arial" w:cs="Arial"/>
          <w:sz w:val="24"/>
          <w:szCs w:val="24"/>
        </w:rPr>
        <w:t>.</w:t>
      </w:r>
      <w:r w:rsidR="007C6F54" w:rsidRPr="003B78FF">
        <w:rPr>
          <w:rFonts w:cs="Arial"/>
          <w:sz w:val="24"/>
          <w:szCs w:val="24"/>
        </w:rPr>
        <w:t xml:space="preserve"> </w:t>
      </w:r>
      <w:r w:rsidR="009B0F6E">
        <w:rPr>
          <w:rFonts w:cs="Arial"/>
          <w:sz w:val="24"/>
          <w:szCs w:val="24"/>
        </w:rPr>
        <w:t>No se permite el uso de s</w:t>
      </w:r>
      <w:r w:rsidRPr="003B78FF">
        <w:rPr>
          <w:rFonts w:cs="Arial"/>
          <w:sz w:val="24"/>
          <w:szCs w:val="24"/>
        </w:rPr>
        <w:t xml:space="preserve">uecos, </w:t>
      </w:r>
      <w:proofErr w:type="spellStart"/>
      <w:r w:rsidRPr="003B78FF">
        <w:rPr>
          <w:rFonts w:cs="Arial"/>
          <w:sz w:val="24"/>
          <w:szCs w:val="24"/>
        </w:rPr>
        <w:t>crocs</w:t>
      </w:r>
      <w:proofErr w:type="spellEnd"/>
      <w:r w:rsidRPr="003B78FF">
        <w:rPr>
          <w:rFonts w:cs="Arial"/>
          <w:sz w:val="24"/>
          <w:szCs w:val="24"/>
        </w:rPr>
        <w:t>, sandalias, zapatos con el talón destapado, tenis o zapatos de tacón alto o de tela.</w:t>
      </w:r>
      <w:r w:rsidR="009B0F6E">
        <w:rPr>
          <w:rFonts w:cs="Arial"/>
          <w:sz w:val="24"/>
          <w:szCs w:val="24"/>
        </w:rPr>
        <w:t xml:space="preserve"> </w:t>
      </w:r>
      <w:r w:rsidR="009B0F6E" w:rsidRPr="009B0F6E">
        <w:rPr>
          <w:rFonts w:cs="Arial"/>
          <w:sz w:val="24"/>
          <w:szCs w:val="24"/>
          <w:highlight w:val="yellow"/>
        </w:rPr>
        <w:t>L</w:t>
      </w:r>
      <w:r w:rsidR="009B0F6E">
        <w:rPr>
          <w:rFonts w:cs="Arial"/>
          <w:sz w:val="24"/>
          <w:szCs w:val="24"/>
          <w:highlight w:val="yellow"/>
        </w:rPr>
        <w:t>a única excepción serán los</w:t>
      </w:r>
      <w:r w:rsidR="009B0F6E" w:rsidRPr="009B0F6E">
        <w:rPr>
          <w:rFonts w:cs="Arial"/>
          <w:sz w:val="24"/>
          <w:szCs w:val="24"/>
          <w:highlight w:val="yellow"/>
        </w:rPr>
        <w:t xml:space="preserve"> estudiantes que </w:t>
      </w:r>
      <w:r w:rsidR="00065474">
        <w:rPr>
          <w:rFonts w:cs="Arial"/>
          <w:sz w:val="24"/>
          <w:szCs w:val="24"/>
          <w:highlight w:val="yellow"/>
        </w:rPr>
        <w:t>tengan condiciones médicas que les impide u</w:t>
      </w:r>
      <w:r w:rsidR="009B0F6E" w:rsidRPr="009B0F6E">
        <w:rPr>
          <w:rFonts w:cs="Arial"/>
          <w:sz w:val="24"/>
          <w:szCs w:val="24"/>
          <w:highlight w:val="yellow"/>
        </w:rPr>
        <w:t>sar  zapato</w:t>
      </w:r>
      <w:r w:rsidR="00065474">
        <w:rPr>
          <w:rFonts w:cs="Arial"/>
          <w:sz w:val="24"/>
          <w:szCs w:val="24"/>
          <w:highlight w:val="yellow"/>
        </w:rPr>
        <w:t>s cerrados</w:t>
      </w:r>
      <w:r w:rsidR="009B0F6E" w:rsidRPr="009B0F6E">
        <w:rPr>
          <w:rFonts w:cs="Arial"/>
          <w:sz w:val="24"/>
          <w:szCs w:val="24"/>
          <w:highlight w:val="yellow"/>
        </w:rPr>
        <w:t xml:space="preserve">, </w:t>
      </w:r>
      <w:r w:rsidR="009B0F6E">
        <w:rPr>
          <w:rFonts w:cs="Arial"/>
          <w:sz w:val="24"/>
          <w:szCs w:val="24"/>
          <w:highlight w:val="yellow"/>
        </w:rPr>
        <w:t xml:space="preserve">quienes </w:t>
      </w:r>
      <w:r w:rsidR="009B0F6E" w:rsidRPr="009B0F6E">
        <w:rPr>
          <w:rFonts w:cs="Arial"/>
          <w:sz w:val="24"/>
          <w:szCs w:val="24"/>
          <w:highlight w:val="yellow"/>
        </w:rPr>
        <w:t xml:space="preserve">deberán usar zapato tipo sueco </w:t>
      </w:r>
      <w:r w:rsidR="00065474">
        <w:rPr>
          <w:rFonts w:cs="Arial"/>
          <w:sz w:val="24"/>
          <w:szCs w:val="24"/>
          <w:highlight w:val="yellow"/>
        </w:rPr>
        <w:t xml:space="preserve">color </w:t>
      </w:r>
      <w:r w:rsidR="009B0F6E" w:rsidRPr="009B0F6E">
        <w:rPr>
          <w:rFonts w:cs="Arial"/>
          <w:sz w:val="24"/>
          <w:szCs w:val="24"/>
          <w:highlight w:val="yellow"/>
        </w:rPr>
        <w:t>negro.</w:t>
      </w:r>
    </w:p>
    <w:p w14:paraId="4D9404A9" w14:textId="5A7F68B0" w:rsidR="005E50E0" w:rsidRPr="001C64BC" w:rsidRDefault="005E50E0" w:rsidP="005E50E0">
      <w:pPr>
        <w:pStyle w:val="BodyText"/>
        <w:rPr>
          <w:rFonts w:cs="Arial"/>
          <w:sz w:val="24"/>
          <w:szCs w:val="24"/>
        </w:rPr>
      </w:pPr>
      <w:r>
        <w:rPr>
          <w:rFonts w:cs="Arial"/>
          <w:b/>
          <w:sz w:val="24"/>
          <w:szCs w:val="24"/>
        </w:rPr>
        <w:t>-</w:t>
      </w:r>
      <w:r w:rsidRPr="003B78FF">
        <w:rPr>
          <w:rFonts w:cs="Arial"/>
          <w:sz w:val="24"/>
          <w:szCs w:val="24"/>
        </w:rPr>
        <w:t xml:space="preserve"> </w:t>
      </w:r>
      <w:r w:rsidR="007C6F54">
        <w:rPr>
          <w:rFonts w:cs="Arial"/>
          <w:b/>
          <w:sz w:val="24"/>
          <w:szCs w:val="24"/>
        </w:rPr>
        <w:t>Sacos</w:t>
      </w:r>
      <w:r w:rsidR="00410DA7">
        <w:rPr>
          <w:rFonts w:cs="Arial"/>
          <w:b/>
          <w:sz w:val="24"/>
          <w:szCs w:val="24"/>
        </w:rPr>
        <w:t>/C</w:t>
      </w:r>
      <w:r w:rsidR="001C64BC">
        <w:rPr>
          <w:rFonts w:cs="Arial"/>
          <w:b/>
          <w:sz w:val="24"/>
          <w:szCs w:val="24"/>
        </w:rPr>
        <w:t>haquetas</w:t>
      </w:r>
      <w:r w:rsidRPr="005859D3">
        <w:rPr>
          <w:rFonts w:cs="Arial"/>
          <w:b/>
          <w:sz w:val="24"/>
          <w:szCs w:val="24"/>
        </w:rPr>
        <w:t>:</w:t>
      </w:r>
      <w:r w:rsidRPr="003B78FF">
        <w:rPr>
          <w:rFonts w:cs="Arial"/>
          <w:sz w:val="24"/>
          <w:szCs w:val="24"/>
        </w:rPr>
        <w:t xml:space="preserve"> Los</w:t>
      </w:r>
      <w:r w:rsidR="001C64BC">
        <w:rPr>
          <w:rFonts w:cs="Arial"/>
          <w:sz w:val="24"/>
          <w:szCs w:val="24"/>
        </w:rPr>
        <w:t xml:space="preserve"> estudiantes pueden usar un </w:t>
      </w:r>
      <w:r w:rsidR="007C6F54">
        <w:rPr>
          <w:rFonts w:cs="Arial"/>
          <w:sz w:val="24"/>
          <w:szCs w:val="24"/>
        </w:rPr>
        <w:t>saco</w:t>
      </w:r>
      <w:r w:rsidRPr="003B78FF">
        <w:rPr>
          <w:rFonts w:cs="Arial"/>
          <w:sz w:val="24"/>
          <w:szCs w:val="24"/>
        </w:rPr>
        <w:t xml:space="preserve"> </w:t>
      </w:r>
      <w:r w:rsidR="00410DA7">
        <w:rPr>
          <w:rFonts w:cs="Arial"/>
          <w:sz w:val="24"/>
          <w:szCs w:val="24"/>
        </w:rPr>
        <w:t>tejido en hilo d</w:t>
      </w:r>
      <w:r w:rsidRPr="003B78FF">
        <w:rPr>
          <w:rFonts w:cs="Arial"/>
          <w:sz w:val="24"/>
          <w:szCs w:val="24"/>
        </w:rPr>
        <w:t>e color verde oscuro con el emblema</w:t>
      </w:r>
      <w:r w:rsidR="001C64BC">
        <w:rPr>
          <w:rFonts w:cs="Arial"/>
          <w:sz w:val="24"/>
          <w:szCs w:val="24"/>
        </w:rPr>
        <w:t>/escudo</w:t>
      </w:r>
      <w:r w:rsidRPr="003B78FF">
        <w:rPr>
          <w:rFonts w:cs="Arial"/>
          <w:sz w:val="24"/>
          <w:szCs w:val="24"/>
        </w:rPr>
        <w:t xml:space="preserve"> del Colegio</w:t>
      </w:r>
      <w:r w:rsidR="007C6F54">
        <w:rPr>
          <w:rFonts w:cs="Arial"/>
          <w:sz w:val="24"/>
          <w:szCs w:val="24"/>
        </w:rPr>
        <w:t xml:space="preserve"> </w:t>
      </w:r>
      <w:r w:rsidR="00410DA7">
        <w:rPr>
          <w:rFonts w:cs="Arial"/>
          <w:sz w:val="24"/>
          <w:szCs w:val="24"/>
        </w:rPr>
        <w:t>en el lado izquierdo</w:t>
      </w:r>
      <w:r w:rsidRPr="003B78FF">
        <w:rPr>
          <w:rFonts w:cs="Arial"/>
          <w:sz w:val="24"/>
          <w:szCs w:val="24"/>
        </w:rPr>
        <w:t>.</w:t>
      </w:r>
      <w:r w:rsidR="001C64BC">
        <w:rPr>
          <w:rFonts w:cs="Arial"/>
          <w:sz w:val="24"/>
          <w:szCs w:val="24"/>
        </w:rPr>
        <w:t xml:space="preserve"> </w:t>
      </w:r>
      <w:r w:rsidR="001C64BC" w:rsidRPr="001C64BC">
        <w:rPr>
          <w:rFonts w:cs="Arial"/>
          <w:sz w:val="24"/>
          <w:szCs w:val="24"/>
          <w:lang w:val="es-CO"/>
        </w:rPr>
        <w:t>Una chaqueta verde con bolsillos a los lados o por un saco de hilo verde con el escudo del Colegio en el lado derecho</w:t>
      </w:r>
      <w:r w:rsidR="00410DA7">
        <w:rPr>
          <w:rFonts w:cs="Arial"/>
          <w:sz w:val="24"/>
          <w:szCs w:val="24"/>
          <w:lang w:val="es-CO"/>
        </w:rPr>
        <w:t>.</w:t>
      </w:r>
      <w:r w:rsidRPr="001C64BC">
        <w:rPr>
          <w:rFonts w:cs="Arial"/>
          <w:sz w:val="24"/>
          <w:szCs w:val="24"/>
        </w:rPr>
        <w:t xml:space="preserve"> No se permit</w:t>
      </w:r>
      <w:r w:rsidR="007C6F54" w:rsidRPr="001C64BC">
        <w:rPr>
          <w:rFonts w:cs="Arial"/>
          <w:sz w:val="24"/>
          <w:szCs w:val="24"/>
        </w:rPr>
        <w:t>e el u</w:t>
      </w:r>
      <w:r w:rsidR="001C64BC">
        <w:rPr>
          <w:rFonts w:cs="Arial"/>
          <w:sz w:val="24"/>
          <w:szCs w:val="24"/>
        </w:rPr>
        <w:t xml:space="preserve">so de otra clase de </w:t>
      </w:r>
      <w:proofErr w:type="spellStart"/>
      <w:r w:rsidR="001C64BC">
        <w:rPr>
          <w:rFonts w:cs="Arial"/>
          <w:sz w:val="24"/>
          <w:szCs w:val="24"/>
        </w:rPr>
        <w:t>busos</w:t>
      </w:r>
      <w:proofErr w:type="spellEnd"/>
      <w:r w:rsidR="001C64BC">
        <w:rPr>
          <w:rFonts w:cs="Arial"/>
          <w:sz w:val="24"/>
          <w:szCs w:val="24"/>
        </w:rPr>
        <w:t>/sacos/chaquetas.</w:t>
      </w:r>
    </w:p>
    <w:p w14:paraId="0756012F" w14:textId="77777777" w:rsidR="005E50E0" w:rsidRPr="001C64BC" w:rsidRDefault="005E50E0" w:rsidP="00BA35AC">
      <w:pPr>
        <w:pStyle w:val="BodyText"/>
        <w:rPr>
          <w:rFonts w:cs="Arial"/>
          <w:vanish/>
          <w:color w:val="FF0000"/>
          <w:sz w:val="24"/>
          <w:szCs w:val="24"/>
        </w:rPr>
      </w:pPr>
    </w:p>
    <w:p w14:paraId="5C6C7DBE" w14:textId="17080CD5" w:rsidR="009E084E" w:rsidRDefault="0B9F0B54" w:rsidP="001B7BCB">
      <w:pPr>
        <w:rPr>
          <w:rFonts w:cs="Arial"/>
          <w:b/>
          <w:lang w:val="es-CO"/>
        </w:rPr>
      </w:pPr>
      <w:r w:rsidRPr="005E50E0">
        <w:rPr>
          <w:rFonts w:ascii="Arial" w:eastAsia="Arial" w:hAnsi="Arial" w:cs="Arial"/>
          <w:sz w:val="20"/>
          <w:szCs w:val="20"/>
          <w:lang w:val="es-CO"/>
        </w:rPr>
        <w:t xml:space="preserve"> </w:t>
      </w:r>
    </w:p>
    <w:p w14:paraId="3F732880" w14:textId="4E704181" w:rsidR="009E084E" w:rsidRDefault="002070BE" w:rsidP="009E084E">
      <w:pPr>
        <w:pStyle w:val="BodyText"/>
        <w:rPr>
          <w:rFonts w:cs="Arial"/>
          <w:b/>
          <w:sz w:val="24"/>
          <w:szCs w:val="24"/>
          <w:lang w:val="es-CO"/>
        </w:rPr>
      </w:pPr>
      <w:r>
        <w:rPr>
          <w:rFonts w:cs="Arial"/>
          <w:b/>
          <w:color w:val="FF0000"/>
          <w:sz w:val="24"/>
          <w:szCs w:val="24"/>
          <w:lang w:val="es-CO"/>
        </w:rPr>
        <w:t xml:space="preserve">Primera Infancia </w:t>
      </w:r>
      <w:proofErr w:type="spellStart"/>
      <w:r w:rsidR="009E084E" w:rsidRPr="002070BE">
        <w:rPr>
          <w:rFonts w:cs="Arial"/>
          <w:b/>
          <w:strike/>
          <w:color w:val="FF0000"/>
          <w:sz w:val="24"/>
          <w:szCs w:val="24"/>
          <w:lang w:val="es-CO"/>
        </w:rPr>
        <w:t>Early</w:t>
      </w:r>
      <w:proofErr w:type="spellEnd"/>
      <w:r w:rsidR="009E084E" w:rsidRPr="002070BE">
        <w:rPr>
          <w:rFonts w:cs="Arial"/>
          <w:b/>
          <w:strike/>
          <w:color w:val="FF0000"/>
          <w:sz w:val="24"/>
          <w:szCs w:val="24"/>
          <w:lang w:val="es-CO"/>
        </w:rPr>
        <w:t xml:space="preserve"> </w:t>
      </w:r>
      <w:proofErr w:type="spellStart"/>
      <w:r w:rsidR="009E084E" w:rsidRPr="002070BE">
        <w:rPr>
          <w:rFonts w:cs="Arial"/>
          <w:b/>
          <w:strike/>
          <w:color w:val="FF0000"/>
          <w:sz w:val="24"/>
          <w:szCs w:val="24"/>
          <w:lang w:val="es-CO"/>
        </w:rPr>
        <w:t>Years</w:t>
      </w:r>
      <w:proofErr w:type="spellEnd"/>
      <w:r w:rsidR="009E084E" w:rsidRPr="00065474">
        <w:rPr>
          <w:rFonts w:cs="Arial"/>
          <w:b/>
          <w:color w:val="FF0000"/>
          <w:sz w:val="24"/>
          <w:szCs w:val="24"/>
          <w:lang w:val="es-CO"/>
        </w:rPr>
        <w:t xml:space="preserve"> a partir de </w:t>
      </w:r>
      <w:proofErr w:type="spellStart"/>
      <w:r w:rsidR="009E084E" w:rsidRPr="002070BE">
        <w:rPr>
          <w:rFonts w:cs="Arial"/>
          <w:b/>
          <w:strike/>
          <w:color w:val="FF0000"/>
          <w:sz w:val="24"/>
          <w:szCs w:val="24"/>
          <w:lang w:val="es-CO"/>
        </w:rPr>
        <w:t>Prekinder</w:t>
      </w:r>
      <w:proofErr w:type="spellEnd"/>
      <w:r w:rsidR="001B7BCB" w:rsidRPr="002070BE">
        <w:rPr>
          <w:rFonts w:cs="Arial"/>
          <w:b/>
          <w:strike/>
          <w:sz w:val="24"/>
          <w:szCs w:val="24"/>
          <w:lang w:val="es-CO"/>
        </w:rPr>
        <w:t xml:space="preserve"> </w:t>
      </w:r>
      <w:proofErr w:type="spellStart"/>
      <w:r>
        <w:rPr>
          <w:rFonts w:cs="Arial"/>
          <w:b/>
          <w:sz w:val="24"/>
          <w:szCs w:val="24"/>
          <w:lang w:val="es-CO"/>
        </w:rPr>
        <w:t>Nursery</w:t>
      </w:r>
      <w:proofErr w:type="spellEnd"/>
      <w:r>
        <w:rPr>
          <w:rFonts w:cs="Arial"/>
          <w:b/>
          <w:sz w:val="24"/>
          <w:szCs w:val="24"/>
          <w:lang w:val="es-CO"/>
        </w:rPr>
        <w:t xml:space="preserve"> </w:t>
      </w:r>
      <w:r w:rsidR="001B7BCB" w:rsidRPr="00BE0859">
        <w:rPr>
          <w:rFonts w:cs="Arial"/>
          <w:b/>
          <w:sz w:val="24"/>
          <w:szCs w:val="24"/>
          <w:highlight w:val="magenta"/>
          <w:lang w:val="es-CO"/>
        </w:rPr>
        <w:t>y Primaria</w:t>
      </w:r>
      <w:r w:rsidR="009E084E">
        <w:rPr>
          <w:rFonts w:cs="Arial"/>
          <w:b/>
          <w:sz w:val="24"/>
          <w:szCs w:val="24"/>
          <w:lang w:val="es-CO"/>
        </w:rPr>
        <w:t xml:space="preserve">: </w:t>
      </w:r>
    </w:p>
    <w:p w14:paraId="3FE58EFE" w14:textId="5B753878" w:rsidR="009E084E" w:rsidRDefault="001B7BCB" w:rsidP="009E084E">
      <w:pPr>
        <w:pStyle w:val="BodyText"/>
        <w:rPr>
          <w:rFonts w:cs="Arial"/>
          <w:sz w:val="24"/>
          <w:szCs w:val="24"/>
          <w:lang w:val="es-CO"/>
        </w:rPr>
      </w:pPr>
      <w:r>
        <w:rPr>
          <w:rFonts w:cs="Arial"/>
          <w:b/>
          <w:sz w:val="24"/>
          <w:szCs w:val="24"/>
          <w:lang w:val="es-CO"/>
        </w:rPr>
        <w:t>Niñas</w:t>
      </w:r>
      <w:r w:rsidR="009E084E" w:rsidRPr="001C64BC">
        <w:rPr>
          <w:rFonts w:cs="Arial"/>
          <w:b/>
          <w:sz w:val="24"/>
          <w:szCs w:val="24"/>
          <w:highlight w:val="lightGray"/>
          <w:lang w:val="es-CO"/>
        </w:rPr>
        <w:t xml:space="preserve">: </w:t>
      </w:r>
      <w:r w:rsidR="009E084E" w:rsidRPr="001C64BC">
        <w:rPr>
          <w:rFonts w:eastAsia="Arial" w:cs="Arial"/>
          <w:sz w:val="24"/>
          <w:szCs w:val="24"/>
          <w:highlight w:val="lightGray"/>
        </w:rPr>
        <w:t>Blusa blanca en tela Oxford de algodón, de manga corta,</w:t>
      </w:r>
      <w:r w:rsidR="009E084E" w:rsidRPr="001C64BC">
        <w:rPr>
          <w:rFonts w:cs="Arial"/>
          <w:sz w:val="24"/>
          <w:szCs w:val="24"/>
          <w:highlight w:val="lightGray"/>
          <w:lang w:val="es-CO"/>
        </w:rPr>
        <w:t xml:space="preserve"> cuello interno gris,  bolsillo en el lado </w:t>
      </w:r>
      <w:r>
        <w:rPr>
          <w:rFonts w:cs="Arial"/>
          <w:sz w:val="24"/>
          <w:szCs w:val="24"/>
          <w:highlight w:val="lightGray"/>
          <w:lang w:val="es-CO"/>
        </w:rPr>
        <w:t>izquierdo</w:t>
      </w:r>
      <w:r w:rsidR="009E084E" w:rsidRPr="001C64BC">
        <w:rPr>
          <w:rFonts w:cs="Arial"/>
          <w:sz w:val="24"/>
          <w:szCs w:val="24"/>
          <w:highlight w:val="lightGray"/>
          <w:lang w:val="es-CO"/>
        </w:rPr>
        <w:t>, con las siglas CCB bordadas en gris claro</w:t>
      </w:r>
      <w:r w:rsidR="009E084E" w:rsidRPr="001C64BC">
        <w:rPr>
          <w:rFonts w:eastAsia="Arial" w:cs="Arial"/>
          <w:sz w:val="24"/>
          <w:szCs w:val="24"/>
          <w:highlight w:val="lightGray"/>
        </w:rPr>
        <w:t xml:space="preserve"> , entallada, ribetes grises a los lados y borde recto para uso por fuera de la falda.</w:t>
      </w:r>
      <w:r w:rsidR="009E084E" w:rsidRPr="001C64BC">
        <w:rPr>
          <w:rFonts w:cs="Arial"/>
          <w:sz w:val="24"/>
          <w:szCs w:val="24"/>
          <w:lang w:val="es-CO"/>
        </w:rPr>
        <w:t xml:space="preserve"> </w:t>
      </w:r>
    </w:p>
    <w:p w14:paraId="64AB6D9A" w14:textId="3E72862C" w:rsidR="009E084E" w:rsidRPr="001C64BC" w:rsidRDefault="009E084E" w:rsidP="009E084E">
      <w:pPr>
        <w:pStyle w:val="BodyText"/>
        <w:rPr>
          <w:rFonts w:cs="Arial"/>
          <w:b/>
          <w:sz w:val="24"/>
          <w:szCs w:val="24"/>
          <w:lang w:val="es-CO"/>
        </w:rPr>
      </w:pPr>
      <w:r w:rsidRPr="003E119A">
        <w:rPr>
          <w:rFonts w:eastAsia="Arial" w:cs="Arial"/>
          <w:sz w:val="24"/>
          <w:szCs w:val="24"/>
          <w:highlight w:val="lightGray"/>
        </w:rPr>
        <w:t xml:space="preserve">Falda </w:t>
      </w:r>
      <w:r>
        <w:rPr>
          <w:rFonts w:eastAsia="Arial" w:cs="Arial"/>
          <w:sz w:val="24"/>
          <w:szCs w:val="24"/>
          <w:highlight w:val="lightGray"/>
        </w:rPr>
        <w:t xml:space="preserve">pantalón </w:t>
      </w:r>
      <w:r w:rsidRPr="003E119A">
        <w:rPr>
          <w:rFonts w:eastAsia="Arial" w:cs="Arial"/>
          <w:sz w:val="24"/>
          <w:szCs w:val="24"/>
          <w:highlight w:val="lightGray"/>
        </w:rPr>
        <w:t xml:space="preserve">color gris medio, con pretina </w:t>
      </w:r>
      <w:r w:rsidRPr="001B7BCB">
        <w:rPr>
          <w:rFonts w:eastAsia="Arial" w:cs="Arial"/>
          <w:sz w:val="24"/>
          <w:szCs w:val="24"/>
          <w:highlight w:val="lightGray"/>
        </w:rPr>
        <w:t>dura de 4 cm. de ancho,</w:t>
      </w:r>
      <w:r w:rsidRPr="003E119A">
        <w:rPr>
          <w:rFonts w:eastAsia="Arial" w:cs="Arial"/>
          <w:sz w:val="24"/>
          <w:szCs w:val="24"/>
          <w:highlight w:val="lightGray"/>
        </w:rPr>
        <w:t xml:space="preserve"> que cruza en la parte de adelante de la falda. </w:t>
      </w:r>
    </w:p>
    <w:p w14:paraId="1F98AA27" w14:textId="0C5149A1" w:rsidR="009E084E" w:rsidRPr="008B1AE5" w:rsidRDefault="009E084E" w:rsidP="009E084E">
      <w:pPr>
        <w:rPr>
          <w:rFonts w:ascii="Arial" w:hAnsi="Arial" w:cs="Arial"/>
          <w:lang w:val="es-CO"/>
        </w:rPr>
      </w:pPr>
    </w:p>
    <w:p w14:paraId="0EE30216" w14:textId="7387FFC0" w:rsidR="009E084E" w:rsidRDefault="001B7BCB" w:rsidP="009E084E">
      <w:pPr>
        <w:pStyle w:val="BodyText"/>
        <w:rPr>
          <w:rFonts w:cs="Arial"/>
          <w:sz w:val="24"/>
          <w:szCs w:val="24"/>
          <w:highlight w:val="cyan"/>
        </w:rPr>
      </w:pPr>
      <w:r>
        <w:rPr>
          <w:rFonts w:eastAsia="Arial" w:cs="Arial"/>
          <w:b/>
          <w:bCs/>
          <w:sz w:val="24"/>
          <w:szCs w:val="24"/>
        </w:rPr>
        <w:t>Niños</w:t>
      </w:r>
      <w:r w:rsidR="009E084E" w:rsidRPr="74514347">
        <w:rPr>
          <w:rFonts w:eastAsia="Arial" w:cs="Arial"/>
          <w:b/>
          <w:bCs/>
          <w:sz w:val="24"/>
          <w:szCs w:val="24"/>
        </w:rPr>
        <w:t>:</w:t>
      </w:r>
      <w:r w:rsidR="009E084E" w:rsidRPr="001C64BC">
        <w:rPr>
          <w:rFonts w:eastAsia="Arial" w:cs="Arial"/>
          <w:sz w:val="24"/>
          <w:szCs w:val="24"/>
          <w:highlight w:val="lightGray"/>
        </w:rPr>
        <w:t xml:space="preserve"> </w:t>
      </w:r>
      <w:r w:rsidR="009E084E">
        <w:rPr>
          <w:rFonts w:eastAsia="Arial" w:cs="Arial"/>
          <w:sz w:val="24"/>
          <w:szCs w:val="24"/>
          <w:highlight w:val="lightGray"/>
        </w:rPr>
        <w:t>Camisa</w:t>
      </w:r>
      <w:r w:rsidR="009E084E" w:rsidRPr="001C64BC">
        <w:rPr>
          <w:rFonts w:eastAsia="Arial" w:cs="Arial"/>
          <w:sz w:val="24"/>
          <w:szCs w:val="24"/>
          <w:highlight w:val="lightGray"/>
        </w:rPr>
        <w:t xml:space="preserve"> blanca en tela Oxford de algodón, de manga corta,</w:t>
      </w:r>
      <w:r w:rsidR="009E084E" w:rsidRPr="001C64BC">
        <w:rPr>
          <w:rFonts w:cs="Arial"/>
          <w:sz w:val="24"/>
          <w:szCs w:val="24"/>
          <w:highlight w:val="lightGray"/>
          <w:lang w:val="es-CO"/>
        </w:rPr>
        <w:t xml:space="preserve"> cuello interno gris,  bolsillo en el lado </w:t>
      </w:r>
      <w:r>
        <w:rPr>
          <w:rFonts w:cs="Arial"/>
          <w:sz w:val="24"/>
          <w:szCs w:val="24"/>
          <w:highlight w:val="lightGray"/>
          <w:lang w:val="es-CO"/>
        </w:rPr>
        <w:t>izquierdo</w:t>
      </w:r>
      <w:r w:rsidR="009E084E" w:rsidRPr="001C64BC">
        <w:rPr>
          <w:rFonts w:cs="Arial"/>
          <w:sz w:val="24"/>
          <w:szCs w:val="24"/>
          <w:highlight w:val="lightGray"/>
          <w:lang w:val="es-CO"/>
        </w:rPr>
        <w:t>, con las siglas CCB bordadas en gris claro</w:t>
      </w:r>
      <w:r w:rsidR="009E084E" w:rsidRPr="001C64BC">
        <w:rPr>
          <w:rFonts w:eastAsia="Arial" w:cs="Arial"/>
          <w:sz w:val="24"/>
          <w:szCs w:val="24"/>
          <w:highlight w:val="lightGray"/>
        </w:rPr>
        <w:t xml:space="preserve"> , ribetes grises a los lados y borde recto para uso por fuera </w:t>
      </w:r>
      <w:r w:rsidR="009E084E">
        <w:rPr>
          <w:rFonts w:eastAsia="Arial" w:cs="Arial"/>
          <w:sz w:val="24"/>
          <w:szCs w:val="24"/>
          <w:highlight w:val="lightGray"/>
        </w:rPr>
        <w:t>del pantalón.</w:t>
      </w:r>
    </w:p>
    <w:p w14:paraId="35D3C53C" w14:textId="6C681098" w:rsidR="009E084E" w:rsidRDefault="009E084E" w:rsidP="009E084E">
      <w:pPr>
        <w:pStyle w:val="BodyText"/>
        <w:rPr>
          <w:rFonts w:cs="Arial"/>
          <w:sz w:val="24"/>
          <w:szCs w:val="24"/>
          <w:highlight w:val="cyan"/>
        </w:rPr>
      </w:pPr>
      <w:r w:rsidRPr="74514347">
        <w:rPr>
          <w:rFonts w:eastAsia="Arial" w:cs="Arial"/>
          <w:sz w:val="24"/>
          <w:szCs w:val="24"/>
        </w:rPr>
        <w:t xml:space="preserve">Pantalón </w:t>
      </w:r>
      <w:r>
        <w:rPr>
          <w:rFonts w:eastAsia="Arial" w:cs="Arial"/>
          <w:sz w:val="24"/>
          <w:szCs w:val="24"/>
        </w:rPr>
        <w:t>corto</w:t>
      </w:r>
      <w:r w:rsidRPr="74514347">
        <w:rPr>
          <w:rFonts w:eastAsia="Arial" w:cs="Arial"/>
          <w:sz w:val="24"/>
          <w:szCs w:val="24"/>
        </w:rPr>
        <w:t xml:space="preserve"> color gris medio con pretina; correa de color negro</w:t>
      </w:r>
      <w:r w:rsidR="00065474">
        <w:rPr>
          <w:rFonts w:eastAsia="Arial" w:cs="Arial"/>
          <w:sz w:val="24"/>
          <w:szCs w:val="24"/>
        </w:rPr>
        <w:t>.</w:t>
      </w:r>
    </w:p>
    <w:p w14:paraId="4C4B9B9A" w14:textId="6ABD4DBC" w:rsidR="009E084E" w:rsidRDefault="001B7BCB" w:rsidP="00E575B3">
      <w:pPr>
        <w:pStyle w:val="BodyText"/>
        <w:rPr>
          <w:rFonts w:cs="Arial"/>
          <w:sz w:val="24"/>
          <w:szCs w:val="24"/>
          <w:lang w:val="es-CO"/>
        </w:rPr>
      </w:pPr>
      <w:r w:rsidRPr="001B7BCB">
        <w:rPr>
          <w:rFonts w:cs="Arial"/>
          <w:sz w:val="24"/>
          <w:szCs w:val="24"/>
          <w:lang w:val="es-CO"/>
        </w:rPr>
        <w:t xml:space="preserve">A partir de grado 5to los </w:t>
      </w:r>
      <w:r>
        <w:rPr>
          <w:rFonts w:cs="Arial"/>
          <w:sz w:val="24"/>
          <w:szCs w:val="24"/>
          <w:lang w:val="es-CO"/>
        </w:rPr>
        <w:t>niños</w:t>
      </w:r>
      <w:r w:rsidRPr="001B7BCB">
        <w:rPr>
          <w:rFonts w:cs="Arial"/>
          <w:sz w:val="24"/>
          <w:szCs w:val="24"/>
          <w:lang w:val="es-CO"/>
        </w:rPr>
        <w:t xml:space="preserve"> usarán el uniforme de bachillerato.</w:t>
      </w:r>
    </w:p>
    <w:p w14:paraId="4D20AB47" w14:textId="77777777" w:rsidR="00BE0859" w:rsidRDefault="00BE0859" w:rsidP="00E575B3">
      <w:pPr>
        <w:pStyle w:val="BodyText"/>
        <w:rPr>
          <w:rFonts w:cs="Arial"/>
          <w:sz w:val="24"/>
          <w:szCs w:val="24"/>
          <w:lang w:val="es-CO"/>
        </w:rPr>
      </w:pPr>
    </w:p>
    <w:p w14:paraId="7957AA1E" w14:textId="5AA29689" w:rsidR="00BE0859" w:rsidRPr="001B7BCB" w:rsidRDefault="00BE0859" w:rsidP="00E575B3">
      <w:pPr>
        <w:pStyle w:val="BodyText"/>
        <w:rPr>
          <w:rFonts w:cs="Arial"/>
          <w:sz w:val="24"/>
          <w:szCs w:val="24"/>
          <w:lang w:val="es-CO"/>
        </w:rPr>
      </w:pPr>
      <w:r w:rsidRPr="00BE0859">
        <w:rPr>
          <w:rFonts w:cs="Arial"/>
          <w:sz w:val="24"/>
          <w:szCs w:val="24"/>
          <w:highlight w:val="magenta"/>
          <w:lang w:val="es-CO"/>
        </w:rPr>
        <w:t>Sugerimos repetir este párrafo para Primaria</w:t>
      </w:r>
    </w:p>
    <w:p w14:paraId="7E92C0A7" w14:textId="77777777" w:rsidR="009E084E" w:rsidRDefault="009E084E" w:rsidP="00E575B3">
      <w:pPr>
        <w:pStyle w:val="BodyText"/>
        <w:rPr>
          <w:rFonts w:cs="Arial"/>
          <w:b/>
          <w:sz w:val="24"/>
          <w:szCs w:val="24"/>
          <w:lang w:val="es-CO"/>
        </w:rPr>
      </w:pPr>
    </w:p>
    <w:p w14:paraId="47602CEA" w14:textId="799E5E96" w:rsidR="001C64BC" w:rsidRDefault="001C64BC" w:rsidP="00E575B3">
      <w:pPr>
        <w:pStyle w:val="BodyText"/>
        <w:rPr>
          <w:rFonts w:cs="Arial"/>
          <w:b/>
          <w:sz w:val="24"/>
          <w:szCs w:val="24"/>
          <w:lang w:val="es-CO"/>
        </w:rPr>
      </w:pPr>
      <w:r>
        <w:rPr>
          <w:rFonts w:cs="Arial"/>
          <w:b/>
          <w:sz w:val="24"/>
          <w:szCs w:val="24"/>
          <w:lang w:val="es-CO"/>
        </w:rPr>
        <w:t>Bachillerato:</w:t>
      </w:r>
    </w:p>
    <w:p w14:paraId="4880B011" w14:textId="370B38EE" w:rsidR="001C64BC" w:rsidRDefault="001C64BC" w:rsidP="00E575B3">
      <w:pPr>
        <w:pStyle w:val="BodyText"/>
        <w:rPr>
          <w:rFonts w:cs="Arial"/>
          <w:sz w:val="24"/>
          <w:szCs w:val="24"/>
          <w:lang w:val="es-CO"/>
        </w:rPr>
      </w:pPr>
      <w:r>
        <w:rPr>
          <w:rFonts w:cs="Arial"/>
          <w:b/>
          <w:sz w:val="24"/>
          <w:szCs w:val="24"/>
          <w:lang w:val="es-CO"/>
        </w:rPr>
        <w:t>Estudiantes Mujeres</w:t>
      </w:r>
      <w:r w:rsidRPr="001C64BC">
        <w:rPr>
          <w:rFonts w:cs="Arial"/>
          <w:b/>
          <w:sz w:val="24"/>
          <w:szCs w:val="24"/>
          <w:highlight w:val="lightGray"/>
          <w:lang w:val="es-CO"/>
        </w:rPr>
        <w:t xml:space="preserve">: </w:t>
      </w:r>
      <w:r w:rsidRPr="001C64BC">
        <w:rPr>
          <w:rFonts w:eastAsia="Arial" w:cs="Arial"/>
          <w:sz w:val="24"/>
          <w:szCs w:val="24"/>
          <w:highlight w:val="lightGray"/>
        </w:rPr>
        <w:t>Blusa blanca en tela Oxford de algodón, de manga corta,</w:t>
      </w:r>
      <w:r w:rsidRPr="001C64BC">
        <w:rPr>
          <w:rFonts w:cs="Arial"/>
          <w:sz w:val="24"/>
          <w:szCs w:val="24"/>
          <w:highlight w:val="lightGray"/>
          <w:lang w:val="es-CO"/>
        </w:rPr>
        <w:t xml:space="preserve"> cuello interno gris,  bolsillo en el lado </w:t>
      </w:r>
      <w:r w:rsidR="001B7BCB">
        <w:rPr>
          <w:rFonts w:cs="Arial"/>
          <w:sz w:val="24"/>
          <w:szCs w:val="24"/>
          <w:highlight w:val="lightGray"/>
          <w:lang w:val="es-CO"/>
        </w:rPr>
        <w:t>izquierdo</w:t>
      </w:r>
      <w:r w:rsidRPr="001C64BC">
        <w:rPr>
          <w:rFonts w:cs="Arial"/>
          <w:sz w:val="24"/>
          <w:szCs w:val="24"/>
          <w:highlight w:val="lightGray"/>
          <w:lang w:val="es-CO"/>
        </w:rPr>
        <w:t>, con las siglas CCB bordadas en gris claro</w:t>
      </w:r>
      <w:r w:rsidRPr="001C64BC">
        <w:rPr>
          <w:rFonts w:eastAsia="Arial" w:cs="Arial"/>
          <w:sz w:val="24"/>
          <w:szCs w:val="24"/>
          <w:highlight w:val="lightGray"/>
        </w:rPr>
        <w:t xml:space="preserve"> , entallada, ribetes grises a los lados y borde recto para uso por fuera de la falda.</w:t>
      </w:r>
      <w:r w:rsidRPr="001C64BC">
        <w:rPr>
          <w:rFonts w:cs="Arial"/>
          <w:sz w:val="24"/>
          <w:szCs w:val="24"/>
          <w:lang w:val="es-CO"/>
        </w:rPr>
        <w:t xml:space="preserve"> </w:t>
      </w:r>
    </w:p>
    <w:p w14:paraId="4786B2DB" w14:textId="76002118" w:rsidR="003E119A" w:rsidRPr="001C64BC" w:rsidRDefault="003E119A" w:rsidP="00E575B3">
      <w:pPr>
        <w:pStyle w:val="BodyText"/>
        <w:rPr>
          <w:rFonts w:cs="Arial"/>
          <w:b/>
          <w:sz w:val="24"/>
          <w:szCs w:val="24"/>
          <w:lang w:val="es-CO"/>
        </w:rPr>
      </w:pPr>
      <w:r w:rsidRPr="003E119A">
        <w:rPr>
          <w:rFonts w:eastAsia="Arial" w:cs="Arial"/>
          <w:sz w:val="24"/>
          <w:szCs w:val="24"/>
          <w:highlight w:val="lightGray"/>
        </w:rPr>
        <w:t xml:space="preserve">Falda color gris medio, con pretina </w:t>
      </w:r>
      <w:r w:rsidRPr="001B7BCB">
        <w:rPr>
          <w:rFonts w:eastAsia="Arial" w:cs="Arial"/>
          <w:sz w:val="24"/>
          <w:szCs w:val="24"/>
          <w:highlight w:val="lightGray"/>
        </w:rPr>
        <w:t>dura de 4 cm. de ancho,</w:t>
      </w:r>
      <w:r w:rsidRPr="003E119A">
        <w:rPr>
          <w:rFonts w:eastAsia="Arial" w:cs="Arial"/>
          <w:sz w:val="24"/>
          <w:szCs w:val="24"/>
          <w:highlight w:val="lightGray"/>
        </w:rPr>
        <w:t xml:space="preserve"> que cruza en la parte de adelante de la falda.</w:t>
      </w:r>
      <w:r w:rsidR="001B7BCB">
        <w:rPr>
          <w:rFonts w:eastAsia="Arial" w:cs="Arial"/>
          <w:sz w:val="24"/>
          <w:szCs w:val="24"/>
          <w:highlight w:val="lightGray"/>
        </w:rPr>
        <w:t xml:space="preserve"> La falda tendrá la sigla CCB.</w:t>
      </w:r>
      <w:r w:rsidRPr="003E119A">
        <w:rPr>
          <w:rFonts w:eastAsia="Arial" w:cs="Arial"/>
          <w:sz w:val="24"/>
          <w:szCs w:val="24"/>
          <w:highlight w:val="lightGray"/>
        </w:rPr>
        <w:t xml:space="preserve"> El largo de la falda deberá ser el adecuado a las actividades escolares, 10 cm por encima de la rodilla</w:t>
      </w:r>
      <w:r>
        <w:rPr>
          <w:rFonts w:eastAsia="Arial" w:cs="Arial"/>
          <w:sz w:val="24"/>
          <w:szCs w:val="24"/>
          <w:highlight w:val="lightGray"/>
        </w:rPr>
        <w:t>.</w:t>
      </w:r>
    </w:p>
    <w:p w14:paraId="56C1C729" w14:textId="512AA77C" w:rsidR="008B1AE5" w:rsidRPr="008B1AE5" w:rsidRDefault="003E119A" w:rsidP="008B1AE5">
      <w:pPr>
        <w:rPr>
          <w:rFonts w:ascii="Arial" w:hAnsi="Arial" w:cs="Arial"/>
          <w:lang w:val="es-CO"/>
        </w:rPr>
      </w:pPr>
      <w:r w:rsidRPr="008B1AE5">
        <w:rPr>
          <w:rFonts w:ascii="Arial" w:hAnsi="Arial" w:cs="Arial"/>
          <w:highlight w:val="lightGray"/>
          <w:lang w:val="es-CO"/>
        </w:rPr>
        <w:t>Las estudiantes a partir de grado 10 podrán usar como opción para el diario pantalón largo</w:t>
      </w:r>
      <w:r w:rsidR="009E084E">
        <w:rPr>
          <w:rFonts w:ascii="Arial" w:hAnsi="Arial" w:cs="Arial"/>
          <w:highlight w:val="lightGray"/>
          <w:lang w:val="es-CO"/>
        </w:rPr>
        <w:t xml:space="preserve"> color</w:t>
      </w:r>
      <w:r w:rsidRPr="008B1AE5">
        <w:rPr>
          <w:rFonts w:ascii="Arial" w:hAnsi="Arial" w:cs="Arial"/>
          <w:highlight w:val="lightGray"/>
          <w:lang w:val="es-CO"/>
        </w:rPr>
        <w:t xml:space="preserve"> gris</w:t>
      </w:r>
      <w:r w:rsidR="009E084E">
        <w:rPr>
          <w:rFonts w:ascii="Arial" w:hAnsi="Arial" w:cs="Arial"/>
          <w:highlight w:val="lightGray"/>
          <w:lang w:val="es-CO"/>
        </w:rPr>
        <w:t xml:space="preserve"> medio</w:t>
      </w:r>
      <w:r w:rsidRPr="008B1AE5">
        <w:rPr>
          <w:rFonts w:ascii="Arial" w:hAnsi="Arial" w:cs="Arial"/>
          <w:highlight w:val="lightGray"/>
          <w:lang w:val="es-CO"/>
        </w:rPr>
        <w:t>, con pretina. El uniforme oficial es la falda.</w:t>
      </w:r>
      <w:r w:rsidR="008B1AE5" w:rsidRPr="008B1AE5">
        <w:rPr>
          <w:rFonts w:ascii="Arial" w:hAnsi="Arial" w:cs="Arial"/>
          <w:lang w:val="es-CO"/>
        </w:rPr>
        <w:t xml:space="preserve"> </w:t>
      </w:r>
      <w:r w:rsidR="008B1AE5" w:rsidRPr="008B1AE5">
        <w:rPr>
          <w:rFonts w:ascii="Arial" w:hAnsi="Arial" w:cs="Arial"/>
          <w:highlight w:val="lightGray"/>
          <w:lang w:val="es-CO"/>
        </w:rPr>
        <w:t xml:space="preserve">Estas estudiantes podrán usar </w:t>
      </w:r>
      <w:proofErr w:type="spellStart"/>
      <w:r w:rsidR="008B1AE5" w:rsidRPr="008B1AE5">
        <w:rPr>
          <w:rFonts w:ascii="Arial" w:hAnsi="Arial" w:cs="Arial"/>
          <w:highlight w:val="lightGray"/>
          <w:lang w:val="es-CO"/>
        </w:rPr>
        <w:t>baletas</w:t>
      </w:r>
      <w:proofErr w:type="spellEnd"/>
      <w:r w:rsidR="008B1AE5" w:rsidRPr="008B1AE5">
        <w:rPr>
          <w:rFonts w:ascii="Arial" w:hAnsi="Arial" w:cs="Arial"/>
          <w:highlight w:val="lightGray"/>
          <w:lang w:val="es-CO"/>
        </w:rPr>
        <w:t xml:space="preserve"> negras en cuero, sin medias, el día que utilicen pantalón. No está autorizado que la falda se use con </w:t>
      </w:r>
      <w:proofErr w:type="spellStart"/>
      <w:r w:rsidR="008B1AE5" w:rsidRPr="008B1AE5">
        <w:rPr>
          <w:rFonts w:ascii="Arial" w:hAnsi="Arial" w:cs="Arial"/>
          <w:highlight w:val="lightGray"/>
          <w:lang w:val="es-CO"/>
        </w:rPr>
        <w:t>baletas</w:t>
      </w:r>
      <w:proofErr w:type="spellEnd"/>
      <w:r w:rsidR="008B1AE5" w:rsidRPr="008B1AE5">
        <w:rPr>
          <w:rFonts w:ascii="Arial" w:hAnsi="Arial" w:cs="Arial"/>
          <w:highlight w:val="lightGray"/>
          <w:lang w:val="es-CO"/>
        </w:rPr>
        <w:t>.</w:t>
      </w:r>
      <w:r w:rsidR="008B1AE5" w:rsidRPr="008B1AE5">
        <w:rPr>
          <w:rFonts w:ascii="Arial" w:hAnsi="Arial" w:cs="Arial"/>
          <w:lang w:val="es-CO"/>
        </w:rPr>
        <w:t xml:space="preserve"> </w:t>
      </w:r>
    </w:p>
    <w:p w14:paraId="597BE71B" w14:textId="5F4C2332" w:rsidR="001C64BC" w:rsidRDefault="001C64BC" w:rsidP="00E575B3">
      <w:pPr>
        <w:pStyle w:val="BodyText"/>
        <w:rPr>
          <w:rFonts w:cs="Arial"/>
          <w:lang w:val="es-CO"/>
        </w:rPr>
      </w:pPr>
    </w:p>
    <w:p w14:paraId="54921A3A" w14:textId="18BE282B" w:rsidR="001C64BC" w:rsidRDefault="001C64BC" w:rsidP="00BA35AC">
      <w:pPr>
        <w:pStyle w:val="BodyText"/>
        <w:rPr>
          <w:rFonts w:cs="Arial"/>
          <w:sz w:val="24"/>
          <w:szCs w:val="24"/>
          <w:highlight w:val="cyan"/>
        </w:rPr>
      </w:pPr>
      <w:r w:rsidRPr="74514347">
        <w:rPr>
          <w:rFonts w:eastAsia="Arial" w:cs="Arial"/>
          <w:b/>
          <w:bCs/>
          <w:sz w:val="24"/>
          <w:szCs w:val="24"/>
        </w:rPr>
        <w:t>Estudiantes Hombres:</w:t>
      </w:r>
      <w:r w:rsidRPr="001C64BC">
        <w:rPr>
          <w:rFonts w:eastAsia="Arial" w:cs="Arial"/>
          <w:sz w:val="24"/>
          <w:szCs w:val="24"/>
          <w:highlight w:val="lightGray"/>
        </w:rPr>
        <w:t xml:space="preserve"> </w:t>
      </w:r>
      <w:r>
        <w:rPr>
          <w:rFonts w:eastAsia="Arial" w:cs="Arial"/>
          <w:sz w:val="24"/>
          <w:szCs w:val="24"/>
          <w:highlight w:val="lightGray"/>
        </w:rPr>
        <w:t>Camisa</w:t>
      </w:r>
      <w:r w:rsidRPr="001C64BC">
        <w:rPr>
          <w:rFonts w:eastAsia="Arial" w:cs="Arial"/>
          <w:sz w:val="24"/>
          <w:szCs w:val="24"/>
          <w:highlight w:val="lightGray"/>
        </w:rPr>
        <w:t xml:space="preserve"> blanca en tela Oxford de algodón, de manga corta,</w:t>
      </w:r>
      <w:r w:rsidRPr="001C64BC">
        <w:rPr>
          <w:rFonts w:cs="Arial"/>
          <w:sz w:val="24"/>
          <w:szCs w:val="24"/>
          <w:highlight w:val="lightGray"/>
          <w:lang w:val="es-CO"/>
        </w:rPr>
        <w:t xml:space="preserve"> cuello interno gris,  bolsillo en el lado derecho, con las siglas CCB bordadas en gris claro</w:t>
      </w:r>
      <w:r w:rsidRPr="001C64BC">
        <w:rPr>
          <w:rFonts w:eastAsia="Arial" w:cs="Arial"/>
          <w:sz w:val="24"/>
          <w:szCs w:val="24"/>
          <w:highlight w:val="lightGray"/>
        </w:rPr>
        <w:t xml:space="preserve"> , ribetes grises a los lados y borde recto para uso por fuera </w:t>
      </w:r>
      <w:r>
        <w:rPr>
          <w:rFonts w:eastAsia="Arial" w:cs="Arial"/>
          <w:sz w:val="24"/>
          <w:szCs w:val="24"/>
          <w:highlight w:val="lightGray"/>
        </w:rPr>
        <w:t>del pantalón.</w:t>
      </w:r>
    </w:p>
    <w:p w14:paraId="45F5392B" w14:textId="2996FBB5" w:rsidR="009E084E" w:rsidRDefault="009E084E" w:rsidP="009E084E">
      <w:pPr>
        <w:pStyle w:val="BodyText"/>
        <w:rPr>
          <w:rFonts w:cs="Arial"/>
          <w:sz w:val="24"/>
          <w:szCs w:val="24"/>
          <w:highlight w:val="cyan"/>
        </w:rPr>
      </w:pPr>
      <w:r w:rsidRPr="74514347">
        <w:rPr>
          <w:rFonts w:eastAsia="Arial" w:cs="Arial"/>
          <w:sz w:val="24"/>
          <w:szCs w:val="24"/>
        </w:rPr>
        <w:t>Pantalón largo color gris medio con pretina; correa de color negro</w:t>
      </w:r>
      <w:r w:rsidR="00065474">
        <w:rPr>
          <w:rFonts w:eastAsia="Arial" w:cs="Arial"/>
          <w:sz w:val="24"/>
          <w:szCs w:val="24"/>
        </w:rPr>
        <w:t>.</w:t>
      </w:r>
    </w:p>
    <w:p w14:paraId="36024562" w14:textId="77777777" w:rsidR="001C64BC" w:rsidRDefault="001C64BC" w:rsidP="00BA35AC">
      <w:pPr>
        <w:pStyle w:val="BodyText"/>
        <w:rPr>
          <w:rFonts w:cs="Arial"/>
          <w:sz w:val="24"/>
          <w:szCs w:val="24"/>
          <w:highlight w:val="cyan"/>
        </w:rPr>
      </w:pPr>
    </w:p>
    <w:p w14:paraId="1AA72505" w14:textId="480BE505" w:rsidR="00153BD4" w:rsidRPr="005859D3" w:rsidRDefault="008768E0" w:rsidP="00BA35AC">
      <w:pPr>
        <w:pStyle w:val="BodyText"/>
        <w:rPr>
          <w:rFonts w:cs="Arial"/>
          <w:b/>
          <w:sz w:val="24"/>
          <w:szCs w:val="24"/>
        </w:rPr>
      </w:pPr>
      <w:r w:rsidRPr="005859D3">
        <w:rPr>
          <w:rFonts w:cs="Arial"/>
          <w:b/>
          <w:sz w:val="24"/>
          <w:szCs w:val="24"/>
        </w:rPr>
        <w:t>3.1</w:t>
      </w:r>
      <w:r w:rsidR="00E42D3C">
        <w:rPr>
          <w:rFonts w:cs="Arial"/>
          <w:b/>
          <w:sz w:val="24"/>
          <w:szCs w:val="24"/>
        </w:rPr>
        <w:t>2</w:t>
      </w:r>
      <w:r w:rsidRPr="005859D3">
        <w:rPr>
          <w:rFonts w:cs="Arial"/>
          <w:b/>
          <w:sz w:val="24"/>
          <w:szCs w:val="24"/>
        </w:rPr>
        <w:t>.</w:t>
      </w:r>
      <w:r>
        <w:rPr>
          <w:rFonts w:cs="Arial"/>
          <w:b/>
          <w:sz w:val="24"/>
          <w:szCs w:val="24"/>
        </w:rPr>
        <w:t xml:space="preserve">2 </w:t>
      </w:r>
      <w:r w:rsidRPr="005859D3">
        <w:rPr>
          <w:rFonts w:cs="Arial"/>
          <w:b/>
          <w:sz w:val="24"/>
          <w:szCs w:val="24"/>
        </w:rPr>
        <w:t>Uniforme</w:t>
      </w:r>
      <w:r w:rsidR="00613493" w:rsidRPr="005859D3">
        <w:rPr>
          <w:rFonts w:cs="Arial"/>
          <w:b/>
          <w:sz w:val="24"/>
          <w:szCs w:val="24"/>
        </w:rPr>
        <w:t xml:space="preserve"> de Gala</w:t>
      </w:r>
    </w:p>
    <w:p w14:paraId="1943E38C" w14:textId="77777777" w:rsidR="000D0690" w:rsidRDefault="000D0690" w:rsidP="00BA35AC">
      <w:pPr>
        <w:pStyle w:val="Salutation"/>
        <w:jc w:val="both"/>
        <w:rPr>
          <w:rFonts w:ascii="Arial" w:hAnsi="Arial" w:cs="Arial"/>
          <w:lang w:val="es-ES"/>
        </w:rPr>
      </w:pPr>
      <w:r>
        <w:rPr>
          <w:rFonts w:ascii="Arial" w:hAnsi="Arial" w:cs="Arial"/>
          <w:lang w:val="es-ES"/>
        </w:rPr>
        <w:t>En ocasiones de gala los estudiantes de Primaria</w:t>
      </w:r>
      <w:r w:rsidR="00CC6469">
        <w:rPr>
          <w:rFonts w:ascii="Arial" w:hAnsi="Arial" w:cs="Arial"/>
          <w:lang w:val="es-ES"/>
        </w:rPr>
        <w:t xml:space="preserve"> (a partir de grado 4º) </w:t>
      </w:r>
      <w:r>
        <w:rPr>
          <w:rFonts w:ascii="Arial" w:hAnsi="Arial" w:cs="Arial"/>
          <w:lang w:val="es-ES"/>
        </w:rPr>
        <w:t>y Bachillerato usarán</w:t>
      </w:r>
      <w:r w:rsidR="00613493" w:rsidRPr="003B78FF">
        <w:rPr>
          <w:rFonts w:ascii="Arial" w:hAnsi="Arial" w:cs="Arial"/>
          <w:lang w:val="es-ES"/>
        </w:rPr>
        <w:t xml:space="preserve"> chaqueta verde (</w:t>
      </w:r>
      <w:r w:rsidR="00613493" w:rsidRPr="003B78FF">
        <w:rPr>
          <w:rFonts w:ascii="Arial" w:hAnsi="Arial" w:cs="Arial"/>
          <w:i/>
          <w:lang w:val="es-ES"/>
        </w:rPr>
        <w:t>blazer</w:t>
      </w:r>
      <w:r w:rsidR="00613493" w:rsidRPr="003B78FF">
        <w:rPr>
          <w:rFonts w:ascii="Arial" w:hAnsi="Arial" w:cs="Arial"/>
          <w:lang w:val="es-ES"/>
        </w:rPr>
        <w:t>),</w:t>
      </w:r>
      <w:r>
        <w:rPr>
          <w:rFonts w:ascii="Arial" w:hAnsi="Arial" w:cs="Arial"/>
          <w:lang w:val="es-ES"/>
        </w:rPr>
        <w:t xml:space="preserve"> </w:t>
      </w:r>
      <w:r w:rsidRPr="000D0690">
        <w:rPr>
          <w:rFonts w:ascii="Arial" w:hAnsi="Arial" w:cs="Arial"/>
          <w:lang w:val="es-ES"/>
        </w:rPr>
        <w:t>y corbata</w:t>
      </w:r>
      <w:r w:rsidR="00C9704D">
        <w:rPr>
          <w:rFonts w:ascii="Arial" w:hAnsi="Arial" w:cs="Arial"/>
          <w:lang w:val="es-ES"/>
        </w:rPr>
        <w:t xml:space="preserve"> gris con rayas oblicuas verdes</w:t>
      </w:r>
      <w:r w:rsidRPr="000D0690">
        <w:rPr>
          <w:lang w:val="es-ES"/>
        </w:rPr>
        <w:t xml:space="preserve"> </w:t>
      </w:r>
      <w:r>
        <w:rPr>
          <w:rFonts w:ascii="Arial" w:hAnsi="Arial" w:cs="Arial"/>
          <w:lang w:val="es-ES"/>
        </w:rPr>
        <w:t xml:space="preserve">con el uniforme de diario. </w:t>
      </w:r>
    </w:p>
    <w:p w14:paraId="5C7D2436" w14:textId="77777777" w:rsidR="00E61620" w:rsidRPr="00CC6469" w:rsidRDefault="000D0690" w:rsidP="000D0690">
      <w:pPr>
        <w:pStyle w:val="Salutation"/>
        <w:jc w:val="both"/>
        <w:rPr>
          <w:rFonts w:ascii="Arial" w:hAnsi="Arial" w:cs="Arial"/>
          <w:lang w:val="es-ES"/>
        </w:rPr>
      </w:pPr>
      <w:r w:rsidRPr="00CC6469">
        <w:rPr>
          <w:rFonts w:ascii="Arial" w:hAnsi="Arial" w:cs="Arial"/>
          <w:lang w:val="es-ES"/>
        </w:rPr>
        <w:t xml:space="preserve">Descripción de la Chaqueta: Color verde, </w:t>
      </w:r>
      <w:r w:rsidR="00613493" w:rsidRPr="00CC6469">
        <w:rPr>
          <w:rFonts w:ascii="Arial" w:hAnsi="Arial" w:cs="Arial"/>
          <w:lang w:val="es-ES"/>
        </w:rPr>
        <w:t>dos bolsillos inferiores de parche</w:t>
      </w:r>
      <w:r w:rsidRPr="00CC6469">
        <w:rPr>
          <w:rFonts w:ascii="Arial" w:hAnsi="Arial" w:cs="Arial"/>
          <w:lang w:val="es-ES"/>
        </w:rPr>
        <w:t>, bolsillo superior izquierdo</w:t>
      </w:r>
      <w:r w:rsidR="00613493" w:rsidRPr="00CC6469">
        <w:rPr>
          <w:rFonts w:ascii="Arial" w:hAnsi="Arial" w:cs="Arial"/>
          <w:lang w:val="es-ES"/>
        </w:rPr>
        <w:t xml:space="preserve"> con el escudo del Colegio; los b</w:t>
      </w:r>
      <w:r w:rsidRPr="00CC6469">
        <w:rPr>
          <w:rFonts w:ascii="Arial" w:hAnsi="Arial" w:cs="Arial"/>
          <w:lang w:val="es-ES"/>
        </w:rPr>
        <w:t>otones dorados metálicos</w:t>
      </w:r>
      <w:r w:rsidR="00CC6469" w:rsidRPr="00CC6469">
        <w:rPr>
          <w:rFonts w:ascii="Arial" w:hAnsi="Arial" w:cs="Arial"/>
          <w:lang w:val="es-ES"/>
        </w:rPr>
        <w:t>, abertura en el centro (</w:t>
      </w:r>
      <w:r w:rsidR="00613493" w:rsidRPr="00CC6469">
        <w:rPr>
          <w:rFonts w:ascii="Arial" w:hAnsi="Arial" w:cs="Arial"/>
          <w:lang w:val="es-ES"/>
        </w:rPr>
        <w:t>no debe ser cruzada</w:t>
      </w:r>
      <w:r w:rsidR="00CC6469" w:rsidRPr="00CC6469">
        <w:rPr>
          <w:rFonts w:ascii="Arial" w:hAnsi="Arial" w:cs="Arial"/>
          <w:lang w:val="es-ES"/>
        </w:rPr>
        <w:t>)</w:t>
      </w:r>
      <w:r w:rsidR="00613493" w:rsidRPr="00CC6469">
        <w:rPr>
          <w:rFonts w:ascii="Arial" w:hAnsi="Arial" w:cs="Arial"/>
          <w:lang w:val="es-ES"/>
        </w:rPr>
        <w:t xml:space="preserve">. </w:t>
      </w:r>
    </w:p>
    <w:p w14:paraId="47E307DB" w14:textId="77777777" w:rsidR="00153BD4" w:rsidRPr="003B78FF" w:rsidRDefault="00613493" w:rsidP="00BA35AC">
      <w:pPr>
        <w:pStyle w:val="BodyText"/>
        <w:rPr>
          <w:rFonts w:cs="Arial"/>
          <w:sz w:val="24"/>
          <w:szCs w:val="24"/>
        </w:rPr>
      </w:pPr>
      <w:r w:rsidRPr="003B78FF">
        <w:rPr>
          <w:rFonts w:cs="Arial"/>
          <w:sz w:val="24"/>
          <w:szCs w:val="24"/>
        </w:rPr>
        <w:t xml:space="preserve"> </w:t>
      </w:r>
    </w:p>
    <w:p w14:paraId="6BB12709" w14:textId="201E9F0F" w:rsidR="00153BD4" w:rsidRPr="00E61620" w:rsidRDefault="00613493" w:rsidP="00BA35AC">
      <w:pPr>
        <w:pStyle w:val="BodyText"/>
        <w:rPr>
          <w:rFonts w:cs="Arial"/>
          <w:b/>
          <w:sz w:val="24"/>
          <w:szCs w:val="24"/>
        </w:rPr>
      </w:pPr>
      <w:r w:rsidRPr="00E61620">
        <w:rPr>
          <w:rFonts w:cs="Arial"/>
          <w:b/>
          <w:sz w:val="24"/>
          <w:szCs w:val="24"/>
        </w:rPr>
        <w:t>_</w:t>
      </w:r>
      <w:r w:rsidR="00BC67FA" w:rsidRPr="00E61620">
        <w:rPr>
          <w:rFonts w:cs="Arial"/>
          <w:b/>
          <w:sz w:val="24"/>
          <w:szCs w:val="24"/>
        </w:rPr>
        <w:t>3.1</w:t>
      </w:r>
      <w:r w:rsidR="00E42D3C">
        <w:rPr>
          <w:rFonts w:cs="Arial"/>
          <w:b/>
          <w:sz w:val="24"/>
          <w:szCs w:val="24"/>
        </w:rPr>
        <w:t>2</w:t>
      </w:r>
      <w:r w:rsidRPr="00E61620">
        <w:rPr>
          <w:rFonts w:cs="Arial"/>
          <w:b/>
          <w:sz w:val="24"/>
          <w:szCs w:val="24"/>
        </w:rPr>
        <w:t>.</w:t>
      </w:r>
      <w:r w:rsidR="00984EDD">
        <w:rPr>
          <w:rFonts w:cs="Arial"/>
          <w:b/>
          <w:sz w:val="24"/>
          <w:szCs w:val="24"/>
        </w:rPr>
        <w:t xml:space="preserve">3 </w:t>
      </w:r>
      <w:r w:rsidRPr="00E61620">
        <w:rPr>
          <w:rFonts w:cs="Arial"/>
          <w:b/>
          <w:sz w:val="24"/>
          <w:szCs w:val="24"/>
        </w:rPr>
        <w:t>Uniforme de Educación Física</w:t>
      </w:r>
    </w:p>
    <w:p w14:paraId="7FD5F705" w14:textId="14D1369E" w:rsidR="00ED3A91" w:rsidRPr="00495D95" w:rsidRDefault="00ED3A91" w:rsidP="00ED3A91">
      <w:pPr>
        <w:pStyle w:val="BodyText"/>
        <w:rPr>
          <w:rFonts w:cs="Arial"/>
          <w:sz w:val="24"/>
          <w:szCs w:val="24"/>
          <w:lang w:val="es-CO"/>
        </w:rPr>
      </w:pPr>
      <w:r w:rsidRPr="00495D95">
        <w:rPr>
          <w:rFonts w:cs="Arial"/>
          <w:sz w:val="24"/>
          <w:szCs w:val="24"/>
          <w:highlight w:val="green"/>
        </w:rPr>
        <w:t xml:space="preserve">Los estudiantes deben asistir a las clases de educación física con el </w:t>
      </w:r>
      <w:r w:rsidR="00065474">
        <w:rPr>
          <w:rFonts w:cs="Arial"/>
          <w:sz w:val="24"/>
          <w:szCs w:val="24"/>
          <w:highlight w:val="green"/>
        </w:rPr>
        <w:t>siguiente uniforme:</w:t>
      </w:r>
    </w:p>
    <w:p w14:paraId="258A613E" w14:textId="77777777" w:rsidR="00065474" w:rsidRDefault="00A21989" w:rsidP="00670D1B">
      <w:pPr>
        <w:pStyle w:val="BodyText3"/>
        <w:tabs>
          <w:tab w:val="left" w:pos="708"/>
        </w:tabs>
        <w:rPr>
          <w:rFonts w:cs="Arial"/>
          <w:sz w:val="24"/>
          <w:szCs w:val="24"/>
          <w:highlight w:val="lightGray"/>
          <w:lang w:val="es-CO"/>
        </w:rPr>
      </w:pPr>
      <w:r w:rsidRPr="009E084E">
        <w:rPr>
          <w:rFonts w:cs="Arial"/>
          <w:sz w:val="24"/>
          <w:szCs w:val="24"/>
          <w:highlight w:val="lightGray"/>
          <w:lang w:val="es-CO"/>
        </w:rPr>
        <w:t>Camiseta en tela inteligente predominantemente blanca, con rayas verdes atravesadas y el escudo</w:t>
      </w:r>
      <w:r w:rsidR="001B7BCB">
        <w:rPr>
          <w:rFonts w:cs="Arial"/>
          <w:sz w:val="24"/>
          <w:szCs w:val="24"/>
          <w:highlight w:val="lightGray"/>
          <w:lang w:val="es-CO"/>
        </w:rPr>
        <w:t xml:space="preserve"> del Colegio en el lado izquierdo</w:t>
      </w:r>
      <w:r w:rsidRPr="009E084E">
        <w:rPr>
          <w:rFonts w:cs="Arial"/>
          <w:sz w:val="24"/>
          <w:szCs w:val="24"/>
          <w:highlight w:val="lightGray"/>
          <w:lang w:val="es-CO"/>
        </w:rPr>
        <w:t>. Se ajusta</w:t>
      </w:r>
      <w:r w:rsidR="009E084E" w:rsidRPr="009E084E">
        <w:rPr>
          <w:rFonts w:cs="Arial"/>
          <w:sz w:val="24"/>
          <w:szCs w:val="24"/>
          <w:highlight w:val="lightGray"/>
          <w:lang w:val="es-CO"/>
        </w:rPr>
        <w:t>rá el corte de</w:t>
      </w:r>
      <w:r w:rsidRPr="009E084E">
        <w:rPr>
          <w:rFonts w:cs="Arial"/>
          <w:sz w:val="24"/>
          <w:szCs w:val="24"/>
          <w:highlight w:val="lightGray"/>
          <w:lang w:val="es-CO"/>
        </w:rPr>
        <w:t xml:space="preserve"> la camiseta al género</w:t>
      </w:r>
      <w:r w:rsidR="00065474">
        <w:rPr>
          <w:rFonts w:cs="Arial"/>
          <w:sz w:val="24"/>
          <w:szCs w:val="24"/>
          <w:highlight w:val="lightGray"/>
          <w:lang w:val="es-CO"/>
        </w:rPr>
        <w:t>.</w:t>
      </w:r>
    </w:p>
    <w:p w14:paraId="0AB7E5B8" w14:textId="799B38DB" w:rsidR="009B0F6E" w:rsidRDefault="00065474" w:rsidP="00670D1B">
      <w:pPr>
        <w:pStyle w:val="BodyText3"/>
        <w:tabs>
          <w:tab w:val="left" w:pos="708"/>
        </w:tabs>
        <w:rPr>
          <w:rFonts w:cs="Arial"/>
          <w:sz w:val="24"/>
          <w:szCs w:val="24"/>
        </w:rPr>
      </w:pPr>
      <w:r>
        <w:rPr>
          <w:rFonts w:cs="Arial"/>
          <w:sz w:val="24"/>
          <w:szCs w:val="24"/>
        </w:rPr>
        <w:t>P</w:t>
      </w:r>
      <w:r w:rsidR="00613493" w:rsidRPr="00670D1B">
        <w:rPr>
          <w:rFonts w:cs="Arial"/>
          <w:sz w:val="24"/>
          <w:szCs w:val="24"/>
        </w:rPr>
        <w:t xml:space="preserve">antaloneta </w:t>
      </w:r>
      <w:r w:rsidR="00404BBC" w:rsidRPr="00404BBC">
        <w:rPr>
          <w:rFonts w:cs="Arial"/>
          <w:sz w:val="24"/>
          <w:szCs w:val="24"/>
          <w:highlight w:val="lightGray"/>
        </w:rPr>
        <w:t xml:space="preserve">en </w:t>
      </w:r>
      <w:r w:rsidR="00613493" w:rsidRPr="00404BBC">
        <w:rPr>
          <w:rFonts w:cs="Arial"/>
          <w:sz w:val="24"/>
          <w:szCs w:val="24"/>
          <w:highlight w:val="lightGray"/>
        </w:rPr>
        <w:t>tela</w:t>
      </w:r>
      <w:r w:rsidR="00404BBC">
        <w:rPr>
          <w:rFonts w:cs="Arial"/>
          <w:sz w:val="24"/>
          <w:szCs w:val="24"/>
        </w:rPr>
        <w:t xml:space="preserve"> </w:t>
      </w:r>
      <w:r w:rsidRPr="00404BBC">
        <w:rPr>
          <w:rFonts w:cs="Arial"/>
          <w:sz w:val="24"/>
          <w:szCs w:val="24"/>
          <w:highlight w:val="lightGray"/>
        </w:rPr>
        <w:t>predominantemente</w:t>
      </w:r>
      <w:r w:rsidR="00613493" w:rsidRPr="00670D1B">
        <w:rPr>
          <w:rFonts w:cs="Arial"/>
          <w:sz w:val="24"/>
          <w:szCs w:val="24"/>
        </w:rPr>
        <w:t xml:space="preserve"> gris, </w:t>
      </w:r>
      <w:r w:rsidR="00404BBC">
        <w:rPr>
          <w:rFonts w:cs="Arial"/>
          <w:sz w:val="24"/>
          <w:szCs w:val="24"/>
        </w:rPr>
        <w:t xml:space="preserve">blanco a los lados, </w:t>
      </w:r>
      <w:r w:rsidR="00613493" w:rsidRPr="00670D1B">
        <w:rPr>
          <w:rFonts w:cs="Arial"/>
          <w:sz w:val="24"/>
          <w:szCs w:val="24"/>
        </w:rPr>
        <w:t>con las letras CC</w:t>
      </w:r>
      <w:r w:rsidR="009B0F6E">
        <w:rPr>
          <w:rFonts w:cs="Arial"/>
          <w:sz w:val="24"/>
          <w:szCs w:val="24"/>
        </w:rPr>
        <w:t>B bordadas en la pierna derecha.</w:t>
      </w:r>
      <w:r w:rsidR="00670D1B" w:rsidRPr="00670D1B">
        <w:rPr>
          <w:rFonts w:cs="Arial"/>
          <w:sz w:val="24"/>
          <w:szCs w:val="24"/>
        </w:rPr>
        <w:t xml:space="preserve"> </w:t>
      </w:r>
      <w:r w:rsidR="009B0F6E" w:rsidRPr="00404BBC">
        <w:rPr>
          <w:rFonts w:cs="Arial"/>
          <w:sz w:val="24"/>
          <w:szCs w:val="24"/>
          <w:highlight w:val="lightGray"/>
          <w:lang w:val="es-CO"/>
        </w:rPr>
        <w:t>El corte de la pantaloneta se ajusta al género</w:t>
      </w:r>
      <w:r w:rsidR="002B2948">
        <w:rPr>
          <w:rFonts w:cs="Arial"/>
          <w:sz w:val="24"/>
          <w:szCs w:val="24"/>
          <w:highlight w:val="lightGray"/>
          <w:lang w:val="es-CO"/>
        </w:rPr>
        <w:t xml:space="preserve">. </w:t>
      </w:r>
      <w:r w:rsidR="002B2948" w:rsidRPr="00F20010">
        <w:rPr>
          <w:rFonts w:cs="Arial"/>
          <w:sz w:val="24"/>
          <w:szCs w:val="24"/>
          <w:lang w:val="es-CO"/>
        </w:rPr>
        <w:t>Será opcional el uso de pantalón de sudadera</w:t>
      </w:r>
      <w:r w:rsidR="002B2948">
        <w:rPr>
          <w:rFonts w:cs="Arial"/>
          <w:sz w:val="24"/>
          <w:szCs w:val="24"/>
          <w:lang w:val="es-CO"/>
        </w:rPr>
        <w:t xml:space="preserve"> </w:t>
      </w:r>
      <w:r w:rsidR="002B2948">
        <w:rPr>
          <w:rFonts w:cs="Arial"/>
          <w:sz w:val="24"/>
          <w:szCs w:val="24"/>
          <w:highlight w:val="lightGray"/>
        </w:rPr>
        <w:t>del CCB.</w:t>
      </w:r>
    </w:p>
    <w:p w14:paraId="0633733E" w14:textId="61A33EAE" w:rsidR="00E61620" w:rsidRPr="00670D1B" w:rsidRDefault="009B0F6E" w:rsidP="00670D1B">
      <w:pPr>
        <w:pStyle w:val="BodyText3"/>
        <w:tabs>
          <w:tab w:val="left" w:pos="708"/>
        </w:tabs>
        <w:rPr>
          <w:rFonts w:cs="Arial"/>
          <w:sz w:val="24"/>
          <w:szCs w:val="24"/>
        </w:rPr>
      </w:pPr>
      <w:r>
        <w:rPr>
          <w:rFonts w:cs="Arial"/>
          <w:sz w:val="24"/>
          <w:szCs w:val="24"/>
        </w:rPr>
        <w:t>M</w:t>
      </w:r>
      <w:r w:rsidR="00833A69" w:rsidRPr="00670D1B">
        <w:rPr>
          <w:rFonts w:cs="Arial"/>
          <w:sz w:val="24"/>
          <w:szCs w:val="24"/>
        </w:rPr>
        <w:t>edias verdes y zapatos tenis</w:t>
      </w:r>
      <w:r w:rsidR="00065474">
        <w:rPr>
          <w:rFonts w:cs="Arial"/>
          <w:sz w:val="24"/>
          <w:szCs w:val="24"/>
        </w:rPr>
        <w:t xml:space="preserve">. </w:t>
      </w:r>
      <w:r>
        <w:rPr>
          <w:rFonts w:cs="Arial"/>
          <w:sz w:val="24"/>
          <w:szCs w:val="24"/>
          <w:highlight w:val="green"/>
          <w:lang w:val="es-CO"/>
        </w:rPr>
        <w:t>L</w:t>
      </w:r>
      <w:r w:rsidR="00E112F3">
        <w:rPr>
          <w:rFonts w:cs="Arial"/>
          <w:sz w:val="24"/>
          <w:szCs w:val="24"/>
          <w:highlight w:val="green"/>
          <w:lang w:val="es-CO"/>
        </w:rPr>
        <w:t xml:space="preserve">os zapatos tenis </w:t>
      </w:r>
      <w:r>
        <w:rPr>
          <w:rFonts w:cs="Arial"/>
          <w:sz w:val="24"/>
          <w:szCs w:val="24"/>
          <w:highlight w:val="green"/>
          <w:lang w:val="es-CO"/>
        </w:rPr>
        <w:t>deben ser</w:t>
      </w:r>
      <w:r w:rsidR="00E112F3">
        <w:rPr>
          <w:rFonts w:cs="Arial"/>
          <w:sz w:val="24"/>
          <w:szCs w:val="24"/>
          <w:highlight w:val="green"/>
          <w:lang w:val="es-CO"/>
        </w:rPr>
        <w:t xml:space="preserve"> adecuados para la práctica deportiva y tengan amarre de cordón para evitar riesgos de lesiones y facilitar la práctica de actividades como carreras y saltos</w:t>
      </w:r>
      <w:r>
        <w:rPr>
          <w:rFonts w:cs="Arial"/>
          <w:sz w:val="24"/>
          <w:szCs w:val="24"/>
          <w:highlight w:val="green"/>
          <w:lang w:val="es-CO"/>
        </w:rPr>
        <w:t>.</w:t>
      </w:r>
    </w:p>
    <w:p w14:paraId="7ED8C572" w14:textId="46213D09" w:rsidR="00E61620" w:rsidRDefault="002B2948" w:rsidP="00BA35AC">
      <w:pPr>
        <w:pStyle w:val="BodyText"/>
        <w:rPr>
          <w:rFonts w:cs="Arial"/>
          <w:sz w:val="24"/>
          <w:szCs w:val="24"/>
          <w:lang w:val="es-CO"/>
        </w:rPr>
      </w:pPr>
      <w:r>
        <w:rPr>
          <w:rFonts w:cs="Arial"/>
          <w:sz w:val="24"/>
          <w:szCs w:val="24"/>
          <w:lang w:val="es-CO"/>
        </w:rPr>
        <w:t>.</w:t>
      </w:r>
    </w:p>
    <w:p w14:paraId="1D1AF5D2" w14:textId="529E90E1" w:rsidR="00153BD4" w:rsidRPr="00E61620" w:rsidRDefault="00613493" w:rsidP="00BA35AC">
      <w:pPr>
        <w:pStyle w:val="BodyText"/>
        <w:rPr>
          <w:rFonts w:cs="Arial"/>
          <w:b/>
          <w:sz w:val="24"/>
          <w:szCs w:val="24"/>
        </w:rPr>
      </w:pPr>
      <w:r w:rsidRPr="00F20010">
        <w:rPr>
          <w:rFonts w:cs="Arial"/>
          <w:b/>
          <w:sz w:val="24"/>
          <w:szCs w:val="24"/>
        </w:rPr>
        <w:t>_</w:t>
      </w:r>
      <w:r w:rsidR="00BC67FA" w:rsidRPr="00F20010">
        <w:rPr>
          <w:rFonts w:cs="Arial"/>
          <w:b/>
          <w:sz w:val="24"/>
          <w:szCs w:val="24"/>
        </w:rPr>
        <w:t>3</w:t>
      </w:r>
      <w:r w:rsidR="00BC67FA" w:rsidRPr="00E575B3">
        <w:rPr>
          <w:rFonts w:cs="Arial"/>
          <w:b/>
          <w:sz w:val="24"/>
          <w:szCs w:val="24"/>
        </w:rPr>
        <w:t>.1</w:t>
      </w:r>
      <w:r w:rsidR="00E42D3C">
        <w:rPr>
          <w:rFonts w:cs="Arial"/>
          <w:b/>
          <w:sz w:val="24"/>
          <w:szCs w:val="24"/>
        </w:rPr>
        <w:t>2</w:t>
      </w:r>
      <w:r w:rsidRPr="00E575B3">
        <w:rPr>
          <w:rFonts w:cs="Arial"/>
          <w:b/>
          <w:sz w:val="24"/>
          <w:szCs w:val="24"/>
        </w:rPr>
        <w:t>.</w:t>
      </w:r>
      <w:r w:rsidR="00984EDD">
        <w:rPr>
          <w:rFonts w:cs="Arial"/>
          <w:b/>
          <w:sz w:val="24"/>
          <w:szCs w:val="24"/>
        </w:rPr>
        <w:t xml:space="preserve">4 </w:t>
      </w:r>
      <w:r w:rsidRPr="00E575B3">
        <w:rPr>
          <w:rFonts w:cs="Arial"/>
          <w:b/>
          <w:sz w:val="24"/>
          <w:szCs w:val="24"/>
        </w:rPr>
        <w:t>Uniforme de Natación</w:t>
      </w:r>
    </w:p>
    <w:p w14:paraId="1EEB547D" w14:textId="1D6F10E7" w:rsidR="002B2948" w:rsidRDefault="002B2948" w:rsidP="002B2948">
      <w:pPr>
        <w:pStyle w:val="BodyText"/>
        <w:rPr>
          <w:rFonts w:cs="Arial"/>
          <w:sz w:val="24"/>
          <w:szCs w:val="24"/>
        </w:rPr>
      </w:pPr>
      <w:r w:rsidRPr="003B78FF">
        <w:rPr>
          <w:rFonts w:cs="Arial"/>
          <w:sz w:val="24"/>
          <w:szCs w:val="24"/>
        </w:rPr>
        <w:t xml:space="preserve">Los estudiantes sólo podrán ingresar </w:t>
      </w:r>
      <w:r>
        <w:rPr>
          <w:rFonts w:cs="Arial"/>
          <w:sz w:val="24"/>
          <w:szCs w:val="24"/>
          <w:highlight w:val="green"/>
        </w:rPr>
        <w:t>la clase de natación</w:t>
      </w:r>
      <w:r>
        <w:rPr>
          <w:rFonts w:cs="Arial"/>
          <w:sz w:val="24"/>
          <w:szCs w:val="24"/>
        </w:rPr>
        <w:t xml:space="preserve"> o</w:t>
      </w:r>
      <w:r w:rsidRPr="003B78FF">
        <w:rPr>
          <w:rFonts w:cs="Arial"/>
          <w:sz w:val="24"/>
          <w:szCs w:val="24"/>
        </w:rPr>
        <w:t xml:space="preserve"> a la actividad programada cuando</w:t>
      </w:r>
      <w:r>
        <w:rPr>
          <w:rFonts w:cs="Arial"/>
          <w:sz w:val="24"/>
          <w:szCs w:val="24"/>
        </w:rPr>
        <w:t xml:space="preserve"> </w:t>
      </w:r>
      <w:r w:rsidRPr="005D784A">
        <w:rPr>
          <w:rFonts w:cs="Arial"/>
          <w:sz w:val="24"/>
          <w:szCs w:val="24"/>
          <w:highlight w:val="green"/>
        </w:rPr>
        <w:t xml:space="preserve"> se presente</w:t>
      </w:r>
      <w:r>
        <w:rPr>
          <w:rFonts w:cs="Arial"/>
          <w:sz w:val="24"/>
          <w:szCs w:val="24"/>
          <w:highlight w:val="green"/>
        </w:rPr>
        <w:t>n con el uniforme respectivo y lo luzcan adecuadamente:</w:t>
      </w:r>
    </w:p>
    <w:p w14:paraId="2E552FEA" w14:textId="77777777" w:rsidR="00E112F3" w:rsidRPr="003B78FF" w:rsidRDefault="00613493" w:rsidP="00E112F3">
      <w:pPr>
        <w:pStyle w:val="BodyText"/>
        <w:rPr>
          <w:rFonts w:cs="Arial"/>
          <w:sz w:val="24"/>
          <w:szCs w:val="24"/>
        </w:rPr>
      </w:pPr>
      <w:r w:rsidRPr="003B78FF">
        <w:rPr>
          <w:rFonts w:cs="Arial"/>
          <w:sz w:val="24"/>
          <w:szCs w:val="24"/>
        </w:rPr>
        <w:t xml:space="preserve">Todos los estudiantes deben usar el vestido de baño del CCB. </w:t>
      </w:r>
      <w:r w:rsidR="00E112F3" w:rsidRPr="005D784A">
        <w:rPr>
          <w:rFonts w:cs="Arial"/>
          <w:sz w:val="24"/>
          <w:szCs w:val="24"/>
          <w:highlight w:val="green"/>
        </w:rPr>
        <w:t>La</w:t>
      </w:r>
      <w:r w:rsidR="00E112F3">
        <w:rPr>
          <w:rFonts w:cs="Arial"/>
          <w:sz w:val="24"/>
          <w:szCs w:val="24"/>
          <w:highlight w:val="green"/>
        </w:rPr>
        <w:t>s niñas que lo prefieran, podrán utilizar además la pantaloneta de baño reglamentaria.</w:t>
      </w:r>
    </w:p>
    <w:p w14:paraId="151BE772" w14:textId="77777777" w:rsidR="00153BD4" w:rsidRPr="003B78FF" w:rsidRDefault="00CC6469" w:rsidP="00BA35AC">
      <w:pPr>
        <w:pStyle w:val="BodyText"/>
        <w:rPr>
          <w:rFonts w:cs="Arial"/>
          <w:sz w:val="24"/>
          <w:szCs w:val="24"/>
        </w:rPr>
      </w:pPr>
      <w:r>
        <w:rPr>
          <w:rFonts w:cs="Arial"/>
          <w:sz w:val="24"/>
          <w:szCs w:val="24"/>
        </w:rPr>
        <w:t>En</w:t>
      </w:r>
      <w:r w:rsidR="00613493" w:rsidRPr="003B78FF">
        <w:rPr>
          <w:rFonts w:cs="Arial"/>
          <w:sz w:val="24"/>
          <w:szCs w:val="24"/>
        </w:rPr>
        <w:t xml:space="preserve"> la piscina no </w:t>
      </w:r>
      <w:r>
        <w:rPr>
          <w:rFonts w:cs="Arial"/>
          <w:sz w:val="24"/>
          <w:szCs w:val="24"/>
        </w:rPr>
        <w:t xml:space="preserve">se </w:t>
      </w:r>
      <w:r w:rsidR="00613493" w:rsidRPr="003B78FF">
        <w:rPr>
          <w:rFonts w:cs="Arial"/>
          <w:sz w:val="24"/>
          <w:szCs w:val="24"/>
        </w:rPr>
        <w:t>deben usar joyas ni elementos que interfieran con el normal desarrollo de la clase.</w:t>
      </w:r>
    </w:p>
    <w:p w14:paraId="6A8AC62C" w14:textId="02682F32" w:rsidR="0050036B" w:rsidRPr="00974BE3" w:rsidRDefault="00613493" w:rsidP="0050036B">
      <w:pPr>
        <w:pStyle w:val="BodyText"/>
        <w:rPr>
          <w:rFonts w:cs="Arial"/>
          <w:sz w:val="24"/>
          <w:szCs w:val="24"/>
          <w:lang w:val="es-CO"/>
        </w:rPr>
      </w:pPr>
      <w:r w:rsidRPr="002B2948">
        <w:rPr>
          <w:rFonts w:cs="Arial"/>
          <w:sz w:val="24"/>
          <w:szCs w:val="24"/>
        </w:rPr>
        <w:t>Los usuarios de la piscin</w:t>
      </w:r>
      <w:r w:rsidR="002B2948">
        <w:rPr>
          <w:rFonts w:cs="Arial"/>
          <w:sz w:val="24"/>
          <w:szCs w:val="24"/>
        </w:rPr>
        <w:t>a que tengan el cabello largo</w:t>
      </w:r>
      <w:r w:rsidR="00E42D3C">
        <w:rPr>
          <w:rFonts w:cs="Arial"/>
          <w:sz w:val="24"/>
          <w:szCs w:val="24"/>
        </w:rPr>
        <w:t>,</w:t>
      </w:r>
      <w:r w:rsidR="002B2948">
        <w:rPr>
          <w:rFonts w:cs="Arial"/>
          <w:sz w:val="24"/>
          <w:szCs w:val="24"/>
        </w:rPr>
        <w:t xml:space="preserve"> </w:t>
      </w:r>
      <w:r w:rsidRPr="002B2948">
        <w:rPr>
          <w:rFonts w:cs="Arial"/>
          <w:sz w:val="24"/>
          <w:szCs w:val="24"/>
        </w:rPr>
        <w:t>deben</w:t>
      </w:r>
      <w:r w:rsidRPr="002B2948">
        <w:rPr>
          <w:rFonts w:cs="Arial"/>
          <w:sz w:val="24"/>
          <w:szCs w:val="24"/>
          <w:highlight w:val="cyan"/>
        </w:rPr>
        <w:t xml:space="preserve"> </w:t>
      </w:r>
      <w:r w:rsidRPr="002B2948">
        <w:rPr>
          <w:rFonts w:cs="Arial"/>
          <w:strike/>
          <w:sz w:val="24"/>
          <w:szCs w:val="24"/>
          <w:highlight w:val="cyan"/>
        </w:rPr>
        <w:t>llevar recogido o</w:t>
      </w:r>
      <w:r w:rsidRPr="002B2948">
        <w:rPr>
          <w:rFonts w:cs="Arial"/>
          <w:sz w:val="24"/>
          <w:szCs w:val="24"/>
          <w:highlight w:val="cyan"/>
        </w:rPr>
        <w:t xml:space="preserve"> </w:t>
      </w:r>
      <w:r w:rsidR="002B2948">
        <w:rPr>
          <w:rFonts w:cs="Arial"/>
          <w:sz w:val="24"/>
          <w:szCs w:val="24"/>
        </w:rPr>
        <w:t xml:space="preserve">utilizar gorro de natación. </w:t>
      </w:r>
      <w:r w:rsidR="0050036B" w:rsidRPr="00974BE3">
        <w:rPr>
          <w:rFonts w:cs="Arial"/>
          <w:sz w:val="32"/>
          <w:szCs w:val="32"/>
        </w:rPr>
        <w:t xml:space="preserve"> </w:t>
      </w:r>
    </w:p>
    <w:p w14:paraId="68E163F1" w14:textId="17501EE4" w:rsidR="00153BD4" w:rsidRPr="00E42D3C" w:rsidRDefault="0050036B" w:rsidP="0050036B">
      <w:pPr>
        <w:pStyle w:val="BodyText"/>
        <w:rPr>
          <w:rFonts w:cs="Arial"/>
          <w:sz w:val="24"/>
          <w:szCs w:val="24"/>
        </w:rPr>
      </w:pPr>
      <w:r w:rsidRPr="00E42D3C">
        <w:rPr>
          <w:rFonts w:cs="Arial"/>
          <w:sz w:val="24"/>
          <w:szCs w:val="24"/>
          <w:lang w:val="es-CO"/>
        </w:rPr>
        <w:t xml:space="preserve">Los niños y niñas de </w:t>
      </w:r>
      <w:r w:rsidRPr="00BE0859">
        <w:rPr>
          <w:rFonts w:cs="Arial"/>
          <w:strike/>
          <w:color w:val="FF0000"/>
          <w:sz w:val="24"/>
          <w:szCs w:val="24"/>
          <w:lang w:val="es-CO"/>
        </w:rPr>
        <w:t>Jardín y Preprimaria</w:t>
      </w:r>
      <w:r w:rsidRPr="00E42D3C">
        <w:rPr>
          <w:rFonts w:cs="Arial"/>
          <w:color w:val="FF0000"/>
          <w:sz w:val="24"/>
          <w:szCs w:val="24"/>
          <w:lang w:val="es-CO"/>
        </w:rPr>
        <w:t xml:space="preserve"> </w:t>
      </w:r>
      <w:r w:rsidR="00BE0859">
        <w:rPr>
          <w:rFonts w:cs="Arial"/>
          <w:color w:val="FF0000"/>
          <w:sz w:val="24"/>
          <w:szCs w:val="24"/>
          <w:lang w:val="es-CO"/>
        </w:rPr>
        <w:t xml:space="preserve">Primera Infancia </w:t>
      </w:r>
      <w:r w:rsidRPr="00E42D3C">
        <w:rPr>
          <w:rFonts w:cs="Arial"/>
          <w:sz w:val="24"/>
          <w:szCs w:val="24"/>
          <w:lang w:val="es-CO"/>
        </w:rPr>
        <w:t>deberán hacer uso del gorro de natación en todos los casos</w:t>
      </w:r>
    </w:p>
    <w:p w14:paraId="61155087" w14:textId="48E82A3C" w:rsidR="00153BD4" w:rsidRPr="003B78FF" w:rsidRDefault="00153BD4" w:rsidP="00BA35AC">
      <w:pPr>
        <w:pStyle w:val="BodyText"/>
        <w:rPr>
          <w:rFonts w:cs="Arial"/>
          <w:sz w:val="24"/>
          <w:szCs w:val="24"/>
        </w:rPr>
      </w:pPr>
    </w:p>
    <w:p w14:paraId="09BF2DE1" w14:textId="77777777" w:rsidR="00153BD4" w:rsidRDefault="00195493" w:rsidP="00BA35AC">
      <w:pPr>
        <w:pStyle w:val="BodyText"/>
        <w:rPr>
          <w:rFonts w:cs="Arial"/>
          <w:sz w:val="24"/>
          <w:szCs w:val="24"/>
        </w:rPr>
      </w:pPr>
      <w:r>
        <w:rPr>
          <w:rFonts w:cs="Arial"/>
          <w:sz w:val="24"/>
          <w:szCs w:val="24"/>
        </w:rPr>
        <w:t>En lo posible, salvo impedimentos de salud, se debe usar bloqueador solar.</w:t>
      </w:r>
    </w:p>
    <w:p w14:paraId="064FB442" w14:textId="77777777" w:rsidR="00670D1B" w:rsidRDefault="00670D1B" w:rsidP="00BA35AC">
      <w:pPr>
        <w:pStyle w:val="BodyText"/>
        <w:rPr>
          <w:rFonts w:cs="Arial"/>
          <w:sz w:val="24"/>
          <w:szCs w:val="24"/>
        </w:rPr>
      </w:pPr>
      <w:r w:rsidRPr="003B78FF">
        <w:rPr>
          <w:rFonts w:cs="Arial"/>
          <w:sz w:val="24"/>
          <w:szCs w:val="24"/>
        </w:rPr>
        <w:t>NOTA: Todos los usuarios de la piscina deberán tener marcadas sus pertenencias: pantalonetas, vestidos de baño, toallas o sudaderas.</w:t>
      </w:r>
    </w:p>
    <w:p w14:paraId="3AC2FF33" w14:textId="77777777" w:rsidR="0050036B" w:rsidRPr="003B78FF" w:rsidRDefault="0050036B" w:rsidP="00BA35AC">
      <w:pPr>
        <w:pStyle w:val="BodyText"/>
        <w:rPr>
          <w:rFonts w:cs="Arial"/>
          <w:sz w:val="24"/>
          <w:szCs w:val="24"/>
        </w:rPr>
      </w:pPr>
    </w:p>
    <w:p w14:paraId="65C51C58" w14:textId="79C9563B" w:rsidR="00984EDD" w:rsidRPr="003B78FF" w:rsidRDefault="0029008E" w:rsidP="00984EDD">
      <w:pPr>
        <w:pStyle w:val="List"/>
        <w:ind w:left="0" w:firstLine="0"/>
        <w:jc w:val="both"/>
        <w:rPr>
          <w:rFonts w:ascii="Arial" w:hAnsi="Arial" w:cs="Arial"/>
          <w:lang w:val="es-ES"/>
        </w:rPr>
      </w:pPr>
      <w:r w:rsidRPr="00A07C19">
        <w:rPr>
          <w:rFonts w:ascii="Arial" w:hAnsi="Arial" w:cs="Arial"/>
          <w:b/>
          <w:lang w:val="es-ES"/>
        </w:rPr>
        <w:t>3.1</w:t>
      </w:r>
      <w:r w:rsidR="00E42D3C">
        <w:rPr>
          <w:rFonts w:ascii="Arial" w:hAnsi="Arial" w:cs="Arial"/>
          <w:b/>
          <w:lang w:val="es-ES"/>
        </w:rPr>
        <w:t>2</w:t>
      </w:r>
      <w:r w:rsidR="00984EDD" w:rsidRPr="00A07C19">
        <w:rPr>
          <w:rFonts w:ascii="Arial" w:hAnsi="Arial" w:cs="Arial"/>
          <w:b/>
          <w:lang w:val="es-ES"/>
        </w:rPr>
        <w:t>.5</w:t>
      </w:r>
      <w:r w:rsidR="00101C57" w:rsidRPr="00A07C19">
        <w:rPr>
          <w:rFonts w:ascii="Arial" w:hAnsi="Arial" w:cs="Arial"/>
          <w:b/>
          <w:lang w:val="es-ES"/>
        </w:rPr>
        <w:t xml:space="preserve"> </w:t>
      </w:r>
      <w:r w:rsidR="00984EDD" w:rsidRPr="00A07C19">
        <w:rPr>
          <w:rFonts w:ascii="Arial" w:hAnsi="Arial" w:cs="Arial"/>
          <w:b/>
          <w:lang w:val="es-ES"/>
        </w:rPr>
        <w:t>Uniforme Delegaciones Oficiales y Selecciones Deportivas:</w:t>
      </w:r>
      <w:r w:rsidR="00984EDD">
        <w:rPr>
          <w:rFonts w:ascii="Arial" w:hAnsi="Arial" w:cs="Arial"/>
          <w:lang w:val="es-ES"/>
        </w:rPr>
        <w:t xml:space="preserve"> S</w:t>
      </w:r>
      <w:r w:rsidR="00984EDD" w:rsidRPr="003B78FF">
        <w:rPr>
          <w:rFonts w:ascii="Arial" w:hAnsi="Arial" w:cs="Arial"/>
          <w:lang w:val="es-ES"/>
        </w:rPr>
        <w:t>iempre que los estudiantes pertenecientes a equipos deportivos del CCB o delegaciones oficiales, participen en eventos internos, locales o nacionales deberán presentarse vistiendo pulcramente el uniforme de sudadera (pantalón y chaqueta), camiseta y pantaloneta d</w:t>
      </w:r>
      <w:r w:rsidR="00D12125">
        <w:rPr>
          <w:rFonts w:ascii="Arial" w:hAnsi="Arial" w:cs="Arial"/>
          <w:lang w:val="es-ES"/>
        </w:rPr>
        <w:t xml:space="preserve">iseñadas  </w:t>
      </w:r>
      <w:r w:rsidR="00D12125" w:rsidRPr="00D12125">
        <w:rPr>
          <w:rFonts w:ascii="Arial" w:hAnsi="Arial" w:cs="Arial"/>
          <w:highlight w:val="yellow"/>
          <w:lang w:val="es-ES"/>
        </w:rPr>
        <w:t>para educación física.</w:t>
      </w:r>
    </w:p>
    <w:p w14:paraId="2BF9ADBC" w14:textId="77777777" w:rsidR="00A24A1E" w:rsidRPr="00A24A1E" w:rsidRDefault="00A24A1E" w:rsidP="00BA35AC">
      <w:pPr>
        <w:pStyle w:val="List"/>
        <w:jc w:val="both"/>
        <w:rPr>
          <w:rFonts w:ascii="Arial" w:hAnsi="Arial" w:cs="Arial"/>
          <w:lang w:val="es-ES"/>
        </w:rPr>
      </w:pPr>
    </w:p>
    <w:p w14:paraId="25F26F02" w14:textId="20AFDCBD" w:rsidR="00153BD4" w:rsidRPr="00670D1B" w:rsidRDefault="00984EDD" w:rsidP="00BA35AC">
      <w:pPr>
        <w:pStyle w:val="List"/>
        <w:jc w:val="both"/>
        <w:rPr>
          <w:rFonts w:ascii="Arial" w:hAnsi="Arial" w:cs="Arial"/>
          <w:b/>
          <w:lang w:val="es-ES"/>
        </w:rPr>
      </w:pPr>
      <w:r>
        <w:rPr>
          <w:rFonts w:ascii="Arial" w:hAnsi="Arial" w:cs="Arial"/>
          <w:b/>
          <w:lang w:val="es-ES"/>
        </w:rPr>
        <w:t>3.1</w:t>
      </w:r>
      <w:r w:rsidR="00E42D3C">
        <w:rPr>
          <w:rFonts w:ascii="Arial" w:hAnsi="Arial" w:cs="Arial"/>
          <w:b/>
          <w:lang w:val="es-ES"/>
        </w:rPr>
        <w:t>2</w:t>
      </w:r>
      <w:r>
        <w:rPr>
          <w:rFonts w:ascii="Arial" w:hAnsi="Arial" w:cs="Arial"/>
          <w:b/>
          <w:lang w:val="es-ES"/>
        </w:rPr>
        <w:t xml:space="preserve">.6 </w:t>
      </w:r>
      <w:r w:rsidR="0029008E" w:rsidRPr="00670D1B">
        <w:rPr>
          <w:rFonts w:ascii="Arial" w:hAnsi="Arial" w:cs="Arial"/>
          <w:b/>
          <w:lang w:val="es-ES"/>
        </w:rPr>
        <w:t>Uniforme de C</w:t>
      </w:r>
      <w:r w:rsidR="00CC6469">
        <w:rPr>
          <w:rFonts w:ascii="Arial" w:hAnsi="Arial" w:cs="Arial"/>
          <w:b/>
          <w:lang w:val="es-ES"/>
        </w:rPr>
        <w:t>ASAS</w:t>
      </w:r>
    </w:p>
    <w:p w14:paraId="609954D9" w14:textId="0E9A4E1A" w:rsidR="00153BD4" w:rsidRPr="003B78FF" w:rsidRDefault="0029008E" w:rsidP="00670D1B">
      <w:pPr>
        <w:pStyle w:val="ListContinue"/>
        <w:ind w:left="0"/>
        <w:jc w:val="both"/>
        <w:rPr>
          <w:rFonts w:ascii="Arial" w:hAnsi="Arial" w:cs="Arial"/>
          <w:lang w:val="es-ES"/>
        </w:rPr>
      </w:pPr>
      <w:r w:rsidRPr="003B78FF">
        <w:rPr>
          <w:rFonts w:ascii="Arial" w:hAnsi="Arial" w:cs="Arial"/>
          <w:lang w:val="es-ES"/>
        </w:rPr>
        <w:t>Como ha sido tradición en el CCB, la</w:t>
      </w:r>
      <w:r w:rsidR="00974BE3">
        <w:rPr>
          <w:rFonts w:ascii="Arial" w:hAnsi="Arial" w:cs="Arial"/>
          <w:lang w:val="es-ES"/>
        </w:rPr>
        <w:t>s</w:t>
      </w:r>
      <w:r w:rsidRPr="003B78FF">
        <w:rPr>
          <w:rFonts w:ascii="Arial" w:hAnsi="Arial" w:cs="Arial"/>
          <w:lang w:val="es-ES"/>
        </w:rPr>
        <w:t xml:space="preserve"> </w:t>
      </w:r>
      <w:r w:rsidR="00974BE3">
        <w:rPr>
          <w:rFonts w:ascii="Arial" w:hAnsi="Arial" w:cs="Arial"/>
          <w:lang w:val="es-ES"/>
        </w:rPr>
        <w:t>secciones de</w:t>
      </w:r>
      <w:r w:rsidR="000B2AC6">
        <w:rPr>
          <w:rFonts w:ascii="Arial" w:hAnsi="Arial" w:cs="Arial"/>
          <w:lang w:val="es-ES"/>
        </w:rPr>
        <w:t xml:space="preserve"> Primera Infancia (a partir de </w:t>
      </w:r>
      <w:proofErr w:type="spellStart"/>
      <w:r w:rsidR="000B2AC6">
        <w:rPr>
          <w:rFonts w:ascii="Arial" w:hAnsi="Arial" w:cs="Arial"/>
          <w:lang w:val="es-ES"/>
        </w:rPr>
        <w:t>Prekinder</w:t>
      </w:r>
      <w:proofErr w:type="spellEnd"/>
      <w:r w:rsidR="000B2AC6">
        <w:rPr>
          <w:rFonts w:ascii="Arial" w:hAnsi="Arial" w:cs="Arial"/>
          <w:lang w:val="es-ES"/>
        </w:rPr>
        <w:t>),</w:t>
      </w:r>
      <w:r w:rsidR="00974BE3">
        <w:rPr>
          <w:rFonts w:ascii="Arial" w:hAnsi="Arial" w:cs="Arial"/>
          <w:lang w:val="es-ES"/>
        </w:rPr>
        <w:t xml:space="preserve"> </w:t>
      </w:r>
      <w:r w:rsidR="00974BE3" w:rsidRPr="000B2AC6">
        <w:rPr>
          <w:rFonts w:ascii="Arial" w:hAnsi="Arial" w:cs="Arial"/>
          <w:strike/>
          <w:lang w:val="es-ES"/>
        </w:rPr>
        <w:t>Preprimaria,</w:t>
      </w:r>
      <w:r w:rsidRPr="003B78FF">
        <w:rPr>
          <w:rFonts w:ascii="Arial" w:hAnsi="Arial" w:cs="Arial"/>
          <w:lang w:val="es-ES"/>
        </w:rPr>
        <w:t xml:space="preserve"> Primaria </w:t>
      </w:r>
      <w:r w:rsidR="00974BE3">
        <w:rPr>
          <w:rFonts w:ascii="Arial" w:hAnsi="Arial" w:cs="Arial"/>
          <w:lang w:val="es-ES"/>
        </w:rPr>
        <w:t>y</w:t>
      </w:r>
      <w:r w:rsidRPr="003B78FF">
        <w:rPr>
          <w:rFonts w:ascii="Arial" w:hAnsi="Arial" w:cs="Arial"/>
          <w:lang w:val="es-ES"/>
        </w:rPr>
        <w:t xml:space="preserve"> Bachillerato</w:t>
      </w:r>
      <w:r w:rsidR="00CC6469">
        <w:rPr>
          <w:rFonts w:ascii="Arial" w:hAnsi="Arial" w:cs="Arial"/>
          <w:lang w:val="es-ES"/>
        </w:rPr>
        <w:t>,</w:t>
      </w:r>
      <w:r w:rsidRPr="003B78FF">
        <w:rPr>
          <w:rFonts w:ascii="Arial" w:hAnsi="Arial" w:cs="Arial"/>
          <w:lang w:val="es-ES"/>
        </w:rPr>
        <w:t xml:space="preserve"> planeará</w:t>
      </w:r>
      <w:r w:rsidR="00974BE3">
        <w:rPr>
          <w:rFonts w:ascii="Arial" w:hAnsi="Arial" w:cs="Arial"/>
          <w:lang w:val="es-ES"/>
        </w:rPr>
        <w:t>n</w:t>
      </w:r>
      <w:r w:rsidRPr="003B78FF">
        <w:rPr>
          <w:rFonts w:ascii="Arial" w:hAnsi="Arial" w:cs="Arial"/>
          <w:lang w:val="es-ES"/>
        </w:rPr>
        <w:t xml:space="preserve"> de manera perió</w:t>
      </w:r>
      <w:r w:rsidR="00CC6469">
        <w:rPr>
          <w:rFonts w:ascii="Arial" w:hAnsi="Arial" w:cs="Arial"/>
          <w:lang w:val="es-ES"/>
        </w:rPr>
        <w:t>dica</w:t>
      </w:r>
      <w:r w:rsidRPr="003B78FF">
        <w:rPr>
          <w:rFonts w:ascii="Arial" w:hAnsi="Arial" w:cs="Arial"/>
          <w:lang w:val="es-ES"/>
        </w:rPr>
        <w:t xml:space="preserve"> actividades en los ámbitos académic</w:t>
      </w:r>
      <w:r w:rsidR="00974BE3">
        <w:rPr>
          <w:rFonts w:ascii="Arial" w:hAnsi="Arial" w:cs="Arial"/>
          <w:lang w:val="es-ES"/>
        </w:rPr>
        <w:t>o, cultural y deportivo, cuyos participantes</w:t>
      </w:r>
      <w:r w:rsidRPr="003B78FF">
        <w:rPr>
          <w:rFonts w:ascii="Arial" w:hAnsi="Arial" w:cs="Arial"/>
          <w:lang w:val="es-ES"/>
        </w:rPr>
        <w:t xml:space="preserve"> serán los estudiantes agrupados por </w:t>
      </w:r>
      <w:r w:rsidR="00CC6469">
        <w:rPr>
          <w:rFonts w:ascii="Arial" w:hAnsi="Arial" w:cs="Arial"/>
          <w:lang w:val="es-ES"/>
        </w:rPr>
        <w:t>CASAS.</w:t>
      </w:r>
      <w:r w:rsidRPr="003B78FF">
        <w:rPr>
          <w:rFonts w:ascii="Arial" w:hAnsi="Arial" w:cs="Arial"/>
          <w:lang w:val="es-ES"/>
        </w:rPr>
        <w:t xml:space="preserve"> Para dichas actividades</w:t>
      </w:r>
      <w:r w:rsidR="00CA4FFB" w:rsidRPr="003B78FF">
        <w:rPr>
          <w:rFonts w:ascii="Arial" w:hAnsi="Arial" w:cs="Arial"/>
          <w:lang w:val="es-ES"/>
        </w:rPr>
        <w:t>,</w:t>
      </w:r>
      <w:r w:rsidRPr="003B78FF">
        <w:rPr>
          <w:rFonts w:ascii="Arial" w:hAnsi="Arial" w:cs="Arial"/>
          <w:lang w:val="es-ES"/>
        </w:rPr>
        <w:t xml:space="preserve"> </w:t>
      </w:r>
      <w:r w:rsidR="00B26B27" w:rsidRPr="003B78FF">
        <w:rPr>
          <w:rFonts w:ascii="Arial" w:hAnsi="Arial" w:cs="Arial"/>
          <w:lang w:val="es-ES"/>
        </w:rPr>
        <w:t>los estudiantes usarán su pantaloneta de Educación Física y la camiset</w:t>
      </w:r>
      <w:r w:rsidR="00AA16D3" w:rsidRPr="003B78FF">
        <w:rPr>
          <w:rFonts w:ascii="Arial" w:hAnsi="Arial" w:cs="Arial"/>
          <w:lang w:val="es-ES"/>
        </w:rPr>
        <w:t xml:space="preserve">a representativa de su </w:t>
      </w:r>
      <w:r w:rsidR="00CC6469">
        <w:rPr>
          <w:rFonts w:ascii="Arial" w:hAnsi="Arial" w:cs="Arial"/>
          <w:lang w:val="es-ES"/>
        </w:rPr>
        <w:t>CASA</w:t>
      </w:r>
      <w:r w:rsidR="00AA16D3" w:rsidRPr="003B78FF">
        <w:rPr>
          <w:rFonts w:ascii="Arial" w:hAnsi="Arial" w:cs="Arial"/>
          <w:lang w:val="es-ES"/>
        </w:rPr>
        <w:t xml:space="preserve">: </w:t>
      </w:r>
      <w:r w:rsidR="00B26B27" w:rsidRPr="003B78FF">
        <w:rPr>
          <w:rFonts w:ascii="Arial" w:hAnsi="Arial" w:cs="Arial"/>
          <w:lang w:val="es-ES"/>
        </w:rPr>
        <w:t xml:space="preserve">roja para </w:t>
      </w:r>
      <w:proofErr w:type="spellStart"/>
      <w:r w:rsidR="00B26B27" w:rsidRPr="00670D1B">
        <w:rPr>
          <w:rFonts w:ascii="Arial" w:hAnsi="Arial" w:cs="Arial"/>
          <w:i/>
          <w:lang w:val="es-ES"/>
        </w:rPr>
        <w:t>Canning</w:t>
      </w:r>
      <w:proofErr w:type="spellEnd"/>
      <w:r w:rsidR="00B26B27" w:rsidRPr="003B78FF">
        <w:rPr>
          <w:rFonts w:ascii="Arial" w:hAnsi="Arial" w:cs="Arial"/>
          <w:lang w:val="es-ES"/>
        </w:rPr>
        <w:t xml:space="preserve">, amarilla para </w:t>
      </w:r>
      <w:proofErr w:type="spellStart"/>
      <w:r w:rsidR="00B26B27" w:rsidRPr="00670D1B">
        <w:rPr>
          <w:rFonts w:ascii="Arial" w:hAnsi="Arial" w:cs="Arial"/>
          <w:i/>
          <w:lang w:val="es-ES"/>
        </w:rPr>
        <w:t>Ferguson</w:t>
      </w:r>
      <w:proofErr w:type="spellEnd"/>
      <w:r w:rsidR="00B26B27" w:rsidRPr="003B78FF">
        <w:rPr>
          <w:rFonts w:ascii="Arial" w:hAnsi="Arial" w:cs="Arial"/>
          <w:lang w:val="es-ES"/>
        </w:rPr>
        <w:t xml:space="preserve">, azul oscuro para </w:t>
      </w:r>
      <w:proofErr w:type="spellStart"/>
      <w:r w:rsidR="00B26B27" w:rsidRPr="00C609EE">
        <w:rPr>
          <w:rFonts w:ascii="Arial" w:hAnsi="Arial" w:cs="Arial"/>
          <w:i/>
          <w:highlight w:val="yellow"/>
          <w:lang w:val="es-ES"/>
        </w:rPr>
        <w:t>Rook</w:t>
      </w:r>
      <w:proofErr w:type="spellEnd"/>
      <w:r w:rsidR="00B26B27" w:rsidRPr="003B78FF">
        <w:rPr>
          <w:rFonts w:ascii="Arial" w:hAnsi="Arial" w:cs="Arial"/>
          <w:lang w:val="es-ES"/>
        </w:rPr>
        <w:t xml:space="preserve"> y verde para </w:t>
      </w:r>
      <w:r w:rsidR="00B26B27" w:rsidRPr="00670D1B">
        <w:rPr>
          <w:rFonts w:ascii="Arial" w:hAnsi="Arial" w:cs="Arial"/>
          <w:i/>
          <w:lang w:val="es-ES"/>
        </w:rPr>
        <w:t>O´</w:t>
      </w:r>
      <w:r w:rsidR="00700120" w:rsidRPr="00670D1B">
        <w:rPr>
          <w:rFonts w:ascii="Arial" w:hAnsi="Arial" w:cs="Arial"/>
          <w:i/>
          <w:lang w:val="es-ES"/>
        </w:rPr>
        <w:t>L</w:t>
      </w:r>
      <w:r w:rsidR="00B26B27" w:rsidRPr="00670D1B">
        <w:rPr>
          <w:rFonts w:ascii="Arial" w:hAnsi="Arial" w:cs="Arial"/>
          <w:i/>
          <w:lang w:val="es-ES"/>
        </w:rPr>
        <w:t>eary</w:t>
      </w:r>
      <w:r w:rsidR="00670D1B">
        <w:rPr>
          <w:rFonts w:ascii="Arial" w:hAnsi="Arial" w:cs="Arial"/>
          <w:lang w:val="es-ES"/>
        </w:rPr>
        <w:t xml:space="preserve">. </w:t>
      </w:r>
      <w:r w:rsidR="00B26B27" w:rsidRPr="00E42D3C">
        <w:rPr>
          <w:rFonts w:ascii="Arial" w:hAnsi="Arial" w:cs="Arial"/>
          <w:highlight w:val="lightGray"/>
          <w:lang w:val="es-ES"/>
        </w:rPr>
        <w:t>Las camise</w:t>
      </w:r>
      <w:r w:rsidR="00CC6469" w:rsidRPr="00E42D3C">
        <w:rPr>
          <w:rFonts w:ascii="Arial" w:hAnsi="Arial" w:cs="Arial"/>
          <w:highlight w:val="lightGray"/>
          <w:lang w:val="es-ES"/>
        </w:rPr>
        <w:t xml:space="preserve">tas </w:t>
      </w:r>
      <w:r w:rsidR="00E42D3C" w:rsidRPr="00E42D3C">
        <w:rPr>
          <w:rFonts w:ascii="Arial" w:hAnsi="Arial" w:cs="Arial"/>
          <w:highlight w:val="lightGray"/>
          <w:lang w:val="es-ES"/>
        </w:rPr>
        <w:t xml:space="preserve">serán predominantemente del color de la casa, con rayas blancas atravesadas, </w:t>
      </w:r>
      <w:r w:rsidR="00CC6469" w:rsidRPr="00E42D3C">
        <w:rPr>
          <w:rFonts w:ascii="Arial" w:hAnsi="Arial" w:cs="Arial"/>
          <w:highlight w:val="lightGray"/>
          <w:lang w:val="es-ES"/>
        </w:rPr>
        <w:t xml:space="preserve"> el nombre</w:t>
      </w:r>
      <w:r w:rsidR="001C64BC" w:rsidRPr="00E42D3C">
        <w:rPr>
          <w:rFonts w:ascii="Arial" w:hAnsi="Arial" w:cs="Arial"/>
          <w:highlight w:val="lightGray"/>
          <w:lang w:val="es-ES"/>
        </w:rPr>
        <w:t xml:space="preserve"> y el logo</w:t>
      </w:r>
      <w:r w:rsidR="00CC6469" w:rsidRPr="00E42D3C">
        <w:rPr>
          <w:rFonts w:ascii="Arial" w:hAnsi="Arial" w:cs="Arial"/>
          <w:highlight w:val="lightGray"/>
          <w:lang w:val="es-ES"/>
        </w:rPr>
        <w:t xml:space="preserve"> de la CASA</w:t>
      </w:r>
      <w:r w:rsidR="00B26B27" w:rsidRPr="00E42D3C">
        <w:rPr>
          <w:rFonts w:ascii="Arial" w:hAnsi="Arial" w:cs="Arial"/>
          <w:highlight w:val="lightGray"/>
          <w:lang w:val="es-ES"/>
        </w:rPr>
        <w:t xml:space="preserve"> respectiva en el </w:t>
      </w:r>
      <w:r w:rsidR="00E42D3C" w:rsidRPr="00E42D3C">
        <w:rPr>
          <w:rFonts w:ascii="Arial" w:hAnsi="Arial" w:cs="Arial"/>
          <w:highlight w:val="lightGray"/>
          <w:lang w:val="es-ES"/>
        </w:rPr>
        <w:t>lado izquierdo</w:t>
      </w:r>
      <w:r w:rsidR="00AA16D3" w:rsidRPr="003B78FF">
        <w:rPr>
          <w:rFonts w:ascii="Arial" w:hAnsi="Arial" w:cs="Arial"/>
          <w:lang w:val="es-ES"/>
        </w:rPr>
        <w:t>.</w:t>
      </w:r>
      <w:r w:rsidR="001C64BC">
        <w:rPr>
          <w:rFonts w:ascii="Arial" w:hAnsi="Arial" w:cs="Arial"/>
          <w:lang w:val="es-ES"/>
        </w:rPr>
        <w:t xml:space="preserve"> </w:t>
      </w:r>
      <w:r w:rsidR="001C64BC" w:rsidRPr="001C64BC">
        <w:rPr>
          <w:rFonts w:ascii="Arial" w:hAnsi="Arial" w:cs="Arial"/>
          <w:highlight w:val="lightGray"/>
          <w:lang w:val="es-ES"/>
        </w:rPr>
        <w:t>Las camisetas se elaborarán en tela inteligente.</w:t>
      </w:r>
    </w:p>
    <w:p w14:paraId="755900B7" w14:textId="77777777" w:rsidR="00B61224" w:rsidRPr="00974BE3" w:rsidRDefault="00B61224" w:rsidP="00B61224">
      <w:pPr>
        <w:pStyle w:val="BodyText"/>
        <w:rPr>
          <w:rFonts w:cs="Arial"/>
          <w:b/>
          <w:sz w:val="24"/>
          <w:szCs w:val="24"/>
        </w:rPr>
      </w:pPr>
    </w:p>
    <w:p w14:paraId="727D5E4B" w14:textId="220E546F" w:rsidR="00B61224" w:rsidRPr="00974BE3" w:rsidRDefault="00B61224" w:rsidP="00B61224">
      <w:pPr>
        <w:pStyle w:val="BodyText"/>
        <w:rPr>
          <w:rFonts w:cs="Arial"/>
          <w:b/>
          <w:sz w:val="24"/>
          <w:szCs w:val="24"/>
        </w:rPr>
      </w:pPr>
      <w:r w:rsidRPr="00C90C7E">
        <w:rPr>
          <w:rFonts w:cs="Arial"/>
          <w:b/>
          <w:sz w:val="24"/>
          <w:szCs w:val="24"/>
        </w:rPr>
        <w:t>_3.1</w:t>
      </w:r>
      <w:r w:rsidR="00E42D3C">
        <w:rPr>
          <w:rFonts w:cs="Arial"/>
          <w:b/>
          <w:sz w:val="24"/>
          <w:szCs w:val="24"/>
        </w:rPr>
        <w:t>2</w:t>
      </w:r>
      <w:r w:rsidRPr="00C90C7E">
        <w:rPr>
          <w:rFonts w:cs="Arial"/>
          <w:b/>
          <w:sz w:val="24"/>
          <w:szCs w:val="24"/>
        </w:rPr>
        <w:t>.</w:t>
      </w:r>
      <w:r w:rsidR="005E5C03" w:rsidRPr="00C90C7E">
        <w:rPr>
          <w:rFonts w:cs="Arial"/>
          <w:b/>
          <w:sz w:val="24"/>
          <w:szCs w:val="24"/>
        </w:rPr>
        <w:t xml:space="preserve">7 </w:t>
      </w:r>
      <w:r w:rsidRPr="00C90C7E">
        <w:rPr>
          <w:rFonts w:cs="Arial"/>
          <w:b/>
          <w:sz w:val="24"/>
          <w:szCs w:val="24"/>
        </w:rPr>
        <w:t>Uniforme en Laboratorios.</w:t>
      </w:r>
      <w:r w:rsidRPr="00974BE3">
        <w:rPr>
          <w:rFonts w:cs="Arial"/>
          <w:b/>
          <w:sz w:val="24"/>
          <w:szCs w:val="24"/>
        </w:rPr>
        <w:t xml:space="preserve"> </w:t>
      </w:r>
      <w:r w:rsidRPr="00974BE3">
        <w:rPr>
          <w:rFonts w:cs="Arial"/>
          <w:sz w:val="24"/>
          <w:szCs w:val="24"/>
        </w:rPr>
        <w:t xml:space="preserve"> Los estudiantes deben usar los siguientes elementos de protección en el momento de manipular sustancias químicas en los prácticos: bata blanca, </w:t>
      </w:r>
      <w:r w:rsidR="00974BE3">
        <w:rPr>
          <w:rFonts w:cs="Arial"/>
          <w:sz w:val="24"/>
          <w:szCs w:val="24"/>
        </w:rPr>
        <w:t>gafas protectoras</w:t>
      </w:r>
      <w:r w:rsidRPr="00974BE3">
        <w:rPr>
          <w:rFonts w:cs="Arial"/>
          <w:sz w:val="24"/>
          <w:szCs w:val="24"/>
        </w:rPr>
        <w:t xml:space="preserve"> y guantes.  Los empleados encargados de la preparación de los prácticos deben usar respirador full-</w:t>
      </w:r>
      <w:proofErr w:type="spellStart"/>
      <w:r w:rsidRPr="00974BE3">
        <w:rPr>
          <w:rFonts w:cs="Arial"/>
          <w:sz w:val="24"/>
          <w:szCs w:val="24"/>
        </w:rPr>
        <w:t>face</w:t>
      </w:r>
      <w:proofErr w:type="spellEnd"/>
      <w:r w:rsidRPr="00974BE3">
        <w:rPr>
          <w:rFonts w:cs="Arial"/>
          <w:sz w:val="24"/>
          <w:szCs w:val="24"/>
        </w:rPr>
        <w:t xml:space="preserve"> o gafas</w:t>
      </w:r>
      <w:r w:rsidR="00974BE3">
        <w:rPr>
          <w:rFonts w:cs="Arial"/>
          <w:sz w:val="24"/>
          <w:szCs w:val="24"/>
        </w:rPr>
        <w:t xml:space="preserve"> protectoras</w:t>
      </w:r>
      <w:r w:rsidRPr="00974BE3">
        <w:rPr>
          <w:rFonts w:cs="Arial"/>
          <w:sz w:val="24"/>
          <w:szCs w:val="24"/>
        </w:rPr>
        <w:t xml:space="preserve">, bata blanca u overol completo y botas de </w:t>
      </w:r>
      <w:proofErr w:type="spellStart"/>
      <w:r w:rsidRPr="00974BE3">
        <w:rPr>
          <w:rFonts w:cs="Arial"/>
          <w:sz w:val="24"/>
          <w:szCs w:val="24"/>
        </w:rPr>
        <w:t>butilo</w:t>
      </w:r>
      <w:proofErr w:type="spellEnd"/>
      <w:r w:rsidRPr="00974BE3">
        <w:rPr>
          <w:rFonts w:cs="Arial"/>
          <w:sz w:val="24"/>
          <w:szCs w:val="24"/>
        </w:rPr>
        <w:t>.</w:t>
      </w:r>
      <w:r w:rsidR="00974BE3" w:rsidRPr="00974BE3">
        <w:rPr>
          <w:rFonts w:cs="Arial"/>
          <w:b/>
          <w:sz w:val="24"/>
          <w:szCs w:val="24"/>
        </w:rPr>
        <w:t xml:space="preserve"> </w:t>
      </w:r>
    </w:p>
    <w:p w14:paraId="4E976027" w14:textId="77777777" w:rsidR="00613493" w:rsidRPr="003B78FF" w:rsidRDefault="00613493" w:rsidP="0065670F">
      <w:pPr>
        <w:jc w:val="both"/>
        <w:rPr>
          <w:rFonts w:ascii="Arial" w:hAnsi="Arial" w:cs="Arial"/>
          <w:bCs/>
          <w:lang w:val="es-ES"/>
        </w:rPr>
      </w:pPr>
    </w:p>
    <w:p w14:paraId="20508A37" w14:textId="18912917" w:rsidR="00153BD4" w:rsidRPr="003B78FF" w:rsidRDefault="00AF37E2" w:rsidP="00670D1B">
      <w:pPr>
        <w:pStyle w:val="ListContinue"/>
        <w:ind w:left="0"/>
        <w:jc w:val="both"/>
        <w:rPr>
          <w:rFonts w:ascii="Arial" w:hAnsi="Arial" w:cs="Arial"/>
          <w:lang w:val="es-ES"/>
        </w:rPr>
      </w:pPr>
      <w:r w:rsidRPr="003B78FF">
        <w:rPr>
          <w:rFonts w:ascii="Arial" w:hAnsi="Arial" w:cs="Arial"/>
          <w:b/>
          <w:lang w:val="es-ES"/>
        </w:rPr>
        <w:t>_</w:t>
      </w:r>
      <w:r w:rsidR="00EA707A" w:rsidRPr="003B78FF">
        <w:rPr>
          <w:rFonts w:ascii="Arial" w:hAnsi="Arial" w:cs="Arial"/>
          <w:b/>
          <w:lang w:val="es-ES"/>
        </w:rPr>
        <w:t>3.1</w:t>
      </w:r>
      <w:r w:rsidR="00B10B2A">
        <w:rPr>
          <w:rFonts w:ascii="Arial" w:hAnsi="Arial" w:cs="Arial"/>
          <w:b/>
          <w:lang w:val="es-ES"/>
        </w:rPr>
        <w:t>3</w:t>
      </w:r>
      <w:r w:rsidR="004617C8" w:rsidRPr="003B78FF">
        <w:rPr>
          <w:rFonts w:ascii="Arial" w:hAnsi="Arial" w:cs="Arial"/>
          <w:b/>
          <w:lang w:val="es-ES"/>
        </w:rPr>
        <w:t xml:space="preserve"> CARNÉ</w:t>
      </w:r>
      <w:r w:rsidR="00613493" w:rsidRPr="003B78FF">
        <w:rPr>
          <w:rFonts w:ascii="Arial" w:hAnsi="Arial" w:cs="Arial"/>
          <w:b/>
          <w:lang w:val="es-ES"/>
        </w:rPr>
        <w:t>S DE IDENTIFICACION:</w:t>
      </w:r>
      <w:r w:rsidR="00670D1B">
        <w:rPr>
          <w:rFonts w:ascii="Arial" w:hAnsi="Arial" w:cs="Arial"/>
          <w:b/>
          <w:lang w:val="es-ES"/>
        </w:rPr>
        <w:t xml:space="preserve"> </w:t>
      </w:r>
      <w:r w:rsidR="00613493" w:rsidRPr="003B78FF">
        <w:rPr>
          <w:rFonts w:ascii="Arial" w:hAnsi="Arial" w:cs="Arial"/>
          <w:lang w:val="es-ES"/>
        </w:rPr>
        <w:t>T</w:t>
      </w:r>
      <w:r w:rsidR="00613493" w:rsidRPr="004720F2">
        <w:rPr>
          <w:rFonts w:ascii="Arial" w:hAnsi="Arial" w:cs="Arial"/>
          <w:lang w:val="es-ES"/>
        </w:rPr>
        <w:t>odos los estudiantes</w:t>
      </w:r>
      <w:r w:rsidR="000E2857" w:rsidRPr="004720F2">
        <w:rPr>
          <w:rFonts w:ascii="Arial" w:hAnsi="Arial" w:cs="Arial"/>
          <w:lang w:val="es-ES"/>
        </w:rPr>
        <w:t xml:space="preserve"> de bachillerato</w:t>
      </w:r>
      <w:r w:rsidR="00613493" w:rsidRPr="004720F2">
        <w:rPr>
          <w:rFonts w:ascii="Arial" w:hAnsi="Arial" w:cs="Arial"/>
          <w:lang w:val="es-ES"/>
        </w:rPr>
        <w:t>, docentes</w:t>
      </w:r>
      <w:r w:rsidR="000E2857" w:rsidRPr="004720F2">
        <w:rPr>
          <w:rFonts w:ascii="Arial" w:hAnsi="Arial" w:cs="Arial"/>
          <w:lang w:val="es-ES"/>
        </w:rPr>
        <w:t xml:space="preserve"> y </w:t>
      </w:r>
      <w:r w:rsidR="00613493" w:rsidRPr="003B78FF">
        <w:rPr>
          <w:rFonts w:ascii="Arial" w:hAnsi="Arial" w:cs="Arial"/>
          <w:lang w:val="es-ES"/>
        </w:rPr>
        <w:t>empleados deben portar sus carnés de identificación mientras estén en las instalaciones del Colegio o en actividades escolares.</w:t>
      </w:r>
    </w:p>
    <w:p w14:paraId="4CD335D9" w14:textId="77777777" w:rsidR="00153BD4" w:rsidRPr="003B78FF" w:rsidRDefault="00613493" w:rsidP="00670D1B">
      <w:pPr>
        <w:pStyle w:val="ListContinue"/>
        <w:ind w:left="0"/>
        <w:jc w:val="both"/>
        <w:rPr>
          <w:rFonts w:ascii="Arial" w:hAnsi="Arial" w:cs="Arial"/>
          <w:lang w:val="es-ES"/>
        </w:rPr>
      </w:pPr>
      <w:r w:rsidRPr="003B78FF">
        <w:rPr>
          <w:rFonts w:ascii="Arial" w:hAnsi="Arial" w:cs="Arial"/>
          <w:lang w:val="es-ES"/>
        </w:rPr>
        <w:t>Los visitantes deberán portar en lugar visible</w:t>
      </w:r>
      <w:r w:rsidR="00E2691A" w:rsidRPr="003B78FF">
        <w:rPr>
          <w:rFonts w:ascii="Arial" w:hAnsi="Arial" w:cs="Arial"/>
          <w:lang w:val="es-ES"/>
        </w:rPr>
        <w:t>,</w:t>
      </w:r>
      <w:r w:rsidRPr="003B78FF">
        <w:rPr>
          <w:rFonts w:ascii="Arial" w:hAnsi="Arial" w:cs="Arial"/>
          <w:lang w:val="es-ES"/>
        </w:rPr>
        <w:t xml:space="preserve"> el carné que los identifica como tales.</w:t>
      </w:r>
    </w:p>
    <w:p w14:paraId="5DC5A5D0" w14:textId="77777777" w:rsidR="00153BD4" w:rsidRPr="003B78FF" w:rsidRDefault="00613493" w:rsidP="00670D1B">
      <w:pPr>
        <w:pStyle w:val="ListContinue"/>
        <w:ind w:left="0"/>
        <w:jc w:val="both"/>
        <w:rPr>
          <w:rFonts w:ascii="Arial" w:hAnsi="Arial" w:cs="Arial"/>
          <w:lang w:val="es-ES"/>
        </w:rPr>
      </w:pPr>
      <w:r w:rsidRPr="003B78FF">
        <w:rPr>
          <w:rFonts w:ascii="Arial" w:hAnsi="Arial" w:cs="Arial"/>
          <w:lang w:val="es-ES"/>
        </w:rPr>
        <w:t>El Colegio cobrará una tarifa para re</w:t>
      </w:r>
      <w:r w:rsidR="00CC6469">
        <w:rPr>
          <w:rFonts w:ascii="Arial" w:hAnsi="Arial" w:cs="Arial"/>
          <w:lang w:val="es-ES"/>
        </w:rPr>
        <w:t>e</w:t>
      </w:r>
      <w:r w:rsidRPr="003B78FF">
        <w:rPr>
          <w:rFonts w:ascii="Arial" w:hAnsi="Arial" w:cs="Arial"/>
          <w:lang w:val="es-ES"/>
        </w:rPr>
        <w:t>mplazar los carnés en caso de deterioro o extravío.</w:t>
      </w:r>
    </w:p>
    <w:p w14:paraId="0277108E" w14:textId="77777777" w:rsidR="005F687C" w:rsidRDefault="005F687C" w:rsidP="00670D1B">
      <w:pPr>
        <w:pStyle w:val="ListContinue"/>
        <w:ind w:left="0"/>
        <w:jc w:val="both"/>
        <w:rPr>
          <w:rFonts w:ascii="Arial" w:hAnsi="Arial" w:cs="Arial"/>
          <w:bCs/>
          <w:lang w:val="es-ES"/>
        </w:rPr>
      </w:pPr>
    </w:p>
    <w:p w14:paraId="2CC2D1F5" w14:textId="48A2E1E8" w:rsidR="00CB690D" w:rsidRDefault="59887CBA" w:rsidP="00CB690D">
      <w:pPr>
        <w:autoSpaceDE w:val="0"/>
        <w:autoSpaceDN w:val="0"/>
        <w:adjustRightInd w:val="0"/>
        <w:rPr>
          <w:rFonts w:ascii="Arial" w:hAnsi="Arial" w:cs="Arial"/>
          <w:b/>
          <w:lang w:val="es-ES"/>
        </w:rPr>
      </w:pPr>
      <w:r w:rsidRPr="59887CBA">
        <w:rPr>
          <w:rFonts w:ascii="Arial" w:eastAsia="Arial" w:hAnsi="Arial" w:cs="Arial"/>
          <w:b/>
          <w:bCs/>
          <w:lang w:val="es-ES"/>
        </w:rPr>
        <w:t>_3.1</w:t>
      </w:r>
      <w:r w:rsidR="00B10B2A">
        <w:rPr>
          <w:rFonts w:ascii="Arial" w:eastAsia="Arial" w:hAnsi="Arial" w:cs="Arial"/>
          <w:b/>
          <w:bCs/>
          <w:lang w:val="es-ES"/>
        </w:rPr>
        <w:t>4</w:t>
      </w:r>
      <w:r w:rsidRPr="59887CBA">
        <w:rPr>
          <w:rFonts w:ascii="Arial" w:eastAsia="Arial" w:hAnsi="Arial" w:cs="Arial"/>
          <w:b/>
          <w:bCs/>
          <w:lang w:val="es-ES"/>
        </w:rPr>
        <w:t xml:space="preserve"> NORMAS Y POLITICAS DE USO DE LAS ÁREAS DEL COLEGIO</w:t>
      </w:r>
    </w:p>
    <w:p w14:paraId="35AEFDDD" w14:textId="77777777" w:rsidR="00153BD4" w:rsidRPr="003B78FF" w:rsidRDefault="00613493" w:rsidP="00670D1B">
      <w:pPr>
        <w:pStyle w:val="ListContinue"/>
        <w:ind w:left="0"/>
        <w:jc w:val="both"/>
        <w:rPr>
          <w:rFonts w:ascii="Arial" w:hAnsi="Arial" w:cs="Arial"/>
          <w:lang w:val="es-ES"/>
        </w:rPr>
      </w:pPr>
      <w:r w:rsidRPr="003B78FF">
        <w:rPr>
          <w:rFonts w:ascii="Arial" w:hAnsi="Arial" w:cs="Arial"/>
          <w:lang w:val="es-ES"/>
        </w:rPr>
        <w:t xml:space="preserve">Todos los miembros de la </w:t>
      </w:r>
      <w:r w:rsidR="00CC6469">
        <w:rPr>
          <w:rFonts w:ascii="Arial" w:hAnsi="Arial" w:cs="Arial"/>
          <w:lang w:val="es-ES"/>
        </w:rPr>
        <w:t>comunidad e</w:t>
      </w:r>
      <w:r w:rsidRPr="003B78FF">
        <w:rPr>
          <w:rFonts w:ascii="Arial" w:hAnsi="Arial" w:cs="Arial"/>
          <w:lang w:val="es-ES"/>
        </w:rPr>
        <w:t>ducativa deben seguir las normas y políticas de uso propias de cada área del Colegio, contempladas en el presente Manual de Convivencia o expuestas en sitio visibl</w:t>
      </w:r>
      <w:r w:rsidR="00CC6469">
        <w:rPr>
          <w:rFonts w:ascii="Arial" w:hAnsi="Arial" w:cs="Arial"/>
          <w:lang w:val="es-ES"/>
        </w:rPr>
        <w:t>e, en los lugares respectivos.</w:t>
      </w:r>
    </w:p>
    <w:p w14:paraId="68F5EC75" w14:textId="77777777" w:rsidR="00B35274" w:rsidRPr="003B78FF" w:rsidRDefault="00E87EC9" w:rsidP="00B35274">
      <w:pPr>
        <w:pStyle w:val="BodyText3"/>
        <w:tabs>
          <w:tab w:val="left" w:pos="708"/>
        </w:tabs>
        <w:ind w:right="0"/>
        <w:rPr>
          <w:rFonts w:cs="Arial"/>
          <w:b/>
          <w:sz w:val="24"/>
          <w:szCs w:val="24"/>
        </w:rPr>
      </w:pPr>
      <w:r w:rsidRPr="00E87EC9">
        <w:rPr>
          <w:rFonts w:cs="Arial"/>
          <w:sz w:val="24"/>
          <w:szCs w:val="24"/>
        </w:rPr>
        <w:t>Los miembros de la comunidad educativa deben comportarse de acuerdo con las normas de buena conducta y urbanidad en todas las dependencias del Colegio</w:t>
      </w:r>
      <w:r w:rsidR="00B35274">
        <w:rPr>
          <w:rFonts w:cs="Arial"/>
          <w:sz w:val="24"/>
          <w:szCs w:val="24"/>
        </w:rPr>
        <w:t>,</w:t>
      </w:r>
      <w:r w:rsidR="00B35274" w:rsidRPr="003B78FF">
        <w:rPr>
          <w:rFonts w:cs="Arial"/>
          <w:sz w:val="24"/>
          <w:szCs w:val="24"/>
        </w:rPr>
        <w:t xml:space="preserve"> respetar a los demás y velar por la buena conservación de</w:t>
      </w:r>
      <w:r w:rsidR="00B35274" w:rsidRPr="00B35274">
        <w:rPr>
          <w:rFonts w:cs="Arial"/>
          <w:sz w:val="24"/>
          <w:szCs w:val="24"/>
        </w:rPr>
        <w:t xml:space="preserve"> </w:t>
      </w:r>
      <w:r w:rsidR="00B35274">
        <w:rPr>
          <w:rFonts w:cs="Arial"/>
          <w:sz w:val="24"/>
          <w:szCs w:val="24"/>
        </w:rPr>
        <w:t xml:space="preserve">las instalaciones y bienes de la Institución. </w:t>
      </w:r>
    </w:p>
    <w:p w14:paraId="3D7D314D" w14:textId="77777777" w:rsidR="00B35274" w:rsidRDefault="00B35274" w:rsidP="00B35274">
      <w:pPr>
        <w:pStyle w:val="ListContinue"/>
        <w:ind w:left="0"/>
        <w:jc w:val="both"/>
        <w:rPr>
          <w:rFonts w:ascii="Arial" w:hAnsi="Arial" w:cs="Arial"/>
          <w:b/>
          <w:lang w:val="es-ES"/>
        </w:rPr>
      </w:pPr>
    </w:p>
    <w:p w14:paraId="06D926ED" w14:textId="52728AA7" w:rsidR="00B60475" w:rsidRPr="006729F2" w:rsidRDefault="00CC7841" w:rsidP="004B5AE0">
      <w:pPr>
        <w:pStyle w:val="ListContinue"/>
        <w:ind w:left="0"/>
        <w:jc w:val="both"/>
        <w:rPr>
          <w:rFonts w:ascii="Arial" w:hAnsi="Arial" w:cs="Arial"/>
          <w:lang w:val="es-CO"/>
        </w:rPr>
      </w:pPr>
      <w:r w:rsidRPr="003B78FF">
        <w:rPr>
          <w:rFonts w:ascii="Arial" w:hAnsi="Arial" w:cs="Arial"/>
          <w:b/>
          <w:lang w:val="es-ES"/>
        </w:rPr>
        <w:t>_</w:t>
      </w:r>
      <w:r w:rsidR="009333B2" w:rsidRPr="003B78FF">
        <w:rPr>
          <w:rFonts w:ascii="Arial" w:hAnsi="Arial" w:cs="Arial"/>
          <w:b/>
          <w:lang w:val="es-ES"/>
        </w:rPr>
        <w:t>3.1</w:t>
      </w:r>
      <w:r w:rsidR="00B10B2A">
        <w:rPr>
          <w:rFonts w:ascii="Arial" w:hAnsi="Arial" w:cs="Arial"/>
          <w:b/>
          <w:lang w:val="es-ES"/>
        </w:rPr>
        <w:t>4</w:t>
      </w:r>
      <w:r w:rsidR="004A25EB" w:rsidRPr="003B78FF">
        <w:rPr>
          <w:rFonts w:ascii="Arial" w:hAnsi="Arial" w:cs="Arial"/>
          <w:b/>
          <w:lang w:val="es-ES"/>
        </w:rPr>
        <w:t>.1</w:t>
      </w:r>
      <w:r w:rsidR="00613493" w:rsidRPr="003B78FF">
        <w:rPr>
          <w:rFonts w:ascii="Arial" w:hAnsi="Arial" w:cs="Arial"/>
          <w:b/>
          <w:lang w:val="es-ES"/>
        </w:rPr>
        <w:t xml:space="preserve"> N</w:t>
      </w:r>
      <w:r w:rsidR="00666C78">
        <w:rPr>
          <w:rFonts w:ascii="Arial" w:hAnsi="Arial" w:cs="Arial"/>
          <w:b/>
          <w:lang w:val="es-ES"/>
        </w:rPr>
        <w:t xml:space="preserve">ormas en la </w:t>
      </w:r>
      <w:r w:rsidR="00666C78" w:rsidRPr="006729F2">
        <w:rPr>
          <w:rFonts w:ascii="Arial" w:hAnsi="Arial" w:cs="Arial"/>
          <w:b/>
          <w:lang w:val="es-ES"/>
        </w:rPr>
        <w:t>Cafetería:</w:t>
      </w:r>
      <w:r w:rsidR="00B60475" w:rsidRPr="006729F2">
        <w:rPr>
          <w:rFonts w:ascii="Arial" w:hAnsi="Arial" w:cs="Arial"/>
          <w:lang w:val="es-CO"/>
        </w:rPr>
        <w:t xml:space="preserve"> </w:t>
      </w:r>
    </w:p>
    <w:p w14:paraId="53B6FE4E" w14:textId="2FDC684A" w:rsidR="00153BD4" w:rsidRPr="003B78FF" w:rsidRDefault="00613493" w:rsidP="00670D1B">
      <w:pPr>
        <w:pStyle w:val="ListContinue"/>
        <w:ind w:left="0"/>
        <w:jc w:val="both"/>
        <w:rPr>
          <w:rFonts w:ascii="Arial" w:hAnsi="Arial" w:cs="Arial"/>
          <w:lang w:val="es-ES"/>
        </w:rPr>
      </w:pPr>
      <w:r w:rsidRPr="006729F2">
        <w:rPr>
          <w:rFonts w:ascii="Arial" w:hAnsi="Arial" w:cs="Arial"/>
          <w:lang w:val="es-ES"/>
        </w:rPr>
        <w:t>Todos los usuarios de la Cafetería</w:t>
      </w:r>
      <w:r w:rsidR="000E2857" w:rsidRPr="006729F2">
        <w:rPr>
          <w:rFonts w:ascii="Arial" w:hAnsi="Arial" w:cs="Arial"/>
          <w:lang w:val="es-ES"/>
        </w:rPr>
        <w:t>, incluyendo padres y visitantes,</w:t>
      </w:r>
      <w:r w:rsidRPr="006729F2">
        <w:rPr>
          <w:rFonts w:ascii="Arial" w:hAnsi="Arial" w:cs="Arial"/>
          <w:lang w:val="es-ES"/>
        </w:rPr>
        <w:t xml:space="preserve"> deben respetar las </w:t>
      </w:r>
      <w:r w:rsidR="00CB690D" w:rsidRPr="00106EA0">
        <w:rPr>
          <w:rFonts w:ascii="Arial" w:hAnsi="Arial" w:cs="Arial"/>
          <w:lang w:val="es-ES"/>
        </w:rPr>
        <w:t>filas</w:t>
      </w:r>
      <w:r w:rsidR="00CB690D" w:rsidRPr="006729F2">
        <w:rPr>
          <w:rFonts w:ascii="Arial" w:hAnsi="Arial" w:cs="Arial"/>
          <w:lang w:val="es-ES"/>
        </w:rPr>
        <w:t>,</w:t>
      </w:r>
      <w:r w:rsidRPr="006729F2">
        <w:rPr>
          <w:rFonts w:ascii="Arial" w:hAnsi="Arial" w:cs="Arial"/>
          <w:lang w:val="es-ES"/>
        </w:rPr>
        <w:t xml:space="preserve"> mantener orden, limpieza y respeto adecuados</w:t>
      </w:r>
      <w:r w:rsidRPr="003B78FF">
        <w:rPr>
          <w:rFonts w:ascii="Arial" w:hAnsi="Arial" w:cs="Arial"/>
          <w:lang w:val="es-ES"/>
        </w:rPr>
        <w:t>.</w:t>
      </w:r>
    </w:p>
    <w:p w14:paraId="2E46D69F" w14:textId="77777777" w:rsidR="00153BD4" w:rsidRPr="003B78FF" w:rsidRDefault="00613493" w:rsidP="00670D1B">
      <w:pPr>
        <w:pStyle w:val="ListContinue"/>
        <w:ind w:left="0"/>
        <w:jc w:val="both"/>
        <w:rPr>
          <w:rFonts w:ascii="Arial" w:hAnsi="Arial" w:cs="Arial"/>
          <w:lang w:val="es-ES"/>
        </w:rPr>
      </w:pPr>
      <w:r w:rsidRPr="003B78FF">
        <w:rPr>
          <w:rFonts w:ascii="Arial" w:hAnsi="Arial" w:cs="Arial"/>
          <w:lang w:val="es-ES"/>
        </w:rPr>
        <w:t>Los usuarios deben llevar al lugar de lavado, las bandejas, platos, envases, vasos y dejar las mesas y asientos en orden.</w:t>
      </w:r>
    </w:p>
    <w:p w14:paraId="6EA454E5" w14:textId="77777777" w:rsidR="00153BD4" w:rsidRPr="003B78FF" w:rsidRDefault="00613493" w:rsidP="00670D1B">
      <w:pPr>
        <w:pStyle w:val="ListContinue"/>
        <w:ind w:left="0"/>
        <w:jc w:val="both"/>
        <w:rPr>
          <w:rFonts w:ascii="Arial" w:hAnsi="Arial" w:cs="Arial"/>
          <w:lang w:val="es-ES"/>
        </w:rPr>
      </w:pPr>
      <w:r w:rsidRPr="003B78FF">
        <w:rPr>
          <w:rFonts w:ascii="Arial" w:hAnsi="Arial" w:cs="Arial"/>
          <w:lang w:val="es-ES"/>
        </w:rPr>
        <w:t>Los estudiantes pueden utilizar la Cafetería únicamente durante los recreos de su sección.</w:t>
      </w:r>
    </w:p>
    <w:p w14:paraId="3159CBCE" w14:textId="77777777" w:rsidR="005E5C03" w:rsidRDefault="005E5C03" w:rsidP="00670D1B">
      <w:pPr>
        <w:pStyle w:val="ListContinue"/>
        <w:ind w:left="0"/>
        <w:jc w:val="both"/>
        <w:rPr>
          <w:rFonts w:ascii="Arial" w:hAnsi="Arial" w:cs="Arial"/>
          <w:lang w:val="es-ES"/>
        </w:rPr>
      </w:pPr>
    </w:p>
    <w:p w14:paraId="5CEC65FE" w14:textId="77777777" w:rsidR="00153BD4" w:rsidRPr="00BE0859" w:rsidRDefault="00613493" w:rsidP="00670D1B">
      <w:pPr>
        <w:pStyle w:val="ListContinue"/>
        <w:ind w:left="0"/>
        <w:jc w:val="both"/>
        <w:rPr>
          <w:rFonts w:ascii="Arial" w:hAnsi="Arial" w:cs="Arial"/>
          <w:strike/>
          <w:lang w:val="es-ES"/>
        </w:rPr>
      </w:pPr>
      <w:r w:rsidRPr="00BE0859">
        <w:rPr>
          <w:rFonts w:ascii="Arial" w:hAnsi="Arial" w:cs="Arial"/>
          <w:strike/>
          <w:lang w:val="es-ES"/>
        </w:rPr>
        <w:t>Para los niños de Jardín Infantil el servicio de almuerzo y fruta es parte del pro</w:t>
      </w:r>
      <w:r w:rsidR="006E0724" w:rsidRPr="00BE0859">
        <w:rPr>
          <w:rFonts w:ascii="Arial" w:hAnsi="Arial" w:cs="Arial"/>
          <w:strike/>
          <w:lang w:val="es-ES"/>
        </w:rPr>
        <w:t>grama y todos los niños deben</w:t>
      </w:r>
      <w:r w:rsidRPr="00BE0859">
        <w:rPr>
          <w:rFonts w:ascii="Arial" w:hAnsi="Arial" w:cs="Arial"/>
          <w:strike/>
          <w:lang w:val="es-ES"/>
        </w:rPr>
        <w:t xml:space="preserve"> tomarlo. No se permite que traigan lonchera. La cafetería prestará sus servicios en</w:t>
      </w:r>
      <w:r w:rsidR="006E0724" w:rsidRPr="00BE0859">
        <w:rPr>
          <w:rFonts w:ascii="Arial" w:hAnsi="Arial" w:cs="Arial"/>
          <w:strike/>
          <w:lang w:val="es-ES"/>
        </w:rPr>
        <w:t xml:space="preserve"> un</w:t>
      </w:r>
      <w:r w:rsidRPr="00BE0859">
        <w:rPr>
          <w:rFonts w:ascii="Arial" w:hAnsi="Arial" w:cs="Arial"/>
          <w:strike/>
          <w:lang w:val="es-ES"/>
        </w:rPr>
        <w:t xml:space="preserve"> lugar especialmente designado para este propósito. </w:t>
      </w:r>
    </w:p>
    <w:p w14:paraId="7411980A" w14:textId="77777777" w:rsidR="00DC6F0A" w:rsidRDefault="00DC6F0A" w:rsidP="00974BE3">
      <w:pPr>
        <w:pStyle w:val="ListContinue"/>
        <w:ind w:left="0"/>
        <w:jc w:val="both"/>
        <w:rPr>
          <w:rFonts w:ascii="Arial" w:hAnsi="Arial" w:cs="Arial"/>
          <w:lang w:val="es-ES" w:eastAsia="es-ES"/>
        </w:rPr>
      </w:pPr>
    </w:p>
    <w:p w14:paraId="62029E82" w14:textId="77777777" w:rsidR="00A07C19" w:rsidRDefault="00A07C19" w:rsidP="00974BE3">
      <w:pPr>
        <w:pStyle w:val="ListContinue"/>
        <w:ind w:left="0"/>
        <w:jc w:val="both"/>
        <w:rPr>
          <w:rFonts w:ascii="Arial" w:hAnsi="Arial" w:cs="Arial"/>
          <w:vanish/>
          <w:lang w:val="es-ES" w:eastAsia="es-ES"/>
        </w:rPr>
      </w:pPr>
    </w:p>
    <w:p w14:paraId="1987CA34" w14:textId="3EBF47F5" w:rsidR="00153BD4" w:rsidRPr="003B78FF" w:rsidRDefault="00CC7841" w:rsidP="00670D1B">
      <w:pPr>
        <w:pStyle w:val="ListContinue"/>
        <w:ind w:left="0"/>
        <w:jc w:val="both"/>
        <w:rPr>
          <w:rFonts w:ascii="Arial" w:hAnsi="Arial" w:cs="Arial"/>
          <w:b/>
          <w:lang w:val="es-ES"/>
        </w:rPr>
      </w:pPr>
      <w:r w:rsidRPr="003B78FF">
        <w:rPr>
          <w:rFonts w:ascii="Arial" w:hAnsi="Arial" w:cs="Arial"/>
          <w:b/>
          <w:lang w:val="es-ES"/>
        </w:rPr>
        <w:t>_</w:t>
      </w:r>
      <w:r w:rsidR="009333B2" w:rsidRPr="003B78FF">
        <w:rPr>
          <w:rFonts w:ascii="Arial" w:hAnsi="Arial" w:cs="Arial"/>
          <w:b/>
          <w:lang w:val="es-ES"/>
        </w:rPr>
        <w:t>3.1</w:t>
      </w:r>
      <w:r w:rsidR="00B10B2A">
        <w:rPr>
          <w:rFonts w:ascii="Arial" w:hAnsi="Arial" w:cs="Arial"/>
          <w:b/>
          <w:lang w:val="es-ES"/>
        </w:rPr>
        <w:t>4</w:t>
      </w:r>
      <w:r w:rsidR="004A25EB" w:rsidRPr="003B78FF">
        <w:rPr>
          <w:rFonts w:ascii="Arial" w:hAnsi="Arial" w:cs="Arial"/>
          <w:b/>
          <w:lang w:val="es-ES"/>
        </w:rPr>
        <w:t>.2</w:t>
      </w:r>
      <w:r w:rsidR="00613493" w:rsidRPr="003B78FF">
        <w:rPr>
          <w:rFonts w:ascii="Arial" w:hAnsi="Arial" w:cs="Arial"/>
          <w:b/>
          <w:lang w:val="es-ES"/>
        </w:rPr>
        <w:t xml:space="preserve">  </w:t>
      </w:r>
      <w:r w:rsidR="00666C78">
        <w:rPr>
          <w:rFonts w:ascii="Arial" w:hAnsi="Arial" w:cs="Arial"/>
          <w:b/>
          <w:lang w:val="es-ES"/>
        </w:rPr>
        <w:t>Normas en</w:t>
      </w:r>
      <w:r w:rsidR="009C1C88">
        <w:rPr>
          <w:rFonts w:ascii="Arial" w:hAnsi="Arial" w:cs="Arial"/>
          <w:b/>
          <w:lang w:val="es-ES"/>
        </w:rPr>
        <w:t xml:space="preserve"> las</w:t>
      </w:r>
      <w:r w:rsidR="00666C78">
        <w:rPr>
          <w:rFonts w:ascii="Arial" w:hAnsi="Arial" w:cs="Arial"/>
          <w:b/>
          <w:lang w:val="es-ES"/>
        </w:rPr>
        <w:t xml:space="preserve"> Salas de Cómputo</w:t>
      </w:r>
    </w:p>
    <w:p w14:paraId="0964F2BA" w14:textId="77777777" w:rsidR="00613493" w:rsidRPr="003B78FF" w:rsidRDefault="00613493" w:rsidP="00201786">
      <w:pPr>
        <w:pStyle w:val="BodyText3"/>
        <w:numPr>
          <w:ilvl w:val="0"/>
          <w:numId w:val="30"/>
        </w:numPr>
        <w:tabs>
          <w:tab w:val="left" w:pos="708"/>
        </w:tabs>
        <w:rPr>
          <w:rFonts w:cs="Arial"/>
          <w:sz w:val="24"/>
          <w:szCs w:val="24"/>
        </w:rPr>
      </w:pPr>
      <w:r w:rsidRPr="003B78FF">
        <w:rPr>
          <w:rFonts w:cs="Arial"/>
          <w:sz w:val="24"/>
          <w:szCs w:val="24"/>
        </w:rPr>
        <w:t>Los estudiantes solo pueden utilizar los computadores y estar dentro de las salas acompañados de un docente</w:t>
      </w:r>
      <w:r w:rsidR="006E0724">
        <w:rPr>
          <w:rFonts w:cs="Arial"/>
          <w:sz w:val="24"/>
          <w:szCs w:val="24"/>
        </w:rPr>
        <w:t xml:space="preserve">, y </w:t>
      </w:r>
      <w:r w:rsidRPr="003B78FF">
        <w:rPr>
          <w:rFonts w:cs="Arial"/>
          <w:sz w:val="24"/>
          <w:szCs w:val="24"/>
        </w:rPr>
        <w:t>seguir cuidadosamente todas las in</w:t>
      </w:r>
      <w:r w:rsidR="006E0724">
        <w:rPr>
          <w:rFonts w:cs="Arial"/>
          <w:sz w:val="24"/>
          <w:szCs w:val="24"/>
        </w:rPr>
        <w:t>strucciones dadas por el profesor</w:t>
      </w:r>
      <w:r w:rsidRPr="003B78FF">
        <w:rPr>
          <w:rFonts w:cs="Arial"/>
          <w:sz w:val="24"/>
          <w:szCs w:val="24"/>
        </w:rPr>
        <w:t>.</w:t>
      </w:r>
    </w:p>
    <w:p w14:paraId="00C08824" w14:textId="77777777" w:rsidR="00153BD4" w:rsidRPr="003B78FF" w:rsidRDefault="007A13B8" w:rsidP="00201786">
      <w:pPr>
        <w:pStyle w:val="BodyText"/>
        <w:numPr>
          <w:ilvl w:val="0"/>
          <w:numId w:val="30"/>
        </w:numPr>
        <w:rPr>
          <w:rFonts w:cs="Arial"/>
          <w:sz w:val="24"/>
          <w:szCs w:val="24"/>
        </w:rPr>
      </w:pPr>
      <w:r w:rsidRPr="003B78FF">
        <w:rPr>
          <w:rFonts w:cs="Arial"/>
          <w:sz w:val="24"/>
          <w:szCs w:val="24"/>
        </w:rPr>
        <w:t>La disposición de maletines, bolsos, artículo</w:t>
      </w:r>
      <w:r w:rsidR="006E0724">
        <w:rPr>
          <w:rFonts w:cs="Arial"/>
          <w:sz w:val="24"/>
          <w:szCs w:val="24"/>
        </w:rPr>
        <w:t xml:space="preserve">s electrónicos, </w:t>
      </w:r>
      <w:proofErr w:type="spellStart"/>
      <w:r w:rsidR="006E0724">
        <w:rPr>
          <w:rFonts w:cs="Arial"/>
          <w:sz w:val="24"/>
          <w:szCs w:val="24"/>
        </w:rPr>
        <w:t>legajadores</w:t>
      </w:r>
      <w:proofErr w:type="spellEnd"/>
      <w:r w:rsidR="006E0724">
        <w:rPr>
          <w:rFonts w:cs="Arial"/>
          <w:sz w:val="24"/>
          <w:szCs w:val="24"/>
        </w:rPr>
        <w:t>, u otros objetos</w:t>
      </w:r>
      <w:r w:rsidR="00E2691A" w:rsidRPr="003B78FF">
        <w:rPr>
          <w:rFonts w:cs="Arial"/>
          <w:sz w:val="24"/>
          <w:szCs w:val="24"/>
        </w:rPr>
        <w:t>,</w:t>
      </w:r>
      <w:r w:rsidRPr="003B78FF">
        <w:rPr>
          <w:rFonts w:cs="Arial"/>
          <w:sz w:val="24"/>
          <w:szCs w:val="24"/>
        </w:rPr>
        <w:t xml:space="preserve"> se debe hacer e</w:t>
      </w:r>
      <w:r w:rsidR="006E0724">
        <w:rPr>
          <w:rFonts w:cs="Arial"/>
          <w:sz w:val="24"/>
          <w:szCs w:val="24"/>
        </w:rPr>
        <w:t>n los lugares asignados por el p</w:t>
      </w:r>
      <w:r w:rsidRPr="003B78FF">
        <w:rPr>
          <w:rFonts w:cs="Arial"/>
          <w:sz w:val="24"/>
          <w:szCs w:val="24"/>
        </w:rPr>
        <w:t>rofesor</w:t>
      </w:r>
      <w:r w:rsidR="00E2691A" w:rsidRPr="003B78FF">
        <w:rPr>
          <w:rFonts w:cs="Arial"/>
          <w:sz w:val="24"/>
          <w:szCs w:val="24"/>
        </w:rPr>
        <w:t>.</w:t>
      </w:r>
    </w:p>
    <w:p w14:paraId="753373E3" w14:textId="77777777" w:rsidR="00613493" w:rsidRPr="003B78FF" w:rsidRDefault="00613493" w:rsidP="00201786">
      <w:pPr>
        <w:pStyle w:val="BodyText3"/>
        <w:numPr>
          <w:ilvl w:val="0"/>
          <w:numId w:val="30"/>
        </w:numPr>
        <w:tabs>
          <w:tab w:val="left" w:pos="708"/>
        </w:tabs>
        <w:rPr>
          <w:rFonts w:cs="Arial"/>
          <w:sz w:val="24"/>
          <w:szCs w:val="24"/>
        </w:rPr>
      </w:pPr>
      <w:r w:rsidRPr="003B78FF">
        <w:rPr>
          <w:rFonts w:cs="Arial"/>
          <w:sz w:val="24"/>
          <w:szCs w:val="24"/>
        </w:rPr>
        <w:t>No se permite ninguna clase de cambio, adición o arreglo en la organización del hardware, cableado o software sin el permiso expreso del Coordinador de Tecnología Informática o docente a quien corresponde el aula.</w:t>
      </w:r>
    </w:p>
    <w:p w14:paraId="51F1CF1D" w14:textId="77777777" w:rsidR="00153BD4" w:rsidRPr="00CC6469" w:rsidRDefault="009344CC" w:rsidP="00201786">
      <w:pPr>
        <w:pStyle w:val="BodyText"/>
        <w:numPr>
          <w:ilvl w:val="0"/>
          <w:numId w:val="30"/>
        </w:numPr>
        <w:rPr>
          <w:rFonts w:cs="Arial"/>
          <w:sz w:val="24"/>
          <w:szCs w:val="24"/>
        </w:rPr>
      </w:pPr>
      <w:r w:rsidRPr="00CC6469">
        <w:rPr>
          <w:rFonts w:cs="Arial"/>
          <w:sz w:val="24"/>
          <w:szCs w:val="24"/>
        </w:rPr>
        <w:t xml:space="preserve">Por ser ilegal, no </w:t>
      </w:r>
      <w:r w:rsidR="00613493" w:rsidRPr="00CC6469">
        <w:rPr>
          <w:rFonts w:cs="Arial"/>
          <w:sz w:val="24"/>
          <w:szCs w:val="24"/>
        </w:rPr>
        <w:t>se permite prestar el software</w:t>
      </w:r>
      <w:r w:rsidR="00C609EE">
        <w:rPr>
          <w:rFonts w:cs="Arial"/>
          <w:sz w:val="24"/>
          <w:szCs w:val="24"/>
        </w:rPr>
        <w:t xml:space="preserve"> de propiedad del </w:t>
      </w:r>
      <w:r w:rsidR="00C609EE" w:rsidRPr="00C609EE">
        <w:rPr>
          <w:rFonts w:cs="Arial"/>
          <w:sz w:val="24"/>
          <w:szCs w:val="24"/>
          <w:highlight w:val="yellow"/>
        </w:rPr>
        <w:t>C</w:t>
      </w:r>
      <w:r w:rsidRPr="00CC6469">
        <w:rPr>
          <w:rFonts w:cs="Arial"/>
          <w:sz w:val="24"/>
          <w:szCs w:val="24"/>
        </w:rPr>
        <w:t xml:space="preserve">olegio, ni </w:t>
      </w:r>
      <w:r w:rsidR="00613493" w:rsidRPr="00CC6469">
        <w:rPr>
          <w:rFonts w:cs="Arial"/>
          <w:sz w:val="24"/>
          <w:szCs w:val="24"/>
        </w:rPr>
        <w:t>elabora</w:t>
      </w:r>
      <w:r w:rsidRPr="00CC6469">
        <w:rPr>
          <w:rFonts w:cs="Arial"/>
          <w:sz w:val="24"/>
          <w:szCs w:val="24"/>
        </w:rPr>
        <w:t>r</w:t>
      </w:r>
      <w:r w:rsidR="00613493" w:rsidRPr="00CC6469">
        <w:rPr>
          <w:rFonts w:cs="Arial"/>
          <w:sz w:val="24"/>
          <w:szCs w:val="24"/>
        </w:rPr>
        <w:t xml:space="preserve"> copias del </w:t>
      </w:r>
      <w:r w:rsidRPr="00CC6469">
        <w:rPr>
          <w:rFonts w:cs="Arial"/>
          <w:sz w:val="24"/>
          <w:szCs w:val="24"/>
        </w:rPr>
        <w:t xml:space="preserve">mismo. </w:t>
      </w:r>
    </w:p>
    <w:p w14:paraId="44A37675" w14:textId="77777777" w:rsidR="00153BD4" w:rsidRPr="003B78FF" w:rsidRDefault="00613493" w:rsidP="00201786">
      <w:pPr>
        <w:pStyle w:val="BodyText"/>
        <w:numPr>
          <w:ilvl w:val="0"/>
          <w:numId w:val="30"/>
        </w:numPr>
        <w:rPr>
          <w:rFonts w:cs="Arial"/>
          <w:sz w:val="24"/>
          <w:szCs w:val="24"/>
        </w:rPr>
      </w:pPr>
      <w:r w:rsidRPr="003B78FF">
        <w:rPr>
          <w:rFonts w:cs="Arial"/>
          <w:sz w:val="24"/>
          <w:szCs w:val="24"/>
        </w:rPr>
        <w:t>El acceso al Internet está disponible exclusivamente para el estudio y los trabajos pedagógicos.</w:t>
      </w:r>
    </w:p>
    <w:p w14:paraId="4E04480F" w14:textId="77777777" w:rsidR="00613493" w:rsidRPr="003B78FF" w:rsidRDefault="006E0724" w:rsidP="00201786">
      <w:pPr>
        <w:pStyle w:val="BodyText3"/>
        <w:numPr>
          <w:ilvl w:val="0"/>
          <w:numId w:val="30"/>
        </w:numPr>
        <w:tabs>
          <w:tab w:val="left" w:pos="708"/>
        </w:tabs>
        <w:rPr>
          <w:rFonts w:cs="Arial"/>
          <w:sz w:val="24"/>
          <w:szCs w:val="24"/>
        </w:rPr>
      </w:pPr>
      <w:r>
        <w:rPr>
          <w:rFonts w:cs="Arial"/>
          <w:vanish/>
          <w:sz w:val="24"/>
          <w:szCs w:val="24"/>
        </w:rPr>
        <w:t xml:space="preserve">Al finalizar la </w:t>
      </w:r>
      <w:r w:rsidR="00C609EE" w:rsidRPr="00C609EE">
        <w:rPr>
          <w:rFonts w:cs="Arial"/>
          <w:sz w:val="24"/>
          <w:szCs w:val="24"/>
          <w:highlight w:val="yellow"/>
        </w:rPr>
        <w:t>L</w:t>
      </w:r>
      <w:r w:rsidR="00613493" w:rsidRPr="00C609EE">
        <w:rPr>
          <w:rFonts w:cs="Arial"/>
          <w:sz w:val="24"/>
          <w:szCs w:val="24"/>
          <w:highlight w:val="yellow"/>
        </w:rPr>
        <w:t>os</w:t>
      </w:r>
      <w:r w:rsidR="00613493" w:rsidRPr="003B78FF">
        <w:rPr>
          <w:rFonts w:cs="Arial"/>
          <w:sz w:val="24"/>
          <w:szCs w:val="24"/>
        </w:rPr>
        <w:t xml:space="preserve"> computadores deben quedar apagados correctamente o en reposo, ordenados y listos para la clase siguiente.</w:t>
      </w:r>
    </w:p>
    <w:p w14:paraId="154D5453" w14:textId="77777777" w:rsidR="00153BD4" w:rsidRPr="003B78FF" w:rsidRDefault="00613493" w:rsidP="00201786">
      <w:pPr>
        <w:pStyle w:val="BodyText"/>
        <w:numPr>
          <w:ilvl w:val="0"/>
          <w:numId w:val="30"/>
        </w:numPr>
        <w:rPr>
          <w:rFonts w:cs="Arial"/>
          <w:sz w:val="24"/>
          <w:szCs w:val="24"/>
        </w:rPr>
      </w:pPr>
      <w:r w:rsidRPr="003B78FF">
        <w:rPr>
          <w:rFonts w:cs="Arial"/>
          <w:sz w:val="24"/>
          <w:szCs w:val="24"/>
        </w:rPr>
        <w:t>Cualquier anomalía o daño debe ser reportado inmediatamente al Coordinador de Tecnología Informática y el estudiante a quien se le compruebe la falta, debe responder por el daño ocasionado.</w:t>
      </w:r>
    </w:p>
    <w:p w14:paraId="52A8A4B4" w14:textId="77777777" w:rsidR="00153BD4" w:rsidRDefault="00613493" w:rsidP="00201786">
      <w:pPr>
        <w:pStyle w:val="BodyText"/>
        <w:numPr>
          <w:ilvl w:val="0"/>
          <w:numId w:val="30"/>
        </w:numPr>
        <w:rPr>
          <w:rFonts w:cs="Arial"/>
          <w:sz w:val="24"/>
          <w:szCs w:val="24"/>
        </w:rPr>
      </w:pPr>
      <w:r w:rsidRPr="003B78FF">
        <w:rPr>
          <w:rFonts w:cs="Arial"/>
          <w:sz w:val="24"/>
          <w:szCs w:val="24"/>
        </w:rPr>
        <w:t xml:space="preserve">Para los docentes: se permite el uso personal de los computadores siempre y cuando no esté en contravía de los valores éticos, los reglamentos y políticas internas del Colegio. </w:t>
      </w:r>
    </w:p>
    <w:p w14:paraId="2AC38235" w14:textId="77777777" w:rsidR="00153BD4" w:rsidRDefault="00613493" w:rsidP="00201786">
      <w:pPr>
        <w:pStyle w:val="BodyText"/>
        <w:numPr>
          <w:ilvl w:val="0"/>
          <w:numId w:val="30"/>
        </w:numPr>
        <w:rPr>
          <w:rFonts w:cs="Arial"/>
          <w:sz w:val="24"/>
          <w:szCs w:val="24"/>
        </w:rPr>
      </w:pPr>
      <w:r w:rsidRPr="003B78FF">
        <w:rPr>
          <w:rFonts w:cs="Arial"/>
          <w:sz w:val="24"/>
          <w:szCs w:val="24"/>
        </w:rPr>
        <w:t>Los docentes deben asumir los costos de impresión de asuntos personales.</w:t>
      </w:r>
    </w:p>
    <w:p w14:paraId="2966E58D" w14:textId="77777777" w:rsidR="009C1C88" w:rsidRPr="00674DA4" w:rsidRDefault="009C1C88" w:rsidP="009C1C88">
      <w:pPr>
        <w:pStyle w:val="BodyText"/>
        <w:rPr>
          <w:rFonts w:cs="Arial"/>
          <w:sz w:val="24"/>
          <w:szCs w:val="24"/>
          <w:lang w:val="es-CO"/>
        </w:rPr>
      </w:pPr>
    </w:p>
    <w:p w14:paraId="6B8111D6" w14:textId="40C6E369" w:rsidR="0025001C" w:rsidRPr="009C1C88" w:rsidRDefault="0025001C" w:rsidP="009C1C88">
      <w:pPr>
        <w:pStyle w:val="BodyTextFirstIndent2"/>
        <w:ind w:left="0" w:firstLine="0"/>
        <w:jc w:val="both"/>
        <w:rPr>
          <w:rFonts w:ascii="Arial" w:hAnsi="Arial" w:cs="Arial"/>
          <w:lang w:val="es-ES" w:eastAsia="es-ES"/>
        </w:rPr>
      </w:pPr>
      <w:r w:rsidRPr="003B78FF">
        <w:rPr>
          <w:rFonts w:ascii="Arial" w:hAnsi="Arial"/>
          <w:b/>
          <w:lang w:val="es-ES"/>
        </w:rPr>
        <w:t>3.1</w:t>
      </w:r>
      <w:r w:rsidR="00106EA0">
        <w:rPr>
          <w:rFonts w:ascii="Arial" w:hAnsi="Arial"/>
          <w:b/>
          <w:lang w:val="es-ES"/>
        </w:rPr>
        <w:t>4</w:t>
      </w:r>
      <w:r w:rsidR="004A25EB" w:rsidRPr="003B78FF">
        <w:rPr>
          <w:rFonts w:ascii="Arial" w:hAnsi="Arial"/>
          <w:b/>
          <w:lang w:val="es-ES"/>
        </w:rPr>
        <w:t>.3</w:t>
      </w:r>
      <w:r w:rsidRPr="003B78FF">
        <w:rPr>
          <w:rFonts w:ascii="Arial" w:hAnsi="Arial"/>
          <w:b/>
          <w:lang w:val="es-ES"/>
        </w:rPr>
        <w:t xml:space="preserve"> N</w:t>
      </w:r>
      <w:r w:rsidR="009C1C88">
        <w:rPr>
          <w:rFonts w:ascii="Arial" w:hAnsi="Arial"/>
          <w:b/>
          <w:lang w:val="es-ES"/>
        </w:rPr>
        <w:t xml:space="preserve">ormas en el Centro de Información </w:t>
      </w:r>
      <w:r w:rsidRPr="003B78FF">
        <w:rPr>
          <w:rFonts w:ascii="Arial" w:hAnsi="Arial"/>
          <w:b/>
          <w:lang w:val="es-ES"/>
        </w:rPr>
        <w:t>J</w:t>
      </w:r>
      <w:r w:rsidR="009C1C88">
        <w:rPr>
          <w:rFonts w:ascii="Arial" w:hAnsi="Arial"/>
          <w:b/>
          <w:lang w:val="es-ES"/>
        </w:rPr>
        <w:t>ohn</w:t>
      </w:r>
      <w:r w:rsidRPr="003B78FF">
        <w:rPr>
          <w:rFonts w:ascii="Arial" w:hAnsi="Arial"/>
          <w:b/>
          <w:lang w:val="es-ES"/>
        </w:rPr>
        <w:t xml:space="preserve"> P</w:t>
      </w:r>
      <w:r w:rsidR="009C1C88">
        <w:rPr>
          <w:rFonts w:ascii="Arial" w:hAnsi="Arial"/>
          <w:b/>
          <w:lang w:val="es-ES"/>
        </w:rPr>
        <w:t>atrick</w:t>
      </w:r>
      <w:r w:rsidRPr="003B78FF">
        <w:rPr>
          <w:rFonts w:ascii="Arial" w:hAnsi="Arial"/>
          <w:b/>
          <w:lang w:val="es-ES"/>
        </w:rPr>
        <w:t xml:space="preserve"> </w:t>
      </w:r>
      <w:proofErr w:type="spellStart"/>
      <w:r w:rsidRPr="003B78FF">
        <w:rPr>
          <w:rFonts w:ascii="Arial" w:hAnsi="Arial"/>
          <w:b/>
          <w:lang w:val="es-ES"/>
        </w:rPr>
        <w:t>C</w:t>
      </w:r>
      <w:r w:rsidR="006E0724">
        <w:rPr>
          <w:rFonts w:ascii="Arial" w:hAnsi="Arial"/>
          <w:b/>
          <w:lang w:val="es-ES"/>
        </w:rPr>
        <w:t>us</w:t>
      </w:r>
      <w:r w:rsidR="009C1C88">
        <w:rPr>
          <w:rFonts w:ascii="Arial" w:hAnsi="Arial"/>
          <w:b/>
          <w:lang w:val="es-ES"/>
        </w:rPr>
        <w:t>hnan</w:t>
      </w:r>
      <w:proofErr w:type="spellEnd"/>
      <w:r w:rsidR="009C1C88" w:rsidRPr="009C1C88">
        <w:rPr>
          <w:rFonts w:ascii="Arial" w:hAnsi="Arial" w:cs="Arial"/>
          <w:lang w:val="es-ES" w:eastAsia="es-ES"/>
        </w:rPr>
        <w:t xml:space="preserve">: </w:t>
      </w:r>
      <w:r w:rsidRPr="009C1C88">
        <w:rPr>
          <w:rFonts w:ascii="Arial" w:hAnsi="Arial" w:cs="Arial"/>
          <w:lang w:val="es-ES" w:eastAsia="es-ES"/>
        </w:rPr>
        <w:t>El Centro de Información JPC comprende las bibliotecas, los cuartos de recursos didácticos y los servicios del centro de copiado. Son considerados usuarios de este Centro de Información, los di</w:t>
      </w:r>
      <w:r w:rsidR="006E0724">
        <w:rPr>
          <w:rFonts w:ascii="Arial" w:hAnsi="Arial" w:cs="Arial"/>
          <w:lang w:val="es-ES" w:eastAsia="es-ES"/>
        </w:rPr>
        <w:t>rectivos, los docentes,</w:t>
      </w:r>
      <w:r w:rsidRPr="009C1C88">
        <w:rPr>
          <w:rFonts w:ascii="Arial" w:hAnsi="Arial" w:cs="Arial"/>
          <w:lang w:val="es-ES" w:eastAsia="es-ES"/>
        </w:rPr>
        <w:t xml:space="preserve"> los estudiantes, los empleados y en casos especiales los </w:t>
      </w:r>
      <w:proofErr w:type="spellStart"/>
      <w:r w:rsidRPr="009C1C88">
        <w:rPr>
          <w:rFonts w:ascii="Arial" w:hAnsi="Arial" w:cs="Arial"/>
          <w:lang w:val="es-ES" w:eastAsia="es-ES"/>
        </w:rPr>
        <w:t>exalumnos</w:t>
      </w:r>
      <w:proofErr w:type="spellEnd"/>
      <w:r w:rsidRPr="009C1C88">
        <w:rPr>
          <w:rFonts w:ascii="Arial" w:hAnsi="Arial" w:cs="Arial"/>
          <w:lang w:val="es-ES" w:eastAsia="es-ES"/>
        </w:rPr>
        <w:t xml:space="preserve"> y los padres de familia de la Institución. </w:t>
      </w:r>
    </w:p>
    <w:p w14:paraId="519620BF" w14:textId="77777777" w:rsidR="004B5AE0" w:rsidRDefault="004B5AE0" w:rsidP="00BA35AC">
      <w:pPr>
        <w:pStyle w:val="BodyText"/>
        <w:rPr>
          <w:rFonts w:cs="Arial"/>
          <w:b/>
          <w:sz w:val="24"/>
          <w:szCs w:val="24"/>
        </w:rPr>
      </w:pPr>
    </w:p>
    <w:p w14:paraId="07732FB5" w14:textId="5F413340" w:rsidR="00153BD4" w:rsidRPr="003B78FF" w:rsidRDefault="004B5AE0" w:rsidP="00BA35AC">
      <w:pPr>
        <w:pStyle w:val="BodyText"/>
        <w:rPr>
          <w:rFonts w:cs="Arial"/>
          <w:b/>
          <w:sz w:val="24"/>
          <w:szCs w:val="24"/>
        </w:rPr>
      </w:pPr>
      <w:r>
        <w:rPr>
          <w:rFonts w:cs="Arial"/>
          <w:b/>
          <w:sz w:val="24"/>
          <w:szCs w:val="24"/>
        </w:rPr>
        <w:t>3.1</w:t>
      </w:r>
      <w:r w:rsidR="00106EA0">
        <w:rPr>
          <w:rFonts w:cs="Arial"/>
          <w:b/>
          <w:sz w:val="24"/>
          <w:szCs w:val="24"/>
        </w:rPr>
        <w:t>4</w:t>
      </w:r>
      <w:r>
        <w:rPr>
          <w:rFonts w:cs="Arial"/>
          <w:b/>
          <w:sz w:val="24"/>
          <w:szCs w:val="24"/>
        </w:rPr>
        <w:t xml:space="preserve">.3.1 </w:t>
      </w:r>
      <w:r w:rsidR="0025001C" w:rsidRPr="003B78FF">
        <w:rPr>
          <w:rFonts w:cs="Arial"/>
          <w:b/>
          <w:sz w:val="24"/>
          <w:szCs w:val="24"/>
        </w:rPr>
        <w:t>Política</w:t>
      </w:r>
      <w:r w:rsidR="00321D62" w:rsidRPr="00737126">
        <w:rPr>
          <w:rFonts w:cs="Arial"/>
          <w:b/>
          <w:sz w:val="24"/>
          <w:szCs w:val="24"/>
        </w:rPr>
        <w:t>s</w:t>
      </w:r>
      <w:r w:rsidR="0025001C" w:rsidRPr="003B78FF">
        <w:rPr>
          <w:rFonts w:cs="Arial"/>
          <w:b/>
          <w:sz w:val="24"/>
          <w:szCs w:val="24"/>
        </w:rPr>
        <w:t xml:space="preserve"> y Procedimientos en las Bibliotecas </w:t>
      </w:r>
    </w:p>
    <w:p w14:paraId="68F9F0F1" w14:textId="77777777" w:rsidR="00153BD4" w:rsidRPr="003B78FF" w:rsidRDefault="006E0724" w:rsidP="00201786">
      <w:pPr>
        <w:pStyle w:val="BodyText"/>
        <w:numPr>
          <w:ilvl w:val="0"/>
          <w:numId w:val="31"/>
        </w:numPr>
        <w:rPr>
          <w:rFonts w:cs="Arial"/>
          <w:sz w:val="24"/>
          <w:szCs w:val="24"/>
        </w:rPr>
      </w:pPr>
      <w:r>
        <w:rPr>
          <w:rFonts w:cs="Arial"/>
          <w:sz w:val="24"/>
          <w:szCs w:val="24"/>
        </w:rPr>
        <w:t>Los usuarios deben</w:t>
      </w:r>
      <w:r w:rsidR="0025001C" w:rsidRPr="003B78FF">
        <w:rPr>
          <w:rFonts w:cs="Arial"/>
          <w:sz w:val="24"/>
          <w:szCs w:val="24"/>
        </w:rPr>
        <w:t xml:space="preserve"> compor</w:t>
      </w:r>
      <w:r>
        <w:rPr>
          <w:rFonts w:cs="Arial"/>
          <w:sz w:val="24"/>
          <w:szCs w:val="24"/>
        </w:rPr>
        <w:t>tarse</w:t>
      </w:r>
      <w:r w:rsidR="0025001C" w:rsidRPr="003B78FF">
        <w:rPr>
          <w:rFonts w:cs="Arial"/>
          <w:sz w:val="24"/>
          <w:szCs w:val="24"/>
        </w:rPr>
        <w:t xml:space="preserve"> adecuadamente dentro de </w:t>
      </w:r>
      <w:r>
        <w:rPr>
          <w:rFonts w:cs="Arial"/>
          <w:sz w:val="24"/>
          <w:szCs w:val="24"/>
        </w:rPr>
        <w:t>las bibliotecas, sin entorpecer</w:t>
      </w:r>
      <w:r w:rsidR="0025001C" w:rsidRPr="003B78FF">
        <w:rPr>
          <w:rFonts w:cs="Arial"/>
          <w:sz w:val="24"/>
          <w:szCs w:val="24"/>
        </w:rPr>
        <w:t xml:space="preserve"> el trabajo de otros.</w:t>
      </w:r>
    </w:p>
    <w:p w14:paraId="579D449C" w14:textId="7BE282E4" w:rsidR="00153BD4" w:rsidRPr="003B78FF" w:rsidRDefault="0025001C" w:rsidP="00201786">
      <w:pPr>
        <w:pStyle w:val="BodyText"/>
        <w:numPr>
          <w:ilvl w:val="0"/>
          <w:numId w:val="31"/>
        </w:numPr>
        <w:rPr>
          <w:rFonts w:cs="Arial"/>
          <w:sz w:val="24"/>
          <w:szCs w:val="24"/>
        </w:rPr>
      </w:pPr>
      <w:r w:rsidRPr="003B78FF">
        <w:rPr>
          <w:rFonts w:cs="Arial"/>
          <w:sz w:val="24"/>
          <w:szCs w:val="24"/>
        </w:rPr>
        <w:t xml:space="preserve">En las bibliotecas, no se permite la entrada de termos, loncheras, maletines, estuches de portátiles ni bolsos. Estos artículos deben dejarse preferiblemente en su </w:t>
      </w:r>
      <w:r w:rsidR="00CB690D" w:rsidRPr="00CC360F">
        <w:rPr>
          <w:rFonts w:cs="Arial"/>
          <w:sz w:val="24"/>
          <w:szCs w:val="24"/>
          <w:highlight w:val="green"/>
        </w:rPr>
        <w:t>casillero</w:t>
      </w:r>
      <w:r w:rsidRPr="003B78FF">
        <w:rPr>
          <w:rFonts w:cs="Arial"/>
          <w:sz w:val="24"/>
          <w:szCs w:val="24"/>
        </w:rPr>
        <w:t xml:space="preserve">, </w:t>
      </w:r>
      <w:r w:rsidR="006E0724">
        <w:rPr>
          <w:rFonts w:cs="Arial"/>
          <w:sz w:val="24"/>
          <w:szCs w:val="24"/>
        </w:rPr>
        <w:t>o</w:t>
      </w:r>
      <w:r w:rsidRPr="003B78FF">
        <w:rPr>
          <w:rFonts w:cs="Arial"/>
          <w:sz w:val="24"/>
          <w:szCs w:val="24"/>
        </w:rPr>
        <w:t xml:space="preserve"> en la estantería ubicada fuera de las bibliotecas.</w:t>
      </w:r>
    </w:p>
    <w:p w14:paraId="475E0690" w14:textId="77777777" w:rsidR="00153BD4" w:rsidRPr="003B78FF" w:rsidRDefault="0025001C" w:rsidP="00201786">
      <w:pPr>
        <w:pStyle w:val="BodyText"/>
        <w:numPr>
          <w:ilvl w:val="0"/>
          <w:numId w:val="31"/>
        </w:numPr>
        <w:rPr>
          <w:rFonts w:cs="Arial"/>
          <w:sz w:val="24"/>
          <w:szCs w:val="24"/>
        </w:rPr>
      </w:pPr>
      <w:r w:rsidRPr="003B78FF">
        <w:rPr>
          <w:rFonts w:cs="Arial"/>
          <w:sz w:val="24"/>
          <w:szCs w:val="24"/>
        </w:rPr>
        <w:t>En ningún caso</w:t>
      </w:r>
      <w:r w:rsidR="00E2691A" w:rsidRPr="003B78FF">
        <w:rPr>
          <w:rFonts w:cs="Arial"/>
          <w:sz w:val="24"/>
          <w:szCs w:val="24"/>
        </w:rPr>
        <w:t>,</w:t>
      </w:r>
      <w:r w:rsidRPr="003B78FF">
        <w:rPr>
          <w:rFonts w:cs="Arial"/>
          <w:sz w:val="24"/>
          <w:szCs w:val="24"/>
        </w:rPr>
        <w:t xml:space="preserve"> las bibliotecas pueden ser usadas como lugares para cumplir castigos o sanciones.</w:t>
      </w:r>
    </w:p>
    <w:p w14:paraId="7D2E9FBF" w14:textId="77777777" w:rsidR="00153BD4" w:rsidRPr="003B78FF" w:rsidRDefault="0025001C" w:rsidP="00201786">
      <w:pPr>
        <w:pStyle w:val="BodyText"/>
        <w:numPr>
          <w:ilvl w:val="0"/>
          <w:numId w:val="31"/>
        </w:numPr>
        <w:rPr>
          <w:rFonts w:cs="Arial"/>
          <w:sz w:val="24"/>
          <w:szCs w:val="24"/>
        </w:rPr>
      </w:pPr>
      <w:r w:rsidRPr="003B78FF">
        <w:rPr>
          <w:rFonts w:cs="Arial"/>
          <w:sz w:val="24"/>
          <w:szCs w:val="24"/>
        </w:rPr>
        <w:t xml:space="preserve">Las terminales de consulta están dedicadas al acceso de las bases de datos del Centro de Información y por ningún motivo podrá cambiarse su configuración institucional. </w:t>
      </w:r>
    </w:p>
    <w:p w14:paraId="00B34FA3" w14:textId="3BC45DFD" w:rsidR="00153BD4" w:rsidRPr="003B78FF" w:rsidRDefault="0025001C" w:rsidP="00201786">
      <w:pPr>
        <w:pStyle w:val="BodyText"/>
        <w:numPr>
          <w:ilvl w:val="0"/>
          <w:numId w:val="31"/>
        </w:numPr>
        <w:rPr>
          <w:rFonts w:cs="Arial"/>
          <w:sz w:val="24"/>
          <w:szCs w:val="24"/>
        </w:rPr>
      </w:pPr>
      <w:r w:rsidRPr="003B78FF">
        <w:rPr>
          <w:rFonts w:cs="Arial"/>
          <w:sz w:val="24"/>
          <w:szCs w:val="24"/>
        </w:rPr>
        <w:t>Cuando un docente con su grupo necesite alguna de las bibliotecas, debe hacer una reserva previa anotándose en los horarios semanales que se encuentran en los puntos de circulación.</w:t>
      </w:r>
    </w:p>
    <w:p w14:paraId="7A02CD65" w14:textId="77777777" w:rsidR="00153BD4" w:rsidRPr="003B78FF" w:rsidRDefault="0025001C" w:rsidP="00201786">
      <w:pPr>
        <w:pStyle w:val="BodyText"/>
        <w:numPr>
          <w:ilvl w:val="0"/>
          <w:numId w:val="31"/>
        </w:numPr>
        <w:rPr>
          <w:rFonts w:cs="Arial"/>
          <w:sz w:val="24"/>
          <w:szCs w:val="24"/>
        </w:rPr>
      </w:pPr>
      <w:r w:rsidRPr="003B78FF">
        <w:rPr>
          <w:rFonts w:cs="Arial"/>
          <w:sz w:val="24"/>
          <w:szCs w:val="24"/>
        </w:rPr>
        <w:t xml:space="preserve">Los grupos de estudiantes deben estar acompañados por su docente respectivo quien es responsable de hacer cumplir las normas de disciplina; y hacer buen uso del material y de las instalaciones. Cinco minutos antes de finalizar el período, los estudiantes deben organizar sus objetos personales, dejar las mesas limpias y los asientos en orden.  </w:t>
      </w:r>
    </w:p>
    <w:p w14:paraId="588E89D6" w14:textId="138D3073" w:rsidR="00153BD4" w:rsidRPr="003B78FF" w:rsidRDefault="0025001C" w:rsidP="00201786">
      <w:pPr>
        <w:pStyle w:val="BodyText"/>
        <w:numPr>
          <w:ilvl w:val="0"/>
          <w:numId w:val="31"/>
        </w:numPr>
        <w:rPr>
          <w:rFonts w:cs="Arial"/>
          <w:sz w:val="24"/>
          <w:szCs w:val="24"/>
        </w:rPr>
      </w:pPr>
      <w:r w:rsidRPr="003B78FF">
        <w:rPr>
          <w:rFonts w:cs="Arial"/>
          <w:sz w:val="24"/>
          <w:szCs w:val="24"/>
        </w:rPr>
        <w:t xml:space="preserve">Los usuarios que utilicen indebidamente las bibliotecas ya sea por mal comportamiento, faltas de urbanidad, daño a los muebles o equipos que registran la información, son reportados a su </w:t>
      </w:r>
      <w:r w:rsidR="00C40019" w:rsidRPr="003B78FF">
        <w:rPr>
          <w:rFonts w:cs="Arial"/>
          <w:sz w:val="24"/>
          <w:szCs w:val="24"/>
        </w:rPr>
        <w:t>Jefe de Sección</w:t>
      </w:r>
      <w:r w:rsidRPr="003B78FF">
        <w:rPr>
          <w:rFonts w:cs="Arial"/>
          <w:sz w:val="24"/>
          <w:szCs w:val="24"/>
        </w:rPr>
        <w:t xml:space="preserve">, quien determina la acción a tomar según lo establecido en el </w:t>
      </w:r>
      <w:r w:rsidR="00106EA0" w:rsidRPr="003B78FF">
        <w:rPr>
          <w:rFonts w:cs="Arial"/>
          <w:sz w:val="24"/>
          <w:szCs w:val="24"/>
        </w:rPr>
        <w:t>Capítulo</w:t>
      </w:r>
      <w:r w:rsidR="00106EA0">
        <w:rPr>
          <w:rFonts w:cs="Arial"/>
          <w:sz w:val="24"/>
          <w:szCs w:val="24"/>
        </w:rPr>
        <w:t xml:space="preserve"> que regula el </w:t>
      </w:r>
      <w:r w:rsidRPr="003B78FF">
        <w:rPr>
          <w:rFonts w:cs="Arial"/>
          <w:sz w:val="24"/>
          <w:szCs w:val="24"/>
        </w:rPr>
        <w:t xml:space="preserve"> </w:t>
      </w:r>
      <w:r w:rsidR="00867C6B">
        <w:rPr>
          <w:rFonts w:cs="Arial"/>
          <w:sz w:val="24"/>
          <w:szCs w:val="24"/>
        </w:rPr>
        <w:t>Proceso Formativo y Disciplinario</w:t>
      </w:r>
      <w:r w:rsidR="00C40019" w:rsidRPr="003B78FF">
        <w:rPr>
          <w:rFonts w:cs="Arial"/>
          <w:sz w:val="24"/>
          <w:szCs w:val="24"/>
        </w:rPr>
        <w:t xml:space="preserve"> </w:t>
      </w:r>
      <w:r w:rsidRPr="003B78FF">
        <w:rPr>
          <w:rFonts w:cs="Arial"/>
          <w:sz w:val="24"/>
          <w:szCs w:val="24"/>
        </w:rPr>
        <w:t xml:space="preserve">de este Manual. </w:t>
      </w:r>
    </w:p>
    <w:p w14:paraId="6F4ABC91" w14:textId="77777777" w:rsidR="0025001C" w:rsidRDefault="0025001C" w:rsidP="00BA35AC">
      <w:pPr>
        <w:pStyle w:val="BodyText"/>
        <w:rPr>
          <w:rFonts w:cs="Arial"/>
          <w:b/>
          <w:sz w:val="24"/>
          <w:szCs w:val="24"/>
        </w:rPr>
      </w:pPr>
    </w:p>
    <w:p w14:paraId="2131011C" w14:textId="77777777" w:rsidR="00C90C7E" w:rsidRPr="006F35EC" w:rsidRDefault="00C90C7E" w:rsidP="00BA35AC">
      <w:pPr>
        <w:pStyle w:val="BodyText"/>
        <w:rPr>
          <w:rFonts w:cs="Arial"/>
          <w:b/>
          <w:vanish/>
          <w:sz w:val="24"/>
          <w:szCs w:val="24"/>
        </w:rPr>
      </w:pPr>
    </w:p>
    <w:p w14:paraId="70046184" w14:textId="77777777" w:rsidR="00153BD4" w:rsidRPr="006F35EC" w:rsidRDefault="006F35EC" w:rsidP="00BA35AC">
      <w:pPr>
        <w:pStyle w:val="BodyText"/>
        <w:rPr>
          <w:rFonts w:cs="Arial"/>
          <w:b/>
          <w:sz w:val="24"/>
          <w:szCs w:val="24"/>
        </w:rPr>
      </w:pPr>
      <w:r>
        <w:rPr>
          <w:rFonts w:cs="Arial"/>
          <w:b/>
          <w:sz w:val="24"/>
          <w:szCs w:val="24"/>
        </w:rPr>
        <w:t xml:space="preserve">- </w:t>
      </w:r>
      <w:r w:rsidR="0025001C" w:rsidRPr="006F35EC">
        <w:rPr>
          <w:rFonts w:cs="Arial"/>
          <w:b/>
          <w:sz w:val="24"/>
          <w:szCs w:val="24"/>
        </w:rPr>
        <w:t>En el caso de Bachillerato:</w:t>
      </w:r>
    </w:p>
    <w:p w14:paraId="731DF6B1" w14:textId="4B9F4995" w:rsidR="00153BD4" w:rsidRPr="003B78FF" w:rsidRDefault="0025001C" w:rsidP="00BA35AC">
      <w:pPr>
        <w:pStyle w:val="BodyText"/>
        <w:rPr>
          <w:rFonts w:cs="Arial"/>
          <w:sz w:val="24"/>
          <w:szCs w:val="24"/>
        </w:rPr>
      </w:pPr>
      <w:r w:rsidRPr="003B78FF">
        <w:rPr>
          <w:rFonts w:cs="Arial"/>
          <w:sz w:val="24"/>
          <w:szCs w:val="24"/>
        </w:rPr>
        <w:t>Los docentes de Bachillerato pueden reservar la Biblioteca de Bachillerato para trabajo de investigación con sus estudiantes</w:t>
      </w:r>
      <w:r w:rsidR="00321D62">
        <w:rPr>
          <w:rFonts w:cs="Arial"/>
          <w:sz w:val="24"/>
          <w:szCs w:val="24"/>
        </w:rPr>
        <w:t xml:space="preserve"> </w:t>
      </w:r>
      <w:r w:rsidR="00321D62" w:rsidRPr="00974BE3">
        <w:rPr>
          <w:rFonts w:cs="Arial"/>
          <w:sz w:val="24"/>
          <w:szCs w:val="24"/>
        </w:rPr>
        <w:t>y solicitar bibliografía previa del tema a investigar</w:t>
      </w:r>
      <w:r w:rsidRPr="003B78FF">
        <w:rPr>
          <w:rFonts w:cs="Arial"/>
          <w:sz w:val="24"/>
          <w:szCs w:val="24"/>
        </w:rPr>
        <w:t>. Solamente se permite un grupo por período, teniendo en cuenta el espacio disponible.</w:t>
      </w:r>
    </w:p>
    <w:p w14:paraId="5F8DDA50" w14:textId="77777777" w:rsidR="00153BD4" w:rsidRPr="003B78FF" w:rsidRDefault="006F35EC" w:rsidP="00BA35AC">
      <w:pPr>
        <w:pStyle w:val="BodyText"/>
        <w:rPr>
          <w:rFonts w:cs="Arial"/>
          <w:sz w:val="24"/>
          <w:szCs w:val="24"/>
        </w:rPr>
      </w:pPr>
      <w:r>
        <w:rPr>
          <w:rFonts w:cs="Arial"/>
          <w:vanish/>
          <w:sz w:val="24"/>
          <w:szCs w:val="24"/>
        </w:rPr>
        <w:t xml:space="preserve">- </w:t>
      </w:r>
      <w:r w:rsidR="0025001C" w:rsidRPr="003B78FF">
        <w:rPr>
          <w:rFonts w:cs="Arial"/>
          <w:sz w:val="24"/>
          <w:szCs w:val="24"/>
        </w:rPr>
        <w:t xml:space="preserve">En horas de clase, los docentes pueden enviar a la Biblioteca de Bachillerato, bajo su responsabilidad, hasta tres estudiantes para realizar investigación bibliográfica, mediante formato GI-BI-FT-01, luego de </w:t>
      </w:r>
      <w:r w:rsidR="00FA33AF" w:rsidRPr="003B78FF">
        <w:rPr>
          <w:rFonts w:cs="Arial"/>
          <w:sz w:val="24"/>
          <w:szCs w:val="24"/>
        </w:rPr>
        <w:t>verificar la disponibilidad del espacio.</w:t>
      </w:r>
      <w:r w:rsidR="0025001C" w:rsidRPr="003B78FF">
        <w:rPr>
          <w:rFonts w:cs="Arial"/>
          <w:sz w:val="24"/>
          <w:szCs w:val="24"/>
        </w:rPr>
        <w:t xml:space="preserve"> </w:t>
      </w:r>
    </w:p>
    <w:p w14:paraId="5FFD0C32" w14:textId="77777777" w:rsidR="0025001C" w:rsidRDefault="0025001C" w:rsidP="00BA35AC">
      <w:pPr>
        <w:pStyle w:val="BodyText"/>
        <w:rPr>
          <w:rFonts w:cs="Arial"/>
          <w:sz w:val="24"/>
          <w:szCs w:val="24"/>
        </w:rPr>
      </w:pPr>
    </w:p>
    <w:p w14:paraId="09C9D1E7" w14:textId="77777777" w:rsidR="00C90C7E" w:rsidRDefault="00C90C7E" w:rsidP="00BA35AC">
      <w:pPr>
        <w:pStyle w:val="BodyText"/>
        <w:rPr>
          <w:rFonts w:cs="Arial"/>
          <w:vanish/>
          <w:sz w:val="24"/>
          <w:szCs w:val="24"/>
        </w:rPr>
      </w:pPr>
    </w:p>
    <w:p w14:paraId="1E864870" w14:textId="77777777" w:rsidR="00153BD4" w:rsidRPr="006F35EC" w:rsidRDefault="0025001C" w:rsidP="00BA35AC">
      <w:pPr>
        <w:pStyle w:val="BodyText"/>
        <w:rPr>
          <w:rFonts w:cs="Arial"/>
          <w:b/>
          <w:sz w:val="24"/>
          <w:szCs w:val="24"/>
        </w:rPr>
      </w:pPr>
      <w:r w:rsidRPr="006F35EC">
        <w:rPr>
          <w:rFonts w:cs="Arial"/>
          <w:b/>
          <w:sz w:val="24"/>
          <w:szCs w:val="24"/>
        </w:rPr>
        <w:t>Préstamo de libros:</w:t>
      </w:r>
    </w:p>
    <w:p w14:paraId="2095A909" w14:textId="77777777" w:rsidR="00153BD4" w:rsidRPr="003B78FF" w:rsidRDefault="0025001C" w:rsidP="00BA35AC">
      <w:pPr>
        <w:pStyle w:val="BodyText"/>
        <w:rPr>
          <w:rFonts w:cs="Arial"/>
          <w:sz w:val="24"/>
          <w:szCs w:val="24"/>
        </w:rPr>
      </w:pPr>
      <w:r w:rsidRPr="003B78FF">
        <w:rPr>
          <w:rFonts w:cs="Arial"/>
          <w:sz w:val="24"/>
          <w:szCs w:val="24"/>
        </w:rPr>
        <w:t>Los usuarios deben firmar las tarjetas de préstamo que serán selladas con la fecha de vencimiento. A partir de este momento</w:t>
      </w:r>
      <w:r w:rsidR="00164D54" w:rsidRPr="003B78FF">
        <w:rPr>
          <w:rFonts w:cs="Arial"/>
          <w:sz w:val="24"/>
          <w:szCs w:val="24"/>
        </w:rPr>
        <w:t>,</w:t>
      </w:r>
      <w:r w:rsidRPr="003B78FF">
        <w:rPr>
          <w:rFonts w:cs="Arial"/>
          <w:sz w:val="24"/>
          <w:szCs w:val="24"/>
        </w:rPr>
        <w:t xml:space="preserve">  son responsables del material prestado.</w:t>
      </w:r>
      <w:r w:rsidR="00D0720B" w:rsidRPr="003B78FF">
        <w:rPr>
          <w:rFonts w:cs="Arial"/>
          <w:sz w:val="24"/>
          <w:szCs w:val="24"/>
        </w:rPr>
        <w:t xml:space="preserve">  Los estudiantes de bachillerato deberán presentar su carné escolar para acceder al préstamo de libros y materiales.</w:t>
      </w:r>
    </w:p>
    <w:p w14:paraId="28828886" w14:textId="77777777" w:rsidR="00153BD4" w:rsidRPr="003B78FF" w:rsidRDefault="0025001C" w:rsidP="00BA35AC">
      <w:pPr>
        <w:pStyle w:val="BodyText"/>
        <w:rPr>
          <w:rFonts w:cs="Arial"/>
          <w:sz w:val="24"/>
          <w:szCs w:val="24"/>
        </w:rPr>
      </w:pPr>
      <w:r w:rsidRPr="003B78FF">
        <w:rPr>
          <w:rFonts w:cs="Arial"/>
          <w:sz w:val="24"/>
          <w:szCs w:val="24"/>
        </w:rPr>
        <w:t>Una vez vencido el término de los préstamos, sin excepción,  se cobrará una multa de mora por cada día hábil. El usuario no podrá  prestar ningún otro material en las bibliotecas mientras  no se ponga al día.</w:t>
      </w:r>
    </w:p>
    <w:p w14:paraId="32BC56BF" w14:textId="77777777" w:rsidR="00153BD4" w:rsidRPr="003B78FF" w:rsidRDefault="00506D48" w:rsidP="00BA35AC">
      <w:pPr>
        <w:pStyle w:val="BodyText"/>
        <w:rPr>
          <w:rFonts w:cs="Arial"/>
          <w:sz w:val="24"/>
          <w:szCs w:val="24"/>
        </w:rPr>
      </w:pPr>
      <w:r w:rsidRPr="003B78FF">
        <w:rPr>
          <w:rFonts w:cs="Arial"/>
          <w:sz w:val="24"/>
          <w:szCs w:val="24"/>
        </w:rPr>
        <w:t xml:space="preserve">El usuario que pierda o devuelva equipos, materiales didácticos o libros en mal estado, debe pagar el valor comercial de reposición de ese momento </w:t>
      </w:r>
      <w:r w:rsidR="00321D62" w:rsidRPr="00974BE3">
        <w:rPr>
          <w:rFonts w:cs="Arial"/>
          <w:sz w:val="24"/>
          <w:szCs w:val="24"/>
        </w:rPr>
        <w:t xml:space="preserve">más un 15% adicional por proceso técnico del libro y gastos de envío en el caso de libros importados </w:t>
      </w:r>
      <w:r w:rsidRPr="003B78FF">
        <w:rPr>
          <w:rFonts w:cs="Arial"/>
          <w:sz w:val="24"/>
          <w:szCs w:val="24"/>
        </w:rPr>
        <w:t xml:space="preserve">y </w:t>
      </w:r>
      <w:r w:rsidR="00DC3D07" w:rsidRPr="003B78FF">
        <w:rPr>
          <w:rFonts w:cs="Arial"/>
          <w:sz w:val="24"/>
          <w:szCs w:val="24"/>
        </w:rPr>
        <w:t>no</w:t>
      </w:r>
      <w:r w:rsidRPr="003B78FF">
        <w:rPr>
          <w:rFonts w:cs="Arial"/>
          <w:sz w:val="24"/>
          <w:szCs w:val="24"/>
        </w:rPr>
        <w:t xml:space="preserve"> el valor que figura en el inventario. </w:t>
      </w:r>
    </w:p>
    <w:p w14:paraId="7E589D99" w14:textId="77777777" w:rsidR="00153BD4" w:rsidRPr="003B78FF" w:rsidRDefault="0025001C" w:rsidP="00BA35AC">
      <w:pPr>
        <w:pStyle w:val="BodyText"/>
        <w:rPr>
          <w:rFonts w:cs="Arial"/>
          <w:sz w:val="24"/>
          <w:szCs w:val="24"/>
        </w:rPr>
      </w:pPr>
      <w:r w:rsidRPr="003B78FF">
        <w:rPr>
          <w:rFonts w:cs="Arial"/>
          <w:sz w:val="24"/>
          <w:szCs w:val="24"/>
        </w:rPr>
        <w:t xml:space="preserve">Los Libros de Referencia </w:t>
      </w:r>
      <w:r w:rsidRPr="003B78FF">
        <w:rPr>
          <w:rFonts w:cs="Arial"/>
          <w:bCs/>
          <w:sz w:val="24"/>
          <w:szCs w:val="24"/>
        </w:rPr>
        <w:t>sólo circularán internamente. Los Libros de Reserva se</w:t>
      </w:r>
      <w:r w:rsidRPr="003B78FF">
        <w:rPr>
          <w:rFonts w:cs="Arial"/>
          <w:sz w:val="24"/>
          <w:szCs w:val="24"/>
        </w:rPr>
        <w:t xml:space="preserve"> prestan hasta la primera hora del siguiente día escolar; los otros libros se prestan por períodos renovables, excepto cuando se requieran para una investigación especial y se les dé tratamiento de “reserva.”</w:t>
      </w:r>
    </w:p>
    <w:p w14:paraId="28A2E9F9" w14:textId="77777777" w:rsidR="00153BD4" w:rsidRPr="003B78FF" w:rsidRDefault="0025001C" w:rsidP="00BA35AC">
      <w:pPr>
        <w:pStyle w:val="BodyText"/>
        <w:rPr>
          <w:rFonts w:cs="Arial"/>
          <w:sz w:val="24"/>
          <w:szCs w:val="24"/>
        </w:rPr>
      </w:pPr>
      <w:r w:rsidRPr="003B78FF">
        <w:rPr>
          <w:rFonts w:cs="Arial"/>
          <w:sz w:val="24"/>
          <w:szCs w:val="24"/>
        </w:rPr>
        <w:t>Durante las vacaciones de Navidad y Semana Santa, se prestarán libros a los usuarios que hayan hecho buen uso del servicio de préstamo y continúen su vinculación con el Colegio.</w:t>
      </w:r>
    </w:p>
    <w:p w14:paraId="0CF6C4CF" w14:textId="77777777" w:rsidR="00153BD4" w:rsidRPr="003B78FF" w:rsidRDefault="0025001C" w:rsidP="00BA35AC">
      <w:pPr>
        <w:pStyle w:val="BodyText"/>
        <w:rPr>
          <w:rFonts w:cs="Arial"/>
          <w:sz w:val="24"/>
          <w:szCs w:val="24"/>
        </w:rPr>
      </w:pPr>
      <w:r w:rsidRPr="003B78FF">
        <w:rPr>
          <w:rFonts w:cs="Arial"/>
          <w:sz w:val="24"/>
          <w:szCs w:val="24"/>
        </w:rPr>
        <w:t xml:space="preserve">Los </w:t>
      </w:r>
      <w:r w:rsidR="00867C6B">
        <w:rPr>
          <w:rFonts w:cs="Arial"/>
          <w:sz w:val="24"/>
          <w:szCs w:val="24"/>
        </w:rPr>
        <w:t>estudiantes hasta grado 10º, el</w:t>
      </w:r>
      <w:r w:rsidRPr="003B78FF">
        <w:rPr>
          <w:rFonts w:cs="Arial"/>
          <w:sz w:val="24"/>
          <w:szCs w:val="24"/>
        </w:rPr>
        <w:t xml:space="preserve"> personal administrativo y de servicio pueden prestar simultáneamente hasta tres libros/revistas por un período renovable de dos semanas.  Los estudiantes de grado 11º y 12º pueden prestar hasta cinco libros por el mismo periodo. Los docentes pueden prestar hasta cinco libros de referencia o ítems de material del cuarto de recursos con un tiempo límite de un mes</w:t>
      </w:r>
      <w:r w:rsidR="003005F2" w:rsidRPr="003B78FF">
        <w:rPr>
          <w:rFonts w:cs="Arial"/>
          <w:sz w:val="24"/>
          <w:szCs w:val="24"/>
        </w:rPr>
        <w:t xml:space="preserve">, </w:t>
      </w:r>
      <w:r w:rsidRPr="003B78FF">
        <w:rPr>
          <w:rFonts w:cs="Arial"/>
          <w:sz w:val="24"/>
          <w:szCs w:val="24"/>
        </w:rPr>
        <w:t>el cual es renovable si otros usuarios no necesitan ese material. Antes del vencimiento, las bi</w:t>
      </w:r>
      <w:r w:rsidR="00065318" w:rsidRPr="003B78FF">
        <w:rPr>
          <w:rFonts w:cs="Arial"/>
          <w:sz w:val="24"/>
          <w:szCs w:val="24"/>
        </w:rPr>
        <w:t>b</w:t>
      </w:r>
      <w:r w:rsidRPr="003B78FF">
        <w:rPr>
          <w:rFonts w:cs="Arial"/>
          <w:sz w:val="24"/>
          <w:szCs w:val="24"/>
        </w:rPr>
        <w:t>liotecas envían una nota recordatoria a los usuarios</w:t>
      </w:r>
    </w:p>
    <w:p w14:paraId="71E8FA62" w14:textId="77777777" w:rsidR="00321D62" w:rsidRPr="00974BE3" w:rsidRDefault="00321D62" w:rsidP="00321D62">
      <w:pPr>
        <w:pStyle w:val="BodyText"/>
        <w:rPr>
          <w:rFonts w:cs="Arial"/>
          <w:sz w:val="24"/>
          <w:szCs w:val="24"/>
        </w:rPr>
      </w:pPr>
      <w:r w:rsidRPr="00974BE3">
        <w:rPr>
          <w:rFonts w:cs="Arial"/>
          <w:sz w:val="24"/>
          <w:szCs w:val="24"/>
        </w:rPr>
        <w:t>Los préstamos de libros realizados en universidades y/o bibliotecas públicas con las que tenemos convenios se rigen por las normas establecidas por estas y el préstamo se hará por intermedio de la bibliotecóloga encargada.</w:t>
      </w:r>
    </w:p>
    <w:p w14:paraId="11DA82DB" w14:textId="77777777" w:rsidR="00153BD4" w:rsidRPr="003B78FF" w:rsidRDefault="0025001C" w:rsidP="00BA35AC">
      <w:pPr>
        <w:pStyle w:val="BodyText"/>
        <w:rPr>
          <w:rFonts w:cs="Arial"/>
          <w:sz w:val="24"/>
          <w:szCs w:val="24"/>
        </w:rPr>
      </w:pPr>
      <w:r w:rsidRPr="003B78FF">
        <w:rPr>
          <w:rFonts w:cs="Arial"/>
          <w:sz w:val="24"/>
          <w:szCs w:val="24"/>
        </w:rPr>
        <w:t>Los usuarios que intencionalmente retiren materiales de las bibliotecas sin firmar las tarjetas de préstamo correspondientes pierden este servicio durante el lapso que fije el Jefe del Centro de Información de acuerdo con el Jefe de la Sección respectiva.</w:t>
      </w:r>
    </w:p>
    <w:p w14:paraId="06DACBC7" w14:textId="77777777" w:rsidR="00321D62" w:rsidRPr="00974BE3" w:rsidRDefault="00321D62" w:rsidP="00321D62">
      <w:pPr>
        <w:pStyle w:val="BodyText"/>
        <w:rPr>
          <w:rFonts w:cs="Arial"/>
          <w:sz w:val="24"/>
          <w:szCs w:val="24"/>
        </w:rPr>
      </w:pPr>
      <w:r w:rsidRPr="00974BE3">
        <w:rPr>
          <w:rFonts w:cs="Arial"/>
          <w:sz w:val="24"/>
          <w:szCs w:val="24"/>
        </w:rPr>
        <w:t xml:space="preserve">Las reservas de libros realizadas desde </w:t>
      </w:r>
      <w:proofErr w:type="spellStart"/>
      <w:r w:rsidRPr="00106EA0">
        <w:rPr>
          <w:rFonts w:cs="Arial"/>
          <w:i/>
          <w:sz w:val="24"/>
          <w:szCs w:val="24"/>
        </w:rPr>
        <w:t>Destiny</w:t>
      </w:r>
      <w:proofErr w:type="spellEnd"/>
      <w:r w:rsidRPr="00974BE3">
        <w:rPr>
          <w:rFonts w:cs="Arial"/>
          <w:sz w:val="24"/>
          <w:szCs w:val="24"/>
        </w:rPr>
        <w:t xml:space="preserve"> tienen plazo de 24 horas para ser retiradas de la Biblioteca, caso contrario se suspende la reserva.</w:t>
      </w:r>
    </w:p>
    <w:p w14:paraId="12C837F6" w14:textId="77777777" w:rsidR="00153BD4" w:rsidRPr="003B78FF" w:rsidRDefault="0025001C" w:rsidP="00BA35AC">
      <w:pPr>
        <w:pStyle w:val="BodyText"/>
        <w:rPr>
          <w:rFonts w:cs="Arial"/>
          <w:sz w:val="24"/>
          <w:szCs w:val="24"/>
        </w:rPr>
      </w:pPr>
      <w:r w:rsidRPr="003B78FF">
        <w:rPr>
          <w:rFonts w:cs="Arial"/>
          <w:sz w:val="24"/>
          <w:szCs w:val="24"/>
        </w:rPr>
        <w:t>Al finalizar el año lectivo, habrá una fecha de corte para que todos los usuarios se pongan al día con las bibliotecas y los cuartos de recursos</w:t>
      </w:r>
      <w:r w:rsidR="00611A28" w:rsidRPr="003B78FF">
        <w:rPr>
          <w:rFonts w:cs="Arial"/>
          <w:sz w:val="24"/>
          <w:szCs w:val="24"/>
        </w:rPr>
        <w:t>. En caso de pérdida</w:t>
      </w:r>
      <w:r w:rsidR="00DC3D07" w:rsidRPr="003B78FF">
        <w:rPr>
          <w:rFonts w:cs="Arial"/>
          <w:sz w:val="24"/>
          <w:szCs w:val="24"/>
        </w:rPr>
        <w:t>,</w:t>
      </w:r>
      <w:r w:rsidR="00611A28" w:rsidRPr="003B78FF">
        <w:rPr>
          <w:rFonts w:cs="Arial"/>
          <w:sz w:val="24"/>
          <w:szCs w:val="24"/>
        </w:rPr>
        <w:t xml:space="preserve"> se debe reponer o pagar el valor comercial del artículo perdido</w:t>
      </w:r>
      <w:r w:rsidR="00321D62">
        <w:rPr>
          <w:rFonts w:cs="Arial"/>
          <w:sz w:val="24"/>
          <w:szCs w:val="24"/>
        </w:rPr>
        <w:t xml:space="preserve"> </w:t>
      </w:r>
      <w:r w:rsidR="00321D62" w:rsidRPr="00974BE3">
        <w:rPr>
          <w:rFonts w:cs="Arial"/>
          <w:sz w:val="24"/>
          <w:szCs w:val="24"/>
        </w:rPr>
        <w:t>más un 15% adicional por proceso técnico del libro y gastos de envío en el caso de libros importados</w:t>
      </w:r>
      <w:r w:rsidR="00611A28" w:rsidRPr="00737126">
        <w:rPr>
          <w:rFonts w:cs="Arial"/>
          <w:sz w:val="24"/>
          <w:szCs w:val="24"/>
        </w:rPr>
        <w:t>.</w:t>
      </w:r>
      <w:r w:rsidR="00611A28" w:rsidRPr="003B78FF">
        <w:rPr>
          <w:rFonts w:cs="Arial"/>
          <w:sz w:val="24"/>
          <w:szCs w:val="24"/>
        </w:rPr>
        <w:t xml:space="preserve"> U</w:t>
      </w:r>
      <w:r w:rsidRPr="003B78FF">
        <w:rPr>
          <w:rFonts w:cs="Arial"/>
          <w:sz w:val="24"/>
          <w:szCs w:val="24"/>
        </w:rPr>
        <w:t>na vez cumplido este requisito, el Centro de Información firmará el  “Paz y Salvo” respectivo.</w:t>
      </w:r>
      <w:r w:rsidR="00611A28" w:rsidRPr="003B78FF">
        <w:rPr>
          <w:rFonts w:cs="Arial"/>
          <w:sz w:val="24"/>
          <w:szCs w:val="24"/>
        </w:rPr>
        <w:t xml:space="preserve"> </w:t>
      </w:r>
    </w:p>
    <w:p w14:paraId="2617815B" w14:textId="77777777" w:rsidR="004B5AE0" w:rsidRDefault="004B5AE0" w:rsidP="004B5AE0">
      <w:pPr>
        <w:pStyle w:val="BodyText"/>
        <w:rPr>
          <w:rFonts w:cs="Arial"/>
          <w:b/>
          <w:sz w:val="24"/>
          <w:szCs w:val="24"/>
        </w:rPr>
      </w:pPr>
    </w:p>
    <w:p w14:paraId="6ECA413E" w14:textId="77777777" w:rsidR="004B5AE0" w:rsidRDefault="004B5AE0" w:rsidP="004B5AE0">
      <w:pPr>
        <w:pStyle w:val="BodyText"/>
        <w:rPr>
          <w:rFonts w:cs="Arial"/>
          <w:sz w:val="24"/>
          <w:szCs w:val="24"/>
        </w:rPr>
      </w:pPr>
      <w:r w:rsidRPr="003B78FF">
        <w:rPr>
          <w:rFonts w:cs="Arial"/>
          <w:b/>
          <w:sz w:val="24"/>
          <w:szCs w:val="24"/>
        </w:rPr>
        <w:t>Política de Donaciones.</w:t>
      </w:r>
      <w:r w:rsidRPr="003B78FF">
        <w:rPr>
          <w:rFonts w:cs="Arial"/>
          <w:sz w:val="24"/>
          <w:szCs w:val="24"/>
        </w:rPr>
        <w:t xml:space="preserve">  El Centro de Información se reserva el derecho de ingresar a sus colecciones aquellas donaciones que correspondan al enfoque y al alcance curricular del Colegio.  A su vez, aquellos materiales que sean dados de baja en sus inventarios, serán donados a instituciones solicitantes.</w:t>
      </w:r>
    </w:p>
    <w:p w14:paraId="6035E8C6" w14:textId="37E00664" w:rsidR="007024BA" w:rsidRPr="009C1C88" w:rsidRDefault="004B5AE0" w:rsidP="007024BA">
      <w:pPr>
        <w:pStyle w:val="NormalWeb"/>
        <w:spacing w:after="0" w:afterAutospacing="0"/>
        <w:jc w:val="both"/>
        <w:rPr>
          <w:rFonts w:ascii="Arial" w:hAnsi="Arial" w:cs="Arial"/>
          <w:b/>
        </w:rPr>
      </w:pPr>
      <w:r>
        <w:rPr>
          <w:rFonts w:ascii="Arial" w:hAnsi="Arial" w:cs="Arial"/>
          <w:b/>
        </w:rPr>
        <w:t>3.1</w:t>
      </w:r>
      <w:r w:rsidR="00106EA0">
        <w:rPr>
          <w:rFonts w:ascii="Arial" w:hAnsi="Arial" w:cs="Arial"/>
          <w:b/>
        </w:rPr>
        <w:t>4</w:t>
      </w:r>
      <w:r>
        <w:rPr>
          <w:rFonts w:ascii="Arial" w:hAnsi="Arial" w:cs="Arial"/>
          <w:b/>
        </w:rPr>
        <w:t xml:space="preserve">.3.2 </w:t>
      </w:r>
      <w:r w:rsidR="007024BA" w:rsidRPr="003B78FF">
        <w:rPr>
          <w:rFonts w:ascii="Arial" w:hAnsi="Arial" w:cs="Arial"/>
          <w:b/>
        </w:rPr>
        <w:t>Política de Investigación del CCB</w:t>
      </w:r>
      <w:r w:rsidR="007024BA">
        <w:rPr>
          <w:rFonts w:ascii="Arial" w:hAnsi="Arial" w:cs="Arial"/>
          <w:b/>
        </w:rPr>
        <w:t xml:space="preserve">: </w:t>
      </w:r>
      <w:r w:rsidR="007024BA" w:rsidRPr="003B78FF">
        <w:rPr>
          <w:rFonts w:ascii="Arial" w:hAnsi="Arial" w:cs="Arial"/>
          <w:color w:val="000000"/>
        </w:rPr>
        <w:t>La política de investigación, en el Colegio Colombo Británico, busca cumplir con los siguientes objetivos:</w:t>
      </w:r>
    </w:p>
    <w:p w14:paraId="0F2FDA83" w14:textId="77777777" w:rsidR="007024BA" w:rsidRPr="003B78FF" w:rsidRDefault="007024BA" w:rsidP="00201786">
      <w:pPr>
        <w:pStyle w:val="NormalWeb"/>
        <w:numPr>
          <w:ilvl w:val="0"/>
          <w:numId w:val="32"/>
        </w:numPr>
        <w:spacing w:after="0" w:afterAutospacing="0"/>
        <w:jc w:val="both"/>
        <w:rPr>
          <w:rFonts w:ascii="Arial" w:hAnsi="Arial" w:cs="Arial"/>
        </w:rPr>
      </w:pPr>
      <w:r w:rsidRPr="003B78FF">
        <w:rPr>
          <w:rFonts w:ascii="Arial" w:hAnsi="Arial" w:cs="Arial"/>
          <w:color w:val="000000"/>
        </w:rPr>
        <w:t xml:space="preserve">A través de la investigación formativa, el estudiante debe ser capaz de construir conocimientos propios en forma autónoma. </w:t>
      </w:r>
      <w:r w:rsidRPr="003B78FF">
        <w:rPr>
          <w:rFonts w:ascii="Arial" w:hAnsi="Arial" w:cs="Arial"/>
        </w:rPr>
        <w:t xml:space="preserve">Igualmente, estas habilidades hacen parte del conjunto de competencias que un estudiante al graduarse, debe poseer para participar de manera inteligente y activa en el ámbito universitario, profesional y en la sociedad. </w:t>
      </w:r>
    </w:p>
    <w:p w14:paraId="39DE7A41" w14:textId="77777777" w:rsidR="007024BA" w:rsidRPr="003B78FF" w:rsidRDefault="007024BA" w:rsidP="00201786">
      <w:pPr>
        <w:pStyle w:val="NormalWeb"/>
        <w:numPr>
          <w:ilvl w:val="0"/>
          <w:numId w:val="32"/>
        </w:numPr>
        <w:spacing w:after="0" w:afterAutospacing="0"/>
        <w:jc w:val="both"/>
        <w:rPr>
          <w:rFonts w:ascii="Arial" w:hAnsi="Arial" w:cs="Arial"/>
          <w:color w:val="000000"/>
        </w:rPr>
      </w:pPr>
      <w:r w:rsidRPr="003B78FF">
        <w:rPr>
          <w:rFonts w:ascii="Arial" w:hAnsi="Arial" w:cs="Arial"/>
          <w:color w:val="000000"/>
        </w:rPr>
        <w:t>La investigación debe fundamentar los procesos de formación académica no sólo por la generación de conocimientos que alimentan los contenidos curriculares, sino por la manera como la cultura investigativa enriquece las metodologías y las perspectivas para abordar objetos de estudio.</w:t>
      </w:r>
    </w:p>
    <w:p w14:paraId="2704DEF7" w14:textId="77777777" w:rsidR="007024BA" w:rsidRPr="00C609EE" w:rsidRDefault="007024BA" w:rsidP="00201786">
      <w:pPr>
        <w:pStyle w:val="ListParagraph4"/>
        <w:numPr>
          <w:ilvl w:val="0"/>
          <w:numId w:val="32"/>
        </w:numPr>
        <w:spacing w:before="100" w:beforeAutospacing="1"/>
        <w:contextualSpacing/>
        <w:jc w:val="both"/>
        <w:rPr>
          <w:rFonts w:ascii="Arial" w:hAnsi="Arial" w:cs="Arial"/>
          <w:lang w:val="es-ES" w:eastAsia="es-CO"/>
        </w:rPr>
      </w:pPr>
      <w:r w:rsidRPr="003B78FF">
        <w:rPr>
          <w:rFonts w:ascii="Arial" w:hAnsi="Arial" w:cs="Arial"/>
          <w:lang w:val="es-ES" w:eastAsia="es-CO"/>
        </w:rPr>
        <w:t>El aprendizaje que se realiza mediante la investigación, y que culmina en cada etapa con un trabajo final, debe contribuir al desarrollo de las características descritas en el perfil de la comunidad de aprendizaje del Bachillerato Internacional.</w:t>
      </w:r>
    </w:p>
    <w:p w14:paraId="00EA6AEC" w14:textId="77777777" w:rsidR="007024BA" w:rsidRPr="003B78FF" w:rsidRDefault="007024BA" w:rsidP="00201786">
      <w:pPr>
        <w:pStyle w:val="BodyText"/>
        <w:numPr>
          <w:ilvl w:val="0"/>
          <w:numId w:val="32"/>
        </w:numPr>
        <w:rPr>
          <w:rFonts w:cs="Arial"/>
          <w:sz w:val="24"/>
          <w:szCs w:val="24"/>
        </w:rPr>
      </w:pPr>
      <w:r w:rsidRPr="003B78FF">
        <w:rPr>
          <w:rFonts w:cs="Arial"/>
          <w:color w:val="000000"/>
          <w:sz w:val="24"/>
          <w:szCs w:val="24"/>
        </w:rPr>
        <w:t xml:space="preserve">Esta política </w:t>
      </w:r>
      <w:r w:rsidRPr="003B78FF">
        <w:rPr>
          <w:rFonts w:cs="Arial"/>
          <w:sz w:val="24"/>
          <w:szCs w:val="24"/>
        </w:rPr>
        <w:t>reafirma el compromiso del Colegio con la probidad académica para lograr la integridad en los procesos de investigación, la conciencia ética y la protección a los derechos de autor.</w:t>
      </w:r>
    </w:p>
    <w:p w14:paraId="3C149442" w14:textId="77777777" w:rsidR="007024BA" w:rsidRDefault="007024BA" w:rsidP="007024BA">
      <w:pPr>
        <w:pStyle w:val="BodyText"/>
        <w:rPr>
          <w:rFonts w:cs="Arial"/>
          <w:vanish/>
          <w:sz w:val="24"/>
          <w:szCs w:val="24"/>
        </w:rPr>
      </w:pPr>
    </w:p>
    <w:p w14:paraId="7C888E7A" w14:textId="77777777" w:rsidR="007024BA" w:rsidRDefault="007024BA" w:rsidP="00201786">
      <w:pPr>
        <w:pStyle w:val="BodyText"/>
        <w:numPr>
          <w:ilvl w:val="0"/>
          <w:numId w:val="32"/>
        </w:numPr>
        <w:rPr>
          <w:rFonts w:cs="Arial"/>
          <w:sz w:val="24"/>
          <w:szCs w:val="24"/>
        </w:rPr>
      </w:pPr>
      <w:r w:rsidRPr="003B78FF">
        <w:rPr>
          <w:rFonts w:cs="Arial"/>
          <w:sz w:val="24"/>
          <w:szCs w:val="24"/>
        </w:rPr>
        <w:t>El Centro de Información, por medio de sus bibliotecas y cuartos de recursos didácticos, es soporte fundamental en el proceso de investigación, tanto en sus colecciones como en los servicios de su personal; para asistir a los estudiantes en sus proyectos de investig</w:t>
      </w:r>
      <w:r>
        <w:rPr>
          <w:rFonts w:cs="Arial"/>
          <w:sz w:val="24"/>
          <w:szCs w:val="24"/>
        </w:rPr>
        <w:t xml:space="preserve">ación, y a los docentes en sus </w:t>
      </w:r>
      <w:r w:rsidRPr="003B78FF">
        <w:rPr>
          <w:rFonts w:cs="Arial"/>
          <w:sz w:val="24"/>
          <w:szCs w:val="24"/>
        </w:rPr>
        <w:t>procesos de planeación curricular.</w:t>
      </w:r>
    </w:p>
    <w:p w14:paraId="1DCED635" w14:textId="77777777" w:rsidR="007024BA" w:rsidRDefault="007024BA" w:rsidP="007024BA">
      <w:pPr>
        <w:pStyle w:val="BodyText"/>
        <w:rPr>
          <w:rFonts w:cs="Arial"/>
          <w:b/>
          <w:sz w:val="24"/>
          <w:szCs w:val="24"/>
        </w:rPr>
      </w:pPr>
    </w:p>
    <w:p w14:paraId="22FC7AB5" w14:textId="77777777" w:rsidR="00A07C19" w:rsidRDefault="00A07C19" w:rsidP="007024BA">
      <w:pPr>
        <w:pStyle w:val="BodyText"/>
        <w:rPr>
          <w:rFonts w:cs="Arial"/>
          <w:b/>
          <w:vanish/>
          <w:sz w:val="24"/>
          <w:szCs w:val="24"/>
        </w:rPr>
      </w:pPr>
    </w:p>
    <w:p w14:paraId="4AFC4839" w14:textId="77365D66" w:rsidR="00153BD4" w:rsidRPr="003B78FF" w:rsidRDefault="0025001C" w:rsidP="00BA35AC">
      <w:pPr>
        <w:pStyle w:val="BodyText"/>
        <w:rPr>
          <w:rFonts w:cs="Arial"/>
          <w:b/>
          <w:sz w:val="24"/>
          <w:szCs w:val="24"/>
        </w:rPr>
      </w:pPr>
      <w:r w:rsidRPr="003B78FF">
        <w:rPr>
          <w:rFonts w:cs="Arial"/>
          <w:b/>
          <w:sz w:val="24"/>
          <w:szCs w:val="24"/>
        </w:rPr>
        <w:t>_3.1</w:t>
      </w:r>
      <w:r w:rsidR="00102D02">
        <w:rPr>
          <w:rFonts w:cs="Arial"/>
          <w:b/>
          <w:sz w:val="24"/>
          <w:szCs w:val="24"/>
        </w:rPr>
        <w:t>4</w:t>
      </w:r>
      <w:r w:rsidR="00E45A2E" w:rsidRPr="003B78FF">
        <w:rPr>
          <w:rFonts w:cs="Arial"/>
          <w:b/>
          <w:sz w:val="24"/>
          <w:szCs w:val="24"/>
        </w:rPr>
        <w:t>.</w:t>
      </w:r>
      <w:r w:rsidR="004B5AE0">
        <w:rPr>
          <w:rFonts w:cs="Arial"/>
          <w:b/>
          <w:sz w:val="24"/>
          <w:szCs w:val="24"/>
        </w:rPr>
        <w:t xml:space="preserve">3.3 </w:t>
      </w:r>
      <w:r w:rsidRPr="003B78FF">
        <w:rPr>
          <w:rFonts w:cs="Arial"/>
          <w:b/>
          <w:sz w:val="24"/>
          <w:szCs w:val="24"/>
        </w:rPr>
        <w:t xml:space="preserve"> Política y Procedimientos en los Cuartos de Recursos Didácticos </w:t>
      </w:r>
    </w:p>
    <w:p w14:paraId="4B6B7DB6" w14:textId="77777777" w:rsidR="00153BD4" w:rsidRPr="003B78FF" w:rsidRDefault="0025001C" w:rsidP="00BA35AC">
      <w:pPr>
        <w:pStyle w:val="BodyText"/>
        <w:rPr>
          <w:rFonts w:cs="Arial"/>
          <w:sz w:val="24"/>
          <w:szCs w:val="24"/>
        </w:rPr>
      </w:pPr>
      <w:r w:rsidRPr="003B78FF">
        <w:rPr>
          <w:rFonts w:cs="Arial"/>
          <w:sz w:val="24"/>
          <w:szCs w:val="24"/>
        </w:rPr>
        <w:t>Ninguna perso</w:t>
      </w:r>
      <w:r w:rsidR="00867C6B">
        <w:rPr>
          <w:rFonts w:cs="Arial"/>
          <w:sz w:val="24"/>
          <w:szCs w:val="24"/>
        </w:rPr>
        <w:t>na puede sacar equipos de</w:t>
      </w:r>
      <w:r w:rsidR="00974BE3">
        <w:rPr>
          <w:rFonts w:cs="Arial"/>
          <w:sz w:val="24"/>
          <w:szCs w:val="24"/>
        </w:rPr>
        <w:t>l Colegio</w:t>
      </w:r>
      <w:r w:rsidRPr="003B78FF">
        <w:rPr>
          <w:rFonts w:cs="Arial"/>
          <w:sz w:val="24"/>
          <w:szCs w:val="24"/>
        </w:rPr>
        <w:t xml:space="preserve"> sin un permiso escrito del Rector o Director Administrativo. </w:t>
      </w:r>
    </w:p>
    <w:p w14:paraId="75C28223" w14:textId="77777777" w:rsidR="000E3430" w:rsidRPr="000E3430" w:rsidRDefault="0025001C" w:rsidP="000E3430">
      <w:pPr>
        <w:rPr>
          <w:rFonts w:ascii="Arial" w:hAnsi="Arial" w:cs="Arial"/>
          <w:lang w:val="es-CO"/>
        </w:rPr>
      </w:pPr>
      <w:r w:rsidRPr="000E3430">
        <w:rPr>
          <w:rFonts w:ascii="Arial" w:hAnsi="Arial" w:cs="Arial"/>
          <w:lang w:val="es-CO"/>
        </w:rPr>
        <w:t>Todos los usuarios deben devolver a los cuartos de recursos todos los libros e implementos que les ha suministrado la Institución antes de terminar el año lectivo, en el mismo buen estado en que los recibieron. Si por algún motivo ya no los tienen, o han ocasionado daños parciales o</w:t>
      </w:r>
      <w:r w:rsidR="00867C6B" w:rsidRPr="000E3430">
        <w:rPr>
          <w:rFonts w:ascii="Arial" w:hAnsi="Arial" w:cs="Arial"/>
          <w:lang w:val="es-CO"/>
        </w:rPr>
        <w:t xml:space="preserve"> totales, deben pagar su valor </w:t>
      </w:r>
      <w:r w:rsidRPr="000E3430">
        <w:rPr>
          <w:rFonts w:ascii="Arial" w:hAnsi="Arial" w:cs="Arial"/>
          <w:lang w:val="es-CO"/>
        </w:rPr>
        <w:t>correspondiente en Tesorería</w:t>
      </w:r>
      <w:r w:rsidR="00321D62" w:rsidRPr="000E3430">
        <w:rPr>
          <w:rFonts w:ascii="Arial" w:hAnsi="Arial" w:cs="Arial"/>
          <w:lang w:val="es-CO"/>
        </w:rPr>
        <w:t xml:space="preserve"> más un 15% adicional por Proceso Técnico del libro y gastos de envío en el caso de libros importados</w:t>
      </w:r>
      <w:r w:rsidRPr="000E3430">
        <w:rPr>
          <w:rFonts w:ascii="Arial" w:hAnsi="Arial" w:cs="Arial"/>
          <w:lang w:val="es-CO"/>
        </w:rPr>
        <w:t>. Este es requisito indispensable para la firma de paz y salvo de estudiantes y Docentes.</w:t>
      </w:r>
      <w:r w:rsidR="000E3430" w:rsidRPr="000E3430">
        <w:rPr>
          <w:rFonts w:ascii="Arial" w:hAnsi="Arial" w:cs="Arial"/>
          <w:lang w:val="es-CO"/>
        </w:rPr>
        <w:t xml:space="preserve"> Se tiene en cuenta el deterioro normal por uso de acuerdo a la edad de los usuarios.</w:t>
      </w:r>
    </w:p>
    <w:p w14:paraId="42075C72" w14:textId="77777777" w:rsidR="00153BD4" w:rsidRPr="003B78FF" w:rsidRDefault="0025001C" w:rsidP="00BA35AC">
      <w:pPr>
        <w:pStyle w:val="BodyText"/>
        <w:rPr>
          <w:rFonts w:cs="Arial"/>
          <w:sz w:val="24"/>
          <w:szCs w:val="24"/>
        </w:rPr>
      </w:pPr>
      <w:r w:rsidRPr="003B78FF">
        <w:rPr>
          <w:rFonts w:cs="Arial"/>
          <w:sz w:val="24"/>
          <w:szCs w:val="24"/>
        </w:rPr>
        <w:t>Los recursos audiovisuales se prestan a los docentes cuando les sea necesario para la programación de sus clases. Los docentes deben devolver personalmente el material audiovisual al finalizar la clase.</w:t>
      </w:r>
    </w:p>
    <w:p w14:paraId="2F725243" w14:textId="77777777" w:rsidR="00153BD4" w:rsidRPr="00BE0859" w:rsidRDefault="0025001C" w:rsidP="00BA35AC">
      <w:pPr>
        <w:pStyle w:val="BodyText"/>
        <w:rPr>
          <w:rFonts w:cs="Arial"/>
          <w:strike/>
          <w:sz w:val="24"/>
          <w:szCs w:val="24"/>
        </w:rPr>
      </w:pPr>
      <w:r w:rsidRPr="00BE0859">
        <w:rPr>
          <w:rFonts w:cs="Arial"/>
          <w:strike/>
          <w:sz w:val="24"/>
          <w:szCs w:val="24"/>
        </w:rPr>
        <w:t>En el Jardín Infantil</w:t>
      </w:r>
      <w:r w:rsidRPr="00BE0859">
        <w:rPr>
          <w:strike/>
        </w:rPr>
        <w:t>:</w:t>
      </w:r>
      <w:r w:rsidR="006979BD" w:rsidRPr="00BE0859">
        <w:rPr>
          <w:rFonts w:cs="Arial"/>
          <w:strike/>
          <w:sz w:val="24"/>
          <w:szCs w:val="24"/>
        </w:rPr>
        <w:t xml:space="preserve"> </w:t>
      </w:r>
      <w:r w:rsidRPr="00BE0859">
        <w:rPr>
          <w:rFonts w:cs="Arial"/>
          <w:strike/>
          <w:sz w:val="24"/>
          <w:szCs w:val="24"/>
        </w:rPr>
        <w:t xml:space="preserve">Cada salón tiene una biblioteca </w:t>
      </w:r>
      <w:r w:rsidR="00DD2D2E" w:rsidRPr="00BE0859">
        <w:rPr>
          <w:rFonts w:cs="Arial"/>
          <w:strike/>
          <w:sz w:val="24"/>
          <w:szCs w:val="24"/>
        </w:rPr>
        <w:t xml:space="preserve">rodante, </w:t>
      </w:r>
      <w:r w:rsidRPr="00BE0859">
        <w:rPr>
          <w:rFonts w:cs="Arial"/>
          <w:strike/>
          <w:sz w:val="24"/>
          <w:szCs w:val="24"/>
        </w:rPr>
        <w:t>que pertenece al Cuarto de Re</w:t>
      </w:r>
      <w:r w:rsidR="00867C6B" w:rsidRPr="00BE0859">
        <w:rPr>
          <w:rFonts w:cs="Arial"/>
          <w:strike/>
          <w:sz w:val="24"/>
          <w:szCs w:val="24"/>
        </w:rPr>
        <w:t>cursos</w:t>
      </w:r>
      <w:r w:rsidR="00321D62" w:rsidRPr="00BE0859">
        <w:rPr>
          <w:rFonts w:cs="Arial"/>
          <w:strike/>
          <w:sz w:val="24"/>
          <w:szCs w:val="24"/>
        </w:rPr>
        <w:t xml:space="preserve"> de dicha sección</w:t>
      </w:r>
      <w:r w:rsidR="00867C6B" w:rsidRPr="00BE0859">
        <w:rPr>
          <w:rFonts w:cs="Arial"/>
          <w:strike/>
          <w:sz w:val="24"/>
          <w:szCs w:val="24"/>
        </w:rPr>
        <w:t>.</w:t>
      </w:r>
      <w:r w:rsidR="00DD2D2E" w:rsidRPr="00BE0859">
        <w:rPr>
          <w:rFonts w:cs="Arial"/>
          <w:strike/>
          <w:sz w:val="24"/>
          <w:szCs w:val="24"/>
        </w:rPr>
        <w:t xml:space="preserve"> Los niños pueden llevar </w:t>
      </w:r>
      <w:r w:rsidRPr="00BE0859">
        <w:rPr>
          <w:rFonts w:cs="Arial"/>
          <w:strike/>
          <w:sz w:val="24"/>
          <w:szCs w:val="24"/>
        </w:rPr>
        <w:t>los libros a</w:t>
      </w:r>
      <w:r w:rsidR="00DD2D2E" w:rsidRPr="00BE0859">
        <w:rPr>
          <w:rFonts w:cs="Arial"/>
          <w:strike/>
          <w:sz w:val="24"/>
          <w:szCs w:val="24"/>
        </w:rPr>
        <w:t xml:space="preserve"> su casa, por una semana</w:t>
      </w:r>
      <w:r w:rsidR="00867C6B" w:rsidRPr="00BE0859">
        <w:rPr>
          <w:rFonts w:cs="Arial"/>
          <w:strike/>
          <w:sz w:val="24"/>
          <w:szCs w:val="24"/>
        </w:rPr>
        <w:t xml:space="preserve">. </w:t>
      </w:r>
      <w:r w:rsidRPr="00BE0859">
        <w:rPr>
          <w:rFonts w:cs="Arial"/>
          <w:strike/>
          <w:sz w:val="24"/>
          <w:szCs w:val="24"/>
        </w:rPr>
        <w:t xml:space="preserve">Los niños y sus padres son responsables </w:t>
      </w:r>
      <w:r w:rsidR="00DD2D2E" w:rsidRPr="00BE0859">
        <w:rPr>
          <w:rFonts w:cs="Arial"/>
          <w:strike/>
          <w:sz w:val="24"/>
          <w:szCs w:val="24"/>
        </w:rPr>
        <w:t xml:space="preserve">del cuidado </w:t>
      </w:r>
      <w:r w:rsidR="00867C6B" w:rsidRPr="00BE0859">
        <w:rPr>
          <w:rFonts w:cs="Arial"/>
          <w:strike/>
          <w:sz w:val="24"/>
          <w:szCs w:val="24"/>
        </w:rPr>
        <w:t xml:space="preserve">de estos libros. </w:t>
      </w:r>
      <w:r w:rsidRPr="00BE0859">
        <w:rPr>
          <w:rFonts w:cs="Arial"/>
          <w:strike/>
          <w:sz w:val="24"/>
          <w:szCs w:val="24"/>
        </w:rPr>
        <w:t>En caso de pérdida o daño, los padres de familia deben reponer o pagar su valor de reposición.</w:t>
      </w:r>
      <w:r w:rsidR="00DD2D2E" w:rsidRPr="00BE0859">
        <w:rPr>
          <w:rFonts w:cs="Arial"/>
          <w:strike/>
          <w:sz w:val="24"/>
          <w:szCs w:val="24"/>
        </w:rPr>
        <w:t xml:space="preserve"> Cuando se trate de un daño menor, el docente o</w:t>
      </w:r>
      <w:r w:rsidR="00262FB4" w:rsidRPr="00BE0859">
        <w:rPr>
          <w:rFonts w:cs="Arial"/>
          <w:strike/>
          <w:sz w:val="24"/>
          <w:szCs w:val="24"/>
        </w:rPr>
        <w:t xml:space="preserve"> </w:t>
      </w:r>
      <w:r w:rsidR="00974BE3" w:rsidRPr="00BE0859">
        <w:rPr>
          <w:rFonts w:cs="Arial"/>
          <w:strike/>
          <w:sz w:val="24"/>
          <w:szCs w:val="24"/>
        </w:rPr>
        <w:t>el padre</w:t>
      </w:r>
      <w:r w:rsidR="00DD2D2E" w:rsidRPr="00BE0859">
        <w:rPr>
          <w:rFonts w:cs="Arial"/>
          <w:strike/>
          <w:sz w:val="24"/>
          <w:szCs w:val="24"/>
        </w:rPr>
        <w:t xml:space="preserve"> lo </w:t>
      </w:r>
      <w:r w:rsidR="00DC3D07" w:rsidRPr="00BE0859">
        <w:rPr>
          <w:rFonts w:cs="Arial"/>
          <w:strike/>
          <w:sz w:val="24"/>
          <w:szCs w:val="24"/>
        </w:rPr>
        <w:t>acompañarán</w:t>
      </w:r>
      <w:r w:rsidR="00B93D6A" w:rsidRPr="00BE0859">
        <w:rPr>
          <w:rFonts w:cs="Arial"/>
          <w:strike/>
          <w:sz w:val="24"/>
          <w:szCs w:val="24"/>
        </w:rPr>
        <w:t xml:space="preserve"> a realizar la acción reparadora.</w:t>
      </w:r>
      <w:r w:rsidR="00DD2D2E" w:rsidRPr="00BE0859">
        <w:rPr>
          <w:rFonts w:cs="Arial"/>
          <w:strike/>
          <w:sz w:val="24"/>
          <w:szCs w:val="24"/>
        </w:rPr>
        <w:t xml:space="preserve"> </w:t>
      </w:r>
    </w:p>
    <w:p w14:paraId="4FCAADCE" w14:textId="77777777" w:rsidR="0025001C" w:rsidRDefault="0025001C" w:rsidP="00BA35AC">
      <w:pPr>
        <w:pStyle w:val="BodyText"/>
        <w:rPr>
          <w:rFonts w:cs="Arial"/>
          <w:sz w:val="24"/>
          <w:szCs w:val="24"/>
        </w:rPr>
      </w:pPr>
    </w:p>
    <w:p w14:paraId="2D7A8D08" w14:textId="77777777" w:rsidR="00A07C19" w:rsidRPr="000E3430" w:rsidRDefault="00A07C19" w:rsidP="00BA35AC">
      <w:pPr>
        <w:pStyle w:val="BodyText"/>
        <w:rPr>
          <w:rFonts w:cs="Arial"/>
          <w:vanish/>
          <w:sz w:val="24"/>
          <w:szCs w:val="24"/>
        </w:rPr>
      </w:pPr>
    </w:p>
    <w:p w14:paraId="51813389" w14:textId="5456135F" w:rsidR="00153BD4" w:rsidRPr="003B78FF" w:rsidRDefault="0025001C" w:rsidP="00BA35AC">
      <w:pPr>
        <w:pStyle w:val="BodyText"/>
        <w:rPr>
          <w:rFonts w:cs="Arial"/>
          <w:b/>
          <w:sz w:val="24"/>
          <w:szCs w:val="24"/>
        </w:rPr>
      </w:pPr>
      <w:r w:rsidRPr="003B78FF">
        <w:rPr>
          <w:rFonts w:cs="Arial"/>
          <w:b/>
          <w:sz w:val="24"/>
          <w:szCs w:val="24"/>
        </w:rPr>
        <w:t>_3.1</w:t>
      </w:r>
      <w:r w:rsidR="00106EA0">
        <w:rPr>
          <w:rFonts w:cs="Arial"/>
          <w:b/>
          <w:sz w:val="24"/>
          <w:szCs w:val="24"/>
        </w:rPr>
        <w:t>4</w:t>
      </w:r>
      <w:r w:rsidR="00E45A2E" w:rsidRPr="003B78FF">
        <w:rPr>
          <w:rFonts w:cs="Arial"/>
          <w:b/>
          <w:sz w:val="24"/>
          <w:szCs w:val="24"/>
        </w:rPr>
        <w:t>.</w:t>
      </w:r>
      <w:r w:rsidR="004B5AE0">
        <w:rPr>
          <w:rFonts w:cs="Arial"/>
          <w:b/>
          <w:sz w:val="24"/>
          <w:szCs w:val="24"/>
        </w:rPr>
        <w:t>3.4</w:t>
      </w:r>
      <w:r w:rsidRPr="003B78FF">
        <w:rPr>
          <w:rFonts w:cs="Arial"/>
          <w:b/>
          <w:sz w:val="24"/>
          <w:szCs w:val="24"/>
        </w:rPr>
        <w:t xml:space="preserve"> Política y Procedimientos en el Centro de Copiado</w:t>
      </w:r>
    </w:p>
    <w:p w14:paraId="5C7CCF68" w14:textId="77777777" w:rsidR="00A4492C" w:rsidRPr="003B78FF" w:rsidRDefault="00A4492C" w:rsidP="00A4492C">
      <w:pPr>
        <w:pStyle w:val="BodyText"/>
        <w:rPr>
          <w:rFonts w:cs="Arial"/>
          <w:sz w:val="24"/>
          <w:szCs w:val="24"/>
        </w:rPr>
      </w:pPr>
      <w:r w:rsidRPr="003B78FF">
        <w:rPr>
          <w:rFonts w:cs="Arial"/>
          <w:sz w:val="24"/>
          <w:szCs w:val="24"/>
        </w:rPr>
        <w:t>Los servicios para uso académico tienen prelación sobre los servicios para uso personal. Estos últimos deben cancelarse por anticipado de acuerdo con las tarifas vigentes.</w:t>
      </w:r>
    </w:p>
    <w:p w14:paraId="3B2DAF0F" w14:textId="77777777" w:rsidR="00A4492C" w:rsidRDefault="00A4492C" w:rsidP="0065670F">
      <w:pPr>
        <w:pStyle w:val="BodyText3"/>
        <w:tabs>
          <w:tab w:val="left" w:pos="40"/>
        </w:tabs>
        <w:rPr>
          <w:rFonts w:cs="Arial"/>
          <w:sz w:val="24"/>
          <w:szCs w:val="24"/>
        </w:rPr>
      </w:pPr>
    </w:p>
    <w:p w14:paraId="62A1A9F7" w14:textId="77777777" w:rsidR="0025001C" w:rsidRPr="003B78FF" w:rsidRDefault="0025001C" w:rsidP="0065670F">
      <w:pPr>
        <w:pStyle w:val="BodyText3"/>
        <w:tabs>
          <w:tab w:val="left" w:pos="40"/>
        </w:tabs>
        <w:rPr>
          <w:rFonts w:cs="Arial"/>
          <w:sz w:val="24"/>
          <w:szCs w:val="24"/>
        </w:rPr>
      </w:pPr>
      <w:r w:rsidRPr="003B78FF">
        <w:rPr>
          <w:rFonts w:cs="Arial"/>
          <w:sz w:val="24"/>
          <w:szCs w:val="24"/>
        </w:rPr>
        <w:t>Todos los trabajos de publicaciones de índole académica del Colegio, ya</w:t>
      </w:r>
      <w:r w:rsidR="00867C6B">
        <w:rPr>
          <w:rFonts w:cs="Arial"/>
          <w:sz w:val="24"/>
          <w:szCs w:val="24"/>
        </w:rPr>
        <w:t xml:space="preserve"> sean impresiones, fotocopias, </w:t>
      </w:r>
      <w:r w:rsidRPr="003B78FF">
        <w:rPr>
          <w:rFonts w:cs="Arial"/>
          <w:sz w:val="24"/>
          <w:szCs w:val="24"/>
        </w:rPr>
        <w:t>anillados o laminados, deben estar acompañados del recibo correspondiente especificando el número de copias, nombre del presupuesto y la firma de la persona autorizada de la sección o departamento.</w:t>
      </w:r>
    </w:p>
    <w:p w14:paraId="6F024890" w14:textId="77777777" w:rsidR="0025001C" w:rsidRPr="003B78FF" w:rsidRDefault="0025001C" w:rsidP="0065670F">
      <w:pPr>
        <w:pStyle w:val="BodyText3"/>
        <w:tabs>
          <w:tab w:val="left" w:pos="708"/>
        </w:tabs>
        <w:rPr>
          <w:rFonts w:cs="Arial"/>
          <w:sz w:val="24"/>
          <w:szCs w:val="24"/>
        </w:rPr>
      </w:pPr>
      <w:r w:rsidRPr="003B78FF">
        <w:rPr>
          <w:rFonts w:cs="Arial"/>
          <w:sz w:val="24"/>
          <w:szCs w:val="24"/>
        </w:rPr>
        <w:t>Los trabajos se realizan en el mismo orden de llegada. Por lo tanto es importante solicitarlos con la debida anticipación y verificar el buen estado del documento original que va a reproducirse.</w:t>
      </w:r>
    </w:p>
    <w:p w14:paraId="45A6A25D" w14:textId="77777777" w:rsidR="0025001C" w:rsidRPr="003B78FF" w:rsidRDefault="0025001C" w:rsidP="0065670F">
      <w:pPr>
        <w:pStyle w:val="BodyText3"/>
        <w:tabs>
          <w:tab w:val="left" w:pos="708"/>
        </w:tabs>
        <w:rPr>
          <w:rFonts w:cs="Arial"/>
          <w:sz w:val="24"/>
          <w:szCs w:val="24"/>
        </w:rPr>
      </w:pPr>
      <w:r w:rsidRPr="003B78FF">
        <w:rPr>
          <w:rFonts w:cs="Arial"/>
          <w:sz w:val="24"/>
          <w:szCs w:val="24"/>
        </w:rPr>
        <w:t>El Centro de Información envía un informe mensual de consumo de publicaciones a los Coordinadores de Sección y Jefes de Departamento.</w:t>
      </w:r>
    </w:p>
    <w:p w14:paraId="24AFB2E9" w14:textId="77777777" w:rsidR="00E45A2E" w:rsidRPr="003B78FF" w:rsidRDefault="00E45A2E" w:rsidP="0065670F">
      <w:pPr>
        <w:ind w:right="51"/>
        <w:jc w:val="both"/>
        <w:rPr>
          <w:rFonts w:ascii="Arial" w:hAnsi="Arial" w:cs="Arial"/>
          <w:lang w:val="es-ES"/>
        </w:rPr>
      </w:pPr>
    </w:p>
    <w:p w14:paraId="036F686B" w14:textId="0D3BE6DC" w:rsidR="00153BD4" w:rsidRPr="004B5AE0" w:rsidRDefault="00EF4CDA" w:rsidP="00BA35AC">
      <w:pPr>
        <w:pStyle w:val="BodyText"/>
        <w:rPr>
          <w:rFonts w:cs="Arial"/>
          <w:b/>
          <w:sz w:val="24"/>
          <w:szCs w:val="24"/>
        </w:rPr>
      </w:pPr>
      <w:r w:rsidRPr="004B5AE0">
        <w:rPr>
          <w:rFonts w:cs="Arial"/>
          <w:b/>
          <w:sz w:val="24"/>
          <w:szCs w:val="24"/>
        </w:rPr>
        <w:t>3.1</w:t>
      </w:r>
      <w:r w:rsidR="00106EA0">
        <w:rPr>
          <w:rFonts w:cs="Arial"/>
          <w:b/>
          <w:sz w:val="24"/>
          <w:szCs w:val="24"/>
        </w:rPr>
        <w:t>4</w:t>
      </w:r>
      <w:r w:rsidR="00D91856" w:rsidRPr="004B5AE0">
        <w:rPr>
          <w:rFonts w:cs="Arial"/>
          <w:b/>
          <w:sz w:val="24"/>
          <w:szCs w:val="24"/>
        </w:rPr>
        <w:t>.</w:t>
      </w:r>
      <w:r w:rsidR="00E45A2E" w:rsidRPr="004B5AE0">
        <w:rPr>
          <w:rFonts w:cs="Arial"/>
          <w:b/>
          <w:sz w:val="24"/>
          <w:szCs w:val="24"/>
        </w:rPr>
        <w:t>4</w:t>
      </w:r>
      <w:r w:rsidRPr="004B5AE0">
        <w:rPr>
          <w:rFonts w:cs="Arial"/>
          <w:b/>
          <w:sz w:val="24"/>
          <w:szCs w:val="24"/>
        </w:rPr>
        <w:t xml:space="preserve"> </w:t>
      </w:r>
      <w:r w:rsidR="00B35274">
        <w:rPr>
          <w:rFonts w:cs="Arial"/>
          <w:b/>
          <w:sz w:val="24"/>
          <w:szCs w:val="24"/>
        </w:rPr>
        <w:t>Normas en A</w:t>
      </w:r>
      <w:r w:rsidR="00B35274" w:rsidRPr="004B5AE0">
        <w:rPr>
          <w:rFonts w:cs="Arial"/>
          <w:b/>
          <w:sz w:val="24"/>
          <w:szCs w:val="24"/>
        </w:rPr>
        <w:t>udiovisuales</w:t>
      </w:r>
      <w:r w:rsidR="00B35274">
        <w:rPr>
          <w:rFonts w:cs="Arial"/>
          <w:b/>
          <w:sz w:val="24"/>
          <w:szCs w:val="24"/>
        </w:rPr>
        <w:t xml:space="preserve"> y Auditorios</w:t>
      </w:r>
    </w:p>
    <w:p w14:paraId="64058731" w14:textId="77777777" w:rsidR="00321D62" w:rsidRPr="004B5AE0" w:rsidRDefault="00321D62" w:rsidP="00321D62">
      <w:pPr>
        <w:pStyle w:val="BodyText"/>
        <w:rPr>
          <w:rFonts w:cs="Arial"/>
          <w:sz w:val="24"/>
          <w:szCs w:val="24"/>
        </w:rPr>
      </w:pPr>
      <w:r w:rsidRPr="004B5AE0">
        <w:rPr>
          <w:rFonts w:cs="Arial"/>
          <w:sz w:val="24"/>
          <w:szCs w:val="24"/>
        </w:rPr>
        <w:t>Los recursos y equipos audiovisuales</w:t>
      </w:r>
      <w:r w:rsidR="00B35274">
        <w:rPr>
          <w:rFonts w:cs="Arial"/>
          <w:sz w:val="24"/>
          <w:szCs w:val="24"/>
        </w:rPr>
        <w:t xml:space="preserve"> y auditorios</w:t>
      </w:r>
      <w:r w:rsidRPr="004B5AE0">
        <w:rPr>
          <w:rFonts w:cs="Arial"/>
          <w:sz w:val="24"/>
          <w:szCs w:val="24"/>
        </w:rPr>
        <w:t xml:space="preserve"> están orientados hacia el soporte de la estructura académica y no se prestan para uso personal fuera de la Institución.</w:t>
      </w:r>
    </w:p>
    <w:p w14:paraId="43205717" w14:textId="77777777" w:rsidR="00321D62" w:rsidRPr="004B5AE0" w:rsidRDefault="00321D62" w:rsidP="00321D62">
      <w:pPr>
        <w:pStyle w:val="BodyText"/>
        <w:rPr>
          <w:rFonts w:cs="Arial"/>
          <w:sz w:val="24"/>
          <w:szCs w:val="24"/>
        </w:rPr>
      </w:pPr>
    </w:p>
    <w:p w14:paraId="4AB9E399" w14:textId="77777777" w:rsidR="00321D62" w:rsidRPr="004B5AE0" w:rsidRDefault="00321D62" w:rsidP="00321D62">
      <w:pPr>
        <w:pStyle w:val="BodyText"/>
        <w:rPr>
          <w:rFonts w:cs="Arial"/>
          <w:sz w:val="24"/>
          <w:szCs w:val="24"/>
        </w:rPr>
      </w:pPr>
      <w:r w:rsidRPr="004B5AE0">
        <w:rPr>
          <w:rFonts w:cs="Arial"/>
          <w:sz w:val="24"/>
          <w:szCs w:val="24"/>
        </w:rPr>
        <w:t xml:space="preserve">Los estudiantes deben llegar, permanecer y salir de los salones audiovisuales </w:t>
      </w:r>
      <w:r w:rsidR="00B35274">
        <w:rPr>
          <w:rFonts w:cs="Arial"/>
          <w:sz w:val="24"/>
          <w:szCs w:val="24"/>
        </w:rPr>
        <w:t xml:space="preserve">y auditorios </w:t>
      </w:r>
      <w:r w:rsidRPr="004B5AE0">
        <w:rPr>
          <w:rFonts w:cs="Arial"/>
          <w:sz w:val="24"/>
          <w:szCs w:val="24"/>
        </w:rPr>
        <w:t>acompañados por su docente, en forma ordenada y silenciosa.</w:t>
      </w:r>
      <w:r w:rsidR="00A4492C" w:rsidRPr="00A4492C">
        <w:rPr>
          <w:rFonts w:cs="Arial"/>
          <w:sz w:val="24"/>
          <w:szCs w:val="24"/>
        </w:rPr>
        <w:t xml:space="preserve"> </w:t>
      </w:r>
      <w:r w:rsidR="00A4492C" w:rsidRPr="004B5AE0">
        <w:rPr>
          <w:rFonts w:cs="Arial"/>
          <w:sz w:val="24"/>
          <w:szCs w:val="24"/>
        </w:rPr>
        <w:t>No se permite subir los pies en los asientos.</w:t>
      </w:r>
      <w:r w:rsidR="00B35274" w:rsidRPr="00B35274">
        <w:rPr>
          <w:rFonts w:cs="Arial"/>
          <w:sz w:val="24"/>
          <w:szCs w:val="24"/>
        </w:rPr>
        <w:t xml:space="preserve"> </w:t>
      </w:r>
      <w:r w:rsidR="00B35274">
        <w:rPr>
          <w:rFonts w:cs="Arial"/>
          <w:sz w:val="24"/>
          <w:szCs w:val="24"/>
        </w:rPr>
        <w:t>S</w:t>
      </w:r>
      <w:r w:rsidR="00B35274" w:rsidRPr="00B35274">
        <w:rPr>
          <w:rFonts w:cs="Arial"/>
          <w:sz w:val="24"/>
          <w:szCs w:val="24"/>
        </w:rPr>
        <w:t>e prohíbe el manejo de los mismos a los estudiantes.</w:t>
      </w:r>
    </w:p>
    <w:p w14:paraId="585D410B" w14:textId="77777777" w:rsidR="00321D62" w:rsidRPr="004B5AE0" w:rsidRDefault="00321D62" w:rsidP="00321D62">
      <w:pPr>
        <w:pStyle w:val="BodyText"/>
        <w:rPr>
          <w:rFonts w:cs="Arial"/>
          <w:sz w:val="24"/>
          <w:szCs w:val="24"/>
        </w:rPr>
      </w:pPr>
    </w:p>
    <w:p w14:paraId="0C952262" w14:textId="77777777" w:rsidR="00321D62" w:rsidRPr="00A4492C" w:rsidRDefault="00321D62" w:rsidP="00321D62">
      <w:pPr>
        <w:pStyle w:val="BodyText"/>
        <w:rPr>
          <w:rFonts w:cs="Arial"/>
          <w:sz w:val="24"/>
          <w:szCs w:val="24"/>
        </w:rPr>
      </w:pPr>
      <w:r w:rsidRPr="004B5AE0">
        <w:rPr>
          <w:rFonts w:cs="Arial"/>
          <w:sz w:val="24"/>
          <w:szCs w:val="24"/>
        </w:rPr>
        <w:t xml:space="preserve">Los docentes velarán por el buen comportamiento de los estudiantes y el trato cuidadoso a los muebles y equipos audiovisuales. </w:t>
      </w:r>
      <w:r w:rsidR="00A4492C">
        <w:rPr>
          <w:rFonts w:cs="Arial"/>
          <w:sz w:val="24"/>
          <w:szCs w:val="24"/>
        </w:rPr>
        <w:t>Los encargado</w:t>
      </w:r>
      <w:r w:rsidR="00A4492C" w:rsidRPr="00A4492C">
        <w:rPr>
          <w:rFonts w:cs="Arial"/>
          <w:sz w:val="24"/>
          <w:szCs w:val="24"/>
        </w:rPr>
        <w:t>s de dirigir la</w:t>
      </w:r>
      <w:r w:rsidR="00A4492C">
        <w:rPr>
          <w:rFonts w:cs="Arial"/>
          <w:sz w:val="24"/>
          <w:szCs w:val="24"/>
        </w:rPr>
        <w:t>s</w:t>
      </w:r>
      <w:r w:rsidR="00A4492C" w:rsidRPr="00A4492C">
        <w:rPr>
          <w:rFonts w:cs="Arial"/>
          <w:sz w:val="24"/>
          <w:szCs w:val="24"/>
        </w:rPr>
        <w:t xml:space="preserve"> actividad</w:t>
      </w:r>
      <w:r w:rsidR="00A4492C">
        <w:rPr>
          <w:rFonts w:cs="Arial"/>
          <w:sz w:val="24"/>
          <w:szCs w:val="24"/>
        </w:rPr>
        <w:t>es</w:t>
      </w:r>
      <w:r w:rsidR="00A4492C" w:rsidRPr="00A4492C">
        <w:rPr>
          <w:rFonts w:cs="Arial"/>
          <w:sz w:val="24"/>
          <w:szCs w:val="24"/>
        </w:rPr>
        <w:t xml:space="preserve">, </w:t>
      </w:r>
      <w:r w:rsidR="00A4492C">
        <w:rPr>
          <w:rFonts w:cs="Arial"/>
          <w:sz w:val="24"/>
          <w:szCs w:val="24"/>
        </w:rPr>
        <w:t xml:space="preserve">deben </w:t>
      </w:r>
      <w:r w:rsidR="00A4492C" w:rsidRPr="00A4492C">
        <w:rPr>
          <w:rFonts w:cs="Arial"/>
          <w:sz w:val="24"/>
          <w:szCs w:val="24"/>
        </w:rPr>
        <w:t>asegurarse de</w:t>
      </w:r>
      <w:r w:rsidR="00B35274">
        <w:rPr>
          <w:rFonts w:cs="Arial"/>
          <w:sz w:val="24"/>
          <w:szCs w:val="24"/>
        </w:rPr>
        <w:t>l adecuado manejo de</w:t>
      </w:r>
      <w:r w:rsidR="00A4492C" w:rsidRPr="00A4492C">
        <w:rPr>
          <w:rFonts w:cs="Arial"/>
          <w:sz w:val="24"/>
          <w:szCs w:val="24"/>
        </w:rPr>
        <w:t xml:space="preserve"> los equipos</w:t>
      </w:r>
      <w:r w:rsidR="00B35274">
        <w:rPr>
          <w:rFonts w:cs="Arial"/>
          <w:sz w:val="24"/>
          <w:szCs w:val="24"/>
        </w:rPr>
        <w:t xml:space="preserve"> y que estos</w:t>
      </w:r>
      <w:r w:rsidR="00A4492C" w:rsidRPr="00A4492C">
        <w:rPr>
          <w:rFonts w:cs="Arial"/>
          <w:sz w:val="24"/>
          <w:szCs w:val="24"/>
        </w:rPr>
        <w:t xml:space="preserve"> queden debidamente apagados después de su uso y que la sala quede cerrada con seguro.</w:t>
      </w:r>
    </w:p>
    <w:p w14:paraId="5054C5D8" w14:textId="77777777" w:rsidR="007123A2" w:rsidRPr="00A4492C" w:rsidRDefault="007123A2" w:rsidP="007123A2">
      <w:pPr>
        <w:pStyle w:val="BodyText"/>
        <w:rPr>
          <w:rFonts w:cs="Arial"/>
          <w:sz w:val="24"/>
          <w:szCs w:val="24"/>
        </w:rPr>
      </w:pPr>
    </w:p>
    <w:p w14:paraId="5F36CACE" w14:textId="77777777" w:rsidR="00B35274" w:rsidRPr="00B35274" w:rsidRDefault="00B35274" w:rsidP="00B35274">
      <w:pPr>
        <w:pStyle w:val="BodyText"/>
        <w:rPr>
          <w:rFonts w:cs="Arial"/>
          <w:sz w:val="24"/>
          <w:szCs w:val="24"/>
        </w:rPr>
      </w:pPr>
      <w:r w:rsidRPr="00B35274">
        <w:rPr>
          <w:rFonts w:cs="Arial"/>
          <w:sz w:val="24"/>
          <w:szCs w:val="24"/>
        </w:rPr>
        <w:t>Ninguna persona puede sacar implementos de uso exclusivo de</w:t>
      </w:r>
      <w:r>
        <w:rPr>
          <w:rFonts w:cs="Arial"/>
          <w:sz w:val="24"/>
          <w:szCs w:val="24"/>
        </w:rPr>
        <w:t xml:space="preserve"> </w:t>
      </w:r>
      <w:r w:rsidRPr="00B35274">
        <w:rPr>
          <w:rFonts w:cs="Arial"/>
          <w:sz w:val="24"/>
          <w:szCs w:val="24"/>
        </w:rPr>
        <w:t>l</w:t>
      </w:r>
      <w:r>
        <w:rPr>
          <w:rFonts w:cs="Arial"/>
          <w:sz w:val="24"/>
          <w:szCs w:val="24"/>
        </w:rPr>
        <w:t>os salones audiovisuales y a</w:t>
      </w:r>
      <w:r w:rsidRPr="00B35274">
        <w:rPr>
          <w:rFonts w:cs="Arial"/>
          <w:sz w:val="24"/>
          <w:szCs w:val="24"/>
        </w:rPr>
        <w:t>uditorio</w:t>
      </w:r>
      <w:r>
        <w:rPr>
          <w:rFonts w:cs="Arial"/>
          <w:sz w:val="24"/>
          <w:szCs w:val="24"/>
        </w:rPr>
        <w:t>s</w:t>
      </w:r>
      <w:r w:rsidRPr="00B35274">
        <w:rPr>
          <w:rFonts w:cs="Arial"/>
          <w:sz w:val="24"/>
          <w:szCs w:val="24"/>
        </w:rPr>
        <w:t xml:space="preserve"> sin el permiso correspondiente.</w:t>
      </w:r>
    </w:p>
    <w:p w14:paraId="540F2AC9" w14:textId="77777777" w:rsidR="00B35274" w:rsidRDefault="00B35274" w:rsidP="007123A2">
      <w:pPr>
        <w:pStyle w:val="BodyText"/>
        <w:rPr>
          <w:rFonts w:cs="Arial"/>
          <w:sz w:val="24"/>
          <w:szCs w:val="24"/>
        </w:rPr>
      </w:pPr>
    </w:p>
    <w:p w14:paraId="64E934B6" w14:textId="77777777" w:rsidR="007123A2" w:rsidRPr="007123A2" w:rsidRDefault="007123A2" w:rsidP="007123A2">
      <w:pPr>
        <w:pStyle w:val="BodyText"/>
        <w:rPr>
          <w:rFonts w:cs="Arial"/>
          <w:sz w:val="24"/>
          <w:szCs w:val="24"/>
        </w:rPr>
      </w:pPr>
      <w:r w:rsidRPr="007123A2">
        <w:rPr>
          <w:rFonts w:cs="Arial"/>
          <w:sz w:val="24"/>
          <w:szCs w:val="24"/>
        </w:rPr>
        <w:t>El alistamiento logístico y el soporte audiovisual de los siguientes salones audiovisuales se solicitan mediante Orden de Servicio, a la Oficina de Mantenimiento</w:t>
      </w:r>
      <w:r w:rsidR="00A4492C" w:rsidRPr="00A4492C">
        <w:rPr>
          <w:rFonts w:cs="Arial"/>
          <w:sz w:val="24"/>
          <w:szCs w:val="24"/>
        </w:rPr>
        <w:t xml:space="preserve"> y lo pertinente al funcionamiento de los equipos de cómputo se solicita a Sistemas.</w:t>
      </w:r>
    </w:p>
    <w:p w14:paraId="61982632" w14:textId="77777777" w:rsidR="00321D62" w:rsidRPr="00D73BFC" w:rsidRDefault="00321D62" w:rsidP="00321D62">
      <w:pPr>
        <w:pStyle w:val="BodyText"/>
        <w:rPr>
          <w:rFonts w:cs="Arial"/>
          <w:sz w:val="24"/>
          <w:szCs w:val="24"/>
          <w:highlight w:val="yellow"/>
        </w:rPr>
      </w:pPr>
    </w:p>
    <w:p w14:paraId="24FE4493" w14:textId="77777777" w:rsidR="00A4492C" w:rsidRPr="00A4492C" w:rsidRDefault="00A4492C" w:rsidP="00A4492C">
      <w:pPr>
        <w:pStyle w:val="BodyText"/>
        <w:rPr>
          <w:rFonts w:cs="Arial"/>
          <w:sz w:val="24"/>
          <w:szCs w:val="24"/>
        </w:rPr>
      </w:pPr>
      <w:r>
        <w:rPr>
          <w:rFonts w:cs="Arial"/>
          <w:sz w:val="24"/>
          <w:szCs w:val="24"/>
        </w:rPr>
        <w:t>Las personas</w:t>
      </w:r>
      <w:r w:rsidRPr="00A4492C">
        <w:rPr>
          <w:rFonts w:cs="Arial"/>
          <w:sz w:val="24"/>
          <w:szCs w:val="24"/>
        </w:rPr>
        <w:t xml:space="preserve"> interesados en utilizar los salones audiovisuales, deben hacer sus reservaciones en los horarios correspondientes, en los siguientes lugares:</w:t>
      </w:r>
    </w:p>
    <w:p w14:paraId="49999145" w14:textId="79245528" w:rsidR="00B35274" w:rsidRPr="00B35274" w:rsidRDefault="00B35274" w:rsidP="00B35274">
      <w:pPr>
        <w:pStyle w:val="BodyText"/>
        <w:rPr>
          <w:rFonts w:cs="Arial"/>
          <w:sz w:val="24"/>
          <w:szCs w:val="24"/>
        </w:rPr>
      </w:pPr>
      <w:r w:rsidRPr="00B35274">
        <w:rPr>
          <w:rFonts w:cs="Arial"/>
          <w:b/>
          <w:sz w:val="24"/>
          <w:szCs w:val="24"/>
        </w:rPr>
        <w:t>El Auditorio AEB Laurence</w:t>
      </w:r>
      <w:r w:rsidR="00106EA0">
        <w:rPr>
          <w:rFonts w:cs="Arial"/>
          <w:sz w:val="24"/>
          <w:szCs w:val="24"/>
        </w:rPr>
        <w:t xml:space="preserve"> </w:t>
      </w:r>
      <w:r>
        <w:rPr>
          <w:rFonts w:cs="Arial"/>
          <w:sz w:val="24"/>
          <w:szCs w:val="24"/>
        </w:rPr>
        <w:t>c</w:t>
      </w:r>
      <w:r w:rsidRPr="00B35274">
        <w:rPr>
          <w:rFonts w:cs="Arial"/>
          <w:sz w:val="24"/>
          <w:szCs w:val="24"/>
        </w:rPr>
        <w:t xml:space="preserve">on el </w:t>
      </w:r>
      <w:r>
        <w:rPr>
          <w:rFonts w:cs="Arial"/>
          <w:sz w:val="24"/>
          <w:szCs w:val="24"/>
        </w:rPr>
        <w:t>Auxiliar</w:t>
      </w:r>
      <w:r w:rsidRPr="00B35274">
        <w:rPr>
          <w:rFonts w:cs="Arial"/>
          <w:sz w:val="24"/>
          <w:szCs w:val="24"/>
        </w:rPr>
        <w:t xml:space="preserve"> de Audiovisuales, en el teléfono 555 5350 o en la extensión 350. </w:t>
      </w:r>
    </w:p>
    <w:p w14:paraId="2366E40D" w14:textId="77777777" w:rsidR="00B35274" w:rsidRPr="00A4492C" w:rsidRDefault="00B35274" w:rsidP="00B35274">
      <w:pPr>
        <w:pStyle w:val="BodyText"/>
        <w:rPr>
          <w:rFonts w:cs="Arial"/>
          <w:sz w:val="24"/>
          <w:szCs w:val="24"/>
        </w:rPr>
      </w:pPr>
      <w:r w:rsidRPr="00B35274">
        <w:rPr>
          <w:rFonts w:cs="Arial"/>
          <w:b/>
          <w:sz w:val="24"/>
          <w:szCs w:val="24"/>
        </w:rPr>
        <w:t xml:space="preserve">El Auditorio </w:t>
      </w:r>
      <w:r w:rsidRPr="00AA4AC6">
        <w:rPr>
          <w:rFonts w:cs="Arial"/>
          <w:b/>
          <w:sz w:val="24"/>
          <w:szCs w:val="24"/>
        </w:rPr>
        <w:t>LA</w:t>
      </w:r>
      <w:r w:rsidR="00CB690D" w:rsidRPr="00AA4AC6">
        <w:rPr>
          <w:rFonts w:cs="Arial"/>
          <w:b/>
          <w:sz w:val="24"/>
          <w:szCs w:val="24"/>
        </w:rPr>
        <w:t xml:space="preserve"> </w:t>
      </w:r>
      <w:r w:rsidRPr="00AA4AC6">
        <w:rPr>
          <w:rFonts w:cs="Arial"/>
          <w:b/>
          <w:sz w:val="24"/>
          <w:szCs w:val="24"/>
        </w:rPr>
        <w:t>Maldonado</w:t>
      </w:r>
      <w:r w:rsidRPr="00A4492C">
        <w:rPr>
          <w:rFonts w:cs="Arial"/>
          <w:sz w:val="24"/>
          <w:szCs w:val="24"/>
        </w:rPr>
        <w:t xml:space="preserve"> en la Oficina de Bachillerato. </w:t>
      </w:r>
    </w:p>
    <w:p w14:paraId="3D479459" w14:textId="77777777" w:rsidR="00B35274" w:rsidRDefault="00B35274" w:rsidP="00B35274">
      <w:pPr>
        <w:pStyle w:val="BodyText"/>
        <w:rPr>
          <w:rFonts w:cs="Arial"/>
          <w:sz w:val="24"/>
          <w:szCs w:val="24"/>
        </w:rPr>
      </w:pPr>
      <w:r w:rsidRPr="00C9186D">
        <w:rPr>
          <w:rFonts w:cs="Arial"/>
          <w:b/>
          <w:sz w:val="24"/>
          <w:szCs w:val="24"/>
        </w:rPr>
        <w:t>Las salas de audiovisuales en el Centro de Información</w:t>
      </w:r>
      <w:r>
        <w:rPr>
          <w:rFonts w:cs="Arial"/>
          <w:sz w:val="24"/>
          <w:szCs w:val="24"/>
        </w:rPr>
        <w:t xml:space="preserve"> </w:t>
      </w:r>
      <w:r w:rsidRPr="00A4492C">
        <w:rPr>
          <w:rFonts w:cs="Arial"/>
          <w:sz w:val="24"/>
          <w:szCs w:val="24"/>
        </w:rPr>
        <w:t>en la biblioteca de Bachillerato</w:t>
      </w:r>
      <w:r>
        <w:rPr>
          <w:rFonts w:cs="Arial"/>
          <w:sz w:val="24"/>
          <w:szCs w:val="24"/>
        </w:rPr>
        <w:t>.</w:t>
      </w:r>
    </w:p>
    <w:p w14:paraId="7E12FB10" w14:textId="50B2E362" w:rsidR="00A4492C" w:rsidRPr="00A4492C" w:rsidRDefault="00A4492C" w:rsidP="00A4492C">
      <w:pPr>
        <w:pStyle w:val="BodyText"/>
        <w:rPr>
          <w:rFonts w:cs="Arial"/>
          <w:sz w:val="24"/>
          <w:szCs w:val="24"/>
        </w:rPr>
      </w:pPr>
      <w:r w:rsidRPr="00C9186D">
        <w:rPr>
          <w:rFonts w:cs="Arial"/>
          <w:b/>
          <w:sz w:val="24"/>
          <w:szCs w:val="24"/>
        </w:rPr>
        <w:t>El Domo</w:t>
      </w:r>
      <w:r w:rsidRPr="00A4492C">
        <w:rPr>
          <w:rFonts w:cs="Arial"/>
          <w:sz w:val="24"/>
          <w:szCs w:val="24"/>
        </w:rPr>
        <w:t>, en la Biblioteca de</w:t>
      </w:r>
      <w:r w:rsidR="000B2AC6">
        <w:rPr>
          <w:rFonts w:cs="Arial"/>
          <w:sz w:val="24"/>
          <w:szCs w:val="24"/>
        </w:rPr>
        <w:t xml:space="preserve"> Primera Infancia</w:t>
      </w:r>
      <w:r w:rsidRPr="00A4492C">
        <w:rPr>
          <w:rFonts w:cs="Arial"/>
          <w:sz w:val="24"/>
          <w:szCs w:val="24"/>
        </w:rPr>
        <w:t xml:space="preserve"> </w:t>
      </w:r>
      <w:r w:rsidRPr="000B2AC6">
        <w:rPr>
          <w:rFonts w:cs="Arial"/>
          <w:strike/>
          <w:sz w:val="24"/>
          <w:szCs w:val="24"/>
        </w:rPr>
        <w:t>Preprimaria</w:t>
      </w:r>
      <w:r w:rsidRPr="00A4492C">
        <w:rPr>
          <w:rFonts w:cs="Arial"/>
          <w:sz w:val="24"/>
          <w:szCs w:val="24"/>
        </w:rPr>
        <w:t xml:space="preserve">. </w:t>
      </w:r>
    </w:p>
    <w:p w14:paraId="393681C2" w14:textId="77777777" w:rsidR="00321D62" w:rsidRPr="00A4492C" w:rsidRDefault="00A4492C" w:rsidP="00321D62">
      <w:pPr>
        <w:pStyle w:val="BodyText"/>
        <w:rPr>
          <w:rFonts w:cs="Arial"/>
          <w:sz w:val="24"/>
          <w:szCs w:val="24"/>
        </w:rPr>
      </w:pPr>
      <w:r w:rsidRPr="00C9186D">
        <w:rPr>
          <w:rFonts w:cs="Arial"/>
          <w:b/>
          <w:sz w:val="24"/>
          <w:szCs w:val="24"/>
        </w:rPr>
        <w:t>E</w:t>
      </w:r>
      <w:r w:rsidR="00321D62" w:rsidRPr="00C9186D">
        <w:rPr>
          <w:rFonts w:cs="Arial"/>
          <w:b/>
          <w:sz w:val="24"/>
          <w:szCs w:val="24"/>
        </w:rPr>
        <w:t xml:space="preserve">l Salón de Drama </w:t>
      </w:r>
      <w:r w:rsidRPr="00C9186D">
        <w:rPr>
          <w:rFonts w:cs="Arial"/>
          <w:b/>
          <w:sz w:val="24"/>
          <w:szCs w:val="24"/>
        </w:rPr>
        <w:t>de Primaria</w:t>
      </w:r>
      <w:r w:rsidRPr="00A4492C">
        <w:rPr>
          <w:rFonts w:cs="Arial"/>
          <w:sz w:val="24"/>
          <w:szCs w:val="24"/>
        </w:rPr>
        <w:t xml:space="preserve"> </w:t>
      </w:r>
      <w:r w:rsidR="00321D62" w:rsidRPr="00A4492C">
        <w:rPr>
          <w:rFonts w:cs="Arial"/>
          <w:sz w:val="24"/>
          <w:szCs w:val="24"/>
        </w:rPr>
        <w:t>en la Oficina de Primaria.</w:t>
      </w:r>
    </w:p>
    <w:p w14:paraId="7B1CCD82" w14:textId="546EAD02" w:rsidR="00321D62" w:rsidRPr="00A4492C" w:rsidRDefault="00A4492C" w:rsidP="00321D62">
      <w:pPr>
        <w:pStyle w:val="BodyText"/>
        <w:rPr>
          <w:rFonts w:cs="Arial"/>
          <w:sz w:val="24"/>
          <w:szCs w:val="24"/>
        </w:rPr>
      </w:pPr>
      <w:r w:rsidRPr="00C9186D">
        <w:rPr>
          <w:rFonts w:cs="Arial"/>
          <w:b/>
          <w:sz w:val="24"/>
          <w:szCs w:val="24"/>
        </w:rPr>
        <w:t>El</w:t>
      </w:r>
      <w:r w:rsidR="00321D62" w:rsidRPr="00C9186D">
        <w:rPr>
          <w:rFonts w:cs="Arial"/>
          <w:b/>
          <w:sz w:val="24"/>
          <w:szCs w:val="24"/>
        </w:rPr>
        <w:t xml:space="preserve"> salón </w:t>
      </w:r>
      <w:r w:rsidRPr="00C9186D">
        <w:rPr>
          <w:rFonts w:cs="Arial"/>
          <w:b/>
          <w:sz w:val="24"/>
          <w:szCs w:val="24"/>
        </w:rPr>
        <w:t xml:space="preserve">de </w:t>
      </w:r>
      <w:r w:rsidR="00C9186D">
        <w:rPr>
          <w:rFonts w:cs="Arial"/>
          <w:b/>
          <w:sz w:val="24"/>
          <w:szCs w:val="24"/>
        </w:rPr>
        <w:t>A</w:t>
      </w:r>
      <w:r w:rsidR="00321D62" w:rsidRPr="00C9186D">
        <w:rPr>
          <w:rFonts w:cs="Arial"/>
          <w:b/>
          <w:sz w:val="24"/>
          <w:szCs w:val="24"/>
        </w:rPr>
        <w:t>udiovisual</w:t>
      </w:r>
      <w:r w:rsidRPr="00C9186D">
        <w:rPr>
          <w:rFonts w:cs="Arial"/>
          <w:b/>
          <w:sz w:val="24"/>
          <w:szCs w:val="24"/>
        </w:rPr>
        <w:t>es en</w:t>
      </w:r>
      <w:r w:rsidR="000B2AC6">
        <w:rPr>
          <w:rFonts w:cs="Arial"/>
          <w:b/>
          <w:sz w:val="24"/>
          <w:szCs w:val="24"/>
        </w:rPr>
        <w:t xml:space="preserve"> Primera Infancia</w:t>
      </w:r>
      <w:r w:rsidRPr="00C9186D">
        <w:rPr>
          <w:rFonts w:cs="Arial"/>
          <w:b/>
          <w:sz w:val="24"/>
          <w:szCs w:val="24"/>
        </w:rPr>
        <w:t xml:space="preserve"> </w:t>
      </w:r>
      <w:r w:rsidRPr="000B2AC6">
        <w:rPr>
          <w:rFonts w:cs="Arial"/>
          <w:b/>
          <w:strike/>
          <w:sz w:val="24"/>
          <w:szCs w:val="24"/>
        </w:rPr>
        <w:t>Preprimaria</w:t>
      </w:r>
      <w:r w:rsidR="00321D62" w:rsidRPr="000B2AC6">
        <w:rPr>
          <w:rFonts w:cs="Arial"/>
          <w:strike/>
          <w:sz w:val="24"/>
          <w:szCs w:val="24"/>
        </w:rPr>
        <w:t xml:space="preserve"> </w:t>
      </w:r>
      <w:r w:rsidR="00321D62" w:rsidRPr="00A4492C">
        <w:rPr>
          <w:rFonts w:cs="Arial"/>
          <w:sz w:val="24"/>
          <w:szCs w:val="24"/>
        </w:rPr>
        <w:t>en la Oficina de</w:t>
      </w:r>
      <w:r w:rsidR="000B2AC6">
        <w:rPr>
          <w:rFonts w:cs="Arial"/>
          <w:sz w:val="24"/>
          <w:szCs w:val="24"/>
        </w:rPr>
        <w:t xml:space="preserve"> Primera Infancia</w:t>
      </w:r>
      <w:r w:rsidR="00321D62" w:rsidRPr="00A4492C">
        <w:rPr>
          <w:rFonts w:cs="Arial"/>
          <w:sz w:val="24"/>
          <w:szCs w:val="24"/>
        </w:rPr>
        <w:t xml:space="preserve"> </w:t>
      </w:r>
      <w:r w:rsidR="00321D62" w:rsidRPr="000B2AC6">
        <w:rPr>
          <w:rFonts w:cs="Arial"/>
          <w:strike/>
          <w:sz w:val="24"/>
          <w:szCs w:val="24"/>
        </w:rPr>
        <w:t>Preprimaria</w:t>
      </w:r>
      <w:r w:rsidR="00321D62" w:rsidRPr="00A4492C">
        <w:rPr>
          <w:rFonts w:cs="Arial"/>
          <w:sz w:val="24"/>
          <w:szCs w:val="24"/>
        </w:rPr>
        <w:t>.</w:t>
      </w:r>
    </w:p>
    <w:p w14:paraId="1B04F2DC" w14:textId="486B1BA0" w:rsidR="00A4492C" w:rsidRPr="00A4492C" w:rsidRDefault="00A4492C" w:rsidP="00715903">
      <w:pPr>
        <w:pStyle w:val="BodyText"/>
        <w:rPr>
          <w:rFonts w:cs="Arial"/>
          <w:sz w:val="24"/>
          <w:szCs w:val="24"/>
        </w:rPr>
      </w:pPr>
      <w:r w:rsidRPr="00C9186D">
        <w:rPr>
          <w:rFonts w:cs="Arial"/>
          <w:b/>
          <w:sz w:val="24"/>
          <w:szCs w:val="24"/>
        </w:rPr>
        <w:t xml:space="preserve">El </w:t>
      </w:r>
      <w:r w:rsidR="00715903" w:rsidRPr="00C9186D">
        <w:rPr>
          <w:rFonts w:cs="Arial"/>
          <w:b/>
          <w:sz w:val="24"/>
          <w:szCs w:val="24"/>
        </w:rPr>
        <w:t xml:space="preserve">salón múltiple </w:t>
      </w:r>
      <w:r w:rsidR="00BE0859">
        <w:rPr>
          <w:rFonts w:cs="Arial"/>
          <w:b/>
          <w:sz w:val="24"/>
          <w:szCs w:val="24"/>
        </w:rPr>
        <w:t xml:space="preserve">de Primera Infancia </w:t>
      </w:r>
      <w:r w:rsidRPr="00BE0859">
        <w:rPr>
          <w:rFonts w:cs="Arial"/>
          <w:b/>
          <w:strike/>
          <w:sz w:val="24"/>
          <w:szCs w:val="24"/>
        </w:rPr>
        <w:t>del Jardín Infantil</w:t>
      </w:r>
      <w:r w:rsidRPr="00A4492C">
        <w:rPr>
          <w:rFonts w:cs="Arial"/>
          <w:sz w:val="24"/>
          <w:szCs w:val="24"/>
        </w:rPr>
        <w:t xml:space="preserve"> en la Oficina</w:t>
      </w:r>
      <w:r w:rsidR="00BE0859">
        <w:rPr>
          <w:rFonts w:cs="Arial"/>
          <w:sz w:val="24"/>
          <w:szCs w:val="24"/>
        </w:rPr>
        <w:t xml:space="preserve"> de </w:t>
      </w:r>
      <w:proofErr w:type="spellStart"/>
      <w:r w:rsidR="00BE0859">
        <w:rPr>
          <w:rFonts w:cs="Arial"/>
          <w:sz w:val="24"/>
          <w:szCs w:val="24"/>
        </w:rPr>
        <w:t>Tots</w:t>
      </w:r>
      <w:proofErr w:type="spellEnd"/>
      <w:r w:rsidR="00BE0859">
        <w:rPr>
          <w:rFonts w:cs="Arial"/>
          <w:sz w:val="24"/>
          <w:szCs w:val="24"/>
        </w:rPr>
        <w:t xml:space="preserve"> &amp; </w:t>
      </w:r>
      <w:proofErr w:type="spellStart"/>
      <w:r w:rsidR="00BE0859">
        <w:rPr>
          <w:rFonts w:cs="Arial"/>
          <w:sz w:val="24"/>
          <w:szCs w:val="24"/>
        </w:rPr>
        <w:t>Toddlers</w:t>
      </w:r>
      <w:proofErr w:type="spellEnd"/>
      <w:r w:rsidRPr="00A4492C">
        <w:rPr>
          <w:rFonts w:cs="Arial"/>
          <w:sz w:val="24"/>
          <w:szCs w:val="24"/>
        </w:rPr>
        <w:t xml:space="preserve"> </w:t>
      </w:r>
      <w:r w:rsidRPr="00BE0859">
        <w:rPr>
          <w:rFonts w:cs="Arial"/>
          <w:strike/>
          <w:sz w:val="24"/>
          <w:szCs w:val="24"/>
        </w:rPr>
        <w:t>del Jardín</w:t>
      </w:r>
      <w:r w:rsidR="00C9186D">
        <w:rPr>
          <w:rFonts w:cs="Arial"/>
          <w:sz w:val="24"/>
          <w:szCs w:val="24"/>
        </w:rPr>
        <w:t>.</w:t>
      </w:r>
    </w:p>
    <w:p w14:paraId="1D3F71AF" w14:textId="77777777" w:rsidR="00E84400" w:rsidRPr="003B78FF" w:rsidRDefault="00E84400" w:rsidP="00BA35AC">
      <w:pPr>
        <w:pStyle w:val="List"/>
        <w:jc w:val="both"/>
        <w:rPr>
          <w:rFonts w:ascii="Arial" w:hAnsi="Arial" w:cs="Arial"/>
          <w:lang w:val="es-CO"/>
        </w:rPr>
      </w:pPr>
    </w:p>
    <w:p w14:paraId="25F9006C" w14:textId="77777777" w:rsidR="00153BD4" w:rsidRPr="00C9186D" w:rsidRDefault="006A6CB0" w:rsidP="00BA35AC">
      <w:pPr>
        <w:pStyle w:val="List"/>
        <w:jc w:val="both"/>
        <w:rPr>
          <w:rFonts w:ascii="Arial" w:hAnsi="Arial" w:cs="Arial"/>
          <w:b/>
          <w:lang w:val="es-MX"/>
        </w:rPr>
      </w:pPr>
      <w:r>
        <w:rPr>
          <w:rFonts w:ascii="Arial" w:hAnsi="Arial" w:cs="Arial"/>
          <w:b/>
          <w:lang w:val="es-ES"/>
        </w:rPr>
        <w:t xml:space="preserve">_ </w:t>
      </w:r>
      <w:r w:rsidR="00C9186D" w:rsidRPr="00C9186D">
        <w:rPr>
          <w:rFonts w:ascii="Arial" w:hAnsi="Arial" w:cs="Arial"/>
          <w:b/>
          <w:lang w:val="es-ES"/>
        </w:rPr>
        <w:t>3.13.</w:t>
      </w:r>
      <w:r w:rsidR="00CB690D" w:rsidRPr="00CB690D">
        <w:rPr>
          <w:rFonts w:ascii="Arial" w:hAnsi="Arial" w:cs="Arial"/>
          <w:b/>
          <w:highlight w:val="green"/>
          <w:lang w:val="es-MX"/>
        </w:rPr>
        <w:t>5</w:t>
      </w:r>
      <w:r w:rsidR="00C9186D" w:rsidRPr="00C9186D">
        <w:rPr>
          <w:rFonts w:ascii="Arial" w:hAnsi="Arial" w:cs="Arial"/>
          <w:b/>
          <w:lang w:val="es-MX"/>
        </w:rPr>
        <w:t xml:space="preserve"> </w:t>
      </w:r>
      <w:r w:rsidR="00CB690D">
        <w:rPr>
          <w:rFonts w:ascii="Arial" w:hAnsi="Arial" w:cs="Arial"/>
          <w:b/>
          <w:lang w:val="es-MX"/>
        </w:rPr>
        <w:t xml:space="preserve"> </w:t>
      </w:r>
      <w:r w:rsidR="00C9186D">
        <w:rPr>
          <w:rFonts w:ascii="Arial" w:hAnsi="Arial" w:cs="Arial"/>
          <w:b/>
          <w:lang w:val="es-MX"/>
        </w:rPr>
        <w:t>N</w:t>
      </w:r>
      <w:r w:rsidR="00C9186D" w:rsidRPr="00C9186D">
        <w:rPr>
          <w:rFonts w:ascii="Arial" w:hAnsi="Arial" w:cs="Arial"/>
          <w:b/>
          <w:lang w:val="es-MX"/>
        </w:rPr>
        <w:t xml:space="preserve">ormas en los </w:t>
      </w:r>
      <w:r w:rsidR="00C9186D">
        <w:rPr>
          <w:rFonts w:ascii="Arial" w:hAnsi="Arial" w:cs="Arial"/>
          <w:b/>
          <w:lang w:val="es-MX"/>
        </w:rPr>
        <w:t>L</w:t>
      </w:r>
      <w:r w:rsidR="00C9186D" w:rsidRPr="00C9186D">
        <w:rPr>
          <w:rFonts w:ascii="Arial" w:hAnsi="Arial" w:cs="Arial"/>
          <w:b/>
          <w:lang w:val="es-MX"/>
        </w:rPr>
        <w:t>aboratorios</w:t>
      </w:r>
    </w:p>
    <w:p w14:paraId="5C91EB66" w14:textId="77777777" w:rsidR="00815FA1" w:rsidRPr="003B78FF" w:rsidRDefault="00815FA1" w:rsidP="0065670F">
      <w:pPr>
        <w:pStyle w:val="BodyText3"/>
        <w:tabs>
          <w:tab w:val="left" w:pos="708"/>
        </w:tabs>
        <w:rPr>
          <w:rFonts w:cs="Arial"/>
          <w:sz w:val="24"/>
          <w:szCs w:val="24"/>
        </w:rPr>
      </w:pPr>
      <w:r w:rsidRPr="003B78FF">
        <w:rPr>
          <w:rFonts w:cs="Arial"/>
          <w:sz w:val="24"/>
          <w:szCs w:val="24"/>
        </w:rPr>
        <w:t>Los estudiantes no deben entrar a las áreas de trabajo de los docentes de Ciencias y solo pueden ingresar a los laboratorios cuando el docente esté presente.</w:t>
      </w:r>
    </w:p>
    <w:p w14:paraId="6500A2C9" w14:textId="77777777" w:rsidR="00153BD4" w:rsidRPr="003B78FF" w:rsidRDefault="00815FA1" w:rsidP="00201786">
      <w:pPr>
        <w:pStyle w:val="ListBullet2"/>
        <w:numPr>
          <w:ilvl w:val="0"/>
          <w:numId w:val="33"/>
        </w:numPr>
        <w:jc w:val="both"/>
        <w:rPr>
          <w:rFonts w:ascii="Arial" w:hAnsi="Arial" w:cs="Arial"/>
          <w:lang w:val="es-ES"/>
        </w:rPr>
      </w:pPr>
      <w:r w:rsidRPr="003B78FF">
        <w:rPr>
          <w:rFonts w:ascii="Arial" w:hAnsi="Arial" w:cs="Arial"/>
          <w:lang w:val="es-ES"/>
        </w:rPr>
        <w:t>Los estudiantes deben seguir cuidadosamente las instrucciones del docente.</w:t>
      </w:r>
    </w:p>
    <w:p w14:paraId="6471E716" w14:textId="77777777" w:rsidR="00153BD4" w:rsidRPr="003B78FF" w:rsidRDefault="00815FA1" w:rsidP="00201786">
      <w:pPr>
        <w:pStyle w:val="ListBullet2"/>
        <w:numPr>
          <w:ilvl w:val="0"/>
          <w:numId w:val="33"/>
        </w:numPr>
        <w:jc w:val="both"/>
        <w:rPr>
          <w:rFonts w:ascii="Arial" w:hAnsi="Arial" w:cs="Arial"/>
          <w:lang w:val="es-ES"/>
        </w:rPr>
      </w:pPr>
      <w:r w:rsidRPr="003B78FF">
        <w:rPr>
          <w:rFonts w:ascii="Arial" w:hAnsi="Arial" w:cs="Arial"/>
          <w:lang w:val="es-ES"/>
        </w:rPr>
        <w:t xml:space="preserve">Los elementos de seguridad </w:t>
      </w:r>
      <w:r w:rsidRPr="003B78FF">
        <w:rPr>
          <w:rFonts w:ascii="Arial" w:hAnsi="Arial" w:cs="Arial"/>
          <w:bCs/>
          <w:lang w:val="es-ES"/>
        </w:rPr>
        <w:t>son de uso</w:t>
      </w:r>
      <w:r w:rsidRPr="003B78FF">
        <w:rPr>
          <w:rFonts w:ascii="Arial" w:hAnsi="Arial" w:cs="Arial"/>
          <w:lang w:val="es-ES"/>
        </w:rPr>
        <w:t xml:space="preserve"> obligatorio durante los experimentos.</w:t>
      </w:r>
    </w:p>
    <w:p w14:paraId="00BB30AE" w14:textId="77777777" w:rsidR="00153BD4" w:rsidRPr="003B78FF" w:rsidRDefault="00815FA1" w:rsidP="00201786">
      <w:pPr>
        <w:pStyle w:val="ListBullet2"/>
        <w:numPr>
          <w:ilvl w:val="0"/>
          <w:numId w:val="33"/>
        </w:numPr>
        <w:jc w:val="both"/>
        <w:rPr>
          <w:rFonts w:ascii="Arial" w:hAnsi="Arial" w:cs="Arial"/>
          <w:lang w:val="es-ES"/>
        </w:rPr>
      </w:pPr>
      <w:r w:rsidRPr="003B78FF">
        <w:rPr>
          <w:rFonts w:ascii="Arial" w:hAnsi="Arial" w:cs="Arial"/>
          <w:lang w:val="es-ES"/>
        </w:rPr>
        <w:t>Los estudiantes deben caminar con precaución dentro de los laboratorios dejando siempre libres los pasillos.</w:t>
      </w:r>
    </w:p>
    <w:p w14:paraId="28473617" w14:textId="77777777" w:rsidR="00153BD4" w:rsidRPr="003B78FF" w:rsidRDefault="00815FA1" w:rsidP="00201786">
      <w:pPr>
        <w:pStyle w:val="ListBullet2"/>
        <w:numPr>
          <w:ilvl w:val="0"/>
          <w:numId w:val="33"/>
        </w:numPr>
        <w:jc w:val="both"/>
        <w:rPr>
          <w:rFonts w:ascii="Arial" w:hAnsi="Arial" w:cs="Arial"/>
          <w:lang w:val="es-ES"/>
        </w:rPr>
      </w:pPr>
      <w:r w:rsidRPr="003B78FF">
        <w:rPr>
          <w:rFonts w:ascii="Arial" w:hAnsi="Arial" w:cs="Arial"/>
          <w:lang w:val="es-ES"/>
        </w:rPr>
        <w:t>Todo daño en los equipos debe reportarse inmediatamente al docente o al auxiliar de laboratorio. Cualquier  pérdida, ruptura o daño será asumida por el usuario.</w:t>
      </w:r>
    </w:p>
    <w:p w14:paraId="4EF2D0A5" w14:textId="77777777" w:rsidR="00153BD4" w:rsidRPr="003B78FF" w:rsidRDefault="00815FA1" w:rsidP="00201786">
      <w:pPr>
        <w:pStyle w:val="ListBullet2"/>
        <w:numPr>
          <w:ilvl w:val="0"/>
          <w:numId w:val="33"/>
        </w:numPr>
        <w:jc w:val="both"/>
        <w:rPr>
          <w:rFonts w:ascii="Arial" w:hAnsi="Arial" w:cs="Arial"/>
          <w:lang w:val="es-ES"/>
        </w:rPr>
      </w:pPr>
      <w:r w:rsidRPr="003B78FF">
        <w:rPr>
          <w:rFonts w:ascii="Arial" w:hAnsi="Arial" w:cs="Arial"/>
          <w:lang w:val="es-ES"/>
        </w:rPr>
        <w:t>Los estudiantes deben mantener su lugar de trabajo limpio y en o</w:t>
      </w:r>
      <w:r w:rsidR="00E87EC9">
        <w:rPr>
          <w:rFonts w:ascii="Arial" w:hAnsi="Arial" w:cs="Arial"/>
          <w:lang w:val="es-ES"/>
        </w:rPr>
        <w:t>rden y las maletas deben ubicarse en el</w:t>
      </w:r>
      <w:r w:rsidRPr="003B78FF">
        <w:rPr>
          <w:rFonts w:ascii="Arial" w:hAnsi="Arial" w:cs="Arial"/>
          <w:lang w:val="es-ES"/>
        </w:rPr>
        <w:t xml:space="preserve"> sitio asignado. </w:t>
      </w:r>
    </w:p>
    <w:p w14:paraId="543B2970" w14:textId="77777777" w:rsidR="00153BD4" w:rsidRPr="003B78FF" w:rsidRDefault="00815FA1" w:rsidP="00201786">
      <w:pPr>
        <w:pStyle w:val="ListBullet2"/>
        <w:numPr>
          <w:ilvl w:val="0"/>
          <w:numId w:val="33"/>
        </w:numPr>
        <w:jc w:val="both"/>
        <w:rPr>
          <w:rFonts w:ascii="Arial" w:hAnsi="Arial" w:cs="Arial"/>
          <w:b/>
          <w:lang w:val="es-ES"/>
        </w:rPr>
      </w:pPr>
      <w:r w:rsidRPr="003B78FF">
        <w:rPr>
          <w:rFonts w:ascii="Arial" w:hAnsi="Arial" w:cs="Arial"/>
          <w:lang w:val="es-ES"/>
        </w:rPr>
        <w:t>Los estudiantes no pueden pedir a los técnicos de laboratorio que realicen total o parcialmente las prácticas asignadas por los docentes.</w:t>
      </w:r>
      <w:r w:rsidRPr="003B78FF">
        <w:rPr>
          <w:rFonts w:ascii="Arial" w:hAnsi="Arial" w:cs="Arial"/>
          <w:b/>
          <w:lang w:val="es-ES"/>
        </w:rPr>
        <w:t xml:space="preserve"> </w:t>
      </w:r>
    </w:p>
    <w:p w14:paraId="7CB18799" w14:textId="77777777" w:rsidR="00815FA1" w:rsidRPr="003B78FF" w:rsidRDefault="00815FA1" w:rsidP="00BA35AC">
      <w:pPr>
        <w:ind w:right="51"/>
        <w:jc w:val="both"/>
        <w:rPr>
          <w:rFonts w:ascii="Arial" w:hAnsi="Arial" w:cs="Arial"/>
          <w:b/>
          <w:lang w:val="es-ES"/>
        </w:rPr>
      </w:pPr>
    </w:p>
    <w:p w14:paraId="41ABF796" w14:textId="77777777" w:rsidR="00153BD4" w:rsidRPr="00C9186D" w:rsidRDefault="00C9186D" w:rsidP="00BA35AC">
      <w:pPr>
        <w:pStyle w:val="BodyText"/>
        <w:rPr>
          <w:rFonts w:cs="Arial"/>
          <w:b/>
          <w:sz w:val="24"/>
          <w:szCs w:val="24"/>
        </w:rPr>
      </w:pPr>
      <w:r>
        <w:rPr>
          <w:rFonts w:cs="Arial"/>
          <w:b/>
          <w:sz w:val="24"/>
          <w:szCs w:val="24"/>
        </w:rPr>
        <w:t>_3.13.</w:t>
      </w:r>
      <w:r w:rsidR="00CB690D" w:rsidRPr="00CB690D">
        <w:rPr>
          <w:rFonts w:cs="Arial"/>
          <w:b/>
          <w:sz w:val="24"/>
          <w:szCs w:val="24"/>
          <w:highlight w:val="green"/>
        </w:rPr>
        <w:t>6</w:t>
      </w:r>
      <w:r>
        <w:rPr>
          <w:rFonts w:cs="Arial"/>
          <w:b/>
          <w:sz w:val="24"/>
          <w:szCs w:val="24"/>
        </w:rPr>
        <w:t xml:space="preserve"> N</w:t>
      </w:r>
      <w:r w:rsidRPr="00C9186D">
        <w:rPr>
          <w:rFonts w:cs="Arial"/>
          <w:b/>
          <w:sz w:val="24"/>
          <w:szCs w:val="24"/>
        </w:rPr>
        <w:t xml:space="preserve">ormas en el </w:t>
      </w:r>
      <w:r>
        <w:rPr>
          <w:rFonts w:cs="Arial"/>
          <w:b/>
          <w:sz w:val="24"/>
          <w:szCs w:val="24"/>
        </w:rPr>
        <w:t>D</w:t>
      </w:r>
      <w:r w:rsidRPr="00C9186D">
        <w:rPr>
          <w:rFonts w:cs="Arial"/>
          <w:b/>
          <w:sz w:val="24"/>
          <w:szCs w:val="24"/>
        </w:rPr>
        <w:t xml:space="preserve">epartamento </w:t>
      </w:r>
      <w:r>
        <w:rPr>
          <w:rFonts w:cs="Arial"/>
          <w:b/>
          <w:sz w:val="24"/>
          <w:szCs w:val="24"/>
        </w:rPr>
        <w:t>M</w:t>
      </w:r>
      <w:r w:rsidRPr="00C9186D">
        <w:rPr>
          <w:rFonts w:cs="Arial"/>
          <w:b/>
          <w:sz w:val="24"/>
          <w:szCs w:val="24"/>
        </w:rPr>
        <w:t>édico</w:t>
      </w:r>
    </w:p>
    <w:p w14:paraId="031A8950"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t xml:space="preserve">Cuando los estudiantes son matriculados, los padres deben diligenciar en forma completa </w:t>
      </w:r>
      <w:r w:rsidR="00143474">
        <w:rPr>
          <w:rFonts w:cs="Arial"/>
          <w:sz w:val="24"/>
          <w:szCs w:val="24"/>
        </w:rPr>
        <w:t xml:space="preserve">y fidedigna </w:t>
      </w:r>
      <w:r w:rsidRPr="003B78FF">
        <w:rPr>
          <w:rFonts w:cs="Arial"/>
          <w:sz w:val="24"/>
          <w:szCs w:val="24"/>
        </w:rPr>
        <w:t xml:space="preserve">el formato de historia clínica. Este formato permanecerá en el Departamento Médico. Los padres deben actualizar la información, </w:t>
      </w:r>
      <w:r w:rsidR="00143474">
        <w:rPr>
          <w:rFonts w:cs="Arial"/>
          <w:sz w:val="24"/>
          <w:szCs w:val="24"/>
        </w:rPr>
        <w:t>ante cualquier cambio en el estado de salud de su hijo</w:t>
      </w:r>
      <w:r w:rsidRPr="003B78FF">
        <w:rPr>
          <w:rFonts w:cs="Arial"/>
          <w:sz w:val="24"/>
          <w:szCs w:val="24"/>
        </w:rPr>
        <w:t xml:space="preserve">. Estas medidas son indispensables para </w:t>
      </w:r>
      <w:r w:rsidR="00143474">
        <w:rPr>
          <w:rFonts w:cs="Arial"/>
          <w:sz w:val="24"/>
          <w:szCs w:val="24"/>
        </w:rPr>
        <w:t>contribui</w:t>
      </w:r>
      <w:r w:rsidRPr="003B78FF">
        <w:rPr>
          <w:rFonts w:cs="Arial"/>
          <w:sz w:val="24"/>
          <w:szCs w:val="24"/>
        </w:rPr>
        <w:t>r</w:t>
      </w:r>
      <w:r w:rsidR="00143474">
        <w:rPr>
          <w:rFonts w:cs="Arial"/>
          <w:sz w:val="24"/>
          <w:szCs w:val="24"/>
        </w:rPr>
        <w:t xml:space="preserve"> con</w:t>
      </w:r>
      <w:r w:rsidRPr="003B78FF">
        <w:rPr>
          <w:rFonts w:cs="Arial"/>
          <w:sz w:val="24"/>
          <w:szCs w:val="24"/>
        </w:rPr>
        <w:t xml:space="preserve"> la seguridad y adecuada atención médica de nuestros estudiantes.</w:t>
      </w:r>
    </w:p>
    <w:p w14:paraId="2C128653" w14:textId="77777777" w:rsidR="00153BD4" w:rsidRPr="00F9487C" w:rsidRDefault="00143474" w:rsidP="00201786">
      <w:pPr>
        <w:pStyle w:val="BodyText"/>
        <w:numPr>
          <w:ilvl w:val="0"/>
          <w:numId w:val="34"/>
        </w:numPr>
        <w:rPr>
          <w:rFonts w:cs="Arial"/>
          <w:sz w:val="24"/>
          <w:szCs w:val="24"/>
        </w:rPr>
      </w:pPr>
      <w:r>
        <w:rPr>
          <w:rFonts w:cs="Arial"/>
          <w:sz w:val="24"/>
          <w:szCs w:val="24"/>
        </w:rPr>
        <w:t>Es responsabilidad de los padres, velar por el estado de la salud de su hijo.</w:t>
      </w:r>
      <w:r w:rsidRPr="00143474">
        <w:rPr>
          <w:rFonts w:cs="Arial"/>
          <w:sz w:val="24"/>
          <w:szCs w:val="24"/>
        </w:rPr>
        <w:t xml:space="preserve"> </w:t>
      </w:r>
      <w:r w:rsidR="00F9487C">
        <w:rPr>
          <w:rFonts w:cs="Arial"/>
          <w:sz w:val="24"/>
          <w:szCs w:val="24"/>
        </w:rPr>
        <w:t xml:space="preserve">Los padres no deben enviar </w:t>
      </w:r>
      <w:r>
        <w:rPr>
          <w:rFonts w:cs="Arial"/>
          <w:sz w:val="24"/>
          <w:szCs w:val="24"/>
        </w:rPr>
        <w:t xml:space="preserve">a </w:t>
      </w:r>
      <w:r w:rsidR="00613493" w:rsidRPr="003B78FF">
        <w:rPr>
          <w:rFonts w:cs="Arial"/>
          <w:sz w:val="24"/>
          <w:szCs w:val="24"/>
        </w:rPr>
        <w:t>sus hijos enfermos al Colegio</w:t>
      </w:r>
      <w:r>
        <w:rPr>
          <w:rFonts w:cs="Arial"/>
          <w:sz w:val="24"/>
          <w:szCs w:val="24"/>
        </w:rPr>
        <w:t>.</w:t>
      </w:r>
      <w:r w:rsidR="005F46CB">
        <w:rPr>
          <w:rFonts w:cs="Arial"/>
          <w:color w:val="FF0000"/>
          <w:sz w:val="24"/>
          <w:szCs w:val="24"/>
        </w:rPr>
        <w:t xml:space="preserve"> </w:t>
      </w:r>
      <w:r w:rsidR="005F46CB" w:rsidRPr="003B78FF">
        <w:rPr>
          <w:rFonts w:cs="Arial"/>
          <w:sz w:val="24"/>
          <w:szCs w:val="24"/>
        </w:rPr>
        <w:t>Los niños que vienen presentando síntomas de enfermedad</w:t>
      </w:r>
      <w:r w:rsidR="005F46CB">
        <w:rPr>
          <w:rFonts w:cs="Arial"/>
          <w:sz w:val="24"/>
          <w:szCs w:val="24"/>
        </w:rPr>
        <w:t>,</w:t>
      </w:r>
      <w:r w:rsidR="005F46CB" w:rsidRPr="003B78FF">
        <w:rPr>
          <w:rFonts w:cs="Arial"/>
          <w:sz w:val="24"/>
          <w:szCs w:val="24"/>
        </w:rPr>
        <w:t xml:space="preserve"> durante varios días de evolución</w:t>
      </w:r>
      <w:r w:rsidR="005F46CB">
        <w:rPr>
          <w:rFonts w:cs="Arial"/>
          <w:sz w:val="24"/>
          <w:szCs w:val="24"/>
        </w:rPr>
        <w:t>,</w:t>
      </w:r>
      <w:r w:rsidR="005F46CB" w:rsidRPr="003B78FF">
        <w:rPr>
          <w:rFonts w:cs="Arial"/>
          <w:sz w:val="24"/>
          <w:szCs w:val="24"/>
        </w:rPr>
        <w:t xml:space="preserve"> deben ser llevados por los padres a su respectivo servicio de salud, para evitar complicacione</w:t>
      </w:r>
      <w:r w:rsidR="005F46CB">
        <w:rPr>
          <w:rFonts w:cs="Arial"/>
          <w:sz w:val="24"/>
          <w:szCs w:val="24"/>
        </w:rPr>
        <w:t>s</w:t>
      </w:r>
      <w:r w:rsidR="00491A06">
        <w:rPr>
          <w:rFonts w:cs="Arial"/>
          <w:sz w:val="24"/>
          <w:szCs w:val="24"/>
        </w:rPr>
        <w:t>.</w:t>
      </w:r>
      <w:r w:rsidR="005F46CB">
        <w:rPr>
          <w:rFonts w:cs="Arial"/>
          <w:sz w:val="24"/>
          <w:szCs w:val="24"/>
        </w:rPr>
        <w:t xml:space="preserve"> </w:t>
      </w:r>
      <w:r>
        <w:rPr>
          <w:rFonts w:cs="Arial"/>
          <w:sz w:val="24"/>
          <w:szCs w:val="24"/>
        </w:rPr>
        <w:t>En caso de inasistencia por enfermedad, deben certificarla</w:t>
      </w:r>
      <w:r w:rsidR="005D343B">
        <w:rPr>
          <w:rFonts w:cs="Arial"/>
          <w:sz w:val="24"/>
          <w:szCs w:val="24"/>
        </w:rPr>
        <w:t xml:space="preserve"> por escrito, y en lo posible, presentar la incapacidad médica correspondiente. </w:t>
      </w:r>
      <w:r w:rsidR="00977C83" w:rsidRPr="003B78FF">
        <w:rPr>
          <w:rFonts w:cs="Arial"/>
          <w:sz w:val="24"/>
          <w:szCs w:val="24"/>
        </w:rPr>
        <w:t>Los niños que presenten síntomas</w:t>
      </w:r>
      <w:r>
        <w:rPr>
          <w:rFonts w:cs="Arial"/>
          <w:sz w:val="24"/>
          <w:szCs w:val="24"/>
        </w:rPr>
        <w:t>,</w:t>
      </w:r>
      <w:r w:rsidR="00977C83" w:rsidRPr="003B78FF">
        <w:rPr>
          <w:rFonts w:cs="Arial"/>
          <w:sz w:val="24"/>
          <w:szCs w:val="24"/>
        </w:rPr>
        <w:t xml:space="preserve"> ser</w:t>
      </w:r>
      <w:r>
        <w:rPr>
          <w:rFonts w:cs="Arial"/>
          <w:sz w:val="24"/>
          <w:szCs w:val="24"/>
        </w:rPr>
        <w:t>án</w:t>
      </w:r>
      <w:r w:rsidR="00977C83" w:rsidRPr="003B78FF">
        <w:rPr>
          <w:rFonts w:cs="Arial"/>
          <w:sz w:val="24"/>
          <w:szCs w:val="24"/>
        </w:rPr>
        <w:t xml:space="preserve"> remitidos a la enfermería,</w:t>
      </w:r>
      <w:r w:rsidR="00F36916">
        <w:rPr>
          <w:rFonts w:cs="Arial"/>
          <w:sz w:val="24"/>
          <w:szCs w:val="24"/>
        </w:rPr>
        <w:t xml:space="preserve"> </w:t>
      </w:r>
      <w:r w:rsidR="00977C83" w:rsidRPr="003B78FF">
        <w:rPr>
          <w:rFonts w:cs="Arial"/>
          <w:sz w:val="24"/>
          <w:szCs w:val="24"/>
        </w:rPr>
        <w:t>donde permanecerán hasta ser recogidos por sus padres</w:t>
      </w:r>
      <w:r w:rsidR="005F46CB">
        <w:rPr>
          <w:rFonts w:cs="Arial"/>
          <w:sz w:val="24"/>
          <w:szCs w:val="24"/>
        </w:rPr>
        <w:t xml:space="preserve"> o remitidos de regreso a clase, según el criterio médico</w:t>
      </w:r>
      <w:r w:rsidR="00613493" w:rsidRPr="00F9487C">
        <w:rPr>
          <w:rFonts w:cs="Arial"/>
          <w:sz w:val="24"/>
          <w:szCs w:val="24"/>
        </w:rPr>
        <w:t>.</w:t>
      </w:r>
      <w:r w:rsidR="008621E2" w:rsidRPr="00F9487C">
        <w:rPr>
          <w:rFonts w:cs="Arial"/>
          <w:sz w:val="24"/>
          <w:szCs w:val="24"/>
        </w:rPr>
        <w:t xml:space="preserve"> </w:t>
      </w:r>
    </w:p>
    <w:p w14:paraId="5DB7E3D6"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t>El Departamento Médico</w:t>
      </w:r>
      <w:r w:rsidR="00143474">
        <w:rPr>
          <w:rFonts w:cs="Arial"/>
          <w:sz w:val="24"/>
          <w:szCs w:val="24"/>
        </w:rPr>
        <w:t xml:space="preserve"> atiende las emergencia</w:t>
      </w:r>
      <w:r w:rsidR="00F9487C">
        <w:rPr>
          <w:rFonts w:cs="Arial"/>
          <w:sz w:val="24"/>
          <w:szCs w:val="24"/>
        </w:rPr>
        <w:t>s</w:t>
      </w:r>
      <w:r w:rsidR="00143474">
        <w:rPr>
          <w:rFonts w:cs="Arial"/>
          <w:sz w:val="24"/>
          <w:szCs w:val="24"/>
        </w:rPr>
        <w:t xml:space="preserve"> médicas que se presenten durante la jornada escolar, </w:t>
      </w:r>
      <w:r w:rsidR="00A070E4" w:rsidRPr="003B78FF">
        <w:rPr>
          <w:rFonts w:cs="Arial"/>
          <w:sz w:val="24"/>
          <w:szCs w:val="24"/>
        </w:rPr>
        <w:t>extracurriculares</w:t>
      </w:r>
      <w:r w:rsidR="00F9487C">
        <w:rPr>
          <w:rFonts w:cs="Arial"/>
          <w:sz w:val="24"/>
          <w:szCs w:val="24"/>
        </w:rPr>
        <w:t>, o</w:t>
      </w:r>
      <w:r w:rsidR="00A4009C" w:rsidRPr="003B78FF">
        <w:rPr>
          <w:rFonts w:cs="Arial"/>
          <w:sz w:val="24"/>
          <w:szCs w:val="24"/>
        </w:rPr>
        <w:t xml:space="preserve"> Escuela de Deportes del día sábado.</w:t>
      </w:r>
    </w:p>
    <w:p w14:paraId="72AC76BC"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t>El Departamento Médico sólo puede realizar manejo y suministro de medicamentos para malestares menores, y traumas leves.  En los casos de mayor complejidad</w:t>
      </w:r>
      <w:r w:rsidR="00143474">
        <w:rPr>
          <w:rFonts w:cs="Arial"/>
          <w:sz w:val="24"/>
          <w:szCs w:val="24"/>
        </w:rPr>
        <w:t>,</w:t>
      </w:r>
      <w:r w:rsidRPr="003B78FF">
        <w:rPr>
          <w:rFonts w:cs="Arial"/>
          <w:sz w:val="24"/>
          <w:szCs w:val="24"/>
        </w:rPr>
        <w:t xml:space="preserve"> se presta la atención inicial y el estudiante </w:t>
      </w:r>
      <w:r w:rsidR="00143474">
        <w:rPr>
          <w:rFonts w:cs="Arial"/>
          <w:sz w:val="24"/>
          <w:szCs w:val="24"/>
        </w:rPr>
        <w:t>es</w:t>
      </w:r>
      <w:r w:rsidRPr="003B78FF">
        <w:rPr>
          <w:rFonts w:cs="Arial"/>
          <w:sz w:val="24"/>
          <w:szCs w:val="24"/>
        </w:rPr>
        <w:t xml:space="preserve"> remitido a un centro médico.</w:t>
      </w:r>
    </w:p>
    <w:p w14:paraId="5D53FD03" w14:textId="77777777" w:rsidR="00153BD4" w:rsidRPr="00D12125" w:rsidRDefault="00613493" w:rsidP="00201786">
      <w:pPr>
        <w:pStyle w:val="BodyText"/>
        <w:numPr>
          <w:ilvl w:val="0"/>
          <w:numId w:val="34"/>
        </w:numPr>
        <w:rPr>
          <w:rFonts w:cs="Arial"/>
          <w:sz w:val="24"/>
          <w:szCs w:val="24"/>
        </w:rPr>
      </w:pPr>
      <w:r w:rsidRPr="00D12125">
        <w:rPr>
          <w:rFonts w:cs="Arial"/>
          <w:sz w:val="24"/>
          <w:szCs w:val="24"/>
        </w:rPr>
        <w:t xml:space="preserve">En el evento en que un estudiante deba tomar medicamentos prescritos durante la jornada escolar, deben traer los medicamentos junto con la prescripción médica, al departamento médico. </w:t>
      </w:r>
      <w:r w:rsidR="00B60475" w:rsidRPr="00D12125">
        <w:rPr>
          <w:rFonts w:cs="Arial"/>
          <w:sz w:val="24"/>
          <w:szCs w:val="24"/>
          <w:lang w:val="es-CO"/>
        </w:rPr>
        <w:t>Los profesores no están autorizados para suministrar ningún medicamento.</w:t>
      </w:r>
      <w:r w:rsidR="00B60475" w:rsidRPr="00D12125">
        <w:rPr>
          <w:rFonts w:cs="Arial"/>
          <w:sz w:val="24"/>
          <w:szCs w:val="24"/>
        </w:rPr>
        <w:t xml:space="preserve"> Los padres</w:t>
      </w:r>
      <w:r w:rsidRPr="00D12125">
        <w:rPr>
          <w:rFonts w:cs="Arial"/>
          <w:sz w:val="24"/>
          <w:szCs w:val="24"/>
        </w:rPr>
        <w:t xml:space="preserve"> debe</w:t>
      </w:r>
      <w:r w:rsidR="00B60475" w:rsidRPr="00D12125">
        <w:rPr>
          <w:rFonts w:cs="Arial"/>
          <w:sz w:val="24"/>
          <w:szCs w:val="24"/>
        </w:rPr>
        <w:t>n</w:t>
      </w:r>
      <w:r w:rsidRPr="00D12125">
        <w:rPr>
          <w:rFonts w:cs="Arial"/>
          <w:sz w:val="24"/>
          <w:szCs w:val="24"/>
        </w:rPr>
        <w:t xml:space="preserve"> informar por escrito a los profesores cualquier condición médica.</w:t>
      </w:r>
    </w:p>
    <w:p w14:paraId="3871AF25" w14:textId="73848EF5" w:rsidR="00D12125" w:rsidRPr="00523436" w:rsidRDefault="00613493" w:rsidP="00201786">
      <w:pPr>
        <w:pStyle w:val="BodyText"/>
        <w:numPr>
          <w:ilvl w:val="0"/>
          <w:numId w:val="34"/>
        </w:numPr>
        <w:rPr>
          <w:rFonts w:cs="Arial"/>
          <w:sz w:val="24"/>
          <w:szCs w:val="24"/>
          <w:highlight w:val="yellow"/>
        </w:rPr>
      </w:pPr>
      <w:r w:rsidRPr="00D12125">
        <w:rPr>
          <w:rFonts w:cs="Arial"/>
          <w:sz w:val="24"/>
          <w:szCs w:val="24"/>
        </w:rPr>
        <w:t>E</w:t>
      </w:r>
      <w:r w:rsidR="00523436">
        <w:rPr>
          <w:rFonts w:cs="Arial"/>
          <w:sz w:val="24"/>
          <w:szCs w:val="24"/>
        </w:rPr>
        <w:t>n caso de enfermedad</w:t>
      </w:r>
      <w:r w:rsidRPr="00D12125">
        <w:rPr>
          <w:rFonts w:cs="Arial"/>
          <w:sz w:val="24"/>
          <w:szCs w:val="24"/>
        </w:rPr>
        <w:t>, el estudiante debe presentar la autorización de salida del salón, firmada por el docente responsable, si la Sección se encuentra en horas de clase o durante l</w:t>
      </w:r>
      <w:r w:rsidR="00D12125" w:rsidRPr="00D12125">
        <w:rPr>
          <w:rFonts w:cs="Arial"/>
          <w:sz w:val="24"/>
          <w:szCs w:val="24"/>
        </w:rPr>
        <w:t>as actividades extracurriculares</w:t>
      </w:r>
      <w:r w:rsidRPr="00D12125">
        <w:rPr>
          <w:rFonts w:cs="Arial"/>
          <w:sz w:val="24"/>
          <w:szCs w:val="24"/>
        </w:rPr>
        <w:t>.</w:t>
      </w:r>
      <w:r w:rsidR="00523436">
        <w:rPr>
          <w:rFonts w:cs="Arial"/>
          <w:sz w:val="24"/>
          <w:szCs w:val="24"/>
        </w:rPr>
        <w:t xml:space="preserve"> </w:t>
      </w:r>
      <w:r w:rsidR="00523436" w:rsidRPr="00523436">
        <w:rPr>
          <w:rFonts w:cs="Arial"/>
          <w:sz w:val="24"/>
          <w:szCs w:val="24"/>
          <w:highlight w:val="yellow"/>
        </w:rPr>
        <w:t>En caso de accidente lo debe acompañar el docente a cargo o un adulto de la sección.</w:t>
      </w:r>
    </w:p>
    <w:p w14:paraId="7491B6EC" w14:textId="77777777" w:rsidR="00153BD4" w:rsidRPr="003B78FF" w:rsidRDefault="00613493" w:rsidP="00201786">
      <w:pPr>
        <w:pStyle w:val="BodyText"/>
        <w:numPr>
          <w:ilvl w:val="0"/>
          <w:numId w:val="34"/>
        </w:numPr>
        <w:rPr>
          <w:rFonts w:cs="Arial"/>
          <w:sz w:val="24"/>
          <w:szCs w:val="24"/>
        </w:rPr>
      </w:pPr>
      <w:r w:rsidRPr="00D12125">
        <w:rPr>
          <w:rFonts w:cs="Arial"/>
          <w:sz w:val="24"/>
          <w:szCs w:val="24"/>
        </w:rPr>
        <w:t>El médico y/o la</w:t>
      </w:r>
      <w:r w:rsidRPr="003B78FF">
        <w:rPr>
          <w:rFonts w:cs="Arial"/>
          <w:sz w:val="24"/>
          <w:szCs w:val="24"/>
        </w:rPr>
        <w:t xml:space="preserve"> enfermera proporcionan los medicamentos básicos necesarios y firman un documento con un informe breve de lo sucedido y la hora de salida del estudiante, que deberá ser entregado al profesor. Los casos que sean más graves o relevantes también deberán ser informados al respectivo Jefe de Sección.</w:t>
      </w:r>
    </w:p>
    <w:p w14:paraId="152375A5"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t xml:space="preserve">Si el estudiante no se encuentra en condiciones de permanecer en el Colegio, el médico y/o la enfermera debe ubicar a </w:t>
      </w:r>
      <w:r w:rsidRPr="003B78FF">
        <w:rPr>
          <w:rFonts w:cs="Arial"/>
          <w:bCs/>
          <w:sz w:val="24"/>
          <w:szCs w:val="24"/>
        </w:rPr>
        <w:t>uno de los padres o acudiente</w:t>
      </w:r>
      <w:r w:rsidRPr="003B78FF">
        <w:rPr>
          <w:rFonts w:cs="Arial"/>
          <w:sz w:val="24"/>
          <w:szCs w:val="24"/>
        </w:rPr>
        <w:t xml:space="preserve"> para que recoja al estudiante o autorice al Colegio para su traslado a un centro de atención médica. </w:t>
      </w:r>
    </w:p>
    <w:p w14:paraId="0C6502CD"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t>Se producirá un informe médico que será entregado al padre de familia respectivo. El Jefe o Asistente de Sección deberá ser informado para autorizar la salida del estudiante.</w:t>
      </w:r>
    </w:p>
    <w:p w14:paraId="1A292D5E"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t>En caso de emergencia grave cuando el estudiante se accidente, no se deb</w:t>
      </w:r>
      <w:r w:rsidR="00A070E4">
        <w:rPr>
          <w:rFonts w:cs="Arial"/>
          <w:sz w:val="24"/>
          <w:szCs w:val="24"/>
        </w:rPr>
        <w:t>erá</w:t>
      </w:r>
      <w:r w:rsidRPr="003B78FF">
        <w:rPr>
          <w:rFonts w:cs="Arial"/>
          <w:sz w:val="24"/>
          <w:szCs w:val="24"/>
        </w:rPr>
        <w:t xml:space="preserve"> mover;</w:t>
      </w:r>
      <w:r w:rsidR="00A949F8" w:rsidRPr="003B78FF">
        <w:rPr>
          <w:rFonts w:cs="Arial"/>
          <w:sz w:val="24"/>
          <w:szCs w:val="24"/>
        </w:rPr>
        <w:t xml:space="preserve"> </w:t>
      </w:r>
      <w:r w:rsidRPr="003B78FF">
        <w:rPr>
          <w:rFonts w:cs="Arial"/>
          <w:sz w:val="24"/>
          <w:szCs w:val="24"/>
        </w:rPr>
        <w:t>se llama</w:t>
      </w:r>
      <w:r w:rsidR="00A070E4">
        <w:rPr>
          <w:rFonts w:cs="Arial"/>
          <w:sz w:val="24"/>
          <w:szCs w:val="24"/>
        </w:rPr>
        <w:t xml:space="preserve">rá al médico y/o la enfermera, </w:t>
      </w:r>
      <w:r w:rsidRPr="003B78FF">
        <w:rPr>
          <w:rFonts w:cs="Arial"/>
          <w:sz w:val="24"/>
          <w:szCs w:val="24"/>
        </w:rPr>
        <w:t>para que atienda al estudiante en el sitio del accidente e informe a los padres y al Jefe de Sección sobre el mismo.</w:t>
      </w:r>
    </w:p>
    <w:p w14:paraId="38BE4026"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t xml:space="preserve">El médico y/o la enfermera informan a la respectiva </w:t>
      </w:r>
      <w:r w:rsidR="00F9487C">
        <w:rPr>
          <w:rFonts w:cs="Arial"/>
          <w:sz w:val="24"/>
          <w:szCs w:val="24"/>
        </w:rPr>
        <w:t>s</w:t>
      </w:r>
      <w:r w:rsidRPr="003B78FF">
        <w:rPr>
          <w:rFonts w:cs="Arial"/>
          <w:sz w:val="24"/>
          <w:szCs w:val="24"/>
        </w:rPr>
        <w:t>ección, cuando un estudiante ingrese en repetidas ocasiones a la enfermería, sin existir justa causa.</w:t>
      </w:r>
    </w:p>
    <w:p w14:paraId="75AFB2D7" w14:textId="74782E85" w:rsidR="00153BD4" w:rsidRPr="003B78FF" w:rsidRDefault="00613493" w:rsidP="00201786">
      <w:pPr>
        <w:pStyle w:val="BodyText"/>
        <w:numPr>
          <w:ilvl w:val="0"/>
          <w:numId w:val="34"/>
        </w:numPr>
        <w:rPr>
          <w:rFonts w:cs="Arial"/>
          <w:sz w:val="24"/>
          <w:szCs w:val="24"/>
          <w:lang w:val="es-MX"/>
        </w:rPr>
      </w:pPr>
      <w:r w:rsidRPr="003B78FF">
        <w:rPr>
          <w:rFonts w:cs="Arial"/>
          <w:sz w:val="24"/>
          <w:szCs w:val="24"/>
        </w:rPr>
        <w:t xml:space="preserve">Los niños </w:t>
      </w:r>
      <w:r w:rsidR="00BE0859">
        <w:rPr>
          <w:rFonts w:cs="Arial"/>
          <w:sz w:val="24"/>
          <w:szCs w:val="24"/>
        </w:rPr>
        <w:t xml:space="preserve">de </w:t>
      </w:r>
      <w:proofErr w:type="spellStart"/>
      <w:r w:rsidR="00BE0859">
        <w:rPr>
          <w:rFonts w:cs="Arial"/>
          <w:sz w:val="24"/>
          <w:szCs w:val="24"/>
        </w:rPr>
        <w:t>Tots</w:t>
      </w:r>
      <w:proofErr w:type="spellEnd"/>
      <w:r w:rsidR="00BE0859">
        <w:rPr>
          <w:rFonts w:cs="Arial"/>
          <w:sz w:val="24"/>
          <w:szCs w:val="24"/>
        </w:rPr>
        <w:t xml:space="preserve"> &amp; </w:t>
      </w:r>
      <w:proofErr w:type="spellStart"/>
      <w:r w:rsidR="00BE0859">
        <w:rPr>
          <w:rFonts w:cs="Arial"/>
          <w:sz w:val="24"/>
          <w:szCs w:val="24"/>
        </w:rPr>
        <w:t>Toddlers</w:t>
      </w:r>
      <w:proofErr w:type="spellEnd"/>
      <w:r w:rsidR="00BE0859">
        <w:rPr>
          <w:rFonts w:cs="Arial"/>
          <w:sz w:val="24"/>
          <w:szCs w:val="24"/>
        </w:rPr>
        <w:t xml:space="preserve"> </w:t>
      </w:r>
      <w:r w:rsidRPr="00BE0859">
        <w:rPr>
          <w:rFonts w:cs="Arial"/>
          <w:strike/>
          <w:sz w:val="24"/>
          <w:szCs w:val="24"/>
        </w:rPr>
        <w:t>del Jardín</w:t>
      </w:r>
      <w:r w:rsidRPr="003B78FF">
        <w:rPr>
          <w:rFonts w:cs="Arial"/>
          <w:sz w:val="24"/>
          <w:szCs w:val="24"/>
        </w:rPr>
        <w:t xml:space="preserve"> deben ser acompañados a</w:t>
      </w:r>
      <w:r w:rsidR="00170981" w:rsidRPr="003B78FF">
        <w:rPr>
          <w:rFonts w:cs="Arial"/>
          <w:sz w:val="24"/>
          <w:szCs w:val="24"/>
        </w:rPr>
        <w:t>l</w:t>
      </w:r>
      <w:r w:rsidRPr="003B78FF">
        <w:rPr>
          <w:rFonts w:cs="Arial"/>
          <w:sz w:val="24"/>
          <w:szCs w:val="24"/>
        </w:rPr>
        <w:t xml:space="preserve"> </w:t>
      </w:r>
      <w:r w:rsidR="00170981" w:rsidRPr="003B78FF">
        <w:rPr>
          <w:rFonts w:cs="Arial"/>
          <w:sz w:val="24"/>
          <w:szCs w:val="24"/>
        </w:rPr>
        <w:t>consultorio</w:t>
      </w:r>
      <w:r w:rsidR="00BE0859">
        <w:rPr>
          <w:rFonts w:cs="Arial"/>
          <w:sz w:val="24"/>
          <w:szCs w:val="24"/>
        </w:rPr>
        <w:t xml:space="preserve"> de su área</w:t>
      </w:r>
      <w:r w:rsidRPr="003B78FF">
        <w:rPr>
          <w:rFonts w:cs="Arial"/>
          <w:sz w:val="24"/>
          <w:szCs w:val="24"/>
        </w:rPr>
        <w:t xml:space="preserve"> </w:t>
      </w:r>
      <w:r w:rsidRPr="00BE0859">
        <w:rPr>
          <w:rFonts w:cs="Arial"/>
          <w:strike/>
          <w:sz w:val="24"/>
          <w:szCs w:val="24"/>
        </w:rPr>
        <w:t>del Jardín</w:t>
      </w:r>
      <w:r w:rsidRPr="003B78FF">
        <w:rPr>
          <w:rFonts w:cs="Arial"/>
          <w:sz w:val="24"/>
          <w:szCs w:val="24"/>
        </w:rPr>
        <w:t xml:space="preserve"> por una de las dos docentes. En caso de necesitarse que la enfermera o médic</w:t>
      </w:r>
      <w:r w:rsidR="007606FB" w:rsidRPr="003B78FF">
        <w:rPr>
          <w:rFonts w:cs="Arial"/>
          <w:sz w:val="24"/>
          <w:szCs w:val="24"/>
        </w:rPr>
        <w:t>a</w:t>
      </w:r>
      <w:r w:rsidRPr="003B78FF">
        <w:rPr>
          <w:rFonts w:cs="Arial"/>
          <w:sz w:val="24"/>
          <w:szCs w:val="24"/>
        </w:rPr>
        <w:t xml:space="preserve"> revise a un niño, debe llamarse para que se traslade </w:t>
      </w:r>
      <w:r w:rsidR="00BE0859">
        <w:rPr>
          <w:rFonts w:cs="Arial"/>
          <w:sz w:val="24"/>
          <w:szCs w:val="24"/>
        </w:rPr>
        <w:t xml:space="preserve">a esa área </w:t>
      </w:r>
      <w:r w:rsidRPr="00BE0859">
        <w:rPr>
          <w:rFonts w:cs="Arial"/>
          <w:strike/>
          <w:sz w:val="24"/>
          <w:szCs w:val="24"/>
        </w:rPr>
        <w:t>al Jardín</w:t>
      </w:r>
      <w:r w:rsidRPr="003B78FF">
        <w:rPr>
          <w:rFonts w:cs="Arial"/>
          <w:sz w:val="24"/>
          <w:szCs w:val="24"/>
        </w:rPr>
        <w:t>.</w:t>
      </w:r>
      <w:r w:rsidR="008621E2" w:rsidRPr="003B78FF">
        <w:rPr>
          <w:rFonts w:cs="Arial"/>
          <w:color w:val="FF0000"/>
          <w:sz w:val="24"/>
          <w:szCs w:val="24"/>
          <w:lang w:val="es-CO"/>
        </w:rPr>
        <w:t xml:space="preserve"> </w:t>
      </w:r>
      <w:r w:rsidR="008621E2" w:rsidRPr="003B78FF">
        <w:rPr>
          <w:rFonts w:cs="Arial"/>
          <w:sz w:val="24"/>
          <w:szCs w:val="24"/>
          <w:lang w:val="es-CO"/>
        </w:rPr>
        <w:t xml:space="preserve">Si la </w:t>
      </w:r>
      <w:r w:rsidR="007606FB" w:rsidRPr="003B78FF">
        <w:rPr>
          <w:rFonts w:cs="Arial"/>
          <w:sz w:val="24"/>
          <w:szCs w:val="24"/>
          <w:lang w:val="es-CO"/>
        </w:rPr>
        <w:t>médica</w:t>
      </w:r>
      <w:r w:rsidR="008621E2" w:rsidRPr="003B78FF">
        <w:rPr>
          <w:rFonts w:cs="Arial"/>
          <w:sz w:val="24"/>
          <w:szCs w:val="24"/>
          <w:lang w:val="es-CO"/>
        </w:rPr>
        <w:t xml:space="preserve"> o la enfermera </w:t>
      </w:r>
      <w:r w:rsidR="00181425" w:rsidRPr="003B78FF">
        <w:rPr>
          <w:rFonts w:cs="Arial"/>
          <w:sz w:val="24"/>
          <w:szCs w:val="24"/>
          <w:lang w:val="es-CO"/>
        </w:rPr>
        <w:t>consideran pertinente tratarlo en el departamento médico,</w:t>
      </w:r>
      <w:r w:rsidR="00BE0859">
        <w:rPr>
          <w:rFonts w:cs="Arial"/>
          <w:sz w:val="24"/>
          <w:szCs w:val="24"/>
          <w:lang w:val="es-CO"/>
        </w:rPr>
        <w:t xml:space="preserve"> una de las profesoras</w:t>
      </w:r>
      <w:r w:rsidR="008621E2" w:rsidRPr="003B78FF">
        <w:rPr>
          <w:rFonts w:cs="Arial"/>
          <w:sz w:val="24"/>
          <w:szCs w:val="24"/>
          <w:lang w:val="es-CO"/>
        </w:rPr>
        <w:t xml:space="preserve"> </w:t>
      </w:r>
      <w:r w:rsidR="008621E2" w:rsidRPr="00BE0859">
        <w:rPr>
          <w:rFonts w:cs="Arial"/>
          <w:strike/>
          <w:sz w:val="24"/>
          <w:szCs w:val="24"/>
          <w:lang w:val="es-CO"/>
        </w:rPr>
        <w:t>del Jardín</w:t>
      </w:r>
      <w:r w:rsidR="007606FB" w:rsidRPr="003B78FF">
        <w:rPr>
          <w:rFonts w:cs="Arial"/>
          <w:sz w:val="24"/>
          <w:szCs w:val="24"/>
          <w:lang w:val="es-CO"/>
        </w:rPr>
        <w:t>,</w:t>
      </w:r>
      <w:r w:rsidR="008621E2" w:rsidRPr="003B78FF">
        <w:rPr>
          <w:rFonts w:cs="Arial"/>
          <w:sz w:val="24"/>
          <w:szCs w:val="24"/>
          <w:lang w:val="es-CO"/>
        </w:rPr>
        <w:t xml:space="preserve"> </w:t>
      </w:r>
      <w:r w:rsidR="00181425" w:rsidRPr="003B78FF">
        <w:rPr>
          <w:rFonts w:cs="Arial"/>
          <w:sz w:val="24"/>
          <w:szCs w:val="24"/>
          <w:lang w:val="es-CO"/>
        </w:rPr>
        <w:t xml:space="preserve">lo </w:t>
      </w:r>
      <w:r w:rsidR="008621E2" w:rsidRPr="003B78FF">
        <w:rPr>
          <w:rFonts w:cs="Arial"/>
          <w:sz w:val="24"/>
          <w:szCs w:val="24"/>
          <w:lang w:val="es-CO"/>
        </w:rPr>
        <w:t>llevará para ser atendido</w:t>
      </w:r>
      <w:r w:rsidR="008621E2" w:rsidRPr="003B78FF">
        <w:rPr>
          <w:rFonts w:cs="Arial"/>
          <w:b/>
          <w:sz w:val="24"/>
          <w:szCs w:val="24"/>
          <w:lang w:val="es-CO"/>
        </w:rPr>
        <w:t xml:space="preserve"> </w:t>
      </w:r>
      <w:r w:rsidR="008621E2" w:rsidRPr="003B78FF">
        <w:rPr>
          <w:rFonts w:cs="Arial"/>
          <w:sz w:val="24"/>
          <w:szCs w:val="24"/>
          <w:lang w:val="es-CO"/>
        </w:rPr>
        <w:t>y permanecerá con él</w:t>
      </w:r>
      <w:r w:rsidR="00181425" w:rsidRPr="003B78FF">
        <w:rPr>
          <w:rFonts w:cs="Arial"/>
          <w:sz w:val="24"/>
          <w:szCs w:val="24"/>
          <w:lang w:val="es-MX"/>
        </w:rPr>
        <w:t>.</w:t>
      </w:r>
    </w:p>
    <w:p w14:paraId="2892B145" w14:textId="08C00D56" w:rsidR="003B6A38" w:rsidRDefault="00977C83" w:rsidP="00201786">
      <w:pPr>
        <w:pStyle w:val="List"/>
        <w:numPr>
          <w:ilvl w:val="0"/>
          <w:numId w:val="34"/>
        </w:numPr>
        <w:jc w:val="both"/>
        <w:rPr>
          <w:rFonts w:ascii="Arial" w:hAnsi="Arial" w:cs="Arial"/>
          <w:lang w:val="es-MX"/>
        </w:rPr>
      </w:pPr>
      <w:r w:rsidRPr="003B78FF">
        <w:rPr>
          <w:rFonts w:ascii="Arial" w:hAnsi="Arial" w:cs="Arial"/>
          <w:lang w:val="es-MX"/>
        </w:rPr>
        <w:t xml:space="preserve">Los niños de </w:t>
      </w:r>
      <w:r w:rsidRPr="00BE0859">
        <w:rPr>
          <w:rFonts w:ascii="Arial" w:hAnsi="Arial" w:cs="Arial"/>
          <w:strike/>
          <w:lang w:val="es-MX"/>
        </w:rPr>
        <w:t>Preprimaria</w:t>
      </w:r>
      <w:r w:rsidR="00BE0859" w:rsidRPr="00BE0859">
        <w:rPr>
          <w:rFonts w:ascii="Arial" w:hAnsi="Arial" w:cs="Arial"/>
          <w:strike/>
          <w:lang w:val="es-MX"/>
        </w:rPr>
        <w:t xml:space="preserve"> </w:t>
      </w:r>
      <w:proofErr w:type="spellStart"/>
      <w:r w:rsidR="003B6A38">
        <w:rPr>
          <w:rFonts w:ascii="Arial" w:hAnsi="Arial" w:cs="Arial"/>
          <w:lang w:val="es-MX"/>
        </w:rPr>
        <w:t>Nursery</w:t>
      </w:r>
      <w:proofErr w:type="spellEnd"/>
      <w:r w:rsidR="003B6A38">
        <w:rPr>
          <w:rFonts w:ascii="Arial" w:hAnsi="Arial" w:cs="Arial"/>
          <w:lang w:val="es-MX"/>
        </w:rPr>
        <w:t xml:space="preserve"> deberán acompañados al Departamento Médico </w:t>
      </w:r>
    </w:p>
    <w:p w14:paraId="706CD56B" w14:textId="1EA76927" w:rsidR="00153BD4" w:rsidRPr="003B78FF" w:rsidRDefault="00BE0859" w:rsidP="00201786">
      <w:pPr>
        <w:pStyle w:val="List"/>
        <w:numPr>
          <w:ilvl w:val="0"/>
          <w:numId w:val="34"/>
        </w:numPr>
        <w:jc w:val="both"/>
        <w:rPr>
          <w:rFonts w:ascii="Arial" w:hAnsi="Arial" w:cs="Arial"/>
          <w:lang w:val="es-MX"/>
        </w:rPr>
      </w:pPr>
      <w:r>
        <w:rPr>
          <w:rFonts w:ascii="Arial" w:hAnsi="Arial" w:cs="Arial"/>
          <w:lang w:val="es-MX"/>
        </w:rPr>
        <w:t>Prekinder, Kinder y Primero</w:t>
      </w:r>
      <w:r w:rsidR="00977C83" w:rsidRPr="003B78FF">
        <w:rPr>
          <w:rFonts w:ascii="Arial" w:hAnsi="Arial" w:cs="Arial"/>
          <w:lang w:val="es-MX"/>
        </w:rPr>
        <w:t xml:space="preserve"> </w:t>
      </w:r>
      <w:r w:rsidR="00F73304">
        <w:rPr>
          <w:rFonts w:ascii="Arial" w:hAnsi="Arial" w:cs="Arial"/>
          <w:lang w:val="es-MX"/>
        </w:rPr>
        <w:t xml:space="preserve">estarán </w:t>
      </w:r>
      <w:r w:rsidR="00977C83" w:rsidRPr="003B78FF">
        <w:rPr>
          <w:rFonts w:ascii="Arial" w:hAnsi="Arial" w:cs="Arial"/>
          <w:lang w:val="es-MX"/>
        </w:rPr>
        <w:t>acompañados</w:t>
      </w:r>
      <w:r w:rsidR="00F73304">
        <w:rPr>
          <w:rFonts w:ascii="Arial" w:hAnsi="Arial" w:cs="Arial"/>
          <w:lang w:val="es-MX"/>
        </w:rPr>
        <w:t xml:space="preserve"> </w:t>
      </w:r>
      <w:r w:rsidR="00F73304" w:rsidRPr="003B78FF">
        <w:rPr>
          <w:rFonts w:ascii="Arial" w:hAnsi="Arial" w:cs="Arial"/>
          <w:lang w:val="es-MX"/>
        </w:rPr>
        <w:t>por un adulto</w:t>
      </w:r>
      <w:r w:rsidR="00F73304">
        <w:rPr>
          <w:rFonts w:ascii="Arial" w:hAnsi="Arial" w:cs="Arial"/>
          <w:lang w:val="es-MX"/>
        </w:rPr>
        <w:t xml:space="preserve"> siempre que deban visitar</w:t>
      </w:r>
      <w:r w:rsidR="00977C83" w:rsidRPr="003B78FF">
        <w:rPr>
          <w:rFonts w:ascii="Arial" w:hAnsi="Arial" w:cs="Arial"/>
          <w:lang w:val="es-MX"/>
        </w:rPr>
        <w:t xml:space="preserve"> </w:t>
      </w:r>
      <w:r w:rsidR="00F73304">
        <w:rPr>
          <w:rFonts w:ascii="Arial" w:hAnsi="Arial" w:cs="Arial"/>
          <w:lang w:val="es-MX"/>
        </w:rPr>
        <w:t>e</w:t>
      </w:r>
      <w:r w:rsidR="00977C83" w:rsidRPr="003B78FF">
        <w:rPr>
          <w:rFonts w:ascii="Arial" w:hAnsi="Arial" w:cs="Arial"/>
          <w:lang w:val="es-MX"/>
        </w:rPr>
        <w:t xml:space="preserve">l Departamento Médico. </w:t>
      </w:r>
    </w:p>
    <w:p w14:paraId="1A4458B1" w14:textId="77777777" w:rsidR="00613493" w:rsidRPr="003B78FF" w:rsidRDefault="00613493" w:rsidP="00BA35AC">
      <w:pPr>
        <w:ind w:right="51"/>
        <w:jc w:val="both"/>
        <w:rPr>
          <w:rFonts w:ascii="Arial" w:hAnsi="Arial" w:cs="Arial"/>
          <w:b/>
          <w:lang w:val="es-ES"/>
        </w:rPr>
      </w:pPr>
    </w:p>
    <w:p w14:paraId="4B0B4AA7" w14:textId="77777777" w:rsidR="00153BD4" w:rsidRPr="00C9186D" w:rsidRDefault="00C9186D" w:rsidP="00BA35AC">
      <w:pPr>
        <w:pStyle w:val="BodyText"/>
        <w:rPr>
          <w:rFonts w:cs="Arial"/>
          <w:b/>
          <w:sz w:val="24"/>
          <w:szCs w:val="24"/>
        </w:rPr>
      </w:pPr>
      <w:r w:rsidRPr="00C9186D">
        <w:rPr>
          <w:rFonts w:cs="Arial"/>
          <w:b/>
          <w:sz w:val="24"/>
          <w:szCs w:val="24"/>
        </w:rPr>
        <w:t>_3.13.</w:t>
      </w:r>
      <w:r w:rsidR="00CB690D" w:rsidRPr="00CB690D">
        <w:rPr>
          <w:rFonts w:cs="Arial"/>
          <w:b/>
          <w:sz w:val="24"/>
          <w:szCs w:val="24"/>
          <w:highlight w:val="green"/>
        </w:rPr>
        <w:t>7</w:t>
      </w:r>
      <w:r w:rsidRPr="00C9186D">
        <w:rPr>
          <w:rFonts w:cs="Arial"/>
          <w:b/>
          <w:sz w:val="24"/>
          <w:szCs w:val="24"/>
        </w:rPr>
        <w:t xml:space="preserve"> </w:t>
      </w:r>
      <w:r>
        <w:rPr>
          <w:rFonts w:cs="Arial"/>
          <w:b/>
          <w:sz w:val="24"/>
          <w:szCs w:val="24"/>
        </w:rPr>
        <w:t>Normas en las S</w:t>
      </w:r>
      <w:r w:rsidRPr="00C9186D">
        <w:rPr>
          <w:rFonts w:cs="Arial"/>
          <w:b/>
          <w:sz w:val="24"/>
          <w:szCs w:val="24"/>
        </w:rPr>
        <w:t xml:space="preserve">alas de </w:t>
      </w:r>
      <w:r>
        <w:rPr>
          <w:rFonts w:cs="Arial"/>
          <w:b/>
          <w:sz w:val="24"/>
          <w:szCs w:val="24"/>
        </w:rPr>
        <w:t>D</w:t>
      </w:r>
      <w:r w:rsidRPr="00C9186D">
        <w:rPr>
          <w:rFonts w:cs="Arial"/>
          <w:b/>
          <w:sz w:val="24"/>
          <w:szCs w:val="24"/>
        </w:rPr>
        <w:t xml:space="preserve">ocentes y </w:t>
      </w:r>
      <w:r>
        <w:rPr>
          <w:rFonts w:cs="Arial"/>
          <w:b/>
          <w:sz w:val="24"/>
          <w:szCs w:val="24"/>
        </w:rPr>
        <w:t>O</w:t>
      </w:r>
      <w:r w:rsidRPr="00C9186D">
        <w:rPr>
          <w:rFonts w:cs="Arial"/>
          <w:b/>
          <w:sz w:val="24"/>
          <w:szCs w:val="24"/>
        </w:rPr>
        <w:t>ficinas</w:t>
      </w:r>
    </w:p>
    <w:p w14:paraId="0B3BC608" w14:textId="77777777" w:rsidR="00153BD4" w:rsidRPr="003B78FF" w:rsidRDefault="00613493" w:rsidP="00201786">
      <w:pPr>
        <w:pStyle w:val="ListBullet"/>
        <w:numPr>
          <w:ilvl w:val="0"/>
          <w:numId w:val="35"/>
        </w:numPr>
        <w:jc w:val="both"/>
        <w:rPr>
          <w:rFonts w:ascii="Arial" w:hAnsi="Arial" w:cs="Arial"/>
          <w:lang w:val="es-ES"/>
        </w:rPr>
      </w:pPr>
      <w:r w:rsidRPr="003B78FF">
        <w:rPr>
          <w:rFonts w:ascii="Arial" w:hAnsi="Arial" w:cs="Arial"/>
          <w:lang w:val="es-ES"/>
        </w:rPr>
        <w:t>No se permite la entrada de estudian</w:t>
      </w:r>
      <w:r w:rsidR="00832E97">
        <w:rPr>
          <w:rFonts w:ascii="Arial" w:hAnsi="Arial" w:cs="Arial"/>
          <w:lang w:val="es-ES"/>
        </w:rPr>
        <w:t>tes a las salas de profesore</w:t>
      </w:r>
      <w:r w:rsidR="009D5865">
        <w:rPr>
          <w:rFonts w:ascii="Arial" w:hAnsi="Arial" w:cs="Arial"/>
          <w:lang w:val="es-ES"/>
        </w:rPr>
        <w:t xml:space="preserve">s. </w:t>
      </w:r>
      <w:r w:rsidRPr="003B78FF">
        <w:rPr>
          <w:rFonts w:ascii="Arial" w:hAnsi="Arial" w:cs="Arial"/>
          <w:lang w:val="es-ES"/>
        </w:rPr>
        <w:t>Los docentes atienden a los estudiantes en sitios difere</w:t>
      </w:r>
      <w:r w:rsidR="00832E97">
        <w:rPr>
          <w:rFonts w:ascii="Arial" w:hAnsi="Arial" w:cs="Arial"/>
          <w:lang w:val="es-ES"/>
        </w:rPr>
        <w:t>ntes a las puertas de acceso a ellas</w:t>
      </w:r>
      <w:r w:rsidRPr="003B78FF">
        <w:rPr>
          <w:rFonts w:ascii="Arial" w:hAnsi="Arial" w:cs="Arial"/>
          <w:lang w:val="es-ES"/>
        </w:rPr>
        <w:t>.</w:t>
      </w:r>
    </w:p>
    <w:p w14:paraId="0F28E0D3" w14:textId="77777777" w:rsidR="00153BD4" w:rsidRPr="003B78FF" w:rsidRDefault="00613493" w:rsidP="00201786">
      <w:pPr>
        <w:pStyle w:val="ListBullet"/>
        <w:numPr>
          <w:ilvl w:val="0"/>
          <w:numId w:val="35"/>
        </w:numPr>
        <w:jc w:val="both"/>
        <w:rPr>
          <w:rFonts w:ascii="Arial" w:hAnsi="Arial" w:cs="Arial"/>
          <w:lang w:val="es-ES"/>
        </w:rPr>
      </w:pPr>
      <w:r w:rsidRPr="003B78FF">
        <w:rPr>
          <w:rFonts w:ascii="Arial" w:hAnsi="Arial" w:cs="Arial"/>
          <w:lang w:val="es-ES"/>
        </w:rPr>
        <w:t xml:space="preserve">Los estudiantes no deben utilizar los teléfonos de las oficinas, salvo en casos de emergencia con el permiso del respectivo Jefe de Sección. </w:t>
      </w:r>
    </w:p>
    <w:p w14:paraId="2E45AFCF" w14:textId="77777777" w:rsidR="00153BD4" w:rsidRPr="003B78FF" w:rsidRDefault="00613493" w:rsidP="00201786">
      <w:pPr>
        <w:pStyle w:val="ListBullet"/>
        <w:numPr>
          <w:ilvl w:val="0"/>
          <w:numId w:val="35"/>
        </w:numPr>
        <w:jc w:val="both"/>
        <w:rPr>
          <w:rFonts w:ascii="Arial" w:hAnsi="Arial" w:cs="Arial"/>
          <w:lang w:val="es-ES"/>
        </w:rPr>
      </w:pPr>
      <w:r w:rsidRPr="003B78FF">
        <w:rPr>
          <w:rFonts w:ascii="Arial" w:hAnsi="Arial" w:cs="Arial"/>
          <w:lang w:val="es-ES"/>
        </w:rPr>
        <w:t>Los docentes o estudiantes no pueden ser interrumpidos durante las clases para recibir llamadas telefónicas, salvo que se tra</w:t>
      </w:r>
      <w:r w:rsidR="00F9487C">
        <w:rPr>
          <w:rFonts w:ascii="Arial" w:hAnsi="Arial" w:cs="Arial"/>
          <w:lang w:val="es-ES"/>
        </w:rPr>
        <w:t>te de una verdadera emergencia.</w:t>
      </w:r>
      <w:r w:rsidRPr="003B78FF">
        <w:rPr>
          <w:rFonts w:ascii="Arial" w:hAnsi="Arial" w:cs="Arial"/>
          <w:lang w:val="es-ES"/>
        </w:rPr>
        <w:t xml:space="preserve"> Los mensajes telefónicos para los estudiantes deben provenir únicamente de los padres de familia.</w:t>
      </w:r>
    </w:p>
    <w:p w14:paraId="427651AB" w14:textId="77777777" w:rsidR="00153BD4" w:rsidRPr="003B78FF" w:rsidRDefault="00613493" w:rsidP="00201786">
      <w:pPr>
        <w:pStyle w:val="ListBullet"/>
        <w:numPr>
          <w:ilvl w:val="0"/>
          <w:numId w:val="35"/>
        </w:numPr>
        <w:jc w:val="both"/>
        <w:rPr>
          <w:rFonts w:ascii="Arial" w:hAnsi="Arial" w:cs="Arial"/>
          <w:lang w:val="es-ES"/>
        </w:rPr>
      </w:pPr>
      <w:r w:rsidRPr="003B78FF">
        <w:rPr>
          <w:rFonts w:ascii="Arial" w:hAnsi="Arial" w:cs="Arial"/>
          <w:lang w:val="es-ES"/>
        </w:rPr>
        <w:t>Sólo en casos de emergencia</w:t>
      </w:r>
      <w:r w:rsidR="00B66D9D" w:rsidRPr="003B78FF">
        <w:rPr>
          <w:rFonts w:ascii="Arial" w:hAnsi="Arial" w:cs="Arial"/>
          <w:lang w:val="es-ES"/>
        </w:rPr>
        <w:t>,</w:t>
      </w:r>
      <w:r w:rsidRPr="003B78FF">
        <w:rPr>
          <w:rFonts w:ascii="Arial" w:hAnsi="Arial" w:cs="Arial"/>
          <w:lang w:val="es-ES"/>
        </w:rPr>
        <w:t xml:space="preserve"> los estudiantes pueden </w:t>
      </w:r>
      <w:r w:rsidR="00B66D9D" w:rsidRPr="003B78FF">
        <w:rPr>
          <w:rFonts w:ascii="Arial" w:hAnsi="Arial" w:cs="Arial"/>
          <w:lang w:val="es-ES"/>
        </w:rPr>
        <w:t>ingresar</w:t>
      </w:r>
      <w:r w:rsidRPr="003B78FF">
        <w:rPr>
          <w:rFonts w:ascii="Arial" w:hAnsi="Arial" w:cs="Arial"/>
          <w:lang w:val="es-ES"/>
        </w:rPr>
        <w:t xml:space="preserve"> a las oficinas administrativas o académicas durante períodos de clase.</w:t>
      </w:r>
    </w:p>
    <w:p w14:paraId="5027F32C" w14:textId="77777777" w:rsidR="00153BD4" w:rsidRPr="003B78FF" w:rsidRDefault="00613493" w:rsidP="00201786">
      <w:pPr>
        <w:pStyle w:val="ListBullet"/>
        <w:numPr>
          <w:ilvl w:val="0"/>
          <w:numId w:val="35"/>
        </w:numPr>
        <w:jc w:val="both"/>
        <w:rPr>
          <w:rFonts w:ascii="Arial" w:hAnsi="Arial" w:cs="Arial"/>
          <w:lang w:val="es-ES"/>
        </w:rPr>
      </w:pPr>
      <w:r w:rsidRPr="003B78FF">
        <w:rPr>
          <w:rFonts w:ascii="Arial" w:hAnsi="Arial" w:cs="Arial"/>
          <w:lang w:val="es-ES"/>
        </w:rPr>
        <w:t xml:space="preserve">Los docentes serán responsables de mantener en orden </w:t>
      </w:r>
      <w:r w:rsidR="00B66D9D" w:rsidRPr="003B78FF">
        <w:rPr>
          <w:rFonts w:ascii="Arial" w:hAnsi="Arial" w:cs="Arial"/>
          <w:lang w:val="es-ES"/>
        </w:rPr>
        <w:t xml:space="preserve">su </w:t>
      </w:r>
      <w:r w:rsidRPr="003B78FF">
        <w:rPr>
          <w:rFonts w:ascii="Arial" w:hAnsi="Arial" w:cs="Arial"/>
          <w:lang w:val="es-ES"/>
        </w:rPr>
        <w:t>sala, conservar limpios los implementos de cocina</w:t>
      </w:r>
      <w:r w:rsidR="00947532" w:rsidRPr="003B78FF">
        <w:rPr>
          <w:rFonts w:ascii="Arial" w:hAnsi="Arial" w:cs="Arial"/>
          <w:lang w:val="es-ES"/>
        </w:rPr>
        <w:t xml:space="preserve"> y apagar</w:t>
      </w:r>
      <w:r w:rsidR="00145CBE" w:rsidRPr="003B78FF">
        <w:rPr>
          <w:rFonts w:ascii="Arial" w:hAnsi="Arial" w:cs="Arial"/>
          <w:lang w:val="es-ES"/>
        </w:rPr>
        <w:t xml:space="preserve"> los computadores después de utilizarlos</w:t>
      </w:r>
      <w:r w:rsidR="00F9487C">
        <w:rPr>
          <w:rFonts w:ascii="Arial" w:hAnsi="Arial" w:cs="Arial"/>
          <w:lang w:val="es-ES"/>
        </w:rPr>
        <w:t>.</w:t>
      </w:r>
    </w:p>
    <w:p w14:paraId="27A8C7F6" w14:textId="77777777" w:rsidR="00613493" w:rsidRPr="003B78FF" w:rsidRDefault="00613493" w:rsidP="0065670F">
      <w:pPr>
        <w:ind w:right="51"/>
        <w:jc w:val="both"/>
        <w:rPr>
          <w:rFonts w:ascii="Arial" w:hAnsi="Arial" w:cs="Arial"/>
          <w:lang w:val="es-ES"/>
        </w:rPr>
      </w:pPr>
    </w:p>
    <w:p w14:paraId="110BEE34" w14:textId="77777777" w:rsidR="00153BD4" w:rsidRPr="00C9186D" w:rsidRDefault="00C9186D" w:rsidP="00BA35AC">
      <w:pPr>
        <w:pStyle w:val="BodyText"/>
        <w:rPr>
          <w:rFonts w:cs="Arial"/>
          <w:b/>
          <w:sz w:val="24"/>
          <w:szCs w:val="24"/>
        </w:rPr>
      </w:pPr>
      <w:r w:rsidRPr="00C9186D">
        <w:rPr>
          <w:rFonts w:cs="Arial"/>
          <w:b/>
          <w:sz w:val="24"/>
          <w:szCs w:val="24"/>
        </w:rPr>
        <w:t>_3.13.</w:t>
      </w:r>
      <w:r w:rsidR="00CB690D" w:rsidRPr="00CB690D">
        <w:rPr>
          <w:rFonts w:cs="Arial"/>
          <w:b/>
          <w:sz w:val="24"/>
          <w:szCs w:val="24"/>
          <w:highlight w:val="green"/>
        </w:rPr>
        <w:t>8</w:t>
      </w:r>
      <w:r w:rsidRPr="00C9186D">
        <w:rPr>
          <w:rFonts w:cs="Arial"/>
          <w:b/>
          <w:sz w:val="24"/>
          <w:szCs w:val="24"/>
        </w:rPr>
        <w:t xml:space="preserve"> Normas en salones de clase, pasillos y casilleros</w:t>
      </w:r>
    </w:p>
    <w:p w14:paraId="11BDFF75" w14:textId="77777777" w:rsidR="00153BD4" w:rsidRPr="003B78FF" w:rsidRDefault="00613493" w:rsidP="00201786">
      <w:pPr>
        <w:pStyle w:val="ListBullet"/>
        <w:numPr>
          <w:ilvl w:val="0"/>
          <w:numId w:val="36"/>
        </w:numPr>
        <w:jc w:val="both"/>
        <w:rPr>
          <w:rFonts w:ascii="Arial" w:hAnsi="Arial" w:cs="Arial"/>
          <w:lang w:val="es-ES"/>
        </w:rPr>
      </w:pPr>
      <w:r w:rsidRPr="003B78FF">
        <w:rPr>
          <w:rFonts w:ascii="Arial" w:hAnsi="Arial" w:cs="Arial"/>
          <w:lang w:val="es-ES"/>
        </w:rPr>
        <w:t>No se permite permanecer en los salones durante los recreos, con excepción de los estudiantes que tienen permiso de un docente.</w:t>
      </w:r>
    </w:p>
    <w:p w14:paraId="40FDF8AE" w14:textId="77777777" w:rsidR="00153BD4" w:rsidRPr="003B78FF" w:rsidRDefault="00613493" w:rsidP="00201786">
      <w:pPr>
        <w:pStyle w:val="ListBullet"/>
        <w:numPr>
          <w:ilvl w:val="0"/>
          <w:numId w:val="36"/>
        </w:numPr>
        <w:jc w:val="both"/>
        <w:rPr>
          <w:rFonts w:ascii="Arial" w:hAnsi="Arial" w:cs="Arial"/>
          <w:lang w:val="es-ES"/>
        </w:rPr>
      </w:pPr>
      <w:r w:rsidRPr="003B78FF">
        <w:rPr>
          <w:rFonts w:ascii="Arial" w:hAnsi="Arial" w:cs="Arial"/>
          <w:lang w:val="es-ES"/>
        </w:rPr>
        <w:t>Los salones de clase deben quedar organizados y l</w:t>
      </w:r>
      <w:r w:rsidR="00260371">
        <w:rPr>
          <w:rFonts w:ascii="Arial" w:hAnsi="Arial" w:cs="Arial"/>
          <w:lang w:val="es-ES"/>
        </w:rPr>
        <w:t xml:space="preserve">impios al finalizar cada </w:t>
      </w:r>
      <w:r w:rsidRPr="003B78FF">
        <w:rPr>
          <w:rFonts w:ascii="Arial" w:hAnsi="Arial" w:cs="Arial"/>
          <w:lang w:val="es-ES"/>
        </w:rPr>
        <w:t>clase</w:t>
      </w:r>
      <w:r w:rsidR="00D73BFC">
        <w:rPr>
          <w:rFonts w:ascii="Arial" w:hAnsi="Arial" w:cs="Arial"/>
          <w:lang w:val="es-ES"/>
        </w:rPr>
        <w:t>, los estudiantes solo podrán salir cuando el salón esté debidamente organizado</w:t>
      </w:r>
      <w:r w:rsidRPr="003B78FF">
        <w:rPr>
          <w:rFonts w:ascii="Arial" w:hAnsi="Arial" w:cs="Arial"/>
          <w:lang w:val="es-ES"/>
        </w:rPr>
        <w:t xml:space="preserve">. </w:t>
      </w:r>
    </w:p>
    <w:p w14:paraId="6A3A087F" w14:textId="77777777" w:rsidR="00153BD4" w:rsidRPr="003B78FF" w:rsidRDefault="00613493" w:rsidP="00201786">
      <w:pPr>
        <w:pStyle w:val="ListBullet"/>
        <w:numPr>
          <w:ilvl w:val="0"/>
          <w:numId w:val="36"/>
        </w:numPr>
        <w:jc w:val="both"/>
        <w:rPr>
          <w:rFonts w:ascii="Arial" w:hAnsi="Arial" w:cs="Arial"/>
          <w:lang w:val="es-ES"/>
        </w:rPr>
      </w:pPr>
      <w:r w:rsidRPr="003B78FF">
        <w:rPr>
          <w:rFonts w:ascii="Arial" w:hAnsi="Arial" w:cs="Arial"/>
          <w:lang w:val="es-ES"/>
        </w:rPr>
        <w:t>Al iniciar el año escolar</w:t>
      </w:r>
      <w:r w:rsidR="009A1E0A" w:rsidRPr="003B78FF">
        <w:rPr>
          <w:rFonts w:ascii="Arial" w:hAnsi="Arial" w:cs="Arial"/>
          <w:lang w:val="es-ES"/>
        </w:rPr>
        <w:t>,</w:t>
      </w:r>
      <w:r w:rsidRPr="003B78FF">
        <w:rPr>
          <w:rFonts w:ascii="Arial" w:hAnsi="Arial" w:cs="Arial"/>
          <w:lang w:val="es-ES"/>
        </w:rPr>
        <w:t xml:space="preserve"> cada estudiante recibe un </w:t>
      </w:r>
      <w:r w:rsidR="009A1E0A" w:rsidRPr="003B78FF">
        <w:rPr>
          <w:rFonts w:ascii="Arial" w:hAnsi="Arial" w:cs="Arial"/>
          <w:lang w:val="es-ES"/>
        </w:rPr>
        <w:t>casillero (</w:t>
      </w:r>
      <w:proofErr w:type="spellStart"/>
      <w:r w:rsidRPr="003B78FF">
        <w:rPr>
          <w:rFonts w:ascii="Arial" w:hAnsi="Arial" w:cs="Arial"/>
          <w:i/>
          <w:lang w:val="es-ES"/>
        </w:rPr>
        <w:t>locker</w:t>
      </w:r>
      <w:proofErr w:type="spellEnd"/>
      <w:r w:rsidR="009A1E0A" w:rsidRPr="003B78FF">
        <w:rPr>
          <w:rFonts w:ascii="Arial" w:hAnsi="Arial" w:cs="Arial"/>
          <w:i/>
          <w:lang w:val="es-ES"/>
        </w:rPr>
        <w:t>)</w:t>
      </w:r>
      <w:r w:rsidRPr="003B78FF">
        <w:rPr>
          <w:rFonts w:ascii="Arial" w:hAnsi="Arial" w:cs="Arial"/>
          <w:lang w:val="es-ES"/>
        </w:rPr>
        <w:t xml:space="preserve"> </w:t>
      </w:r>
      <w:r w:rsidR="005450A3">
        <w:rPr>
          <w:rFonts w:ascii="Arial" w:hAnsi="Arial" w:cs="Arial"/>
          <w:lang w:val="es-ES"/>
        </w:rPr>
        <w:t>en buen estado</w:t>
      </w:r>
      <w:r w:rsidRPr="003B78FF">
        <w:rPr>
          <w:rFonts w:ascii="Arial" w:hAnsi="Arial" w:cs="Arial"/>
          <w:lang w:val="es-ES"/>
        </w:rPr>
        <w:t xml:space="preserve"> y es responsable de entregarlo en las mismas condiciones.</w:t>
      </w:r>
      <w:r w:rsidR="00D73BFC">
        <w:rPr>
          <w:rFonts w:ascii="Arial" w:hAnsi="Arial" w:cs="Arial"/>
          <w:lang w:val="es-ES"/>
        </w:rPr>
        <w:t xml:space="preserve"> E</w:t>
      </w:r>
      <w:r w:rsidR="00530CE5">
        <w:rPr>
          <w:rFonts w:ascii="Arial" w:hAnsi="Arial" w:cs="Arial"/>
          <w:lang w:val="es-ES"/>
        </w:rPr>
        <w:t>n Bachillerato, e</w:t>
      </w:r>
      <w:r w:rsidR="00D73BFC">
        <w:rPr>
          <w:rFonts w:ascii="Arial" w:hAnsi="Arial" w:cs="Arial"/>
          <w:lang w:val="es-ES"/>
        </w:rPr>
        <w:t>l estudiante deberá cerrar su casillero con un candado con llave.</w:t>
      </w:r>
    </w:p>
    <w:p w14:paraId="4F64CF72" w14:textId="77777777" w:rsidR="00153BD4" w:rsidRPr="003B78FF" w:rsidRDefault="00613493" w:rsidP="00201786">
      <w:pPr>
        <w:pStyle w:val="ListBullet"/>
        <w:numPr>
          <w:ilvl w:val="0"/>
          <w:numId w:val="36"/>
        </w:numPr>
        <w:jc w:val="both"/>
        <w:rPr>
          <w:rFonts w:ascii="Arial" w:hAnsi="Arial" w:cs="Arial"/>
          <w:lang w:val="es-ES"/>
        </w:rPr>
      </w:pPr>
      <w:r w:rsidRPr="003B78FF">
        <w:rPr>
          <w:rFonts w:ascii="Arial" w:hAnsi="Arial" w:cs="Arial"/>
          <w:lang w:val="es-ES"/>
        </w:rPr>
        <w:t xml:space="preserve">Los estudiantes no deben correr en las aulas y pasillos, ni entregarse a juegos que puedan ir contra el bienestar </w:t>
      </w:r>
      <w:r w:rsidR="005450A3">
        <w:rPr>
          <w:rFonts w:ascii="Arial" w:hAnsi="Arial" w:cs="Arial"/>
          <w:lang w:val="es-ES"/>
        </w:rPr>
        <w:t>personal y el ambiente de cada s</w:t>
      </w:r>
      <w:r w:rsidRPr="003B78FF">
        <w:rPr>
          <w:rFonts w:ascii="Arial" w:hAnsi="Arial" w:cs="Arial"/>
          <w:lang w:val="es-ES"/>
        </w:rPr>
        <w:t>ección.</w:t>
      </w:r>
    </w:p>
    <w:p w14:paraId="6977240D" w14:textId="560E28E0" w:rsidR="00153BD4" w:rsidRPr="003B78FF" w:rsidRDefault="00941E37" w:rsidP="00201786">
      <w:pPr>
        <w:pStyle w:val="ListBullet"/>
        <w:numPr>
          <w:ilvl w:val="0"/>
          <w:numId w:val="36"/>
        </w:numPr>
        <w:jc w:val="both"/>
        <w:rPr>
          <w:rFonts w:ascii="Arial" w:hAnsi="Arial" w:cs="Arial"/>
          <w:lang w:val="es-ES"/>
        </w:rPr>
      </w:pPr>
      <w:r w:rsidRPr="003B78FF">
        <w:rPr>
          <w:rFonts w:ascii="Arial" w:hAnsi="Arial" w:cs="Arial"/>
          <w:lang w:val="es-ES"/>
        </w:rPr>
        <w:t xml:space="preserve">En el área de deportes, los estudiantes disponen de </w:t>
      </w:r>
      <w:r w:rsidR="00CB690D" w:rsidRPr="00C4196C">
        <w:rPr>
          <w:rFonts w:ascii="Arial" w:hAnsi="Arial" w:cs="Arial"/>
          <w:highlight w:val="green"/>
          <w:lang w:val="es-ES"/>
        </w:rPr>
        <w:t>casilleros</w:t>
      </w:r>
      <w:r w:rsidR="00CB690D" w:rsidRPr="003B78FF">
        <w:rPr>
          <w:rFonts w:ascii="Arial" w:hAnsi="Arial" w:cs="Arial"/>
          <w:lang w:val="es-ES"/>
        </w:rPr>
        <w:t xml:space="preserve"> </w:t>
      </w:r>
      <w:r w:rsidRPr="003B78FF">
        <w:rPr>
          <w:rFonts w:ascii="Arial" w:hAnsi="Arial" w:cs="Arial"/>
          <w:lang w:val="es-ES"/>
        </w:rPr>
        <w:t>temporales para el cuidado de sus pertenencias.</w:t>
      </w:r>
      <w:r w:rsidR="00722CF8" w:rsidRPr="003B78FF">
        <w:rPr>
          <w:rFonts w:ascii="Arial" w:hAnsi="Arial" w:cs="Arial"/>
          <w:lang w:val="es-ES"/>
        </w:rPr>
        <w:t xml:space="preserve"> P</w:t>
      </w:r>
      <w:r w:rsidR="00D04CA1" w:rsidRPr="003B78FF">
        <w:rPr>
          <w:rFonts w:ascii="Arial" w:hAnsi="Arial" w:cs="Arial"/>
          <w:lang w:val="es-ES"/>
        </w:rPr>
        <w:t xml:space="preserve">ara su uso, </w:t>
      </w:r>
      <w:r w:rsidR="00722CF8" w:rsidRPr="003B78FF">
        <w:rPr>
          <w:rFonts w:ascii="Arial" w:hAnsi="Arial" w:cs="Arial"/>
          <w:lang w:val="es-ES"/>
        </w:rPr>
        <w:t>el estudiante portará su candado personal.</w:t>
      </w:r>
    </w:p>
    <w:p w14:paraId="1AAEE62F" w14:textId="77777777" w:rsidR="00153BD4" w:rsidRPr="003B78FF" w:rsidRDefault="00613493" w:rsidP="00201786">
      <w:pPr>
        <w:pStyle w:val="ListBullet"/>
        <w:numPr>
          <w:ilvl w:val="0"/>
          <w:numId w:val="36"/>
        </w:numPr>
        <w:jc w:val="both"/>
        <w:rPr>
          <w:rFonts w:ascii="Arial" w:hAnsi="Arial" w:cs="Arial"/>
          <w:lang w:val="es-ES"/>
        </w:rPr>
      </w:pPr>
      <w:r w:rsidRPr="003B78FF">
        <w:rPr>
          <w:rFonts w:ascii="Arial" w:hAnsi="Arial" w:cs="Arial"/>
          <w:lang w:val="es-ES"/>
        </w:rPr>
        <w:t>Se debe hacer uso adecuado de las canecas de basura</w:t>
      </w:r>
      <w:r w:rsidR="00742459" w:rsidRPr="003B78FF">
        <w:rPr>
          <w:rFonts w:ascii="Arial" w:hAnsi="Arial" w:cs="Arial"/>
          <w:lang w:val="es-ES"/>
        </w:rPr>
        <w:t>, atendiendo la clasificación de residuos,</w:t>
      </w:r>
      <w:r w:rsidRPr="003B78FF">
        <w:rPr>
          <w:rFonts w:ascii="Arial" w:hAnsi="Arial" w:cs="Arial"/>
          <w:lang w:val="es-ES"/>
        </w:rPr>
        <w:t xml:space="preserve"> y mantener </w:t>
      </w:r>
      <w:r w:rsidR="00742459" w:rsidRPr="003B78FF">
        <w:rPr>
          <w:rFonts w:ascii="Arial" w:hAnsi="Arial" w:cs="Arial"/>
          <w:lang w:val="es-ES"/>
        </w:rPr>
        <w:t xml:space="preserve">el </w:t>
      </w:r>
      <w:r w:rsidR="00F9487C">
        <w:rPr>
          <w:rFonts w:ascii="Arial" w:hAnsi="Arial" w:cs="Arial"/>
          <w:lang w:val="es-ES"/>
        </w:rPr>
        <w:t>C</w:t>
      </w:r>
      <w:r w:rsidR="00742459" w:rsidRPr="003B78FF">
        <w:rPr>
          <w:rFonts w:ascii="Arial" w:hAnsi="Arial" w:cs="Arial"/>
          <w:lang w:val="es-ES"/>
        </w:rPr>
        <w:t>olegio</w:t>
      </w:r>
      <w:r w:rsidRPr="003B78FF">
        <w:rPr>
          <w:rFonts w:ascii="Arial" w:hAnsi="Arial" w:cs="Arial"/>
          <w:lang w:val="es-ES"/>
        </w:rPr>
        <w:t xml:space="preserve"> limpi</w:t>
      </w:r>
      <w:r w:rsidR="00742459" w:rsidRPr="003B78FF">
        <w:rPr>
          <w:rFonts w:ascii="Arial" w:hAnsi="Arial" w:cs="Arial"/>
          <w:lang w:val="es-ES"/>
        </w:rPr>
        <w:t>o</w:t>
      </w:r>
      <w:r w:rsidRPr="003B78FF">
        <w:rPr>
          <w:rFonts w:ascii="Arial" w:hAnsi="Arial" w:cs="Arial"/>
          <w:lang w:val="es-ES"/>
        </w:rPr>
        <w:t>.</w:t>
      </w:r>
    </w:p>
    <w:p w14:paraId="42C15C49" w14:textId="77777777" w:rsidR="00153BD4" w:rsidRPr="003B78FF" w:rsidRDefault="00EE6401" w:rsidP="00201786">
      <w:pPr>
        <w:pStyle w:val="ListBullet"/>
        <w:numPr>
          <w:ilvl w:val="0"/>
          <w:numId w:val="36"/>
        </w:numPr>
        <w:jc w:val="both"/>
        <w:rPr>
          <w:rFonts w:ascii="Arial" w:hAnsi="Arial" w:cs="Arial"/>
          <w:lang w:val="es-ES"/>
        </w:rPr>
      </w:pPr>
      <w:r w:rsidRPr="003B78FF">
        <w:rPr>
          <w:rFonts w:ascii="Arial" w:hAnsi="Arial" w:cs="Arial"/>
          <w:lang w:val="es-ES"/>
        </w:rPr>
        <w:t>Los estudiantes d</w:t>
      </w:r>
      <w:r w:rsidR="00530CE5">
        <w:rPr>
          <w:rFonts w:ascii="Arial" w:hAnsi="Arial" w:cs="Arial"/>
          <w:lang w:val="es-ES"/>
        </w:rPr>
        <w:t>ebe</w:t>
      </w:r>
      <w:r w:rsidRPr="003B78FF">
        <w:rPr>
          <w:rFonts w:ascii="Arial" w:hAnsi="Arial" w:cs="Arial"/>
          <w:lang w:val="es-ES"/>
        </w:rPr>
        <w:t>n permanecer en las áreas correspondientes a su sección.</w:t>
      </w:r>
    </w:p>
    <w:p w14:paraId="0EFE33BD" w14:textId="77777777" w:rsidR="0048513D" w:rsidRDefault="0048513D" w:rsidP="0048513D">
      <w:pPr>
        <w:pStyle w:val="BodyText"/>
        <w:rPr>
          <w:rFonts w:cs="Arial"/>
          <w:b/>
          <w:sz w:val="24"/>
          <w:szCs w:val="24"/>
        </w:rPr>
      </w:pPr>
    </w:p>
    <w:p w14:paraId="49139D9F" w14:textId="5D3BD127" w:rsidR="0048513D" w:rsidRPr="00C9186D" w:rsidRDefault="00637F03" w:rsidP="0048513D">
      <w:pPr>
        <w:pStyle w:val="BodyText"/>
        <w:rPr>
          <w:rFonts w:cs="Arial"/>
          <w:b/>
          <w:sz w:val="24"/>
          <w:szCs w:val="24"/>
        </w:rPr>
      </w:pPr>
      <w:r>
        <w:rPr>
          <w:rFonts w:cs="Arial"/>
          <w:b/>
          <w:sz w:val="24"/>
          <w:szCs w:val="24"/>
        </w:rPr>
        <w:t>_3.13.9</w:t>
      </w:r>
      <w:r w:rsidR="00C9186D">
        <w:rPr>
          <w:rFonts w:cs="Arial"/>
          <w:b/>
          <w:sz w:val="24"/>
          <w:szCs w:val="24"/>
        </w:rPr>
        <w:t xml:space="preserve"> N</w:t>
      </w:r>
      <w:r w:rsidR="00C9186D" w:rsidRPr="00C9186D">
        <w:rPr>
          <w:rFonts w:cs="Arial"/>
          <w:b/>
          <w:sz w:val="24"/>
          <w:szCs w:val="24"/>
        </w:rPr>
        <w:t xml:space="preserve">ormas en la </w:t>
      </w:r>
      <w:r w:rsidR="00C9186D">
        <w:rPr>
          <w:rFonts w:cs="Arial"/>
          <w:b/>
          <w:sz w:val="24"/>
          <w:szCs w:val="24"/>
        </w:rPr>
        <w:t>Z</w:t>
      </w:r>
      <w:r w:rsidR="00C9186D" w:rsidRPr="00C9186D">
        <w:rPr>
          <w:rFonts w:cs="Arial"/>
          <w:b/>
          <w:sz w:val="24"/>
          <w:szCs w:val="24"/>
        </w:rPr>
        <w:t xml:space="preserve">ona </w:t>
      </w:r>
      <w:r w:rsidR="00C9186D">
        <w:rPr>
          <w:rFonts w:cs="Arial"/>
          <w:b/>
          <w:sz w:val="24"/>
          <w:szCs w:val="24"/>
        </w:rPr>
        <w:t>D</w:t>
      </w:r>
      <w:r w:rsidR="00C9186D" w:rsidRPr="00C9186D">
        <w:rPr>
          <w:rFonts w:cs="Arial"/>
          <w:b/>
          <w:sz w:val="24"/>
          <w:szCs w:val="24"/>
        </w:rPr>
        <w:t>eportiva</w:t>
      </w:r>
    </w:p>
    <w:p w14:paraId="37C884AE" w14:textId="678B6A18" w:rsidR="00102D02" w:rsidRDefault="00CB690D" w:rsidP="00CB690D">
      <w:pPr>
        <w:jc w:val="both"/>
        <w:rPr>
          <w:rFonts w:ascii="Arial" w:hAnsi="Arial" w:cs="Arial"/>
          <w:highlight w:val="green"/>
          <w:lang w:val="es-CO"/>
        </w:rPr>
      </w:pPr>
      <w:r w:rsidRPr="00671925">
        <w:rPr>
          <w:rFonts w:ascii="Arial" w:hAnsi="Arial" w:cs="Arial"/>
          <w:highlight w:val="green"/>
          <w:lang w:val="es-CO"/>
        </w:rPr>
        <w:t>Todos los usuarios de la Zona Deportiva, deben</w:t>
      </w:r>
      <w:r w:rsidR="00102D02">
        <w:rPr>
          <w:rFonts w:ascii="Arial" w:hAnsi="Arial" w:cs="Arial"/>
          <w:highlight w:val="green"/>
          <w:lang w:val="es-CO"/>
        </w:rPr>
        <w:t>:</w:t>
      </w:r>
    </w:p>
    <w:p w14:paraId="479F8FEB" w14:textId="32844207" w:rsidR="00102D02" w:rsidRDefault="00CB690D" w:rsidP="00102D02">
      <w:pPr>
        <w:pStyle w:val="ListParagraph0"/>
        <w:numPr>
          <w:ilvl w:val="0"/>
          <w:numId w:val="24"/>
        </w:numPr>
        <w:jc w:val="both"/>
        <w:rPr>
          <w:rFonts w:ascii="Arial" w:hAnsi="Arial" w:cs="Arial"/>
          <w:highlight w:val="green"/>
        </w:rPr>
      </w:pPr>
      <w:r w:rsidRPr="00102D02">
        <w:rPr>
          <w:rFonts w:ascii="Arial" w:hAnsi="Arial" w:cs="Arial"/>
          <w:highlight w:val="green"/>
        </w:rPr>
        <w:t>mostrar un comportamiento</w:t>
      </w:r>
      <w:r w:rsidR="005C20FE">
        <w:rPr>
          <w:rFonts w:ascii="Arial" w:hAnsi="Arial" w:cs="Arial"/>
          <w:highlight w:val="green"/>
        </w:rPr>
        <w:t xml:space="preserve"> y disciplina</w:t>
      </w:r>
      <w:r w:rsidRPr="00102D02">
        <w:rPr>
          <w:rFonts w:ascii="Arial" w:hAnsi="Arial" w:cs="Arial"/>
          <w:highlight w:val="green"/>
        </w:rPr>
        <w:t xml:space="preserve"> acorde con lo establec</w:t>
      </w:r>
      <w:r w:rsidR="00102D02" w:rsidRPr="00102D02">
        <w:rPr>
          <w:rFonts w:ascii="Arial" w:hAnsi="Arial" w:cs="Arial"/>
          <w:highlight w:val="green"/>
        </w:rPr>
        <w:t xml:space="preserve">ido en el presente Manual de Convivencia, </w:t>
      </w:r>
    </w:p>
    <w:p w14:paraId="22C27700" w14:textId="77777777" w:rsidR="00102D02" w:rsidRDefault="00102D02" w:rsidP="00102D02">
      <w:pPr>
        <w:pStyle w:val="ListParagraph0"/>
        <w:numPr>
          <w:ilvl w:val="0"/>
          <w:numId w:val="24"/>
        </w:numPr>
        <w:jc w:val="both"/>
        <w:rPr>
          <w:rFonts w:ascii="Arial" w:hAnsi="Arial" w:cs="Arial"/>
          <w:highlight w:val="green"/>
        </w:rPr>
      </w:pPr>
      <w:r w:rsidRPr="00102D02">
        <w:rPr>
          <w:rFonts w:ascii="Arial" w:hAnsi="Arial" w:cs="Arial"/>
          <w:highlight w:val="green"/>
        </w:rPr>
        <w:t xml:space="preserve">cuidar y mantener en la mejor forma los bienes del Colegio (material y las Instalaciones Deportivas) </w:t>
      </w:r>
    </w:p>
    <w:p w14:paraId="1092ACF0" w14:textId="37A56C13" w:rsidR="00CB690D" w:rsidRPr="00102D02" w:rsidRDefault="00102D02" w:rsidP="00102D02">
      <w:pPr>
        <w:pStyle w:val="ListParagraph0"/>
        <w:numPr>
          <w:ilvl w:val="0"/>
          <w:numId w:val="24"/>
        </w:numPr>
        <w:jc w:val="both"/>
        <w:rPr>
          <w:rFonts w:ascii="Arial" w:hAnsi="Arial" w:cs="Arial"/>
          <w:highlight w:val="green"/>
        </w:rPr>
      </w:pPr>
      <w:r w:rsidRPr="00102D02">
        <w:rPr>
          <w:rFonts w:ascii="Arial" w:hAnsi="Arial" w:cs="Arial"/>
          <w:highlight w:val="green"/>
        </w:rPr>
        <w:t xml:space="preserve">mostrar sentido de pertenencia por el </w:t>
      </w:r>
      <w:r>
        <w:rPr>
          <w:rFonts w:ascii="Arial" w:hAnsi="Arial" w:cs="Arial"/>
          <w:highlight w:val="green"/>
        </w:rPr>
        <w:t>CCB</w:t>
      </w:r>
      <w:r w:rsidRPr="00102D02">
        <w:rPr>
          <w:rFonts w:ascii="Arial" w:hAnsi="Arial" w:cs="Arial"/>
          <w:highlight w:val="green"/>
        </w:rPr>
        <w:t>.</w:t>
      </w:r>
    </w:p>
    <w:p w14:paraId="6601344C" w14:textId="77777777" w:rsidR="00CB690D" w:rsidRDefault="00CB690D" w:rsidP="00CB690D">
      <w:pPr>
        <w:pStyle w:val="BodyText"/>
        <w:rPr>
          <w:rFonts w:cs="Arial"/>
          <w:sz w:val="24"/>
          <w:szCs w:val="24"/>
          <w:lang w:val="es-CO"/>
        </w:rPr>
      </w:pPr>
    </w:p>
    <w:p w14:paraId="572CB273" w14:textId="08441AE5" w:rsidR="0048513D" w:rsidRPr="003B78FF" w:rsidRDefault="0048513D" w:rsidP="0048513D">
      <w:pPr>
        <w:pStyle w:val="BodyText"/>
        <w:rPr>
          <w:rFonts w:cs="Arial"/>
          <w:sz w:val="24"/>
          <w:szCs w:val="24"/>
        </w:rPr>
      </w:pPr>
      <w:r w:rsidRPr="00637F03">
        <w:rPr>
          <w:rFonts w:cs="Arial"/>
          <w:strike/>
          <w:sz w:val="24"/>
          <w:szCs w:val="24"/>
        </w:rPr>
        <w:t>Los estudiantes deben hacer buen uso de los materiales e instalaciones destinadas para las actividades físico-deportivas, tanto</w:t>
      </w:r>
      <w:r w:rsidR="009D5865" w:rsidRPr="00637F03">
        <w:rPr>
          <w:rFonts w:cs="Arial"/>
          <w:strike/>
          <w:sz w:val="24"/>
          <w:szCs w:val="24"/>
        </w:rPr>
        <w:t xml:space="preserve"> durante las clases de e</w:t>
      </w:r>
      <w:r w:rsidRPr="00637F03">
        <w:rPr>
          <w:rFonts w:cs="Arial"/>
          <w:strike/>
          <w:sz w:val="24"/>
          <w:szCs w:val="24"/>
        </w:rPr>
        <w:t xml:space="preserve">ducación </w:t>
      </w:r>
      <w:r w:rsidR="009D5865" w:rsidRPr="00637F03">
        <w:rPr>
          <w:rFonts w:cs="Arial"/>
          <w:strike/>
          <w:sz w:val="24"/>
          <w:szCs w:val="24"/>
        </w:rPr>
        <w:t>f</w:t>
      </w:r>
      <w:r w:rsidRPr="00637F03">
        <w:rPr>
          <w:rFonts w:cs="Arial"/>
          <w:strike/>
          <w:sz w:val="24"/>
          <w:szCs w:val="24"/>
        </w:rPr>
        <w:t>ísica como en los entrenamientos en compañía de sus docentes</w:t>
      </w:r>
      <w:r w:rsidRPr="003B78FF">
        <w:rPr>
          <w:rFonts w:cs="Arial"/>
          <w:sz w:val="24"/>
          <w:szCs w:val="24"/>
        </w:rPr>
        <w:t>.</w:t>
      </w:r>
    </w:p>
    <w:p w14:paraId="559BAB2D" w14:textId="6EB14ED2" w:rsidR="00637F03" w:rsidRDefault="00CB690D" w:rsidP="00637F03">
      <w:pPr>
        <w:pStyle w:val="BodyText"/>
        <w:rPr>
          <w:rFonts w:cs="Arial"/>
          <w:highlight w:val="green"/>
        </w:rPr>
      </w:pPr>
      <w:r w:rsidRPr="00637F03">
        <w:rPr>
          <w:rFonts w:cs="Arial"/>
          <w:sz w:val="24"/>
          <w:szCs w:val="24"/>
          <w:highlight w:val="green"/>
        </w:rPr>
        <w:t xml:space="preserve">El Colegio Colombo Británico; no se hace responsable por la pérdida de objetos abandonados o dejados </w:t>
      </w:r>
      <w:r w:rsidR="00102D02">
        <w:rPr>
          <w:rFonts w:cs="Arial"/>
          <w:sz w:val="24"/>
          <w:szCs w:val="24"/>
          <w:highlight w:val="green"/>
        </w:rPr>
        <w:t xml:space="preserve">en </w:t>
      </w:r>
      <w:r w:rsidRPr="00637F03">
        <w:rPr>
          <w:rFonts w:cs="Arial"/>
          <w:sz w:val="24"/>
          <w:szCs w:val="24"/>
          <w:highlight w:val="green"/>
        </w:rPr>
        <w:t>el Gimnasio y/u otras Instalaciones Deportivas</w:t>
      </w:r>
      <w:r w:rsidRPr="00CB690D">
        <w:rPr>
          <w:rFonts w:cs="Arial"/>
          <w:highlight w:val="green"/>
        </w:rPr>
        <w:t>.</w:t>
      </w:r>
      <w:r w:rsidR="00637F03">
        <w:rPr>
          <w:rFonts w:cs="Arial"/>
          <w:highlight w:val="green"/>
        </w:rPr>
        <w:t xml:space="preserve"> </w:t>
      </w:r>
    </w:p>
    <w:p w14:paraId="2329BE02" w14:textId="77777777" w:rsidR="00102D02" w:rsidRDefault="00102D02" w:rsidP="00637F03">
      <w:pPr>
        <w:pStyle w:val="BodyText"/>
        <w:rPr>
          <w:rFonts w:cs="Arial"/>
          <w:sz w:val="24"/>
          <w:szCs w:val="24"/>
          <w:highlight w:val="green"/>
        </w:rPr>
      </w:pPr>
    </w:p>
    <w:p w14:paraId="499B930A" w14:textId="5002CCFD" w:rsidR="00637F03" w:rsidRPr="00F1084D" w:rsidRDefault="00637F03" w:rsidP="00637F03">
      <w:pPr>
        <w:pStyle w:val="BodyText"/>
        <w:rPr>
          <w:rFonts w:cs="Arial"/>
          <w:sz w:val="24"/>
          <w:szCs w:val="24"/>
          <w:highlight w:val="green"/>
          <w:lang w:val="es-CO"/>
        </w:rPr>
      </w:pPr>
      <w:r w:rsidRPr="00F1084D">
        <w:rPr>
          <w:rFonts w:cs="Arial"/>
          <w:sz w:val="24"/>
          <w:szCs w:val="24"/>
          <w:highlight w:val="green"/>
          <w:lang w:val="es-CO"/>
        </w:rPr>
        <w:t xml:space="preserve">Los usuarios deben ingresar con calzado adecuado: guayos para las canchas de fútbol, zapatillas deportivas para el gimnasio de máquinas, gimnasio múltiple y demás canchas polideportivas. </w:t>
      </w:r>
    </w:p>
    <w:p w14:paraId="7064CDF5" w14:textId="77777777" w:rsidR="00637F03" w:rsidRPr="00F1084D" w:rsidRDefault="00637F03" w:rsidP="00637F03">
      <w:pPr>
        <w:tabs>
          <w:tab w:val="center" w:pos="-2410"/>
          <w:tab w:val="left" w:pos="-2268"/>
        </w:tabs>
        <w:ind w:right="51"/>
        <w:jc w:val="both"/>
        <w:rPr>
          <w:rFonts w:ascii="Arial" w:hAnsi="Arial" w:cs="Arial"/>
          <w:lang w:val="es-ES"/>
        </w:rPr>
      </w:pPr>
      <w:r w:rsidRPr="00F1084D">
        <w:rPr>
          <w:rFonts w:ascii="Arial" w:hAnsi="Arial" w:cs="Arial"/>
          <w:highlight w:val="green"/>
          <w:lang w:val="es-CO"/>
        </w:rPr>
        <w:t>Las personas que vayan a hacer uso de las canchas de fútbol deben realizar el calentamiento fuera de la misma en la zona verde aledaña</w:t>
      </w:r>
    </w:p>
    <w:p w14:paraId="2BBB71AB" w14:textId="77777777" w:rsidR="005C20FE" w:rsidRDefault="005C20FE" w:rsidP="00CB690D">
      <w:pPr>
        <w:jc w:val="both"/>
        <w:rPr>
          <w:rFonts w:ascii="Arial" w:hAnsi="Arial" w:cs="Arial"/>
          <w:highlight w:val="green"/>
          <w:lang w:val="es-CO"/>
        </w:rPr>
      </w:pPr>
    </w:p>
    <w:p w14:paraId="0EC477D0" w14:textId="51047188" w:rsidR="00637F03" w:rsidRDefault="00CB690D" w:rsidP="00CB690D">
      <w:pPr>
        <w:jc w:val="both"/>
        <w:rPr>
          <w:rFonts w:ascii="Arial" w:hAnsi="Arial" w:cs="Arial"/>
          <w:highlight w:val="green"/>
          <w:lang w:val="es-CO"/>
        </w:rPr>
      </w:pPr>
      <w:r w:rsidRPr="00CB690D">
        <w:rPr>
          <w:rFonts w:ascii="Arial" w:hAnsi="Arial" w:cs="Arial"/>
          <w:highlight w:val="green"/>
          <w:lang w:val="es-CO"/>
        </w:rPr>
        <w:t xml:space="preserve">La prioridad en el uso de las zonas deportivas es para los alumnos y colaboradores de la Corporación Colegio Colombo Británico en desarrollo de actividades curriculares y extracurriculares. </w:t>
      </w:r>
    </w:p>
    <w:p w14:paraId="6BDE3029" w14:textId="77777777" w:rsidR="00637F03" w:rsidRDefault="00637F03" w:rsidP="00CB690D">
      <w:pPr>
        <w:jc w:val="both"/>
        <w:rPr>
          <w:rFonts w:ascii="Arial" w:hAnsi="Arial" w:cs="Arial"/>
          <w:highlight w:val="green"/>
          <w:lang w:val="es-CO"/>
        </w:rPr>
      </w:pPr>
    </w:p>
    <w:p w14:paraId="206C8AF6" w14:textId="22352521" w:rsidR="00CB690D" w:rsidRPr="00CB690D" w:rsidRDefault="00CB690D" w:rsidP="00CB690D">
      <w:pPr>
        <w:jc w:val="both"/>
        <w:rPr>
          <w:rFonts w:ascii="Arial" w:hAnsi="Arial" w:cs="Arial"/>
          <w:b/>
          <w:highlight w:val="green"/>
          <w:lang w:val="es-CO"/>
        </w:rPr>
      </w:pPr>
      <w:r w:rsidRPr="00CB690D">
        <w:rPr>
          <w:rFonts w:ascii="Arial" w:hAnsi="Arial" w:cs="Arial"/>
          <w:highlight w:val="green"/>
          <w:lang w:val="es-CO"/>
        </w:rPr>
        <w:t>Cuando las zonas deportivas no estén siendo utilizadas en actividades curriculares y extracurriculares de los alumnos o de los colaboradores se podrán prestar a mie</w:t>
      </w:r>
      <w:r w:rsidR="00637F03">
        <w:rPr>
          <w:rFonts w:ascii="Arial" w:hAnsi="Arial" w:cs="Arial"/>
          <w:highlight w:val="green"/>
          <w:lang w:val="es-CO"/>
        </w:rPr>
        <w:t xml:space="preserve">mbros de la comunidad educativa: </w:t>
      </w:r>
      <w:r w:rsidRPr="00CB690D">
        <w:rPr>
          <w:rFonts w:ascii="Arial" w:hAnsi="Arial" w:cs="Arial"/>
          <w:highlight w:val="green"/>
          <w:lang w:val="es-CO"/>
        </w:rPr>
        <w:t xml:space="preserve">Alumnos, Padres, Empleados, Profesores y </w:t>
      </w:r>
      <w:proofErr w:type="spellStart"/>
      <w:r w:rsidRPr="00CB690D">
        <w:rPr>
          <w:rFonts w:ascii="Arial" w:hAnsi="Arial" w:cs="Arial"/>
          <w:highlight w:val="green"/>
          <w:lang w:val="es-CO"/>
        </w:rPr>
        <w:t>Exalumnos</w:t>
      </w:r>
      <w:proofErr w:type="spellEnd"/>
      <w:r w:rsidRPr="00CB690D">
        <w:rPr>
          <w:rFonts w:ascii="Arial" w:hAnsi="Arial" w:cs="Arial"/>
          <w:highlight w:val="green"/>
          <w:lang w:val="es-CO"/>
        </w:rPr>
        <w:t>. Estos préstamos podrán ser durante la jornada escolar, la jornada Extracurricular y de Escuela de Deportes (7:30 am a 5:00 pm de lunes a viernes y sábados de 9 am a 12 m), o por fuera de este horario y deben ajustarse al reglamento específico establecido para ello.</w:t>
      </w:r>
    </w:p>
    <w:p w14:paraId="46A7ABB3" w14:textId="77777777" w:rsidR="00637F03" w:rsidRDefault="00CB690D" w:rsidP="00637F03">
      <w:pPr>
        <w:pStyle w:val="BodyText"/>
        <w:rPr>
          <w:rFonts w:cs="Arial"/>
          <w:sz w:val="24"/>
          <w:szCs w:val="24"/>
        </w:rPr>
      </w:pPr>
      <w:r w:rsidRPr="00637F03">
        <w:rPr>
          <w:rFonts w:cs="Arial"/>
          <w:sz w:val="24"/>
          <w:szCs w:val="24"/>
          <w:highlight w:val="green"/>
          <w:lang w:val="es-CO"/>
        </w:rPr>
        <w:t>El préstamo se hará de forma gratuita siempre y cuando la actividad no implique gastos adicionales para el Colegio, tales como servicios de mantenimiento, seguridad, etc.</w:t>
      </w:r>
      <w:r w:rsidR="00637F03" w:rsidRPr="00637F03">
        <w:rPr>
          <w:rFonts w:cs="Arial"/>
          <w:sz w:val="24"/>
          <w:szCs w:val="24"/>
          <w:highlight w:val="green"/>
          <w:lang w:val="es-CO"/>
        </w:rPr>
        <w:t>, los cuales deberán ser sufragados por el usuario</w:t>
      </w:r>
      <w:r w:rsidR="00637F03" w:rsidRPr="00637F03">
        <w:rPr>
          <w:rFonts w:cs="Arial"/>
          <w:sz w:val="24"/>
          <w:szCs w:val="24"/>
        </w:rPr>
        <w:t>.</w:t>
      </w:r>
      <w:r w:rsidR="00637F03">
        <w:rPr>
          <w:rFonts w:cs="Arial"/>
          <w:sz w:val="24"/>
          <w:szCs w:val="24"/>
        </w:rPr>
        <w:t xml:space="preserve"> </w:t>
      </w:r>
    </w:p>
    <w:p w14:paraId="7BC7037C" w14:textId="009ECF82" w:rsidR="00637F03" w:rsidRPr="003B78FF" w:rsidRDefault="00637F03" w:rsidP="00637F03">
      <w:pPr>
        <w:pStyle w:val="BodyText"/>
        <w:rPr>
          <w:rFonts w:cs="Arial"/>
          <w:sz w:val="24"/>
          <w:szCs w:val="24"/>
        </w:rPr>
      </w:pPr>
      <w:r w:rsidRPr="003B78FF">
        <w:rPr>
          <w:rFonts w:cs="Arial"/>
          <w:sz w:val="24"/>
          <w:szCs w:val="24"/>
        </w:rPr>
        <w:t>El acceso a las zonas deportivas después de la jornada escolar únicamente está permitido con autorizac</w:t>
      </w:r>
      <w:r w:rsidR="005C20FE">
        <w:rPr>
          <w:rFonts w:cs="Arial"/>
          <w:sz w:val="24"/>
          <w:szCs w:val="24"/>
        </w:rPr>
        <w:t>ión del Director Administrativo.</w:t>
      </w:r>
    </w:p>
    <w:p w14:paraId="7F1BBF5A" w14:textId="5CE8C460" w:rsidR="00CB690D" w:rsidRPr="00CB690D" w:rsidRDefault="00CB690D" w:rsidP="00CB690D">
      <w:pPr>
        <w:jc w:val="both"/>
        <w:rPr>
          <w:rFonts w:ascii="Arial" w:hAnsi="Arial" w:cs="Arial"/>
          <w:highlight w:val="green"/>
          <w:lang w:val="es-CO"/>
        </w:rPr>
      </w:pPr>
    </w:p>
    <w:p w14:paraId="722326A8" w14:textId="34A46F5D" w:rsidR="00F1084D" w:rsidRPr="00AA4AC6" w:rsidRDefault="00637F03" w:rsidP="00F1084D">
      <w:pPr>
        <w:pStyle w:val="List"/>
        <w:jc w:val="both"/>
        <w:rPr>
          <w:rFonts w:ascii="Arial" w:hAnsi="Arial" w:cs="Arial"/>
          <w:b/>
          <w:lang w:val="es-ES"/>
        </w:rPr>
      </w:pPr>
      <w:r>
        <w:rPr>
          <w:rFonts w:ascii="Arial" w:hAnsi="Arial" w:cs="Arial"/>
          <w:b/>
          <w:lang w:val="es-ES"/>
        </w:rPr>
        <w:t>3.13.9</w:t>
      </w:r>
      <w:r w:rsidR="00F1084D" w:rsidRPr="00AA4AC6">
        <w:rPr>
          <w:rFonts w:ascii="Arial" w:hAnsi="Arial" w:cs="Arial"/>
          <w:b/>
          <w:lang w:val="es-ES"/>
        </w:rPr>
        <w:t xml:space="preserve">.1 Normas en el Gimnasio </w:t>
      </w:r>
      <w:commentRangeStart w:id="5"/>
      <w:r w:rsidR="00F1084D" w:rsidRPr="00AA4AC6">
        <w:rPr>
          <w:rFonts w:ascii="Arial" w:hAnsi="Arial" w:cs="Arial"/>
          <w:b/>
          <w:lang w:val="es-ES"/>
        </w:rPr>
        <w:t>Múltiple</w:t>
      </w:r>
      <w:commentRangeEnd w:id="5"/>
      <w:r w:rsidR="00F1084D" w:rsidRPr="00AA4AC6">
        <w:rPr>
          <w:rStyle w:val="CommentReference"/>
          <w:rFonts w:ascii="Arial" w:hAnsi="Arial" w:cs="Arial"/>
          <w:sz w:val="24"/>
          <w:szCs w:val="24"/>
        </w:rPr>
        <w:commentReference w:id="5"/>
      </w:r>
      <w:r w:rsidR="00F1084D" w:rsidRPr="00AA4AC6">
        <w:rPr>
          <w:rFonts w:ascii="Arial" w:hAnsi="Arial" w:cs="Arial"/>
          <w:b/>
          <w:lang w:val="es-ES"/>
        </w:rPr>
        <w:t>.</w:t>
      </w:r>
    </w:p>
    <w:p w14:paraId="498EF876" w14:textId="77777777" w:rsidR="00F1084D" w:rsidRPr="00AA4AC6" w:rsidRDefault="00F1084D" w:rsidP="00F1084D">
      <w:pPr>
        <w:jc w:val="both"/>
        <w:rPr>
          <w:rFonts w:ascii="Arial" w:hAnsi="Arial" w:cs="Arial"/>
          <w:lang w:val="es-CO"/>
        </w:rPr>
      </w:pPr>
      <w:r w:rsidRPr="00AA4AC6">
        <w:rPr>
          <w:rFonts w:ascii="Arial" w:hAnsi="Arial" w:cs="Arial"/>
          <w:lang w:val="es-CO"/>
        </w:rPr>
        <w:t>El Gimnasio Múltiple ha sido diseñado para cumplir las siguientes funciones: clases de educación física, actividades extracurriculares de deportes, desarrollo de torneos oficiales internos y externos, programaciones culturales y programaciones especiales de la comunidad Colombo Británico.</w:t>
      </w:r>
    </w:p>
    <w:p w14:paraId="0CDEA368" w14:textId="77777777" w:rsidR="00F1084D" w:rsidRPr="00F1084D" w:rsidRDefault="00F1084D" w:rsidP="00F1084D">
      <w:pPr>
        <w:jc w:val="both"/>
        <w:rPr>
          <w:rFonts w:ascii="Arial" w:hAnsi="Arial" w:cs="Arial"/>
          <w:highlight w:val="green"/>
          <w:lang w:val="es-CO"/>
        </w:rPr>
      </w:pPr>
    </w:p>
    <w:p w14:paraId="542F8CC5" w14:textId="236BA00C" w:rsidR="00F1084D" w:rsidRPr="00AA4AC6" w:rsidRDefault="00F1084D" w:rsidP="00F1084D">
      <w:pPr>
        <w:jc w:val="both"/>
        <w:rPr>
          <w:rFonts w:ascii="Arial" w:hAnsi="Arial" w:cs="Arial"/>
          <w:lang w:val="es-CO"/>
        </w:rPr>
      </w:pPr>
      <w:r w:rsidRPr="00AA4AC6">
        <w:rPr>
          <w:rFonts w:ascii="Arial" w:hAnsi="Arial" w:cs="Arial"/>
          <w:lang w:val="es-CO"/>
        </w:rPr>
        <w:t xml:space="preserve">El manejo, organización, y disposición de horarios estará a cargo de la Jefatura de Educación Física y Deportes, quien en coordinación con los Jefes de Sección establecerá el cronograma del uso de éste, según la prioridad. Los eventos especiales, peticiones extraordinarias y otras situaciones excepcionales, serán </w:t>
      </w:r>
      <w:r w:rsidR="00AA4AC6" w:rsidRPr="00AA4AC6">
        <w:rPr>
          <w:rFonts w:ascii="Arial" w:hAnsi="Arial" w:cs="Arial"/>
          <w:lang w:val="es-CO"/>
        </w:rPr>
        <w:t>analizados</w:t>
      </w:r>
      <w:r w:rsidR="00AA4AC6">
        <w:rPr>
          <w:rFonts w:ascii="Arial" w:hAnsi="Arial" w:cs="Arial"/>
          <w:lang w:val="es-CO"/>
        </w:rPr>
        <w:t xml:space="preserve"> y definido</w:t>
      </w:r>
      <w:r w:rsidRPr="00AA4AC6">
        <w:rPr>
          <w:rFonts w:ascii="Arial" w:hAnsi="Arial" w:cs="Arial"/>
          <w:lang w:val="es-CO"/>
        </w:rPr>
        <w:t>s por la Rectoría.</w:t>
      </w:r>
    </w:p>
    <w:p w14:paraId="3F38400D" w14:textId="77777777" w:rsidR="00F1084D" w:rsidRPr="00F1084D" w:rsidRDefault="00F1084D" w:rsidP="00F1084D">
      <w:pPr>
        <w:jc w:val="both"/>
        <w:rPr>
          <w:rFonts w:ascii="Arial" w:hAnsi="Arial" w:cs="Arial"/>
          <w:highlight w:val="green"/>
          <w:lang w:val="es-CO"/>
        </w:rPr>
      </w:pPr>
    </w:p>
    <w:p w14:paraId="6BFE0E6F" w14:textId="77777777" w:rsidR="00F1084D" w:rsidRPr="00AA4AC6" w:rsidRDefault="00F1084D" w:rsidP="00F1084D">
      <w:pPr>
        <w:jc w:val="both"/>
        <w:rPr>
          <w:rFonts w:ascii="Arial" w:hAnsi="Arial" w:cs="Arial"/>
          <w:lang w:val="es-CO"/>
        </w:rPr>
      </w:pPr>
      <w:r w:rsidRPr="00AA4AC6">
        <w:rPr>
          <w:rFonts w:ascii="Arial" w:hAnsi="Arial" w:cs="Arial"/>
          <w:lang w:val="es-CO"/>
        </w:rPr>
        <w:t>La logística, implementación y adecuación del escenario y sonido estará a cargo del Departamento de Mantenimiento, previa solicitud de la sección interesada, contando con la autorización de la Jefatura de Educación Física.</w:t>
      </w:r>
    </w:p>
    <w:p w14:paraId="0C7C9EC1" w14:textId="77777777" w:rsidR="00F1084D" w:rsidRPr="00F1084D" w:rsidRDefault="00F1084D" w:rsidP="00F1084D">
      <w:pPr>
        <w:jc w:val="both"/>
        <w:rPr>
          <w:rFonts w:ascii="Arial" w:hAnsi="Arial" w:cs="Arial"/>
          <w:highlight w:val="green"/>
          <w:lang w:val="es-CO"/>
        </w:rPr>
      </w:pPr>
    </w:p>
    <w:p w14:paraId="23E31148" w14:textId="77777777" w:rsidR="00F1084D" w:rsidRPr="00637F03" w:rsidRDefault="00F1084D" w:rsidP="00F1084D">
      <w:pPr>
        <w:jc w:val="both"/>
        <w:rPr>
          <w:rFonts w:ascii="Arial" w:hAnsi="Arial" w:cs="Arial"/>
          <w:lang w:val="es-CO"/>
        </w:rPr>
      </w:pPr>
      <w:r w:rsidRPr="00637F03">
        <w:rPr>
          <w:rFonts w:ascii="Arial" w:hAnsi="Arial" w:cs="Arial"/>
          <w:lang w:val="es-CO"/>
        </w:rPr>
        <w:t>No está permitido el ingreso o consumo de alimentos o bebidas en el área del Gimnasio Múltiple, salvo excepciones aprobadas por Rectoría.</w:t>
      </w:r>
    </w:p>
    <w:p w14:paraId="591AAF5A" w14:textId="77777777" w:rsidR="00F1084D" w:rsidRPr="00637F03" w:rsidRDefault="00F1084D" w:rsidP="00F1084D">
      <w:pPr>
        <w:jc w:val="both"/>
        <w:rPr>
          <w:rFonts w:ascii="Arial" w:hAnsi="Arial" w:cs="Arial"/>
          <w:lang w:val="es-CO"/>
        </w:rPr>
      </w:pPr>
    </w:p>
    <w:p w14:paraId="6FC5F260" w14:textId="691185A3" w:rsidR="00F1084D" w:rsidRPr="00637F03" w:rsidRDefault="00F1084D" w:rsidP="00F1084D">
      <w:pPr>
        <w:jc w:val="both"/>
        <w:rPr>
          <w:rFonts w:ascii="Arial" w:hAnsi="Arial" w:cs="Arial"/>
          <w:lang w:val="es-CO"/>
        </w:rPr>
      </w:pPr>
      <w:r w:rsidRPr="00637F03">
        <w:rPr>
          <w:rFonts w:ascii="Arial" w:hAnsi="Arial" w:cs="Arial"/>
          <w:highlight w:val="green"/>
          <w:lang w:val="es-CO"/>
        </w:rPr>
        <w:t>Los usuarios</w:t>
      </w:r>
      <w:r w:rsidRPr="00637F03">
        <w:rPr>
          <w:rFonts w:ascii="Arial" w:hAnsi="Arial" w:cs="Arial"/>
          <w:lang w:val="es-CO"/>
        </w:rPr>
        <w:t xml:space="preserve"> solo podrán ingresar a las instalaciones del Gimnasio Múltiple con la indumentaria adecuada. </w:t>
      </w:r>
    </w:p>
    <w:p w14:paraId="17F02F2F" w14:textId="77777777" w:rsidR="00F1084D" w:rsidRPr="00637F03" w:rsidRDefault="00F1084D" w:rsidP="00F1084D">
      <w:pPr>
        <w:jc w:val="both"/>
        <w:rPr>
          <w:rFonts w:ascii="Arial" w:hAnsi="Arial" w:cs="Arial"/>
          <w:lang w:val="es-CO"/>
        </w:rPr>
      </w:pPr>
    </w:p>
    <w:p w14:paraId="744EDD89" w14:textId="77777777" w:rsidR="00F1084D" w:rsidRPr="00637F03" w:rsidRDefault="00F1084D" w:rsidP="00F1084D">
      <w:pPr>
        <w:jc w:val="both"/>
        <w:rPr>
          <w:rFonts w:ascii="Arial" w:hAnsi="Arial" w:cs="Arial"/>
          <w:lang w:val="es-CO"/>
        </w:rPr>
      </w:pPr>
      <w:r w:rsidRPr="00637F03">
        <w:rPr>
          <w:rFonts w:ascii="Arial" w:hAnsi="Arial" w:cs="Arial"/>
          <w:lang w:val="es-CO"/>
        </w:rPr>
        <w:t>Por ningún motivo se permiten juegos que atenten contra la integridad física.</w:t>
      </w:r>
    </w:p>
    <w:p w14:paraId="1095CB35" w14:textId="77777777" w:rsidR="00F1084D" w:rsidRPr="00637F03" w:rsidRDefault="00F1084D" w:rsidP="00F1084D">
      <w:pPr>
        <w:jc w:val="both"/>
        <w:rPr>
          <w:rFonts w:ascii="Arial" w:hAnsi="Arial" w:cs="Arial"/>
          <w:lang w:val="es-CO"/>
        </w:rPr>
      </w:pPr>
    </w:p>
    <w:p w14:paraId="5DA15C3C" w14:textId="11F57DB0" w:rsidR="00F1084D" w:rsidRPr="00637F03" w:rsidRDefault="00F1084D" w:rsidP="00F1084D">
      <w:pPr>
        <w:jc w:val="both"/>
        <w:rPr>
          <w:rFonts w:ascii="Arial" w:hAnsi="Arial" w:cs="Arial"/>
          <w:lang w:val="es-CO"/>
        </w:rPr>
      </w:pPr>
      <w:r w:rsidRPr="00637F03">
        <w:rPr>
          <w:rFonts w:ascii="Arial" w:hAnsi="Arial" w:cs="Arial"/>
          <w:lang w:val="es-CO"/>
        </w:rPr>
        <w:t>Todo el personal que haga uso del Gimnasio Múltiple, debe tener en cuenta el cuidado y mantenimiento, en la mejor forma, de graderías e implementos que se encuentren en este recinto.</w:t>
      </w:r>
    </w:p>
    <w:p w14:paraId="125C5B8B" w14:textId="77777777" w:rsidR="00F1084D" w:rsidRPr="00F1084D" w:rsidRDefault="00F1084D" w:rsidP="00F1084D">
      <w:pPr>
        <w:jc w:val="both"/>
        <w:rPr>
          <w:rFonts w:ascii="Arial" w:hAnsi="Arial" w:cs="Arial"/>
          <w:highlight w:val="green"/>
          <w:lang w:val="es-CO"/>
        </w:rPr>
      </w:pPr>
    </w:p>
    <w:p w14:paraId="7C308CA1" w14:textId="77777777" w:rsidR="00F1084D" w:rsidRPr="00F1084D" w:rsidRDefault="00F1084D" w:rsidP="00F1084D">
      <w:pPr>
        <w:jc w:val="both"/>
        <w:rPr>
          <w:rFonts w:ascii="Arial" w:hAnsi="Arial" w:cs="Arial"/>
          <w:lang w:val="es-CO"/>
        </w:rPr>
      </w:pPr>
      <w:r w:rsidRPr="00637F03">
        <w:rPr>
          <w:rFonts w:ascii="Arial" w:hAnsi="Arial" w:cs="Arial"/>
          <w:lang w:val="es-CO"/>
        </w:rPr>
        <w:t>La cancelación de un programa previsto en las instalaciones del Gimnasio Múltiple, debe ser notificada con 15 días de antelación, con el fin de cederlo a otras personas interesadas.</w:t>
      </w:r>
    </w:p>
    <w:p w14:paraId="6D8FF1F9" w14:textId="77777777" w:rsidR="00F1084D" w:rsidRPr="00F1084D" w:rsidRDefault="00F1084D" w:rsidP="00F1084D">
      <w:pPr>
        <w:pStyle w:val="BodyText"/>
        <w:rPr>
          <w:rFonts w:cs="Arial"/>
          <w:sz w:val="24"/>
          <w:szCs w:val="24"/>
          <w:lang w:val="es-CO"/>
        </w:rPr>
      </w:pPr>
    </w:p>
    <w:p w14:paraId="4642D677" w14:textId="77777777" w:rsidR="00F1084D" w:rsidRPr="00F1084D" w:rsidRDefault="00F1084D" w:rsidP="00F1084D">
      <w:pPr>
        <w:tabs>
          <w:tab w:val="center" w:pos="-2410"/>
          <w:tab w:val="left" w:pos="-2268"/>
        </w:tabs>
        <w:ind w:right="51"/>
        <w:jc w:val="both"/>
        <w:rPr>
          <w:rFonts w:ascii="Arial" w:hAnsi="Arial" w:cs="Arial"/>
          <w:lang w:val="es-ES"/>
        </w:rPr>
      </w:pPr>
    </w:p>
    <w:p w14:paraId="0D2A7A8F" w14:textId="1EC30682" w:rsidR="00F1084D" w:rsidRPr="00F1084D" w:rsidRDefault="00102D02" w:rsidP="00F1084D">
      <w:pPr>
        <w:pStyle w:val="BodyText"/>
        <w:rPr>
          <w:rFonts w:cs="Arial"/>
          <w:b/>
          <w:sz w:val="24"/>
          <w:szCs w:val="24"/>
        </w:rPr>
      </w:pPr>
      <w:r>
        <w:rPr>
          <w:rFonts w:cs="Arial"/>
          <w:b/>
          <w:sz w:val="24"/>
          <w:szCs w:val="24"/>
          <w:highlight w:val="green"/>
        </w:rPr>
        <w:t>3.13.</w:t>
      </w:r>
      <w:r w:rsidR="00637F03">
        <w:rPr>
          <w:rFonts w:cs="Arial"/>
          <w:b/>
          <w:sz w:val="24"/>
          <w:szCs w:val="24"/>
          <w:highlight w:val="green"/>
        </w:rPr>
        <w:t xml:space="preserve">9. </w:t>
      </w:r>
      <w:r w:rsidR="00F1084D" w:rsidRPr="00F1084D">
        <w:rPr>
          <w:rFonts w:cs="Arial"/>
          <w:b/>
          <w:sz w:val="24"/>
          <w:szCs w:val="24"/>
          <w:highlight w:val="green"/>
        </w:rPr>
        <w:t>2</w:t>
      </w:r>
      <w:r w:rsidR="00F1084D" w:rsidRPr="00F1084D">
        <w:rPr>
          <w:rFonts w:cs="Arial"/>
          <w:b/>
          <w:sz w:val="24"/>
          <w:szCs w:val="24"/>
        </w:rPr>
        <w:t xml:space="preserve"> Normas en la Piscina</w:t>
      </w:r>
    </w:p>
    <w:p w14:paraId="31AC85EF" w14:textId="34BE2923" w:rsidR="00F1084D" w:rsidRPr="00F1084D" w:rsidRDefault="00102D02" w:rsidP="00F1084D">
      <w:pPr>
        <w:pStyle w:val="BodyText"/>
        <w:rPr>
          <w:rFonts w:cs="Arial"/>
          <w:sz w:val="24"/>
          <w:szCs w:val="24"/>
          <w:lang w:val="es-CO"/>
        </w:rPr>
      </w:pPr>
      <w:r>
        <w:rPr>
          <w:rFonts w:cs="Arial"/>
          <w:sz w:val="24"/>
          <w:szCs w:val="24"/>
          <w:highlight w:val="green"/>
          <w:lang w:val="es-CO"/>
        </w:rPr>
        <w:t xml:space="preserve">De conformidad con </w:t>
      </w:r>
      <w:r w:rsidR="00F1084D" w:rsidRPr="00F1084D">
        <w:rPr>
          <w:rFonts w:cs="Arial"/>
          <w:sz w:val="24"/>
          <w:szCs w:val="24"/>
          <w:highlight w:val="green"/>
          <w:lang w:val="es-CO"/>
        </w:rPr>
        <w:t>la Ley 1209 de 2008, en el Art.4 numeral b.2), la piscina del Colegio Colombo Británico es una piscina de uso restringido, por lo tanto, para el uso y préstamo de la piscina aplican las siguientes disposiciones:</w:t>
      </w:r>
    </w:p>
    <w:p w14:paraId="429AEE54" w14:textId="77777777" w:rsidR="00F1084D" w:rsidRPr="00F1084D" w:rsidRDefault="00F1084D" w:rsidP="00F1084D">
      <w:pPr>
        <w:rPr>
          <w:rFonts w:ascii="Arial" w:hAnsi="Arial" w:cs="Arial"/>
          <w:lang w:val="es-ES" w:eastAsia="es-ES"/>
        </w:rPr>
      </w:pPr>
    </w:p>
    <w:p w14:paraId="4601F38A" w14:textId="77777777" w:rsidR="00102D02" w:rsidRPr="00102D02" w:rsidRDefault="00F1084D" w:rsidP="00201786">
      <w:pPr>
        <w:pStyle w:val="BodyText"/>
        <w:numPr>
          <w:ilvl w:val="0"/>
          <w:numId w:val="54"/>
        </w:numPr>
        <w:ind w:left="360"/>
        <w:rPr>
          <w:rFonts w:cs="Arial"/>
          <w:sz w:val="24"/>
          <w:szCs w:val="24"/>
          <w:highlight w:val="green"/>
        </w:rPr>
      </w:pPr>
      <w:r w:rsidRPr="00F1084D">
        <w:rPr>
          <w:rFonts w:cs="Arial"/>
          <w:sz w:val="24"/>
          <w:szCs w:val="24"/>
          <w:lang w:val="es-CO"/>
        </w:rPr>
        <w:t>La entrada y salida al área de la piscina es únicamente por las puertas de acceso.</w:t>
      </w:r>
    </w:p>
    <w:p w14:paraId="4CB5D173" w14:textId="53E8D916" w:rsidR="00F1084D" w:rsidRPr="00F1084D" w:rsidRDefault="00F1084D" w:rsidP="00201786">
      <w:pPr>
        <w:pStyle w:val="BodyText"/>
        <w:numPr>
          <w:ilvl w:val="0"/>
          <w:numId w:val="54"/>
        </w:numPr>
        <w:ind w:left="360"/>
        <w:rPr>
          <w:rFonts w:cs="Arial"/>
          <w:sz w:val="24"/>
          <w:szCs w:val="24"/>
          <w:highlight w:val="green"/>
        </w:rPr>
      </w:pPr>
      <w:r w:rsidRPr="00F1084D">
        <w:rPr>
          <w:rFonts w:cs="Arial"/>
          <w:sz w:val="24"/>
          <w:szCs w:val="24"/>
          <w:lang w:val="es-CO"/>
        </w:rPr>
        <w:t xml:space="preserve"> </w:t>
      </w:r>
      <w:r w:rsidRPr="00F1084D">
        <w:rPr>
          <w:rFonts w:cs="Arial"/>
          <w:sz w:val="24"/>
          <w:szCs w:val="24"/>
          <w:highlight w:val="green"/>
        </w:rPr>
        <w:t>El ingreso al área debe hacerse sin zapatos y haciendo uso del Lavapiés</w:t>
      </w:r>
      <w:r w:rsidR="00102D02">
        <w:rPr>
          <w:rFonts w:cs="Arial"/>
          <w:sz w:val="24"/>
          <w:szCs w:val="24"/>
          <w:highlight w:val="green"/>
        </w:rPr>
        <w:t>,</w:t>
      </w:r>
      <w:r w:rsidRPr="00F1084D">
        <w:rPr>
          <w:rFonts w:cs="Arial"/>
          <w:sz w:val="24"/>
          <w:szCs w:val="24"/>
          <w:highlight w:val="green"/>
        </w:rPr>
        <w:t xml:space="preserve"> asegurándose de no contaminar la zona aledaña a la piscina para garantizar el cumplimiento de los requisitos higiénico-sanitarios establecidos</w:t>
      </w:r>
    </w:p>
    <w:p w14:paraId="763106CF" w14:textId="77777777" w:rsidR="00F1084D" w:rsidRPr="00F1084D" w:rsidRDefault="00F1084D" w:rsidP="00201786">
      <w:pPr>
        <w:pStyle w:val="BodyText"/>
        <w:numPr>
          <w:ilvl w:val="0"/>
          <w:numId w:val="54"/>
        </w:numPr>
        <w:ind w:left="360"/>
        <w:rPr>
          <w:rFonts w:cs="Arial"/>
          <w:sz w:val="24"/>
          <w:szCs w:val="24"/>
        </w:rPr>
      </w:pPr>
      <w:r w:rsidRPr="00F1084D">
        <w:rPr>
          <w:rFonts w:cs="Arial"/>
          <w:sz w:val="24"/>
          <w:szCs w:val="24"/>
        </w:rPr>
        <w:t>El ingreso individual o colectivo a la piscina debe ser autorizado con la presencia de un docente que se hará responsable de las instalaciones y actividad, con la previa aprobación del docente titular del área de natación.</w:t>
      </w:r>
    </w:p>
    <w:p w14:paraId="51DF31D4" w14:textId="4324973F" w:rsidR="00F1084D" w:rsidRPr="00F1084D" w:rsidRDefault="00F1084D" w:rsidP="00201786">
      <w:pPr>
        <w:pStyle w:val="BodyText"/>
        <w:numPr>
          <w:ilvl w:val="0"/>
          <w:numId w:val="54"/>
        </w:numPr>
        <w:ind w:left="360"/>
        <w:rPr>
          <w:rFonts w:cs="Arial"/>
          <w:sz w:val="24"/>
          <w:szCs w:val="24"/>
        </w:rPr>
      </w:pPr>
      <w:r w:rsidRPr="00F1084D">
        <w:rPr>
          <w:rFonts w:cs="Arial"/>
          <w:sz w:val="24"/>
          <w:szCs w:val="24"/>
        </w:rPr>
        <w:t>Los niños de</w:t>
      </w:r>
      <w:r w:rsidR="00AB7936">
        <w:rPr>
          <w:rFonts w:cs="Arial"/>
          <w:sz w:val="24"/>
          <w:szCs w:val="24"/>
        </w:rPr>
        <w:t xml:space="preserve"> </w:t>
      </w:r>
      <w:proofErr w:type="spellStart"/>
      <w:r w:rsidR="00AB7936">
        <w:rPr>
          <w:rFonts w:cs="Arial"/>
          <w:sz w:val="24"/>
          <w:szCs w:val="24"/>
        </w:rPr>
        <w:t>Tots</w:t>
      </w:r>
      <w:proofErr w:type="spellEnd"/>
      <w:r w:rsidR="00AB7936">
        <w:rPr>
          <w:rFonts w:cs="Arial"/>
          <w:sz w:val="24"/>
          <w:szCs w:val="24"/>
        </w:rPr>
        <w:t xml:space="preserve">, </w:t>
      </w:r>
      <w:proofErr w:type="spellStart"/>
      <w:r w:rsidR="00AB7936">
        <w:rPr>
          <w:rFonts w:cs="Arial"/>
          <w:sz w:val="24"/>
          <w:szCs w:val="24"/>
        </w:rPr>
        <w:t>Toddlers</w:t>
      </w:r>
      <w:proofErr w:type="spellEnd"/>
      <w:r w:rsidR="00AB7936">
        <w:rPr>
          <w:rFonts w:cs="Arial"/>
          <w:sz w:val="24"/>
          <w:szCs w:val="24"/>
        </w:rPr>
        <w:t xml:space="preserve"> &amp; </w:t>
      </w:r>
      <w:proofErr w:type="spellStart"/>
      <w:r w:rsidR="00AB7936">
        <w:rPr>
          <w:rFonts w:cs="Arial"/>
          <w:sz w:val="24"/>
          <w:szCs w:val="24"/>
        </w:rPr>
        <w:t>Nursery</w:t>
      </w:r>
      <w:proofErr w:type="spellEnd"/>
      <w:r w:rsidR="00AB7936">
        <w:rPr>
          <w:rFonts w:cs="Arial"/>
          <w:sz w:val="24"/>
          <w:szCs w:val="24"/>
        </w:rPr>
        <w:t xml:space="preserve"> </w:t>
      </w:r>
      <w:r w:rsidRPr="00AB7936">
        <w:rPr>
          <w:rFonts w:cs="Arial"/>
          <w:strike/>
          <w:sz w:val="24"/>
          <w:szCs w:val="24"/>
        </w:rPr>
        <w:t xml:space="preserve">l </w:t>
      </w:r>
      <w:r w:rsidRPr="00AB7936">
        <w:rPr>
          <w:rFonts w:cs="Arial"/>
          <w:strike/>
          <w:color w:val="FF0000"/>
          <w:sz w:val="24"/>
          <w:szCs w:val="24"/>
        </w:rPr>
        <w:t>Jardín</w:t>
      </w:r>
      <w:r w:rsidRPr="00F1084D">
        <w:rPr>
          <w:rFonts w:cs="Arial"/>
          <w:sz w:val="24"/>
          <w:szCs w:val="24"/>
        </w:rPr>
        <w:t xml:space="preserve"> ingresan a la piscina </w:t>
      </w:r>
      <w:r w:rsidRPr="00AB7936">
        <w:rPr>
          <w:rFonts w:cs="Arial"/>
          <w:strike/>
          <w:sz w:val="24"/>
          <w:szCs w:val="24"/>
        </w:rPr>
        <w:t xml:space="preserve">en grupos pequeños </w:t>
      </w:r>
      <w:r w:rsidRPr="00AB7936">
        <w:rPr>
          <w:rFonts w:cs="Arial"/>
          <w:strike/>
          <w:sz w:val="24"/>
          <w:szCs w:val="24"/>
          <w:highlight w:val="green"/>
        </w:rPr>
        <w:t>(máximo 8 niños)</w:t>
      </w:r>
      <w:r w:rsidRPr="00AB7936">
        <w:rPr>
          <w:rFonts w:cs="Arial"/>
          <w:strike/>
          <w:sz w:val="24"/>
          <w:szCs w:val="24"/>
        </w:rPr>
        <w:t xml:space="preserve"> y siempre están</w:t>
      </w:r>
      <w:r w:rsidRPr="00F1084D">
        <w:rPr>
          <w:rFonts w:cs="Arial"/>
          <w:sz w:val="24"/>
          <w:szCs w:val="24"/>
        </w:rPr>
        <w:t xml:space="preserve"> acompañados por el docente de natación, y </w:t>
      </w:r>
      <w:r w:rsidR="00102D02">
        <w:rPr>
          <w:rFonts w:cs="Arial"/>
          <w:sz w:val="24"/>
          <w:szCs w:val="24"/>
          <w:highlight w:val="green"/>
        </w:rPr>
        <w:t>un</w:t>
      </w:r>
      <w:r w:rsidR="00AB7936">
        <w:rPr>
          <w:rFonts w:cs="Arial"/>
          <w:sz w:val="24"/>
          <w:szCs w:val="24"/>
          <w:highlight w:val="green"/>
        </w:rPr>
        <w:t>a de las</w:t>
      </w:r>
      <w:r w:rsidR="00102D02">
        <w:rPr>
          <w:rFonts w:cs="Arial"/>
          <w:sz w:val="24"/>
          <w:szCs w:val="24"/>
          <w:highlight w:val="green"/>
        </w:rPr>
        <w:t xml:space="preserve"> docente</w:t>
      </w:r>
      <w:r w:rsidR="00AB7936">
        <w:rPr>
          <w:rFonts w:cs="Arial"/>
          <w:sz w:val="24"/>
          <w:szCs w:val="24"/>
          <w:highlight w:val="green"/>
        </w:rPr>
        <w:t>s</w:t>
      </w:r>
      <w:r w:rsidR="00AC0D5C">
        <w:rPr>
          <w:rFonts w:cs="Arial"/>
          <w:sz w:val="24"/>
          <w:szCs w:val="24"/>
          <w:highlight w:val="green"/>
        </w:rPr>
        <w:t xml:space="preserve"> ingresa a la piscina con ellos</w:t>
      </w:r>
      <w:r w:rsidRPr="00F1084D">
        <w:rPr>
          <w:rFonts w:cs="Arial"/>
          <w:sz w:val="24"/>
          <w:szCs w:val="24"/>
          <w:highlight w:val="green"/>
        </w:rPr>
        <w:t xml:space="preserve"> </w:t>
      </w:r>
      <w:r w:rsidRPr="00AC0D5C">
        <w:rPr>
          <w:rFonts w:cs="Arial"/>
          <w:strike/>
          <w:sz w:val="24"/>
          <w:szCs w:val="24"/>
          <w:highlight w:val="green"/>
        </w:rPr>
        <w:t>adicional</w:t>
      </w:r>
      <w:r w:rsidRPr="00F1084D">
        <w:rPr>
          <w:rFonts w:cs="Arial"/>
          <w:sz w:val="24"/>
          <w:szCs w:val="24"/>
        </w:rPr>
        <w:t xml:space="preserve">. El Colegio dispone de una piscina especialmente construida para estas edades. </w:t>
      </w:r>
    </w:p>
    <w:p w14:paraId="7A876AF4" w14:textId="77777777" w:rsidR="00F1084D" w:rsidRPr="00F1084D" w:rsidRDefault="00F1084D" w:rsidP="00201786">
      <w:pPr>
        <w:pStyle w:val="BodyText"/>
        <w:numPr>
          <w:ilvl w:val="0"/>
          <w:numId w:val="54"/>
        </w:numPr>
        <w:ind w:left="360"/>
        <w:rPr>
          <w:rFonts w:cs="Arial"/>
          <w:sz w:val="24"/>
          <w:szCs w:val="24"/>
        </w:rPr>
      </w:pPr>
      <w:r w:rsidRPr="00F1084D">
        <w:rPr>
          <w:rFonts w:cs="Arial"/>
          <w:sz w:val="24"/>
          <w:szCs w:val="24"/>
        </w:rPr>
        <w:t>La piscina y el área a su alrededor tienen como objetivos el aprendizaje y la formación. Por ningún motivo se permiten juegos que atenten contra la integridad física.</w:t>
      </w:r>
    </w:p>
    <w:p w14:paraId="381F03C8" w14:textId="20A5F9CC" w:rsidR="00F1084D" w:rsidRPr="00F1084D" w:rsidRDefault="00F1084D" w:rsidP="00201786">
      <w:pPr>
        <w:pStyle w:val="BodyText"/>
        <w:numPr>
          <w:ilvl w:val="0"/>
          <w:numId w:val="54"/>
        </w:numPr>
        <w:ind w:left="360"/>
        <w:rPr>
          <w:rFonts w:cs="Arial"/>
          <w:sz w:val="24"/>
          <w:szCs w:val="24"/>
        </w:rPr>
      </w:pPr>
      <w:r w:rsidRPr="00F1084D">
        <w:rPr>
          <w:rFonts w:cs="Arial"/>
          <w:sz w:val="24"/>
          <w:szCs w:val="24"/>
        </w:rPr>
        <w:t xml:space="preserve">Dentro de estas instalaciones solamente deben estar los implementos adecuados para </w:t>
      </w:r>
      <w:r w:rsidRPr="00F1084D">
        <w:rPr>
          <w:rFonts w:cs="Arial"/>
          <w:sz w:val="24"/>
          <w:szCs w:val="24"/>
          <w:highlight w:val="green"/>
        </w:rPr>
        <w:t>el uso en las piscinas y que sean</w:t>
      </w:r>
      <w:r w:rsidRPr="00F1084D">
        <w:rPr>
          <w:rFonts w:cs="Arial"/>
          <w:sz w:val="24"/>
          <w:szCs w:val="24"/>
        </w:rPr>
        <w:t xml:space="preserve"> autorizados por el docente responsable.</w:t>
      </w:r>
    </w:p>
    <w:p w14:paraId="18E0F44A" w14:textId="77777777" w:rsidR="00F1084D" w:rsidRPr="00F1084D" w:rsidRDefault="00F1084D" w:rsidP="00201786">
      <w:pPr>
        <w:pStyle w:val="BodyText"/>
        <w:numPr>
          <w:ilvl w:val="0"/>
          <w:numId w:val="54"/>
        </w:numPr>
        <w:ind w:left="360"/>
        <w:rPr>
          <w:rFonts w:cs="Arial"/>
          <w:sz w:val="24"/>
          <w:szCs w:val="24"/>
        </w:rPr>
      </w:pPr>
      <w:r w:rsidRPr="00F1084D">
        <w:rPr>
          <w:rFonts w:cs="Arial"/>
          <w:sz w:val="24"/>
          <w:szCs w:val="24"/>
        </w:rPr>
        <w:t>Todos los usuarios de la piscina deben ducharse antes y después de ingresar en ella.</w:t>
      </w:r>
    </w:p>
    <w:p w14:paraId="09086C30" w14:textId="77777777" w:rsidR="00F1084D" w:rsidRPr="00102D02" w:rsidRDefault="00F1084D" w:rsidP="00201786">
      <w:pPr>
        <w:pStyle w:val="BodyText"/>
        <w:numPr>
          <w:ilvl w:val="0"/>
          <w:numId w:val="54"/>
        </w:numPr>
        <w:ind w:left="360"/>
        <w:rPr>
          <w:rFonts w:cs="Arial"/>
          <w:strike/>
          <w:sz w:val="24"/>
          <w:szCs w:val="24"/>
        </w:rPr>
      </w:pPr>
      <w:r w:rsidRPr="00F1084D">
        <w:rPr>
          <w:rFonts w:cs="Arial"/>
          <w:sz w:val="24"/>
          <w:szCs w:val="24"/>
        </w:rPr>
        <w:t xml:space="preserve">No es permitido el ingreso o consumo de alimentos o bebidas en el área de la piscina. </w:t>
      </w:r>
      <w:r w:rsidRPr="00102D02">
        <w:rPr>
          <w:rFonts w:cs="Arial"/>
          <w:strike/>
          <w:sz w:val="24"/>
          <w:szCs w:val="24"/>
        </w:rPr>
        <w:t>Los alimentos solamente se pueden ingerir en la cafetería.</w:t>
      </w:r>
    </w:p>
    <w:p w14:paraId="232B34D9" w14:textId="77777777" w:rsidR="00F1084D" w:rsidRPr="00F1084D" w:rsidRDefault="00F1084D" w:rsidP="00201786">
      <w:pPr>
        <w:pStyle w:val="BodyText"/>
        <w:numPr>
          <w:ilvl w:val="0"/>
          <w:numId w:val="54"/>
        </w:numPr>
        <w:ind w:left="360"/>
        <w:rPr>
          <w:rFonts w:cs="Arial"/>
          <w:sz w:val="24"/>
          <w:szCs w:val="24"/>
          <w:highlight w:val="green"/>
        </w:rPr>
      </w:pPr>
      <w:r w:rsidRPr="00F1084D">
        <w:rPr>
          <w:rFonts w:cs="Arial"/>
          <w:sz w:val="24"/>
          <w:szCs w:val="24"/>
          <w:highlight w:val="green"/>
        </w:rPr>
        <w:t>Por razones de seguridad, no está permitido el ingreso de envases ni recipientes de cristal.</w:t>
      </w:r>
    </w:p>
    <w:p w14:paraId="4B972047" w14:textId="77777777" w:rsidR="00F1084D" w:rsidRPr="00F1084D" w:rsidRDefault="00F1084D" w:rsidP="00201786">
      <w:pPr>
        <w:pStyle w:val="BodyText"/>
        <w:numPr>
          <w:ilvl w:val="0"/>
          <w:numId w:val="54"/>
        </w:numPr>
        <w:ind w:left="360"/>
        <w:rPr>
          <w:rFonts w:cs="Arial"/>
          <w:sz w:val="24"/>
          <w:szCs w:val="24"/>
        </w:rPr>
      </w:pPr>
      <w:r w:rsidRPr="00F1084D">
        <w:rPr>
          <w:rFonts w:cs="Arial"/>
          <w:sz w:val="24"/>
          <w:szCs w:val="24"/>
        </w:rPr>
        <w:t>Personas con enfermedades infecto-contagiosas no pueden hacer uso de la piscina.</w:t>
      </w:r>
    </w:p>
    <w:p w14:paraId="5AF5085D" w14:textId="054ECBA1" w:rsidR="00102D02" w:rsidRPr="00F1084D" w:rsidRDefault="00F1084D" w:rsidP="00102D02">
      <w:pPr>
        <w:pStyle w:val="BodyText"/>
        <w:numPr>
          <w:ilvl w:val="0"/>
          <w:numId w:val="54"/>
        </w:numPr>
        <w:ind w:left="360"/>
        <w:rPr>
          <w:rFonts w:cs="Arial"/>
          <w:sz w:val="24"/>
          <w:szCs w:val="24"/>
        </w:rPr>
      </w:pPr>
      <w:r w:rsidRPr="00F1084D">
        <w:rPr>
          <w:rFonts w:cs="Arial"/>
          <w:sz w:val="24"/>
          <w:szCs w:val="24"/>
        </w:rPr>
        <w:t>Se recomienda el uso bloqueadores o protectores solares.</w:t>
      </w:r>
      <w:r w:rsidR="00102D02" w:rsidRPr="00102D02">
        <w:rPr>
          <w:rFonts w:cs="Arial"/>
          <w:sz w:val="24"/>
          <w:szCs w:val="24"/>
        </w:rPr>
        <w:t xml:space="preserve"> </w:t>
      </w:r>
      <w:r w:rsidR="00102D02" w:rsidRPr="00F1084D">
        <w:rPr>
          <w:rFonts w:cs="Arial"/>
          <w:sz w:val="24"/>
          <w:szCs w:val="24"/>
        </w:rPr>
        <w:t xml:space="preserve">No se permite el uso de bronceadores. </w:t>
      </w:r>
    </w:p>
    <w:p w14:paraId="16281C0B" w14:textId="77777777" w:rsidR="00F1084D" w:rsidRPr="00F1084D" w:rsidRDefault="00F1084D" w:rsidP="00F1084D">
      <w:pPr>
        <w:pStyle w:val="BodyText"/>
        <w:rPr>
          <w:rFonts w:cs="Arial"/>
          <w:sz w:val="24"/>
          <w:szCs w:val="24"/>
          <w:lang w:val="es-CO"/>
        </w:rPr>
      </w:pPr>
    </w:p>
    <w:p w14:paraId="1BC88A7F" w14:textId="0F0496AB" w:rsidR="00F1084D" w:rsidRPr="00F1084D" w:rsidRDefault="00F1084D" w:rsidP="00F1084D">
      <w:pPr>
        <w:pStyle w:val="BodyText"/>
        <w:rPr>
          <w:rFonts w:cs="Arial"/>
          <w:sz w:val="24"/>
          <w:szCs w:val="24"/>
        </w:rPr>
      </w:pPr>
      <w:r w:rsidRPr="00F1084D">
        <w:rPr>
          <w:rFonts w:cs="Arial"/>
          <w:b/>
          <w:sz w:val="24"/>
          <w:szCs w:val="24"/>
        </w:rPr>
        <w:t>Horario:</w:t>
      </w:r>
      <w:r w:rsidRPr="00F1084D">
        <w:rPr>
          <w:rFonts w:cs="Arial"/>
          <w:sz w:val="24"/>
          <w:szCs w:val="24"/>
        </w:rPr>
        <w:t xml:space="preserve"> Durante la jornada diaria de lunes a viernes entre las 7:00 a.m. y las 5:00 p.m. y las mañanas de los días sábados hasta la 1.00 p.m., la utilización de la piscina se realiza de acuerdo con el horario establecido por </w:t>
      </w:r>
      <w:r w:rsidRPr="00F1084D">
        <w:rPr>
          <w:rFonts w:cs="Arial"/>
          <w:sz w:val="24"/>
          <w:szCs w:val="24"/>
          <w:highlight w:val="green"/>
        </w:rPr>
        <w:t>la Jefatura</w:t>
      </w:r>
      <w:r w:rsidRPr="00F1084D">
        <w:rPr>
          <w:rFonts w:cs="Arial"/>
          <w:sz w:val="24"/>
          <w:szCs w:val="24"/>
        </w:rPr>
        <w:t xml:space="preserve"> de Educación Física.</w:t>
      </w:r>
    </w:p>
    <w:p w14:paraId="7775DBF6" w14:textId="77777777" w:rsidR="00F1084D" w:rsidRPr="00F1084D" w:rsidRDefault="00F1084D" w:rsidP="00F1084D">
      <w:pPr>
        <w:tabs>
          <w:tab w:val="center" w:pos="-2410"/>
          <w:tab w:val="left" w:pos="-2268"/>
        </w:tabs>
        <w:ind w:right="51"/>
        <w:jc w:val="both"/>
        <w:rPr>
          <w:rFonts w:ascii="Arial" w:hAnsi="Arial" w:cs="Arial"/>
          <w:lang w:val="es-ES"/>
        </w:rPr>
      </w:pPr>
    </w:p>
    <w:p w14:paraId="7F84648C" w14:textId="2582411E" w:rsidR="00F1084D" w:rsidRPr="00F1084D" w:rsidRDefault="005C20FE" w:rsidP="00F1084D">
      <w:pPr>
        <w:rPr>
          <w:rFonts w:ascii="Arial" w:hAnsi="Arial" w:cs="Arial"/>
          <w:b/>
          <w:lang w:val="es-ES" w:eastAsia="es-ES"/>
        </w:rPr>
      </w:pPr>
      <w:r>
        <w:rPr>
          <w:rFonts w:ascii="Arial" w:hAnsi="Arial" w:cs="Arial"/>
          <w:b/>
          <w:highlight w:val="green"/>
          <w:lang w:val="es-CO"/>
        </w:rPr>
        <w:t>3.13.9</w:t>
      </w:r>
      <w:r w:rsidR="00F1084D" w:rsidRPr="00F1084D">
        <w:rPr>
          <w:rFonts w:ascii="Arial" w:hAnsi="Arial" w:cs="Arial"/>
          <w:b/>
          <w:highlight w:val="green"/>
          <w:lang w:val="es-CO"/>
        </w:rPr>
        <w:t xml:space="preserve">.3 Normas en el Gimnasio de Máquinas y </w:t>
      </w:r>
      <w:r w:rsidR="00F1084D" w:rsidRPr="00F1084D">
        <w:rPr>
          <w:rFonts w:ascii="Arial" w:hAnsi="Arial" w:cs="Arial"/>
          <w:b/>
          <w:highlight w:val="green"/>
          <w:lang w:val="es-CO" w:eastAsia="es-ES"/>
        </w:rPr>
        <w:t>Á</w:t>
      </w:r>
      <w:r w:rsidR="00F1084D" w:rsidRPr="00F1084D">
        <w:rPr>
          <w:rFonts w:ascii="Arial" w:hAnsi="Arial" w:cs="Arial"/>
          <w:b/>
          <w:highlight w:val="green"/>
          <w:lang w:val="es-ES" w:eastAsia="es-ES"/>
        </w:rPr>
        <w:t>rea de Gimnasia - Judo</w:t>
      </w:r>
    </w:p>
    <w:p w14:paraId="7C755347" w14:textId="77777777" w:rsidR="00F1084D" w:rsidRPr="005C20FE" w:rsidRDefault="00F1084D" w:rsidP="00F1084D">
      <w:pPr>
        <w:ind w:left="392"/>
        <w:jc w:val="both"/>
        <w:rPr>
          <w:rFonts w:ascii="Arial" w:hAnsi="Arial" w:cs="Arial"/>
          <w:highlight w:val="green"/>
          <w:lang w:val="es-ES"/>
        </w:rPr>
      </w:pPr>
    </w:p>
    <w:p w14:paraId="3C08C4A0" w14:textId="77777777" w:rsidR="00F1084D" w:rsidRPr="00F1084D" w:rsidRDefault="00F1084D" w:rsidP="00201786">
      <w:pPr>
        <w:pStyle w:val="ListParagraph0"/>
        <w:numPr>
          <w:ilvl w:val="0"/>
          <w:numId w:val="24"/>
        </w:numPr>
        <w:spacing w:after="200" w:line="276" w:lineRule="auto"/>
        <w:ind w:left="360"/>
        <w:jc w:val="both"/>
        <w:rPr>
          <w:rFonts w:ascii="Arial" w:hAnsi="Arial" w:cs="Arial"/>
          <w:highlight w:val="green"/>
        </w:rPr>
      </w:pPr>
      <w:r w:rsidRPr="00F1084D">
        <w:rPr>
          <w:rFonts w:ascii="Arial" w:hAnsi="Arial" w:cs="Arial"/>
          <w:highlight w:val="green"/>
        </w:rPr>
        <w:t xml:space="preserve">Utilizar solamente con la autorización de un Docente de Educación Física o Entrenador durante el tiempo de su programa de entrenamiento y dentro del horario y tiempo dispuesto para esto. Los Programas de Entrenamiento serán diseñados y explicados por el Docente o Entrenador encargado o, en caso de restricciones o indicaciones específicas, por el médico tratante o fisioterapeuta según el caso. </w:t>
      </w:r>
    </w:p>
    <w:p w14:paraId="376C1574" w14:textId="77777777" w:rsidR="00F1084D" w:rsidRPr="00F1084D" w:rsidRDefault="00F1084D" w:rsidP="00201786">
      <w:pPr>
        <w:pStyle w:val="ListParagraph0"/>
        <w:numPr>
          <w:ilvl w:val="0"/>
          <w:numId w:val="24"/>
        </w:numPr>
        <w:spacing w:after="200" w:line="276" w:lineRule="auto"/>
        <w:ind w:left="360"/>
        <w:jc w:val="both"/>
        <w:rPr>
          <w:rFonts w:ascii="Arial" w:hAnsi="Arial" w:cs="Arial"/>
          <w:highlight w:val="green"/>
        </w:rPr>
      </w:pPr>
      <w:r w:rsidRPr="00F1084D">
        <w:rPr>
          <w:rFonts w:ascii="Arial" w:hAnsi="Arial" w:cs="Arial"/>
          <w:highlight w:val="green"/>
        </w:rPr>
        <w:t xml:space="preserve">Dejar los elementos utilizados en el lugar destinado para estos. El manejo del material exclusivo está bajo la responsabilidad del Docente encargado. </w:t>
      </w:r>
    </w:p>
    <w:p w14:paraId="487FC920" w14:textId="77777777" w:rsidR="00F1084D" w:rsidRPr="00F1084D" w:rsidRDefault="00F1084D" w:rsidP="00201786">
      <w:pPr>
        <w:pStyle w:val="ListParagraph0"/>
        <w:numPr>
          <w:ilvl w:val="0"/>
          <w:numId w:val="24"/>
        </w:numPr>
        <w:spacing w:after="200" w:line="276" w:lineRule="auto"/>
        <w:ind w:left="360"/>
        <w:jc w:val="both"/>
        <w:rPr>
          <w:rFonts w:ascii="Arial" w:hAnsi="Arial" w:cs="Arial"/>
          <w:highlight w:val="green"/>
        </w:rPr>
      </w:pPr>
      <w:r w:rsidRPr="00F1084D">
        <w:rPr>
          <w:rFonts w:ascii="Arial" w:hAnsi="Arial" w:cs="Arial"/>
          <w:highlight w:val="green"/>
        </w:rPr>
        <w:t>Por su seguridad y la de los demás debe descargar las maquinas que utilice.</w:t>
      </w:r>
    </w:p>
    <w:p w14:paraId="69539D20" w14:textId="77777777" w:rsidR="00F1084D" w:rsidRPr="00F1084D" w:rsidRDefault="00F1084D" w:rsidP="00201786">
      <w:pPr>
        <w:pStyle w:val="ListParagraph0"/>
        <w:numPr>
          <w:ilvl w:val="0"/>
          <w:numId w:val="24"/>
        </w:numPr>
        <w:spacing w:after="200" w:line="276" w:lineRule="auto"/>
        <w:ind w:left="360"/>
        <w:jc w:val="both"/>
        <w:rPr>
          <w:rFonts w:ascii="Arial" w:hAnsi="Arial" w:cs="Arial"/>
          <w:highlight w:val="green"/>
        </w:rPr>
      </w:pPr>
      <w:r w:rsidRPr="00F1084D">
        <w:rPr>
          <w:rFonts w:ascii="Arial" w:hAnsi="Arial" w:cs="Arial"/>
          <w:highlight w:val="green"/>
        </w:rPr>
        <w:t>Cualquier daño en un equipo o material, será asumido por la persona que lo ocasione.</w:t>
      </w:r>
    </w:p>
    <w:p w14:paraId="47BFBFEC"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Realizar las actividades dentro de un clima de respeto, tolerancia y responsabilidad manteniendo las buenas relaciones entre los miembros de la comunidad educativa. (Numeral 3 Guía Básica de Comportamiento Apartado 3.6 Dignidad)</w:t>
      </w:r>
    </w:p>
    <w:p w14:paraId="22329EC6"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Mostrar siempre buen comportamiento en las instalaciones donde se realicen las actividades para la práctica.</w:t>
      </w:r>
    </w:p>
    <w:p w14:paraId="0B01C3D6"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No está permitido el consumo de alimentos, cigarrillo, bebidas alcohólicas, drogas ni sustancias prohibidas dentro del Gimnasio incluyendo cualquier tipo de alucinógeno o droga que estimule la hipertrofia muscular y/o el ánimo.</w:t>
      </w:r>
    </w:p>
    <w:p w14:paraId="5DC29B2B"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No está permitido masticar chicle.</w:t>
      </w:r>
    </w:p>
    <w:p w14:paraId="0DC7A3D4"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 xml:space="preserve">No está permitido jugar dentro del recinto. </w:t>
      </w:r>
    </w:p>
    <w:p w14:paraId="3EE4C260"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El Colegio Colombo Británico; no se hace responsable por lesiones o heridas ocasionadas dentro del Gimnasio por juegos bruscos o patologías no reportadas y sin la debida autorización médica.</w:t>
      </w:r>
    </w:p>
    <w:p w14:paraId="6901A5DA" w14:textId="77777777" w:rsidR="00F1084D" w:rsidRPr="00F1084D" w:rsidRDefault="00F1084D" w:rsidP="00201786">
      <w:pPr>
        <w:pStyle w:val="ListParagraph0"/>
        <w:numPr>
          <w:ilvl w:val="0"/>
          <w:numId w:val="24"/>
        </w:numPr>
        <w:spacing w:after="200" w:line="276" w:lineRule="auto"/>
        <w:ind w:left="360"/>
        <w:jc w:val="both"/>
        <w:rPr>
          <w:rFonts w:ascii="Arial" w:hAnsi="Arial" w:cs="Arial"/>
          <w:highlight w:val="green"/>
        </w:rPr>
      </w:pPr>
      <w:r w:rsidRPr="00F1084D">
        <w:rPr>
          <w:rFonts w:ascii="Arial" w:hAnsi="Arial" w:cs="Arial"/>
          <w:highlight w:val="green"/>
        </w:rPr>
        <w:t>Abstenerse de utilizar el Gimnasio en caso de enfermedad infectocontagiosa o que afecte para vivir en comunidad y/o. con cualquier tipo de herida</w:t>
      </w:r>
    </w:p>
    <w:p w14:paraId="7F44993F"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 xml:space="preserve">Ajustarse estrictamente al horario autorizado para el desarrollo de la actividad. </w:t>
      </w:r>
    </w:p>
    <w:p w14:paraId="05B80C29" w14:textId="77777777" w:rsidR="00F1084D" w:rsidRPr="00F1084D" w:rsidRDefault="00F1084D" w:rsidP="00201786">
      <w:pPr>
        <w:pStyle w:val="ListParagraph0"/>
        <w:numPr>
          <w:ilvl w:val="0"/>
          <w:numId w:val="24"/>
        </w:numPr>
        <w:spacing w:after="200" w:line="276" w:lineRule="auto"/>
        <w:ind w:left="360"/>
        <w:jc w:val="both"/>
        <w:rPr>
          <w:rFonts w:ascii="Arial" w:hAnsi="Arial" w:cs="Arial"/>
          <w:highlight w:val="green"/>
        </w:rPr>
      </w:pPr>
      <w:r w:rsidRPr="00F1084D">
        <w:rPr>
          <w:rFonts w:ascii="Arial" w:hAnsi="Arial" w:cs="Arial"/>
          <w:highlight w:val="green"/>
        </w:rPr>
        <w:t>Utilizar el Gimnasio sólo con la indumentaria adecuada: Tenis (No Zapatos de calle), camiseta, sudadera, pantaloneta, medias deportivas y toalla personal.</w:t>
      </w:r>
    </w:p>
    <w:p w14:paraId="00B7478E" w14:textId="77777777" w:rsidR="00F1084D" w:rsidRPr="004062E4" w:rsidRDefault="00F1084D" w:rsidP="00201786">
      <w:pPr>
        <w:pStyle w:val="ListParagraph0"/>
        <w:numPr>
          <w:ilvl w:val="0"/>
          <w:numId w:val="24"/>
        </w:numPr>
        <w:spacing w:after="200" w:line="276" w:lineRule="auto"/>
        <w:ind w:left="360"/>
        <w:jc w:val="both"/>
        <w:rPr>
          <w:highlight w:val="green"/>
        </w:rPr>
      </w:pPr>
      <w:r w:rsidRPr="00F1084D">
        <w:rPr>
          <w:rFonts w:ascii="Arial" w:hAnsi="Arial" w:cs="Arial"/>
          <w:highlight w:val="green"/>
        </w:rPr>
        <w:t>Limpiar con desinfectante los elementos utilizados (bancos, colchonetas y máquinas) utilizando alcohol en spray y el paño ubicado al lado de cada máquina).</w:t>
      </w:r>
      <w:r w:rsidRPr="004062E4">
        <w:rPr>
          <w:highlight w:val="green"/>
        </w:rPr>
        <w:t xml:space="preserve">  </w:t>
      </w:r>
    </w:p>
    <w:p w14:paraId="1240D114" w14:textId="77777777" w:rsidR="00F1084D" w:rsidRPr="00F1084D" w:rsidRDefault="00F1084D" w:rsidP="0048513D">
      <w:pPr>
        <w:pStyle w:val="BodyText"/>
        <w:rPr>
          <w:rFonts w:cs="Arial"/>
          <w:b/>
          <w:sz w:val="24"/>
          <w:szCs w:val="24"/>
          <w:lang w:val="es-CO"/>
        </w:rPr>
      </w:pPr>
    </w:p>
    <w:p w14:paraId="5BA1B279" w14:textId="14AAEE01" w:rsidR="00153BD4" w:rsidRPr="003B78FF" w:rsidRDefault="00CC7841" w:rsidP="00BA35AC">
      <w:pPr>
        <w:pStyle w:val="BodyText"/>
        <w:rPr>
          <w:rFonts w:cs="Arial"/>
          <w:b/>
          <w:sz w:val="24"/>
          <w:szCs w:val="24"/>
        </w:rPr>
      </w:pPr>
      <w:r w:rsidRPr="003B78FF">
        <w:rPr>
          <w:rFonts w:cs="Arial"/>
          <w:b/>
          <w:sz w:val="24"/>
          <w:szCs w:val="24"/>
        </w:rPr>
        <w:t>_</w:t>
      </w:r>
      <w:r w:rsidR="00895B80" w:rsidRPr="003B78FF">
        <w:rPr>
          <w:rFonts w:cs="Arial"/>
          <w:b/>
          <w:sz w:val="24"/>
          <w:szCs w:val="24"/>
        </w:rPr>
        <w:t>3.</w:t>
      </w:r>
      <w:r w:rsidR="005C20FE">
        <w:rPr>
          <w:rFonts w:cs="Arial"/>
          <w:b/>
          <w:sz w:val="24"/>
          <w:szCs w:val="24"/>
        </w:rPr>
        <w:t>15</w:t>
      </w:r>
      <w:r w:rsidR="00613493" w:rsidRPr="003B78FF">
        <w:rPr>
          <w:rFonts w:cs="Arial"/>
          <w:b/>
          <w:sz w:val="24"/>
          <w:szCs w:val="24"/>
        </w:rPr>
        <w:t xml:space="preserve">  NORMAS DE TRANSPORTE</w:t>
      </w:r>
      <w:r w:rsidR="00DC6F0A" w:rsidRPr="00DC6F0A">
        <w:rPr>
          <w:rFonts w:cs="Arial"/>
          <w:color w:val="FF0000"/>
          <w:sz w:val="24"/>
          <w:szCs w:val="24"/>
          <w:highlight w:val="yellow"/>
        </w:rPr>
        <w:t xml:space="preserve"> </w:t>
      </w:r>
    </w:p>
    <w:p w14:paraId="6548B8DD" w14:textId="77777777" w:rsidR="00C9186D" w:rsidRDefault="00C9186D" w:rsidP="00284363">
      <w:pPr>
        <w:autoSpaceDE w:val="0"/>
        <w:autoSpaceDN w:val="0"/>
        <w:adjustRightInd w:val="0"/>
        <w:rPr>
          <w:rFonts w:ascii="Arial" w:hAnsi="Arial" w:cs="Arial"/>
          <w:b/>
          <w:lang w:val="es-ES" w:eastAsia="es-ES"/>
        </w:rPr>
      </w:pPr>
    </w:p>
    <w:p w14:paraId="31E8E3D5" w14:textId="38A8B4E5" w:rsidR="00284363" w:rsidRPr="008669DF" w:rsidRDefault="00E4160D" w:rsidP="00284363">
      <w:pPr>
        <w:autoSpaceDE w:val="0"/>
        <w:autoSpaceDN w:val="0"/>
        <w:adjustRightInd w:val="0"/>
        <w:rPr>
          <w:rFonts w:ascii="Arial" w:hAnsi="Arial" w:cs="Arial"/>
          <w:b/>
          <w:lang w:val="es-ES" w:eastAsia="es-ES"/>
        </w:rPr>
      </w:pPr>
      <w:r w:rsidRPr="008669DF">
        <w:rPr>
          <w:rFonts w:ascii="Arial" w:hAnsi="Arial" w:cs="Arial"/>
          <w:b/>
          <w:lang w:val="es-ES" w:eastAsia="es-ES"/>
        </w:rPr>
        <w:t>_3.</w:t>
      </w:r>
      <w:r w:rsidR="005C20FE">
        <w:rPr>
          <w:rFonts w:ascii="Arial" w:hAnsi="Arial" w:cs="Arial"/>
          <w:b/>
          <w:lang w:val="es-ES" w:eastAsia="es-ES"/>
        </w:rPr>
        <w:t>15</w:t>
      </w:r>
      <w:r w:rsidRPr="008669DF">
        <w:rPr>
          <w:rFonts w:ascii="Arial" w:hAnsi="Arial" w:cs="Arial"/>
          <w:b/>
          <w:lang w:val="es-ES" w:eastAsia="es-ES"/>
        </w:rPr>
        <w:t>.1 SERVICIO DE BUS.</w:t>
      </w:r>
    </w:p>
    <w:p w14:paraId="4E792B49" w14:textId="77777777" w:rsidR="00153BD4" w:rsidRPr="003B78FF" w:rsidRDefault="00613493" w:rsidP="00BA35AC">
      <w:pPr>
        <w:pStyle w:val="BodyText"/>
        <w:rPr>
          <w:rFonts w:cs="Arial"/>
          <w:sz w:val="24"/>
          <w:szCs w:val="24"/>
        </w:rPr>
      </w:pPr>
      <w:r w:rsidRPr="003B78FF">
        <w:rPr>
          <w:rFonts w:cs="Arial"/>
          <w:sz w:val="24"/>
          <w:szCs w:val="24"/>
        </w:rPr>
        <w:t xml:space="preserve">El servicio de bus se presta puerta a puerta a los estudiantes que viven dentro del perímetro urbano, siempre y cuando el vehículo tenga acceso a la residencia. </w:t>
      </w:r>
    </w:p>
    <w:p w14:paraId="197E5F3F" w14:textId="77777777" w:rsidR="00153BD4" w:rsidRPr="003B78FF" w:rsidRDefault="00D06B35" w:rsidP="00BA35AC">
      <w:pPr>
        <w:pStyle w:val="BodyText"/>
        <w:rPr>
          <w:rFonts w:cs="Arial"/>
          <w:sz w:val="24"/>
          <w:szCs w:val="24"/>
        </w:rPr>
      </w:pPr>
      <w:r w:rsidRPr="003B78FF">
        <w:rPr>
          <w:rFonts w:cs="Arial"/>
          <w:sz w:val="24"/>
          <w:szCs w:val="24"/>
        </w:rPr>
        <w:t xml:space="preserve">Las rutas </w:t>
      </w:r>
      <w:r w:rsidR="003335E5" w:rsidRPr="003B78FF">
        <w:rPr>
          <w:rFonts w:cs="Arial"/>
          <w:sz w:val="24"/>
          <w:szCs w:val="24"/>
        </w:rPr>
        <w:t xml:space="preserve">se </w:t>
      </w:r>
      <w:r w:rsidRPr="003B78FF">
        <w:rPr>
          <w:rFonts w:cs="Arial"/>
          <w:sz w:val="24"/>
          <w:szCs w:val="24"/>
        </w:rPr>
        <w:t>diseñan de forma tal que el estudiante que esté ubicado más le</w:t>
      </w:r>
      <w:r w:rsidR="009B0D25" w:rsidRPr="003B78FF">
        <w:rPr>
          <w:rFonts w:cs="Arial"/>
          <w:sz w:val="24"/>
          <w:szCs w:val="24"/>
        </w:rPr>
        <w:t>jos</w:t>
      </w:r>
      <w:r w:rsidRPr="003B78FF">
        <w:rPr>
          <w:rFonts w:cs="Arial"/>
          <w:sz w:val="24"/>
          <w:szCs w:val="24"/>
        </w:rPr>
        <w:t>, será el primero en recogerse y el último en dejarse.</w:t>
      </w:r>
    </w:p>
    <w:p w14:paraId="2018B18E" w14:textId="77777777" w:rsidR="00153BD4" w:rsidRPr="00305307" w:rsidRDefault="00E11DC1" w:rsidP="00BA35AC">
      <w:pPr>
        <w:pStyle w:val="BodyText"/>
        <w:rPr>
          <w:rFonts w:cs="Arial"/>
          <w:sz w:val="24"/>
          <w:szCs w:val="24"/>
        </w:rPr>
      </w:pPr>
      <w:r w:rsidRPr="003B78FF">
        <w:rPr>
          <w:rFonts w:cs="Arial"/>
          <w:sz w:val="24"/>
          <w:szCs w:val="24"/>
        </w:rPr>
        <w:t>Las novedades de retiro de estudiantes del servicio de transporte, se recibirán en septiembre para hacerse efectivas en octubre y en enero para hacerse efectivas en febrero, del año académico respectivo.</w:t>
      </w:r>
    </w:p>
    <w:p w14:paraId="6E605ADE" w14:textId="3B309673" w:rsidR="00305307" w:rsidRDefault="00305307" w:rsidP="00BA35AC">
      <w:pPr>
        <w:pStyle w:val="BodyText"/>
        <w:rPr>
          <w:rFonts w:cs="Arial"/>
          <w:sz w:val="24"/>
          <w:szCs w:val="24"/>
        </w:rPr>
      </w:pPr>
      <w:r w:rsidRPr="00305307">
        <w:rPr>
          <w:rFonts w:cs="Arial"/>
          <w:sz w:val="24"/>
          <w:szCs w:val="24"/>
        </w:rPr>
        <w:t>L</w:t>
      </w:r>
      <w:r w:rsidR="000A353F" w:rsidRPr="00305307">
        <w:rPr>
          <w:rFonts w:cs="Arial"/>
          <w:sz w:val="24"/>
          <w:szCs w:val="24"/>
        </w:rPr>
        <w:t xml:space="preserve">os estudiantes del grado 12 </w:t>
      </w:r>
      <w:r w:rsidRPr="00305307">
        <w:rPr>
          <w:rFonts w:cs="Arial"/>
          <w:sz w:val="24"/>
          <w:szCs w:val="24"/>
        </w:rPr>
        <w:t xml:space="preserve">podrán </w:t>
      </w:r>
      <w:r w:rsidR="00F663FB" w:rsidRPr="00305307">
        <w:rPr>
          <w:rFonts w:cs="Arial"/>
          <w:sz w:val="24"/>
          <w:szCs w:val="24"/>
          <w:lang w:val="es-CO"/>
        </w:rPr>
        <w:t>venir en su vehículo particular</w:t>
      </w:r>
      <w:r w:rsidR="000A353F" w:rsidRPr="00305307">
        <w:rPr>
          <w:rFonts w:cs="Arial"/>
          <w:sz w:val="24"/>
          <w:szCs w:val="24"/>
        </w:rPr>
        <w:t>.</w:t>
      </w:r>
      <w:r w:rsidR="000A353F" w:rsidRPr="003B78FF">
        <w:rPr>
          <w:rFonts w:cs="Arial"/>
          <w:sz w:val="24"/>
          <w:szCs w:val="24"/>
        </w:rPr>
        <w:t xml:space="preserve"> Cualquier retiro </w:t>
      </w:r>
      <w:r w:rsidR="00972E30" w:rsidRPr="003B78FF">
        <w:rPr>
          <w:rFonts w:cs="Arial"/>
          <w:sz w:val="24"/>
          <w:szCs w:val="24"/>
        </w:rPr>
        <w:t xml:space="preserve">del servicio de transporte, </w:t>
      </w:r>
      <w:r w:rsidR="000A353F" w:rsidRPr="003B78FF">
        <w:rPr>
          <w:rFonts w:cs="Arial"/>
          <w:sz w:val="24"/>
          <w:szCs w:val="24"/>
        </w:rPr>
        <w:t xml:space="preserve">deberá </w:t>
      </w:r>
      <w:r w:rsidR="004E67B9" w:rsidRPr="003B78FF">
        <w:rPr>
          <w:rFonts w:cs="Arial"/>
          <w:sz w:val="24"/>
          <w:szCs w:val="24"/>
        </w:rPr>
        <w:t>hace</w:t>
      </w:r>
      <w:r w:rsidR="000A353F" w:rsidRPr="003B78FF">
        <w:rPr>
          <w:rFonts w:cs="Arial"/>
          <w:sz w:val="24"/>
          <w:szCs w:val="24"/>
        </w:rPr>
        <w:t>rse en</w:t>
      </w:r>
      <w:r w:rsidR="00854202">
        <w:rPr>
          <w:rFonts w:cs="Arial"/>
          <w:sz w:val="24"/>
          <w:szCs w:val="24"/>
        </w:rPr>
        <w:t xml:space="preserve"> los meses establecidos por el C</w:t>
      </w:r>
      <w:r w:rsidR="000A353F" w:rsidRPr="003B78FF">
        <w:rPr>
          <w:rFonts w:cs="Arial"/>
          <w:sz w:val="24"/>
          <w:szCs w:val="24"/>
        </w:rPr>
        <w:t>olegio</w:t>
      </w:r>
      <w:r>
        <w:rPr>
          <w:rFonts w:cs="Arial"/>
          <w:sz w:val="24"/>
          <w:szCs w:val="24"/>
        </w:rPr>
        <w:t>.</w:t>
      </w:r>
    </w:p>
    <w:p w14:paraId="018ADF07" w14:textId="77777777" w:rsidR="00153BD4" w:rsidRPr="003B78FF" w:rsidRDefault="00613493" w:rsidP="00BA35AC">
      <w:pPr>
        <w:pStyle w:val="BodyText"/>
        <w:rPr>
          <w:rFonts w:cs="Arial"/>
          <w:sz w:val="24"/>
          <w:szCs w:val="24"/>
        </w:rPr>
      </w:pPr>
      <w:r w:rsidRPr="003B78FF">
        <w:rPr>
          <w:rFonts w:cs="Arial"/>
          <w:sz w:val="24"/>
          <w:szCs w:val="24"/>
        </w:rPr>
        <w:t>Los cambios permanentes de dirección deben comunicarse con mínimo tres días hábiles de anticipación a la oficina de transporte, diligenciando el formulario establecido para tal fin.</w:t>
      </w:r>
    </w:p>
    <w:p w14:paraId="479AC411" w14:textId="77777777" w:rsidR="00153BD4" w:rsidRPr="003B78FF" w:rsidRDefault="00091526" w:rsidP="00BA35AC">
      <w:pPr>
        <w:pStyle w:val="BodyText"/>
        <w:rPr>
          <w:rFonts w:cs="Arial"/>
          <w:sz w:val="24"/>
          <w:szCs w:val="24"/>
        </w:rPr>
      </w:pPr>
      <w:r w:rsidRPr="003B78FF">
        <w:rPr>
          <w:rFonts w:cs="Arial"/>
          <w:sz w:val="24"/>
          <w:szCs w:val="24"/>
        </w:rPr>
        <w:t>Las rutas se podrán modificar por la oficina de transporte durante el año escolar, si se presentan estudiantes nuevos o cambios de dirección. Como estos cambios podrán afectar los horarios inicialmente suministrados, las familias serán notificadas con anticipación.</w:t>
      </w:r>
    </w:p>
    <w:p w14:paraId="1760A6AF" w14:textId="77777777" w:rsidR="00522DB5" w:rsidRDefault="00613493" w:rsidP="00BA35AC">
      <w:pPr>
        <w:pStyle w:val="BodyText"/>
        <w:rPr>
          <w:rFonts w:cs="Arial"/>
          <w:sz w:val="24"/>
          <w:szCs w:val="24"/>
        </w:rPr>
      </w:pPr>
      <w:r w:rsidRPr="003B78FF">
        <w:rPr>
          <w:rFonts w:cs="Arial"/>
          <w:sz w:val="24"/>
          <w:szCs w:val="24"/>
        </w:rPr>
        <w:t xml:space="preserve">Por razones de seguridad, sólo se aceptan cambios de transporte en caso de ausencia de los padres por espacio de más de dos días consecutivos. Se debe enviar carta firmada por </w:t>
      </w:r>
      <w:r w:rsidR="00F22858" w:rsidRPr="00F22858">
        <w:rPr>
          <w:rFonts w:cs="Arial"/>
          <w:sz w:val="24"/>
          <w:szCs w:val="24"/>
          <w:highlight w:val="lightGray"/>
        </w:rPr>
        <w:t>ambos</w:t>
      </w:r>
      <w:r w:rsidRPr="003B78FF">
        <w:rPr>
          <w:rFonts w:cs="Arial"/>
          <w:sz w:val="24"/>
          <w:szCs w:val="24"/>
        </w:rPr>
        <w:t xml:space="preserve"> padres de familia, solicitando el permiso a Transporte, con copia a la sección académica respectiva.  No se aceptan mensajes vía telefónica o fax.</w:t>
      </w:r>
    </w:p>
    <w:p w14:paraId="71E732BB" w14:textId="77777777" w:rsidR="00522DB5" w:rsidRDefault="00522DB5" w:rsidP="00BA35AC">
      <w:pPr>
        <w:pStyle w:val="BodyText"/>
        <w:rPr>
          <w:rFonts w:cs="Arial"/>
          <w:sz w:val="24"/>
          <w:szCs w:val="24"/>
        </w:rPr>
      </w:pPr>
      <w:r w:rsidRPr="003B78FF">
        <w:rPr>
          <w:rFonts w:cs="Arial"/>
          <w:sz w:val="24"/>
          <w:szCs w:val="24"/>
        </w:rPr>
        <w:t>El Colegio suministrará horarios aproximad</w:t>
      </w:r>
      <w:r>
        <w:rPr>
          <w:rFonts w:cs="Arial"/>
          <w:sz w:val="24"/>
          <w:szCs w:val="24"/>
        </w:rPr>
        <w:t>os para recoger y dejar</w:t>
      </w:r>
      <w:r w:rsidRPr="003B78FF">
        <w:rPr>
          <w:rFonts w:cs="Arial"/>
          <w:sz w:val="24"/>
          <w:szCs w:val="24"/>
        </w:rPr>
        <w:t xml:space="preserve"> </w:t>
      </w:r>
      <w:r>
        <w:rPr>
          <w:rFonts w:cs="Arial"/>
          <w:sz w:val="24"/>
          <w:szCs w:val="24"/>
        </w:rPr>
        <w:t>a</w:t>
      </w:r>
      <w:r w:rsidRPr="003B78FF">
        <w:rPr>
          <w:rFonts w:cs="Arial"/>
          <w:sz w:val="24"/>
          <w:szCs w:val="24"/>
        </w:rPr>
        <w:t xml:space="preserve"> los estudiantes. No obstante, estos horarios pueden variar según el comportamiento del tráfico.</w:t>
      </w:r>
      <w:r>
        <w:rPr>
          <w:rFonts w:cs="Arial"/>
          <w:sz w:val="24"/>
          <w:szCs w:val="24"/>
        </w:rPr>
        <w:t xml:space="preserve"> </w:t>
      </w:r>
    </w:p>
    <w:p w14:paraId="4D9221C0" w14:textId="77777777" w:rsidR="00153BD4" w:rsidRPr="003B78FF" w:rsidRDefault="00613493" w:rsidP="00BA35AC">
      <w:pPr>
        <w:pStyle w:val="BodyText"/>
        <w:rPr>
          <w:rFonts w:cs="Arial"/>
          <w:sz w:val="24"/>
          <w:szCs w:val="24"/>
        </w:rPr>
      </w:pPr>
      <w:r w:rsidRPr="003B78FF">
        <w:rPr>
          <w:rFonts w:cs="Arial"/>
          <w:sz w:val="24"/>
          <w:szCs w:val="24"/>
        </w:rPr>
        <w:t xml:space="preserve">Se requiere puntualidad en la asistencia al lugar definido para recoger al estudiante quien deberá presentarse al paradero con cinco minutos de anticipación. El bus no esperará a los estudiantes que no estén presentes al momento en que arriben al paradero. </w:t>
      </w:r>
    </w:p>
    <w:p w14:paraId="7A25994A" w14:textId="0BE3C3A6" w:rsidR="00F22858" w:rsidRPr="00DC4C88" w:rsidRDefault="00F22858" w:rsidP="00F22858">
      <w:pPr>
        <w:shd w:val="clear" w:color="auto" w:fill="FFFFFF"/>
        <w:jc w:val="both"/>
        <w:rPr>
          <w:rFonts w:ascii="Arial" w:hAnsi="Arial" w:cs="Arial"/>
          <w:highlight w:val="cyan"/>
          <w:lang w:val="es-ES" w:eastAsia="es-ES"/>
        </w:rPr>
      </w:pPr>
      <w:r w:rsidRPr="00F22858">
        <w:rPr>
          <w:rFonts w:ascii="Arial" w:hAnsi="Arial" w:cs="Arial"/>
          <w:highlight w:val="lightGray"/>
          <w:lang w:val="es-ES" w:eastAsia="es-ES"/>
        </w:rPr>
        <w:t>No se permite que los estudiantes se bajen del bus en un lugar distinto a la dirección acordada en la hoja de matrícula, sin embargo</w:t>
      </w:r>
      <w:r w:rsidR="006A61B3">
        <w:rPr>
          <w:rFonts w:ascii="Arial" w:hAnsi="Arial" w:cs="Arial"/>
          <w:highlight w:val="lightGray"/>
          <w:lang w:val="es-ES" w:eastAsia="es-ES"/>
        </w:rPr>
        <w:t xml:space="preserve"> en caso de fuerza mayor, </w:t>
      </w:r>
      <w:r w:rsidRPr="00F22858">
        <w:rPr>
          <w:rFonts w:ascii="Arial" w:hAnsi="Arial" w:cs="Arial"/>
          <w:highlight w:val="lightGray"/>
          <w:lang w:val="es-ES" w:eastAsia="es-ES"/>
        </w:rPr>
        <w:t xml:space="preserve">los padres de familia </w:t>
      </w:r>
      <w:r w:rsidR="006A61B3">
        <w:rPr>
          <w:rFonts w:ascii="Arial" w:hAnsi="Arial" w:cs="Arial"/>
          <w:highlight w:val="lightGray"/>
          <w:lang w:val="es-ES" w:eastAsia="es-ES"/>
        </w:rPr>
        <w:t xml:space="preserve">pueden enviar carta </w:t>
      </w:r>
      <w:r w:rsidRPr="00F22858">
        <w:rPr>
          <w:rFonts w:ascii="Arial" w:hAnsi="Arial" w:cs="Arial"/>
          <w:highlight w:val="lightGray"/>
          <w:lang w:val="es-ES" w:eastAsia="es-ES"/>
        </w:rPr>
        <w:t>firmada por ambos</w:t>
      </w:r>
      <w:r w:rsidR="006A61B3">
        <w:rPr>
          <w:rFonts w:ascii="Arial" w:hAnsi="Arial" w:cs="Arial"/>
          <w:highlight w:val="lightGray"/>
          <w:lang w:val="es-ES" w:eastAsia="es-ES"/>
        </w:rPr>
        <w:t>, solicitando la excepción,</w:t>
      </w:r>
      <w:r w:rsidRPr="00F22858">
        <w:rPr>
          <w:rFonts w:ascii="Arial" w:hAnsi="Arial" w:cs="Arial"/>
          <w:highlight w:val="lightGray"/>
          <w:lang w:val="es-ES" w:eastAsia="es-ES"/>
        </w:rPr>
        <w:t xml:space="preserve"> </w:t>
      </w:r>
      <w:r w:rsidR="00DC4C88" w:rsidRPr="00DC4C88">
        <w:rPr>
          <w:rFonts w:ascii="Arial" w:hAnsi="Arial" w:cs="Arial"/>
          <w:highlight w:val="cyan"/>
          <w:lang w:val="es-ES" w:eastAsia="es-ES"/>
        </w:rPr>
        <w:t>el mismo d</w:t>
      </w:r>
      <w:r w:rsidR="00DC4C88">
        <w:rPr>
          <w:rFonts w:ascii="Arial" w:hAnsi="Arial" w:cs="Arial"/>
          <w:highlight w:val="cyan"/>
          <w:lang w:val="es-ES" w:eastAsia="es-ES"/>
        </w:rPr>
        <w:t>ía antes del</w:t>
      </w:r>
      <w:r w:rsidR="006A61B3">
        <w:rPr>
          <w:rFonts w:ascii="Arial" w:hAnsi="Arial" w:cs="Arial"/>
          <w:highlight w:val="cyan"/>
          <w:lang w:val="es-ES" w:eastAsia="es-ES"/>
        </w:rPr>
        <w:t xml:space="preserve"> primer recreo (9 am)</w:t>
      </w:r>
      <w:r w:rsidR="00DC4C88" w:rsidRPr="00F22858">
        <w:rPr>
          <w:rFonts w:ascii="Arial" w:hAnsi="Arial" w:cs="Arial"/>
          <w:highlight w:val="lightGray"/>
          <w:lang w:val="es-ES" w:eastAsia="es-ES"/>
        </w:rPr>
        <w:t xml:space="preserve"> </w:t>
      </w:r>
      <w:r w:rsidRPr="00F22858">
        <w:rPr>
          <w:rFonts w:ascii="Arial" w:hAnsi="Arial" w:cs="Arial"/>
          <w:highlight w:val="lightGray"/>
          <w:lang w:val="es-ES" w:eastAsia="es-ES"/>
        </w:rPr>
        <w:t>(si son padres separados, la carta debe ser firmada po</w:t>
      </w:r>
      <w:r w:rsidR="006A61B3">
        <w:rPr>
          <w:rFonts w:ascii="Arial" w:hAnsi="Arial" w:cs="Arial"/>
          <w:highlight w:val="lightGray"/>
          <w:lang w:val="es-ES" w:eastAsia="es-ES"/>
        </w:rPr>
        <w:t>r quien tenga la custodia</w:t>
      </w:r>
      <w:r w:rsidRPr="00F22858">
        <w:rPr>
          <w:rFonts w:ascii="Arial" w:hAnsi="Arial" w:cs="Arial"/>
          <w:highlight w:val="lightGray"/>
          <w:lang w:val="es-ES" w:eastAsia="es-ES"/>
        </w:rPr>
        <w:t xml:space="preserve"> informa</w:t>
      </w:r>
      <w:r w:rsidR="006A61B3">
        <w:rPr>
          <w:rFonts w:ascii="Arial" w:hAnsi="Arial" w:cs="Arial"/>
          <w:highlight w:val="lightGray"/>
          <w:lang w:val="es-ES" w:eastAsia="es-ES"/>
        </w:rPr>
        <w:t xml:space="preserve">da al Colegio), donde exoneren </w:t>
      </w:r>
      <w:r w:rsidRPr="00F22858">
        <w:rPr>
          <w:rFonts w:ascii="Arial" w:hAnsi="Arial" w:cs="Arial"/>
          <w:highlight w:val="lightGray"/>
          <w:lang w:val="es-ES" w:eastAsia="es-ES"/>
        </w:rPr>
        <w:t>al Colegio de toda responsabilidad una vez el alumno sea dejado en un lugar distinto a su residencia.</w:t>
      </w:r>
      <w:r w:rsidR="00DC4C88">
        <w:rPr>
          <w:rFonts w:ascii="Arial" w:hAnsi="Arial" w:cs="Arial"/>
          <w:highlight w:val="lightGray"/>
          <w:lang w:val="es-ES" w:eastAsia="es-ES"/>
        </w:rPr>
        <w:t xml:space="preserve"> </w:t>
      </w:r>
      <w:r w:rsidR="006A61B3">
        <w:rPr>
          <w:rFonts w:ascii="Arial" w:hAnsi="Arial" w:cs="Arial"/>
          <w:highlight w:val="yellow"/>
          <w:lang w:val="es-ES" w:eastAsia="es-ES"/>
        </w:rPr>
        <w:t xml:space="preserve">Lo anterior </w:t>
      </w:r>
      <w:r w:rsidR="00DC4C88" w:rsidRPr="00DC4C88">
        <w:rPr>
          <w:rFonts w:ascii="Arial" w:hAnsi="Arial" w:cs="Arial"/>
          <w:highlight w:val="yellow"/>
          <w:lang w:val="es-ES" w:eastAsia="es-ES"/>
        </w:rPr>
        <w:t>dependiendo de la di</w:t>
      </w:r>
      <w:r w:rsidR="006A61B3">
        <w:rPr>
          <w:rFonts w:ascii="Arial" w:hAnsi="Arial" w:cs="Arial"/>
          <w:highlight w:val="yellow"/>
          <w:lang w:val="es-ES" w:eastAsia="es-ES"/>
        </w:rPr>
        <w:t>sponibilidad de cupo en la ruta</w:t>
      </w:r>
      <w:r w:rsidR="00DC4C88">
        <w:rPr>
          <w:rFonts w:ascii="Arial" w:hAnsi="Arial" w:cs="Arial"/>
          <w:highlight w:val="yellow"/>
          <w:lang w:val="es-ES" w:eastAsia="es-ES"/>
        </w:rPr>
        <w:t xml:space="preserve">. </w:t>
      </w:r>
      <w:r w:rsidR="006A61B3" w:rsidRPr="00DC4C88">
        <w:rPr>
          <w:rFonts w:ascii="Arial" w:hAnsi="Arial" w:cs="Arial"/>
          <w:highlight w:val="cyan"/>
          <w:lang w:val="es-ES" w:eastAsia="es-ES"/>
        </w:rPr>
        <w:t>También</w:t>
      </w:r>
      <w:r w:rsidR="00DC4C88" w:rsidRPr="00DC4C88">
        <w:rPr>
          <w:rFonts w:ascii="Arial" w:hAnsi="Arial" w:cs="Arial"/>
          <w:highlight w:val="cyan"/>
          <w:lang w:val="es-ES" w:eastAsia="es-ES"/>
        </w:rPr>
        <w:t xml:space="preserve"> </w:t>
      </w:r>
      <w:r w:rsidR="006A61B3">
        <w:rPr>
          <w:rFonts w:ascii="Arial" w:hAnsi="Arial" w:cs="Arial"/>
          <w:highlight w:val="cyan"/>
          <w:lang w:val="es-ES" w:eastAsia="es-ES"/>
        </w:rPr>
        <w:t>el Colegio por motivos de fuerza mayor podrá</w:t>
      </w:r>
      <w:r w:rsidR="00DC4C88" w:rsidRPr="00DC4C88">
        <w:rPr>
          <w:rFonts w:ascii="Arial" w:hAnsi="Arial" w:cs="Arial"/>
          <w:highlight w:val="cyan"/>
          <w:lang w:val="es-ES" w:eastAsia="es-ES"/>
        </w:rPr>
        <w:t xml:space="preserve"> recoger</w:t>
      </w:r>
      <w:r w:rsidR="006A61B3">
        <w:rPr>
          <w:rFonts w:ascii="Arial" w:hAnsi="Arial" w:cs="Arial"/>
          <w:highlight w:val="cyan"/>
          <w:lang w:val="es-ES" w:eastAsia="es-ES"/>
        </w:rPr>
        <w:t xml:space="preserve"> a estudiantes en otra dirección, si los padres envían carta de solicitud</w:t>
      </w:r>
      <w:r w:rsidR="00DC4C88">
        <w:rPr>
          <w:rFonts w:ascii="Arial" w:hAnsi="Arial" w:cs="Arial"/>
          <w:highlight w:val="cyan"/>
          <w:lang w:val="es-ES" w:eastAsia="es-ES"/>
        </w:rPr>
        <w:t xml:space="preserve"> </w:t>
      </w:r>
      <w:r w:rsidR="006A61B3">
        <w:rPr>
          <w:rFonts w:ascii="Arial" w:hAnsi="Arial" w:cs="Arial"/>
          <w:highlight w:val="cyan"/>
          <w:lang w:val="es-ES" w:eastAsia="es-ES"/>
        </w:rPr>
        <w:t>a más tardar el día anterior, antes del primer recreo (9 am)</w:t>
      </w:r>
      <w:r w:rsidR="00DC4C88">
        <w:rPr>
          <w:rFonts w:ascii="Arial" w:hAnsi="Arial" w:cs="Arial"/>
          <w:highlight w:val="cyan"/>
          <w:lang w:val="es-ES" w:eastAsia="es-ES"/>
        </w:rPr>
        <w:t>, sujeto a disponibilidad de cupo</w:t>
      </w:r>
      <w:r w:rsidR="006A61B3">
        <w:rPr>
          <w:rFonts w:ascii="Arial" w:hAnsi="Arial" w:cs="Arial"/>
          <w:highlight w:val="cyan"/>
          <w:lang w:val="es-ES" w:eastAsia="es-ES"/>
        </w:rPr>
        <w:t xml:space="preserve"> en la ruta</w:t>
      </w:r>
      <w:r w:rsidR="00DC4C88">
        <w:rPr>
          <w:rFonts w:ascii="Arial" w:hAnsi="Arial" w:cs="Arial"/>
          <w:highlight w:val="cyan"/>
          <w:lang w:val="es-ES" w:eastAsia="es-ES"/>
        </w:rPr>
        <w:t>.</w:t>
      </w:r>
    </w:p>
    <w:p w14:paraId="0F76A439" w14:textId="77777777" w:rsidR="00F22858" w:rsidRPr="00F22858" w:rsidRDefault="00F22858" w:rsidP="00F22858">
      <w:pPr>
        <w:shd w:val="clear" w:color="auto" w:fill="FFFFFF"/>
        <w:jc w:val="both"/>
        <w:rPr>
          <w:rFonts w:ascii="Arial" w:hAnsi="Arial" w:cs="Arial"/>
          <w:highlight w:val="lightGray"/>
          <w:lang w:val="es-ES" w:eastAsia="es-ES"/>
        </w:rPr>
      </w:pPr>
      <w:r w:rsidRPr="00F22858">
        <w:rPr>
          <w:rFonts w:ascii="Arial" w:hAnsi="Arial" w:cs="Arial"/>
          <w:highlight w:val="lightGray"/>
          <w:lang w:val="es-ES" w:eastAsia="es-ES"/>
        </w:rPr>
        <w:t> </w:t>
      </w:r>
    </w:p>
    <w:p w14:paraId="5586C764" w14:textId="64B1444C" w:rsidR="00F22858" w:rsidRPr="00F22858" w:rsidRDefault="00F22858" w:rsidP="00F22858">
      <w:pPr>
        <w:shd w:val="clear" w:color="auto" w:fill="FFFFFF"/>
        <w:jc w:val="both"/>
        <w:rPr>
          <w:rFonts w:ascii="Arial" w:hAnsi="Arial" w:cs="Arial"/>
          <w:highlight w:val="lightGray"/>
          <w:lang w:val="es-ES" w:eastAsia="es-ES"/>
        </w:rPr>
      </w:pPr>
      <w:r w:rsidRPr="00F22858">
        <w:rPr>
          <w:rFonts w:ascii="Arial" w:hAnsi="Arial" w:cs="Arial"/>
          <w:highlight w:val="lightGray"/>
          <w:lang w:val="es-ES" w:eastAsia="es-ES"/>
        </w:rPr>
        <w:t>-Los alumnos de tercer grado en</w:t>
      </w:r>
      <w:r w:rsidR="003F64C1">
        <w:rPr>
          <w:rFonts w:ascii="Arial" w:hAnsi="Arial" w:cs="Arial"/>
          <w:highlight w:val="lightGray"/>
          <w:lang w:val="es-ES" w:eastAsia="es-ES"/>
        </w:rPr>
        <w:t xml:space="preserve"> </w:t>
      </w:r>
      <w:r w:rsidRPr="00F22858">
        <w:rPr>
          <w:rFonts w:ascii="Arial" w:hAnsi="Arial" w:cs="Arial"/>
          <w:highlight w:val="lightGray"/>
          <w:lang w:val="es-ES" w:eastAsia="es-ES"/>
        </w:rPr>
        <w:t>adelante podrán ser dejados en clubes por solicitud expresa en la ficha de inscripción a transporte</w:t>
      </w:r>
      <w:r w:rsidR="003F64C1">
        <w:rPr>
          <w:rFonts w:ascii="Arial" w:hAnsi="Arial" w:cs="Arial"/>
          <w:highlight w:val="lightGray"/>
          <w:lang w:val="es-ES" w:eastAsia="es-ES"/>
        </w:rPr>
        <w:t>, siempre y cuando exista una ruta de transporte a dicho lugar</w:t>
      </w:r>
      <w:r w:rsidRPr="00F22858">
        <w:rPr>
          <w:rFonts w:ascii="Arial" w:hAnsi="Arial" w:cs="Arial"/>
          <w:highlight w:val="lightGray"/>
          <w:lang w:val="es-ES" w:eastAsia="es-ES"/>
        </w:rPr>
        <w:t>.</w:t>
      </w:r>
      <w:r w:rsidR="00A51F6E">
        <w:rPr>
          <w:rFonts w:ascii="Arial" w:hAnsi="Arial" w:cs="Arial"/>
          <w:highlight w:val="lightGray"/>
          <w:lang w:val="es-ES" w:eastAsia="es-ES"/>
        </w:rPr>
        <w:t xml:space="preserve"> No se autoriza el transporte a lugares diferentes.</w:t>
      </w:r>
    </w:p>
    <w:p w14:paraId="2E9C395F" w14:textId="77777777" w:rsidR="00F22858" w:rsidRPr="00F22858" w:rsidRDefault="00F22858" w:rsidP="00F22858">
      <w:pPr>
        <w:shd w:val="clear" w:color="auto" w:fill="FFFFFF"/>
        <w:rPr>
          <w:rFonts w:ascii="Arial" w:hAnsi="Arial" w:cs="Arial"/>
          <w:highlight w:val="lightGray"/>
          <w:lang w:val="es-ES" w:eastAsia="es-ES"/>
        </w:rPr>
      </w:pPr>
      <w:r w:rsidRPr="00F22858">
        <w:rPr>
          <w:rFonts w:ascii="Arial" w:hAnsi="Arial" w:cs="Arial"/>
          <w:highlight w:val="lightGray"/>
          <w:lang w:val="es-ES" w:eastAsia="es-ES"/>
        </w:rPr>
        <w:t> </w:t>
      </w:r>
    </w:p>
    <w:p w14:paraId="3A51B685" w14:textId="5F734771" w:rsidR="00F22858" w:rsidRPr="00FC2CCC" w:rsidRDefault="00F22858" w:rsidP="00F22858">
      <w:pPr>
        <w:shd w:val="clear" w:color="auto" w:fill="FFFFFF"/>
        <w:jc w:val="both"/>
        <w:rPr>
          <w:rFonts w:ascii="Arial" w:hAnsi="Arial" w:cs="Arial"/>
          <w:lang w:val="es-ES" w:eastAsia="es-ES"/>
        </w:rPr>
      </w:pPr>
      <w:r w:rsidRPr="00F22858">
        <w:rPr>
          <w:rFonts w:ascii="Arial" w:hAnsi="Arial" w:cs="Arial"/>
          <w:highlight w:val="lightGray"/>
          <w:lang w:val="es-ES" w:eastAsia="es-ES"/>
        </w:rPr>
        <w:t xml:space="preserve">-El Colegio podrá prestar a los padres que lo requieran, el servicio de transporte por días </w:t>
      </w:r>
      <w:r w:rsidR="003F64C1">
        <w:rPr>
          <w:rFonts w:ascii="Arial" w:hAnsi="Arial" w:cs="Arial"/>
          <w:highlight w:val="lightGray"/>
          <w:lang w:val="es-ES" w:eastAsia="es-ES"/>
        </w:rPr>
        <w:t>con un cobro que depende del número</w:t>
      </w:r>
      <w:r w:rsidRPr="00F22858">
        <w:rPr>
          <w:rFonts w:ascii="Arial" w:hAnsi="Arial" w:cs="Arial"/>
          <w:highlight w:val="lightGray"/>
          <w:lang w:val="es-ES" w:eastAsia="es-ES"/>
        </w:rPr>
        <w:t xml:space="preserve"> de trayectos en el mes (tabla de cobro) siempre y cuando s</w:t>
      </w:r>
      <w:r w:rsidR="003F64C1">
        <w:rPr>
          <w:rFonts w:ascii="Arial" w:hAnsi="Arial" w:cs="Arial"/>
          <w:highlight w:val="lightGray"/>
          <w:lang w:val="es-ES" w:eastAsia="es-ES"/>
        </w:rPr>
        <w:t>ea dentro del perímetro urbano,</w:t>
      </w:r>
      <w:r w:rsidRPr="00F22858">
        <w:rPr>
          <w:rFonts w:ascii="Arial" w:hAnsi="Arial" w:cs="Arial"/>
          <w:highlight w:val="lightGray"/>
          <w:lang w:val="es-ES" w:eastAsia="es-ES"/>
        </w:rPr>
        <w:t xml:space="preserve"> que </w:t>
      </w:r>
      <w:r w:rsidR="00A51F6E">
        <w:rPr>
          <w:rFonts w:ascii="Arial" w:hAnsi="Arial" w:cs="Arial"/>
          <w:highlight w:val="lightGray"/>
          <w:lang w:val="es-ES" w:eastAsia="es-ES"/>
        </w:rPr>
        <w:t xml:space="preserve">la dirección esté en la ruta </w:t>
      </w:r>
      <w:r w:rsidR="003F64C1">
        <w:rPr>
          <w:rFonts w:ascii="Arial" w:hAnsi="Arial" w:cs="Arial"/>
          <w:highlight w:val="lightGray"/>
          <w:lang w:val="es-ES" w:eastAsia="es-ES"/>
        </w:rPr>
        <w:t>y exista disponibilidad de cupo</w:t>
      </w:r>
      <w:r w:rsidRPr="00F22858">
        <w:rPr>
          <w:rFonts w:ascii="Arial" w:hAnsi="Arial" w:cs="Arial"/>
          <w:highlight w:val="lightGray"/>
          <w:lang w:val="es-ES" w:eastAsia="es-ES"/>
        </w:rPr>
        <w:t xml:space="preserve">. Dicha solicitud debe ser firmada por ambos padres de familia con mínimo </w:t>
      </w:r>
      <w:r w:rsidR="00A51F6E">
        <w:rPr>
          <w:rFonts w:ascii="Arial" w:hAnsi="Arial" w:cs="Arial"/>
          <w:highlight w:val="lightGray"/>
          <w:lang w:val="es-ES" w:eastAsia="es-ES"/>
        </w:rPr>
        <w:t>un día hábil</w:t>
      </w:r>
      <w:r w:rsidRPr="00F22858">
        <w:rPr>
          <w:rFonts w:ascii="Arial" w:hAnsi="Arial" w:cs="Arial"/>
          <w:highlight w:val="lightGray"/>
          <w:lang w:val="es-ES" w:eastAsia="es-ES"/>
        </w:rPr>
        <w:t xml:space="preserve"> de anticipación</w:t>
      </w:r>
      <w:r w:rsidR="00A51F6E">
        <w:rPr>
          <w:rFonts w:ascii="Arial" w:hAnsi="Arial" w:cs="Arial"/>
          <w:highlight w:val="lightGray"/>
          <w:lang w:val="es-ES" w:eastAsia="es-ES"/>
        </w:rPr>
        <w:t>. El Colegio no transportará alumnos sin cobro.</w:t>
      </w:r>
    </w:p>
    <w:p w14:paraId="1EF36C11" w14:textId="1CB2318D" w:rsidR="00613493" w:rsidRPr="00F22858" w:rsidRDefault="00F22858" w:rsidP="00A51F6E">
      <w:pPr>
        <w:shd w:val="clear" w:color="auto" w:fill="FFFFFF"/>
        <w:rPr>
          <w:rFonts w:ascii="Arial" w:hAnsi="Arial" w:cs="Arial"/>
          <w:lang w:val="es-CO"/>
        </w:rPr>
      </w:pPr>
      <w:r w:rsidRPr="00BB3677">
        <w:rPr>
          <w:rFonts w:ascii="Verdana" w:hAnsi="Verdana"/>
          <w:color w:val="000000"/>
          <w:sz w:val="20"/>
          <w:szCs w:val="20"/>
          <w:shd w:val="clear" w:color="auto" w:fill="FFFFFF"/>
          <w:lang w:val="es-CO"/>
        </w:rPr>
        <w:t> </w:t>
      </w:r>
    </w:p>
    <w:p w14:paraId="7B858876" w14:textId="60AC143B" w:rsidR="00153BD4" w:rsidRPr="003B78FF" w:rsidRDefault="005C20FE" w:rsidP="00BA35AC">
      <w:pPr>
        <w:pStyle w:val="BodyText"/>
        <w:rPr>
          <w:rFonts w:cs="Arial"/>
          <w:b/>
          <w:sz w:val="24"/>
          <w:szCs w:val="24"/>
        </w:rPr>
      </w:pPr>
      <w:r>
        <w:rPr>
          <w:rFonts w:cs="Arial"/>
          <w:b/>
          <w:sz w:val="24"/>
          <w:szCs w:val="24"/>
        </w:rPr>
        <w:t>3.15</w:t>
      </w:r>
      <w:r w:rsidR="00522DB5">
        <w:rPr>
          <w:rFonts w:cs="Arial"/>
          <w:b/>
          <w:sz w:val="24"/>
          <w:szCs w:val="24"/>
        </w:rPr>
        <w:t>.2 C</w:t>
      </w:r>
      <w:r w:rsidR="00522DB5" w:rsidRPr="003B78FF">
        <w:rPr>
          <w:rFonts w:cs="Arial"/>
          <w:b/>
          <w:sz w:val="24"/>
          <w:szCs w:val="24"/>
        </w:rPr>
        <w:t xml:space="preserve">onducta en los </w:t>
      </w:r>
      <w:r w:rsidR="00522DB5">
        <w:rPr>
          <w:rFonts w:cs="Arial"/>
          <w:b/>
          <w:sz w:val="24"/>
          <w:szCs w:val="24"/>
        </w:rPr>
        <w:t>B</w:t>
      </w:r>
      <w:r w:rsidR="00522DB5" w:rsidRPr="003B78FF">
        <w:rPr>
          <w:rFonts w:cs="Arial"/>
          <w:b/>
          <w:sz w:val="24"/>
          <w:szCs w:val="24"/>
        </w:rPr>
        <w:t>uses</w:t>
      </w:r>
    </w:p>
    <w:p w14:paraId="4CD1113A" w14:textId="77777777" w:rsidR="00153BD4" w:rsidRPr="003B78FF" w:rsidRDefault="00613493" w:rsidP="00BA35AC">
      <w:pPr>
        <w:pStyle w:val="BodyText"/>
        <w:rPr>
          <w:rFonts w:cs="Arial"/>
          <w:sz w:val="24"/>
          <w:szCs w:val="24"/>
        </w:rPr>
      </w:pPr>
      <w:r w:rsidRPr="003B78FF">
        <w:rPr>
          <w:rFonts w:cs="Arial"/>
          <w:sz w:val="24"/>
          <w:szCs w:val="24"/>
        </w:rPr>
        <w:t>Por ningún motivo se debe permitir el acceso a los buses de personas que no pertenezcan a la comunidad educativa Colombo Británico. Cualquier excepción debe tener autorización expresa de las autoridades del Colegio.</w:t>
      </w:r>
    </w:p>
    <w:p w14:paraId="0B8EA960" w14:textId="77777777" w:rsidR="00153BD4" w:rsidRPr="003B78FF" w:rsidRDefault="008C3242" w:rsidP="00BA35AC">
      <w:pPr>
        <w:pStyle w:val="BodyText"/>
        <w:rPr>
          <w:rFonts w:cs="Arial"/>
          <w:sz w:val="24"/>
          <w:szCs w:val="24"/>
        </w:rPr>
      </w:pPr>
      <w:r w:rsidRPr="003B78FF">
        <w:rPr>
          <w:rFonts w:cs="Arial"/>
          <w:sz w:val="24"/>
          <w:szCs w:val="24"/>
        </w:rPr>
        <w:t xml:space="preserve">En el Colegio, las puertas de los buses permanecen cerradas. </w:t>
      </w:r>
      <w:r w:rsidR="00613493" w:rsidRPr="003B78FF">
        <w:rPr>
          <w:rFonts w:cs="Arial"/>
          <w:sz w:val="24"/>
          <w:szCs w:val="24"/>
        </w:rPr>
        <w:t>Los estudiantes sólo se suben a los buses, cuando en ellos se encuentren la acompañante y el conductor.</w:t>
      </w:r>
    </w:p>
    <w:p w14:paraId="7B049067" w14:textId="77777777" w:rsidR="00D51D48" w:rsidRPr="003B78FF" w:rsidRDefault="00613493" w:rsidP="00D51D48">
      <w:pPr>
        <w:pStyle w:val="BodyText"/>
        <w:rPr>
          <w:rFonts w:cs="Arial"/>
          <w:sz w:val="24"/>
          <w:szCs w:val="24"/>
        </w:rPr>
      </w:pPr>
      <w:r w:rsidRPr="003B78FF">
        <w:rPr>
          <w:rFonts w:cs="Arial"/>
          <w:sz w:val="24"/>
          <w:szCs w:val="24"/>
        </w:rPr>
        <w:t xml:space="preserve">Durante los recorridos, todas las personas tienen la obligación de permanecer </w:t>
      </w:r>
      <w:r w:rsidR="00E4160D" w:rsidRPr="003B78FF">
        <w:rPr>
          <w:rFonts w:cs="Arial"/>
          <w:sz w:val="24"/>
          <w:szCs w:val="24"/>
        </w:rPr>
        <w:t xml:space="preserve">sentadas </w:t>
      </w:r>
      <w:r w:rsidRPr="003B78FF">
        <w:rPr>
          <w:rFonts w:cs="Arial"/>
          <w:sz w:val="24"/>
          <w:szCs w:val="24"/>
        </w:rPr>
        <w:t>y usar el cinturón de</w:t>
      </w:r>
      <w:r w:rsidR="00854202">
        <w:rPr>
          <w:rFonts w:cs="Arial"/>
          <w:sz w:val="24"/>
          <w:szCs w:val="24"/>
        </w:rPr>
        <w:t xml:space="preserve"> seguridad para su protección.</w:t>
      </w:r>
      <w:r w:rsidR="00D51D48" w:rsidRPr="00D51D48">
        <w:rPr>
          <w:rFonts w:cs="Arial"/>
          <w:sz w:val="24"/>
          <w:szCs w:val="24"/>
        </w:rPr>
        <w:t xml:space="preserve"> </w:t>
      </w:r>
      <w:r w:rsidR="00D51D48" w:rsidRPr="003B78FF">
        <w:rPr>
          <w:rFonts w:cs="Arial"/>
          <w:sz w:val="24"/>
          <w:szCs w:val="24"/>
        </w:rPr>
        <w:t>El condu</w:t>
      </w:r>
      <w:r w:rsidR="00D51D48">
        <w:rPr>
          <w:rFonts w:cs="Arial"/>
          <w:sz w:val="24"/>
          <w:szCs w:val="24"/>
        </w:rPr>
        <w:t>ctor pone en marcha el bus,</w:t>
      </w:r>
      <w:r w:rsidR="00D51D48" w:rsidRPr="003B78FF">
        <w:rPr>
          <w:rFonts w:cs="Arial"/>
          <w:sz w:val="24"/>
          <w:szCs w:val="24"/>
        </w:rPr>
        <w:t xml:space="preserve"> cuando está sentado el</w:t>
      </w:r>
      <w:r w:rsidR="00D51D48">
        <w:rPr>
          <w:rFonts w:cs="Arial"/>
          <w:sz w:val="24"/>
          <w:szCs w:val="24"/>
        </w:rPr>
        <w:t xml:space="preserve"> pasajero que acaba de recoger.</w:t>
      </w:r>
      <w:r w:rsidR="00D51D48" w:rsidRPr="003B78FF">
        <w:rPr>
          <w:rFonts w:cs="Arial"/>
          <w:sz w:val="24"/>
          <w:szCs w:val="24"/>
        </w:rPr>
        <w:t xml:space="preserve"> </w:t>
      </w:r>
    </w:p>
    <w:p w14:paraId="7924B906" w14:textId="77777777" w:rsidR="00153BD4" w:rsidRPr="003B78FF" w:rsidRDefault="00854202" w:rsidP="00BA35AC">
      <w:pPr>
        <w:pStyle w:val="BodyText"/>
        <w:rPr>
          <w:rFonts w:cs="Arial"/>
          <w:sz w:val="24"/>
          <w:szCs w:val="24"/>
        </w:rPr>
      </w:pPr>
      <w:r>
        <w:rPr>
          <w:rFonts w:cs="Arial"/>
          <w:sz w:val="24"/>
          <w:szCs w:val="24"/>
        </w:rPr>
        <w:t>Los estudiantes deben ubica</w:t>
      </w:r>
      <w:r w:rsidR="00613493" w:rsidRPr="003B78FF">
        <w:rPr>
          <w:rFonts w:cs="Arial"/>
          <w:sz w:val="24"/>
          <w:szCs w:val="24"/>
        </w:rPr>
        <w:t>r sus maletines y termos debajo del asiento que ocupan en el bus y p</w:t>
      </w:r>
      <w:r>
        <w:rPr>
          <w:rFonts w:cs="Arial"/>
          <w:sz w:val="24"/>
          <w:szCs w:val="24"/>
        </w:rPr>
        <w:t>or ningún motivo dejarlos al lado</w:t>
      </w:r>
      <w:r w:rsidR="00613493" w:rsidRPr="003B78FF">
        <w:rPr>
          <w:rFonts w:cs="Arial"/>
          <w:sz w:val="24"/>
          <w:szCs w:val="24"/>
        </w:rPr>
        <w:t xml:space="preserve"> del asiento del motorista. </w:t>
      </w:r>
    </w:p>
    <w:p w14:paraId="10DB13E4" w14:textId="77777777" w:rsidR="00522DB5" w:rsidRDefault="00613493" w:rsidP="00BA35AC">
      <w:pPr>
        <w:pStyle w:val="BodyText"/>
        <w:rPr>
          <w:rFonts w:cs="Arial"/>
          <w:sz w:val="24"/>
          <w:szCs w:val="24"/>
        </w:rPr>
      </w:pPr>
      <w:r w:rsidRPr="003B78FF">
        <w:rPr>
          <w:rFonts w:cs="Arial"/>
          <w:sz w:val="24"/>
          <w:szCs w:val="24"/>
        </w:rPr>
        <w:t xml:space="preserve">Las puertas deben permanecer cerradas cuando los buses están en movimiento. Solamente se abre una puerta para la salida de los </w:t>
      </w:r>
      <w:r w:rsidR="00D51D48">
        <w:rPr>
          <w:rFonts w:cs="Arial"/>
          <w:sz w:val="24"/>
          <w:szCs w:val="24"/>
        </w:rPr>
        <w:t>usuarios</w:t>
      </w:r>
      <w:r w:rsidRPr="003B78FF">
        <w:rPr>
          <w:rFonts w:cs="Arial"/>
          <w:sz w:val="24"/>
          <w:szCs w:val="24"/>
        </w:rPr>
        <w:t xml:space="preserve">. </w:t>
      </w:r>
    </w:p>
    <w:p w14:paraId="3F96DD48" w14:textId="77777777" w:rsidR="00153BD4" w:rsidRPr="003B78FF" w:rsidRDefault="00613493" w:rsidP="00BA35AC">
      <w:pPr>
        <w:pStyle w:val="BodyText"/>
        <w:rPr>
          <w:rFonts w:cs="Arial"/>
          <w:sz w:val="24"/>
          <w:szCs w:val="24"/>
        </w:rPr>
      </w:pPr>
      <w:r w:rsidRPr="003B78FF">
        <w:rPr>
          <w:rFonts w:cs="Arial"/>
          <w:sz w:val="24"/>
          <w:szCs w:val="24"/>
        </w:rPr>
        <w:t>Los estudiantes no podrán traspasar la puerta de seguri</w:t>
      </w:r>
      <w:r w:rsidR="00D51D48">
        <w:rPr>
          <w:rFonts w:cs="Arial"/>
          <w:sz w:val="24"/>
          <w:szCs w:val="24"/>
        </w:rPr>
        <w:t>dad sin permiso y</w:t>
      </w:r>
      <w:r w:rsidRPr="003B78FF">
        <w:rPr>
          <w:rFonts w:cs="Arial"/>
          <w:sz w:val="24"/>
          <w:szCs w:val="24"/>
        </w:rPr>
        <w:t xml:space="preserve"> s</w:t>
      </w:r>
      <w:r w:rsidR="009133D4" w:rsidRPr="003B78FF">
        <w:rPr>
          <w:rFonts w:cs="Arial"/>
          <w:sz w:val="24"/>
          <w:szCs w:val="24"/>
        </w:rPr>
        <w:t>ó</w:t>
      </w:r>
      <w:r w:rsidRPr="003B78FF">
        <w:rPr>
          <w:rFonts w:cs="Arial"/>
          <w:sz w:val="24"/>
          <w:szCs w:val="24"/>
        </w:rPr>
        <w:t xml:space="preserve">lo podrán bajarse del bus en </w:t>
      </w:r>
      <w:r w:rsidR="00522DB5" w:rsidRPr="003B78FF">
        <w:rPr>
          <w:rFonts w:cs="Arial"/>
          <w:sz w:val="24"/>
          <w:szCs w:val="24"/>
        </w:rPr>
        <w:t>la dirección acordada en la hoja d</w:t>
      </w:r>
      <w:r w:rsidR="00522DB5">
        <w:rPr>
          <w:rFonts w:cs="Arial"/>
          <w:sz w:val="24"/>
          <w:szCs w:val="24"/>
        </w:rPr>
        <w:t>e matrícula</w:t>
      </w:r>
      <w:r w:rsidRPr="003B78FF">
        <w:rPr>
          <w:rFonts w:cs="Arial"/>
          <w:sz w:val="24"/>
          <w:szCs w:val="24"/>
        </w:rPr>
        <w:t>.</w:t>
      </w:r>
    </w:p>
    <w:p w14:paraId="19B3E9A0" w14:textId="77777777" w:rsidR="00522DB5" w:rsidRPr="003B78FF" w:rsidRDefault="00522DB5" w:rsidP="00522DB5">
      <w:pPr>
        <w:pStyle w:val="BodyText"/>
        <w:rPr>
          <w:rFonts w:cs="Arial"/>
          <w:sz w:val="24"/>
          <w:szCs w:val="24"/>
        </w:rPr>
      </w:pPr>
      <w:r w:rsidRPr="003B78FF">
        <w:rPr>
          <w:rFonts w:cs="Arial"/>
          <w:sz w:val="24"/>
          <w:szCs w:val="24"/>
        </w:rPr>
        <w:t>No existen asientos reservados en el bus y la distribución debe ser de acuerdo con la edad: los estudiantes mayores usan la parte posterior del bus, los estudiantes menores se sientan más adelante. La acompañante asignará los asientos</w:t>
      </w:r>
      <w:r>
        <w:rPr>
          <w:rFonts w:cs="Arial"/>
          <w:sz w:val="24"/>
          <w:szCs w:val="24"/>
        </w:rPr>
        <w:t>,</w:t>
      </w:r>
      <w:r w:rsidRPr="003B78FF">
        <w:rPr>
          <w:rFonts w:cs="Arial"/>
          <w:sz w:val="24"/>
          <w:szCs w:val="24"/>
        </w:rPr>
        <w:t xml:space="preserve"> de considerarlo necesario.</w:t>
      </w:r>
    </w:p>
    <w:p w14:paraId="26166A21" w14:textId="77777777" w:rsidR="00153BD4" w:rsidRPr="003B78FF" w:rsidRDefault="00613493" w:rsidP="00BA35AC">
      <w:pPr>
        <w:pStyle w:val="BodyText"/>
        <w:rPr>
          <w:rFonts w:cs="Arial"/>
          <w:sz w:val="24"/>
          <w:szCs w:val="24"/>
        </w:rPr>
      </w:pPr>
      <w:r w:rsidRPr="003B78FF">
        <w:rPr>
          <w:rFonts w:cs="Arial"/>
          <w:sz w:val="24"/>
          <w:szCs w:val="24"/>
        </w:rPr>
        <w:t xml:space="preserve">Los estudiantes deben llevar adecuadamente el uniforme del Colegio durante los </w:t>
      </w:r>
      <w:r w:rsidR="00D51D48">
        <w:rPr>
          <w:rFonts w:cs="Arial"/>
          <w:sz w:val="24"/>
          <w:szCs w:val="24"/>
        </w:rPr>
        <w:t>recorridos</w:t>
      </w:r>
      <w:r w:rsidRPr="003B78FF">
        <w:rPr>
          <w:rFonts w:cs="Arial"/>
          <w:sz w:val="24"/>
          <w:szCs w:val="24"/>
        </w:rPr>
        <w:t xml:space="preserve"> de los buses. D</w:t>
      </w:r>
      <w:r w:rsidR="00A070E4">
        <w:rPr>
          <w:rFonts w:cs="Arial"/>
          <w:sz w:val="24"/>
          <w:szCs w:val="24"/>
        </w:rPr>
        <w:t>espués de las actividades extra</w:t>
      </w:r>
      <w:r w:rsidRPr="003B78FF">
        <w:rPr>
          <w:rFonts w:cs="Arial"/>
          <w:sz w:val="24"/>
          <w:szCs w:val="24"/>
        </w:rPr>
        <w:t>curriculares pueden llevar el uniforme de la actividad desarrollada.</w:t>
      </w:r>
    </w:p>
    <w:p w14:paraId="44F24702" w14:textId="77777777" w:rsidR="00153BD4" w:rsidRPr="003B78FF" w:rsidRDefault="00613493" w:rsidP="00BA35AC">
      <w:pPr>
        <w:pStyle w:val="BodyText"/>
        <w:rPr>
          <w:rFonts w:cs="Arial"/>
          <w:b/>
          <w:sz w:val="24"/>
          <w:szCs w:val="24"/>
        </w:rPr>
      </w:pPr>
      <w:r w:rsidRPr="003B78FF">
        <w:rPr>
          <w:rFonts w:cs="Arial"/>
          <w:sz w:val="24"/>
          <w:szCs w:val="24"/>
        </w:rPr>
        <w:t>Todas las partes del cuerpo deben permanecer adentro del bus en todo momento. No se debe comprar por las ventanillas</w:t>
      </w:r>
      <w:r w:rsidR="00D51D48">
        <w:rPr>
          <w:rFonts w:cs="Arial"/>
          <w:sz w:val="24"/>
          <w:szCs w:val="24"/>
        </w:rPr>
        <w:t>,</w:t>
      </w:r>
      <w:r w:rsidRPr="003B78FF">
        <w:rPr>
          <w:rFonts w:cs="Arial"/>
          <w:sz w:val="24"/>
          <w:szCs w:val="24"/>
        </w:rPr>
        <w:t xml:space="preserve"> n</w:t>
      </w:r>
      <w:r w:rsidR="00A070E4">
        <w:rPr>
          <w:rFonts w:cs="Arial"/>
          <w:sz w:val="24"/>
          <w:szCs w:val="24"/>
        </w:rPr>
        <w:t xml:space="preserve">i tirar </w:t>
      </w:r>
      <w:r w:rsidR="00D51D48">
        <w:rPr>
          <w:rFonts w:cs="Arial"/>
          <w:sz w:val="24"/>
          <w:szCs w:val="24"/>
        </w:rPr>
        <w:t>basuras u otros objetos,</w:t>
      </w:r>
      <w:r w:rsidR="00A070E4">
        <w:rPr>
          <w:rFonts w:cs="Arial"/>
          <w:sz w:val="24"/>
          <w:szCs w:val="24"/>
        </w:rPr>
        <w:t xml:space="preserve"> </w:t>
      </w:r>
      <w:r w:rsidRPr="003B78FF">
        <w:rPr>
          <w:rFonts w:cs="Arial"/>
          <w:sz w:val="24"/>
          <w:szCs w:val="24"/>
        </w:rPr>
        <w:t>a la calle</w:t>
      </w:r>
      <w:r w:rsidRPr="003B78FF">
        <w:rPr>
          <w:rFonts w:cs="Arial"/>
          <w:b/>
          <w:sz w:val="24"/>
          <w:szCs w:val="24"/>
        </w:rPr>
        <w:t xml:space="preserve">. </w:t>
      </w:r>
    </w:p>
    <w:p w14:paraId="1D9AFB75" w14:textId="77777777" w:rsidR="00153BD4" w:rsidRPr="003B78FF" w:rsidRDefault="00613493" w:rsidP="00BA35AC">
      <w:pPr>
        <w:pStyle w:val="BodyText"/>
        <w:rPr>
          <w:rFonts w:cs="Arial"/>
          <w:sz w:val="24"/>
          <w:szCs w:val="24"/>
        </w:rPr>
      </w:pPr>
      <w:r w:rsidRPr="003B78FF">
        <w:rPr>
          <w:rFonts w:cs="Arial"/>
          <w:sz w:val="24"/>
          <w:szCs w:val="24"/>
        </w:rPr>
        <w:t>Están prohibidos los juegos físicos</w:t>
      </w:r>
      <w:r w:rsidR="00404991" w:rsidRPr="003B78FF">
        <w:rPr>
          <w:rFonts w:cs="Arial"/>
          <w:sz w:val="24"/>
          <w:szCs w:val="24"/>
        </w:rPr>
        <w:t xml:space="preserve"> y comer en el bus, dado el riesgo que esto implica para la integridad física de los usuarios</w:t>
      </w:r>
    </w:p>
    <w:p w14:paraId="5DAD8846" w14:textId="77777777" w:rsidR="00522DB5" w:rsidRPr="003B78FF" w:rsidRDefault="00522DB5" w:rsidP="00522DB5">
      <w:pPr>
        <w:pStyle w:val="BodyText"/>
        <w:rPr>
          <w:rFonts w:cs="Arial"/>
          <w:sz w:val="24"/>
          <w:szCs w:val="24"/>
        </w:rPr>
      </w:pPr>
      <w:r w:rsidRPr="003B78FF">
        <w:rPr>
          <w:rFonts w:cs="Arial"/>
          <w:sz w:val="24"/>
          <w:szCs w:val="24"/>
        </w:rPr>
        <w:t>La acompañante de bus y los conductores representa</w:t>
      </w:r>
      <w:r>
        <w:rPr>
          <w:rFonts w:cs="Arial"/>
          <w:sz w:val="24"/>
          <w:szCs w:val="24"/>
        </w:rPr>
        <w:t>n</w:t>
      </w:r>
      <w:r w:rsidRPr="003B78FF">
        <w:rPr>
          <w:rFonts w:cs="Arial"/>
          <w:sz w:val="24"/>
          <w:szCs w:val="24"/>
        </w:rPr>
        <w:t xml:space="preserve"> la autoridad </w:t>
      </w:r>
      <w:r>
        <w:rPr>
          <w:rFonts w:cs="Arial"/>
          <w:sz w:val="24"/>
          <w:szCs w:val="24"/>
        </w:rPr>
        <w:t>del Colegio</w:t>
      </w:r>
      <w:r w:rsidRPr="003B78FF">
        <w:rPr>
          <w:rFonts w:cs="Arial"/>
          <w:sz w:val="24"/>
          <w:szCs w:val="24"/>
        </w:rPr>
        <w:t xml:space="preserve">, </w:t>
      </w:r>
      <w:r>
        <w:rPr>
          <w:rFonts w:cs="Arial"/>
          <w:sz w:val="24"/>
          <w:szCs w:val="24"/>
        </w:rPr>
        <w:t>como tal deben ser respetados</w:t>
      </w:r>
      <w:r w:rsidRPr="003B78FF">
        <w:rPr>
          <w:rFonts w:cs="Arial"/>
          <w:sz w:val="24"/>
          <w:szCs w:val="24"/>
        </w:rPr>
        <w:t xml:space="preserve"> y sus indicaciones acatadas, de acuerdo con las normas aquí expresadas</w:t>
      </w:r>
    </w:p>
    <w:p w14:paraId="6551DE49" w14:textId="77777777" w:rsidR="00613493" w:rsidRPr="003B78FF" w:rsidRDefault="00613493" w:rsidP="0065670F">
      <w:pPr>
        <w:pStyle w:val="BodyText2"/>
        <w:ind w:right="-4"/>
        <w:rPr>
          <w:rFonts w:cs="Arial"/>
          <w:sz w:val="24"/>
          <w:szCs w:val="24"/>
        </w:rPr>
      </w:pPr>
      <w:r w:rsidRPr="003B78FF">
        <w:rPr>
          <w:rFonts w:cs="Arial"/>
          <w:sz w:val="24"/>
          <w:szCs w:val="24"/>
        </w:rPr>
        <w:t>Ante cualqu</w:t>
      </w:r>
      <w:r w:rsidR="00D51D48">
        <w:rPr>
          <w:rFonts w:cs="Arial"/>
          <w:sz w:val="24"/>
          <w:szCs w:val="24"/>
        </w:rPr>
        <w:t>ier conducta inadecuada del estudiante</w:t>
      </w:r>
      <w:r w:rsidRPr="003B78FF">
        <w:rPr>
          <w:rFonts w:cs="Arial"/>
          <w:sz w:val="24"/>
          <w:szCs w:val="24"/>
        </w:rPr>
        <w:t xml:space="preserve"> durante el recorrido, se seguirá el procedimiento establecido en el </w:t>
      </w:r>
      <w:r w:rsidR="002A20CF" w:rsidRPr="003B78FF">
        <w:rPr>
          <w:rFonts w:cs="Arial"/>
          <w:sz w:val="24"/>
          <w:szCs w:val="24"/>
        </w:rPr>
        <w:t xml:space="preserve">capítulo </w:t>
      </w:r>
      <w:r w:rsidR="00E96B44">
        <w:rPr>
          <w:rFonts w:cs="Arial"/>
          <w:sz w:val="24"/>
          <w:szCs w:val="24"/>
        </w:rPr>
        <w:t>Proceso F</w:t>
      </w:r>
      <w:r w:rsidR="004E71D2" w:rsidRPr="003B78FF">
        <w:rPr>
          <w:rFonts w:cs="Arial"/>
          <w:sz w:val="24"/>
          <w:szCs w:val="24"/>
        </w:rPr>
        <w:t xml:space="preserve">ormativo y </w:t>
      </w:r>
      <w:r w:rsidR="00E96B44">
        <w:rPr>
          <w:rFonts w:cs="Arial"/>
          <w:sz w:val="24"/>
          <w:szCs w:val="24"/>
        </w:rPr>
        <w:t>D</w:t>
      </w:r>
      <w:r w:rsidR="004E71D2" w:rsidRPr="003B78FF">
        <w:rPr>
          <w:rFonts w:cs="Arial"/>
          <w:sz w:val="24"/>
          <w:szCs w:val="24"/>
        </w:rPr>
        <w:t>isciplinario</w:t>
      </w:r>
      <w:proofErr w:type="gramStart"/>
      <w:r w:rsidR="002A20CF" w:rsidRPr="003B78FF">
        <w:rPr>
          <w:rFonts w:cs="Arial"/>
          <w:sz w:val="24"/>
          <w:szCs w:val="24"/>
        </w:rPr>
        <w:t>.</w:t>
      </w:r>
      <w:r w:rsidRPr="003B78FF">
        <w:rPr>
          <w:rFonts w:cs="Arial"/>
          <w:sz w:val="24"/>
          <w:szCs w:val="24"/>
        </w:rPr>
        <w:t>.</w:t>
      </w:r>
      <w:proofErr w:type="gramEnd"/>
      <w:r w:rsidRPr="003B78FF">
        <w:rPr>
          <w:rFonts w:cs="Arial"/>
          <w:sz w:val="24"/>
          <w:szCs w:val="24"/>
        </w:rPr>
        <w:t xml:space="preserve"> </w:t>
      </w:r>
    </w:p>
    <w:p w14:paraId="10C99633" w14:textId="77777777" w:rsidR="00153BD4" w:rsidRPr="003B78FF" w:rsidRDefault="00613493" w:rsidP="00BA35AC">
      <w:pPr>
        <w:pStyle w:val="BodyText"/>
        <w:rPr>
          <w:rFonts w:cs="Arial"/>
          <w:sz w:val="24"/>
          <w:szCs w:val="24"/>
        </w:rPr>
      </w:pPr>
      <w:r w:rsidRPr="003B78FF">
        <w:rPr>
          <w:rFonts w:cs="Arial"/>
          <w:sz w:val="24"/>
          <w:szCs w:val="24"/>
        </w:rPr>
        <w:t>No se presta el servicio de transporte escolar a los estudiantes que por alguna sanción disciplinaria deban ir al Colegio fuera del horario escolar.</w:t>
      </w:r>
    </w:p>
    <w:p w14:paraId="2093E9C9" w14:textId="77777777" w:rsidR="00153BD4" w:rsidRPr="003B78FF" w:rsidRDefault="00613493" w:rsidP="00BA35AC">
      <w:pPr>
        <w:pStyle w:val="BodyText"/>
        <w:rPr>
          <w:rFonts w:cs="Arial"/>
          <w:sz w:val="24"/>
          <w:szCs w:val="24"/>
        </w:rPr>
      </w:pPr>
      <w:r w:rsidRPr="003B78FF">
        <w:rPr>
          <w:rFonts w:cs="Arial"/>
          <w:sz w:val="24"/>
          <w:szCs w:val="24"/>
        </w:rPr>
        <w:t>Los docentes deben viajar en el bus asignado por el Coordinador de Transporte y deben apoyar a las acompañantes en todo lo relacionado con las normas exigidas en los buses.</w:t>
      </w:r>
    </w:p>
    <w:p w14:paraId="657C93E4" w14:textId="77777777" w:rsidR="00522DB5" w:rsidRDefault="00522DB5" w:rsidP="00BA35AC">
      <w:pPr>
        <w:pStyle w:val="BodyText"/>
        <w:rPr>
          <w:rFonts w:cs="Arial"/>
          <w:sz w:val="24"/>
          <w:szCs w:val="24"/>
        </w:rPr>
      </w:pPr>
    </w:p>
    <w:p w14:paraId="774283CA" w14:textId="5B84A67B" w:rsidR="00153BD4" w:rsidRPr="003B78FF" w:rsidRDefault="00522DB5" w:rsidP="00BA35AC">
      <w:pPr>
        <w:pStyle w:val="BodyText"/>
        <w:rPr>
          <w:rFonts w:cs="Arial"/>
          <w:sz w:val="24"/>
          <w:szCs w:val="24"/>
        </w:rPr>
      </w:pPr>
      <w:r>
        <w:rPr>
          <w:rFonts w:cs="Arial"/>
          <w:b/>
          <w:sz w:val="24"/>
          <w:szCs w:val="24"/>
        </w:rPr>
        <w:t>_</w:t>
      </w:r>
      <w:r w:rsidR="005C20FE">
        <w:rPr>
          <w:rFonts w:cs="Arial"/>
          <w:b/>
          <w:sz w:val="24"/>
          <w:szCs w:val="24"/>
        </w:rPr>
        <w:t>3.15</w:t>
      </w:r>
      <w:r w:rsidRPr="00522DB5">
        <w:rPr>
          <w:rFonts w:cs="Arial"/>
          <w:b/>
          <w:sz w:val="24"/>
          <w:szCs w:val="24"/>
        </w:rPr>
        <w:t>.3</w:t>
      </w:r>
      <w:r>
        <w:rPr>
          <w:rFonts w:cs="Arial"/>
          <w:sz w:val="24"/>
          <w:szCs w:val="24"/>
        </w:rPr>
        <w:t xml:space="preserve"> </w:t>
      </w:r>
      <w:r w:rsidR="007B357B" w:rsidRPr="003B78FF">
        <w:rPr>
          <w:rFonts w:cs="Arial"/>
          <w:sz w:val="24"/>
          <w:szCs w:val="24"/>
        </w:rPr>
        <w:t xml:space="preserve"> </w:t>
      </w:r>
      <w:r w:rsidR="00613493" w:rsidRPr="003B78FF">
        <w:rPr>
          <w:rFonts w:cs="Arial"/>
          <w:b/>
          <w:sz w:val="24"/>
          <w:szCs w:val="24"/>
        </w:rPr>
        <w:t xml:space="preserve">Normas de Transporte para los estudiantes de </w:t>
      </w:r>
      <w:r w:rsidR="00AC0D5C">
        <w:rPr>
          <w:rFonts w:cs="Arial"/>
          <w:b/>
          <w:sz w:val="24"/>
          <w:szCs w:val="24"/>
        </w:rPr>
        <w:t xml:space="preserve">Primera Infancia </w:t>
      </w:r>
      <w:r w:rsidR="00613493" w:rsidRPr="00AC0D5C">
        <w:rPr>
          <w:rFonts w:cs="Arial"/>
          <w:b/>
          <w:strike/>
          <w:color w:val="FF0000"/>
          <w:sz w:val="24"/>
          <w:szCs w:val="24"/>
        </w:rPr>
        <w:t>Jardín</w:t>
      </w:r>
      <w:r w:rsidR="00613493" w:rsidRPr="003B78FF">
        <w:rPr>
          <w:rFonts w:cs="Arial"/>
          <w:sz w:val="24"/>
          <w:szCs w:val="24"/>
        </w:rPr>
        <w:t>:</w:t>
      </w:r>
    </w:p>
    <w:p w14:paraId="4DC6E726" w14:textId="6DCB3203" w:rsidR="00153BD4" w:rsidRPr="00AC0D5C" w:rsidRDefault="00613493" w:rsidP="00BA35AC">
      <w:pPr>
        <w:pStyle w:val="BodyText"/>
        <w:rPr>
          <w:rFonts w:cs="Arial"/>
          <w:strike/>
          <w:sz w:val="24"/>
          <w:szCs w:val="24"/>
        </w:rPr>
      </w:pPr>
      <w:r w:rsidRPr="00AC0D5C">
        <w:rPr>
          <w:rFonts w:cs="Arial"/>
          <w:strike/>
          <w:sz w:val="24"/>
          <w:szCs w:val="24"/>
        </w:rPr>
        <w:t>Los niños de</w:t>
      </w:r>
      <w:r w:rsidR="00AC0D5C" w:rsidRPr="00AC0D5C">
        <w:rPr>
          <w:rFonts w:cs="Arial"/>
          <w:strike/>
          <w:sz w:val="24"/>
          <w:szCs w:val="24"/>
        </w:rPr>
        <w:t xml:space="preserve"> </w:t>
      </w:r>
      <w:proofErr w:type="spellStart"/>
      <w:r w:rsidR="00AC0D5C" w:rsidRPr="00AC0D5C">
        <w:rPr>
          <w:rFonts w:cs="Arial"/>
          <w:strike/>
          <w:sz w:val="24"/>
          <w:szCs w:val="24"/>
        </w:rPr>
        <w:t>Tots</w:t>
      </w:r>
      <w:proofErr w:type="spellEnd"/>
      <w:r w:rsidR="00AC0D5C" w:rsidRPr="00AC0D5C">
        <w:rPr>
          <w:rFonts w:cs="Arial"/>
          <w:strike/>
          <w:sz w:val="24"/>
          <w:szCs w:val="24"/>
        </w:rPr>
        <w:t xml:space="preserve">, </w:t>
      </w:r>
      <w:proofErr w:type="spellStart"/>
      <w:r w:rsidR="00AC0D5C" w:rsidRPr="00AC0D5C">
        <w:rPr>
          <w:rFonts w:cs="Arial"/>
          <w:strike/>
          <w:sz w:val="24"/>
          <w:szCs w:val="24"/>
        </w:rPr>
        <w:t>Toddlers</w:t>
      </w:r>
      <w:proofErr w:type="spellEnd"/>
      <w:r w:rsidR="00AC0D5C" w:rsidRPr="00AC0D5C">
        <w:rPr>
          <w:rFonts w:cs="Arial"/>
          <w:strike/>
          <w:sz w:val="24"/>
          <w:szCs w:val="24"/>
        </w:rPr>
        <w:t xml:space="preserve"> y </w:t>
      </w:r>
      <w:proofErr w:type="spellStart"/>
      <w:r w:rsidR="00AC0D5C" w:rsidRPr="00AC0D5C">
        <w:rPr>
          <w:rFonts w:cs="Arial"/>
          <w:strike/>
          <w:sz w:val="24"/>
          <w:szCs w:val="24"/>
        </w:rPr>
        <w:t>Nursery</w:t>
      </w:r>
      <w:proofErr w:type="spellEnd"/>
      <w:r w:rsidR="00AC0D5C" w:rsidRPr="00AC0D5C">
        <w:rPr>
          <w:rFonts w:cs="Arial"/>
          <w:strike/>
          <w:sz w:val="24"/>
          <w:szCs w:val="24"/>
        </w:rPr>
        <w:t xml:space="preserve"> </w:t>
      </w:r>
      <w:r w:rsidRPr="00AC0D5C">
        <w:rPr>
          <w:rFonts w:cs="Arial"/>
          <w:strike/>
          <w:sz w:val="24"/>
          <w:szCs w:val="24"/>
        </w:rPr>
        <w:t xml:space="preserve">l Jardín Infantil viajan en sillas adecuadas para su edad y tamaño. </w:t>
      </w:r>
    </w:p>
    <w:p w14:paraId="274A8D09" w14:textId="72115421" w:rsidR="00AC0D5C" w:rsidRDefault="00AC0D5C" w:rsidP="00BA35AC">
      <w:pPr>
        <w:pStyle w:val="BodyText"/>
        <w:rPr>
          <w:rFonts w:cs="Arial"/>
          <w:sz w:val="24"/>
          <w:szCs w:val="24"/>
        </w:rPr>
      </w:pPr>
      <w:r>
        <w:rPr>
          <w:rFonts w:cs="Arial"/>
          <w:sz w:val="24"/>
          <w:szCs w:val="24"/>
        </w:rPr>
        <w:t xml:space="preserve">Todos los niños menores de 4 años viajan en sillas adecuadas para su edad y tamaño. </w:t>
      </w:r>
    </w:p>
    <w:p w14:paraId="64576B3D" w14:textId="62D7FBB0" w:rsidR="00AC0D5C" w:rsidRDefault="00AC0D5C" w:rsidP="00BA35AC">
      <w:pPr>
        <w:pStyle w:val="BodyText"/>
        <w:rPr>
          <w:rFonts w:cs="Arial"/>
          <w:sz w:val="24"/>
          <w:szCs w:val="24"/>
        </w:rPr>
      </w:pPr>
      <w:r>
        <w:rPr>
          <w:rFonts w:cs="Arial"/>
          <w:sz w:val="24"/>
          <w:szCs w:val="24"/>
        </w:rPr>
        <w:t>Los alumnos</w:t>
      </w:r>
      <w:r w:rsidRPr="003B78FF">
        <w:rPr>
          <w:rFonts w:cs="Arial"/>
          <w:sz w:val="24"/>
          <w:szCs w:val="24"/>
        </w:rPr>
        <w:t xml:space="preserve"> de </w:t>
      </w:r>
      <w:proofErr w:type="spellStart"/>
      <w:r w:rsidRPr="003B78FF">
        <w:rPr>
          <w:rFonts w:cs="Arial"/>
          <w:sz w:val="24"/>
          <w:szCs w:val="24"/>
        </w:rPr>
        <w:t>Nursery</w:t>
      </w:r>
      <w:proofErr w:type="spellEnd"/>
      <w:r w:rsidRPr="003B78FF">
        <w:rPr>
          <w:rFonts w:cs="Arial"/>
          <w:sz w:val="24"/>
          <w:szCs w:val="24"/>
        </w:rPr>
        <w:t xml:space="preserve">, previa autorización escrita de sus padres, </w:t>
      </w:r>
      <w:r>
        <w:rPr>
          <w:rFonts w:cs="Arial"/>
          <w:sz w:val="24"/>
          <w:szCs w:val="24"/>
        </w:rPr>
        <w:t>podrán</w:t>
      </w:r>
      <w:r w:rsidRPr="003B78FF">
        <w:rPr>
          <w:rFonts w:cs="Arial"/>
          <w:sz w:val="24"/>
          <w:szCs w:val="24"/>
        </w:rPr>
        <w:t xml:space="preserve"> </w:t>
      </w:r>
      <w:r>
        <w:rPr>
          <w:rFonts w:cs="Arial"/>
          <w:sz w:val="24"/>
          <w:szCs w:val="24"/>
        </w:rPr>
        <w:t xml:space="preserve">pasar a </w:t>
      </w:r>
      <w:r w:rsidRPr="003B78FF">
        <w:rPr>
          <w:rFonts w:cs="Arial"/>
          <w:sz w:val="24"/>
          <w:szCs w:val="24"/>
        </w:rPr>
        <w:t>usar l</w:t>
      </w:r>
      <w:r>
        <w:rPr>
          <w:rFonts w:cs="Arial"/>
          <w:sz w:val="24"/>
          <w:szCs w:val="24"/>
        </w:rPr>
        <w:t>os asientos convencionales</w:t>
      </w:r>
      <w:r w:rsidRPr="003B78FF">
        <w:rPr>
          <w:rFonts w:cs="Arial"/>
          <w:sz w:val="24"/>
          <w:szCs w:val="24"/>
        </w:rPr>
        <w:t xml:space="preserve"> del bus</w:t>
      </w:r>
      <w:r>
        <w:rPr>
          <w:rFonts w:cs="Arial"/>
          <w:sz w:val="24"/>
          <w:szCs w:val="24"/>
        </w:rPr>
        <w:t>,</w:t>
      </w:r>
      <w:r w:rsidRPr="003B78FF">
        <w:rPr>
          <w:rFonts w:cs="Arial"/>
          <w:sz w:val="24"/>
          <w:szCs w:val="24"/>
        </w:rPr>
        <w:t xml:space="preserve"> con el debido uso del cinturón de seguridad</w:t>
      </w:r>
    </w:p>
    <w:p w14:paraId="3383974B" w14:textId="4FFBA191" w:rsidR="003B6E84" w:rsidRPr="003B6E84" w:rsidRDefault="00613493" w:rsidP="003B6E84">
      <w:pPr>
        <w:pStyle w:val="BodyText"/>
        <w:rPr>
          <w:rFonts w:cs="Arial"/>
          <w:sz w:val="24"/>
          <w:szCs w:val="24"/>
          <w:lang w:val="es-CO"/>
        </w:rPr>
      </w:pPr>
      <w:r w:rsidRPr="003B78FF">
        <w:rPr>
          <w:rFonts w:cs="Arial"/>
          <w:sz w:val="24"/>
          <w:szCs w:val="24"/>
        </w:rPr>
        <w:t>A la llegada de los niños</w:t>
      </w:r>
      <w:r w:rsidR="00AC0D5C">
        <w:rPr>
          <w:rFonts w:cs="Arial"/>
          <w:sz w:val="24"/>
          <w:szCs w:val="24"/>
        </w:rPr>
        <w:t xml:space="preserve"> de </w:t>
      </w:r>
      <w:proofErr w:type="spellStart"/>
      <w:r w:rsidR="00AC0D5C">
        <w:rPr>
          <w:rFonts w:cs="Arial"/>
          <w:sz w:val="24"/>
          <w:szCs w:val="24"/>
        </w:rPr>
        <w:t>Tots</w:t>
      </w:r>
      <w:proofErr w:type="spellEnd"/>
      <w:r w:rsidR="00AC0D5C">
        <w:rPr>
          <w:rFonts w:cs="Arial"/>
          <w:sz w:val="24"/>
          <w:szCs w:val="24"/>
        </w:rPr>
        <w:t xml:space="preserve">, </w:t>
      </w:r>
      <w:proofErr w:type="spellStart"/>
      <w:r w:rsidR="00AC0D5C">
        <w:rPr>
          <w:rFonts w:cs="Arial"/>
          <w:sz w:val="24"/>
          <w:szCs w:val="24"/>
        </w:rPr>
        <w:t>Toddlers</w:t>
      </w:r>
      <w:proofErr w:type="spellEnd"/>
      <w:r w:rsidR="00AC0D5C">
        <w:rPr>
          <w:rFonts w:cs="Arial"/>
          <w:sz w:val="24"/>
          <w:szCs w:val="24"/>
        </w:rPr>
        <w:t xml:space="preserve"> y </w:t>
      </w:r>
      <w:proofErr w:type="spellStart"/>
      <w:r w:rsidR="00AC0D5C">
        <w:rPr>
          <w:rFonts w:cs="Arial"/>
          <w:sz w:val="24"/>
          <w:szCs w:val="24"/>
        </w:rPr>
        <w:t>Nursery</w:t>
      </w:r>
      <w:proofErr w:type="spellEnd"/>
      <w:r w:rsidRPr="003B78FF">
        <w:rPr>
          <w:rFonts w:cs="Arial"/>
          <w:sz w:val="24"/>
          <w:szCs w:val="24"/>
        </w:rPr>
        <w:t xml:space="preserve"> </w:t>
      </w:r>
      <w:r w:rsidRPr="00AC0D5C">
        <w:rPr>
          <w:rFonts w:cs="Arial"/>
          <w:strike/>
          <w:sz w:val="24"/>
          <w:szCs w:val="24"/>
        </w:rPr>
        <w:t>del Jardín</w:t>
      </w:r>
      <w:r w:rsidRPr="003B78FF">
        <w:rPr>
          <w:rFonts w:cs="Arial"/>
          <w:sz w:val="24"/>
          <w:szCs w:val="24"/>
        </w:rPr>
        <w:t xml:space="preserve"> las docentes de apoyo y las acompañantes bajan a los niños </w:t>
      </w:r>
      <w:r w:rsidR="002E764A" w:rsidRPr="003B78FF">
        <w:rPr>
          <w:rFonts w:cs="Arial"/>
          <w:sz w:val="24"/>
          <w:szCs w:val="24"/>
        </w:rPr>
        <w:t xml:space="preserve">de </w:t>
      </w:r>
      <w:r w:rsidRPr="003B78FF">
        <w:rPr>
          <w:rFonts w:cs="Arial"/>
          <w:sz w:val="24"/>
          <w:szCs w:val="24"/>
        </w:rPr>
        <w:t xml:space="preserve">cada bus y los </w:t>
      </w:r>
      <w:r w:rsidRPr="003B6E84">
        <w:rPr>
          <w:rFonts w:cs="Arial"/>
          <w:sz w:val="24"/>
          <w:szCs w:val="24"/>
        </w:rPr>
        <w:t xml:space="preserve">acompañan hasta </w:t>
      </w:r>
      <w:r w:rsidR="00AC0D5C" w:rsidRPr="003B6E84">
        <w:rPr>
          <w:rFonts w:cs="Arial"/>
          <w:sz w:val="24"/>
          <w:szCs w:val="24"/>
        </w:rPr>
        <w:t xml:space="preserve">sus salones </w:t>
      </w:r>
      <w:r w:rsidRPr="003B6E84">
        <w:rPr>
          <w:rFonts w:cs="Arial"/>
          <w:strike/>
          <w:sz w:val="24"/>
          <w:szCs w:val="24"/>
        </w:rPr>
        <w:t>el Jardín</w:t>
      </w:r>
      <w:r w:rsidR="00D51D48" w:rsidRPr="003B6E84">
        <w:rPr>
          <w:rFonts w:cs="Arial"/>
          <w:sz w:val="24"/>
          <w:szCs w:val="24"/>
        </w:rPr>
        <w:t xml:space="preserve"> entregándolos directamente al docente correspondiente.</w:t>
      </w:r>
      <w:r w:rsidR="003B6E84" w:rsidRPr="003B6E84">
        <w:rPr>
          <w:rFonts w:cs="Arial"/>
          <w:sz w:val="24"/>
          <w:szCs w:val="24"/>
        </w:rPr>
        <w:t xml:space="preserve"> L</w:t>
      </w:r>
      <w:r w:rsidR="003B6E84" w:rsidRPr="003B6E84">
        <w:rPr>
          <w:rFonts w:cs="Arial"/>
          <w:sz w:val="24"/>
          <w:szCs w:val="24"/>
          <w:lang w:val="es-CO"/>
        </w:rPr>
        <w:t>as acompañantes</w:t>
      </w:r>
      <w:r w:rsidR="003B6E84" w:rsidRPr="003B6E84">
        <w:rPr>
          <w:rFonts w:cs="Arial"/>
          <w:sz w:val="24"/>
          <w:szCs w:val="24"/>
          <w:lang w:val="es-CO"/>
        </w:rPr>
        <w:t xml:space="preserve"> de bus</w:t>
      </w:r>
      <w:r w:rsidR="003B6E84" w:rsidRPr="003B6E84">
        <w:rPr>
          <w:rFonts w:cs="Arial"/>
          <w:sz w:val="24"/>
          <w:szCs w:val="24"/>
          <w:lang w:val="es-CO"/>
        </w:rPr>
        <w:t xml:space="preserve"> llevan a los niños de </w:t>
      </w:r>
      <w:proofErr w:type="spellStart"/>
      <w:r w:rsidR="003B6E84" w:rsidRPr="003B6E84">
        <w:rPr>
          <w:rFonts w:cs="Arial"/>
          <w:sz w:val="24"/>
          <w:szCs w:val="24"/>
          <w:lang w:val="es-CO"/>
        </w:rPr>
        <w:t>Prekinder</w:t>
      </w:r>
      <w:proofErr w:type="spellEnd"/>
      <w:r w:rsidR="003B6E84" w:rsidRPr="003B6E84">
        <w:rPr>
          <w:rFonts w:cs="Arial"/>
          <w:sz w:val="24"/>
          <w:szCs w:val="24"/>
          <w:lang w:val="es-CO"/>
        </w:rPr>
        <w:t xml:space="preserve"> hasta la Sección. </w:t>
      </w:r>
    </w:p>
    <w:p w14:paraId="0372205B" w14:textId="6B613DED" w:rsidR="003B6E84" w:rsidRPr="003B6E84" w:rsidRDefault="00613493" w:rsidP="00BA35AC">
      <w:pPr>
        <w:pStyle w:val="BodyText"/>
        <w:rPr>
          <w:rFonts w:cs="Arial"/>
          <w:sz w:val="24"/>
          <w:szCs w:val="24"/>
        </w:rPr>
      </w:pPr>
      <w:r w:rsidRPr="003B6E84">
        <w:rPr>
          <w:rFonts w:cs="Arial"/>
          <w:sz w:val="24"/>
          <w:szCs w:val="24"/>
        </w:rPr>
        <w:t>De regreso a</w:t>
      </w:r>
      <w:r w:rsidR="00D51D48" w:rsidRPr="003B6E84">
        <w:rPr>
          <w:rFonts w:cs="Arial"/>
          <w:sz w:val="24"/>
          <w:szCs w:val="24"/>
        </w:rPr>
        <w:t xml:space="preserve"> casa, el docente de apoyo y/o titular lleva</w:t>
      </w:r>
      <w:r w:rsidRPr="003B6E84">
        <w:rPr>
          <w:rFonts w:cs="Arial"/>
          <w:sz w:val="24"/>
          <w:szCs w:val="24"/>
        </w:rPr>
        <w:t xml:space="preserve"> a los niños</w:t>
      </w:r>
      <w:r w:rsidR="00AC0D5C" w:rsidRPr="003B6E84">
        <w:rPr>
          <w:rFonts w:cs="Arial"/>
          <w:sz w:val="24"/>
          <w:szCs w:val="24"/>
        </w:rPr>
        <w:t xml:space="preserve"> de </w:t>
      </w:r>
      <w:proofErr w:type="spellStart"/>
      <w:r w:rsidR="00AC0D5C" w:rsidRPr="003B6E84">
        <w:rPr>
          <w:rFonts w:cs="Arial"/>
          <w:sz w:val="24"/>
          <w:szCs w:val="24"/>
        </w:rPr>
        <w:t>Tots</w:t>
      </w:r>
      <w:proofErr w:type="spellEnd"/>
      <w:r w:rsidR="00AC0D5C" w:rsidRPr="003B6E84">
        <w:rPr>
          <w:rFonts w:cs="Arial"/>
          <w:sz w:val="24"/>
          <w:szCs w:val="24"/>
        </w:rPr>
        <w:t xml:space="preserve">, </w:t>
      </w:r>
      <w:proofErr w:type="spellStart"/>
      <w:r w:rsidR="00AC0D5C" w:rsidRPr="003B6E84">
        <w:rPr>
          <w:rFonts w:cs="Arial"/>
          <w:sz w:val="24"/>
          <w:szCs w:val="24"/>
        </w:rPr>
        <w:t>Toddlers</w:t>
      </w:r>
      <w:proofErr w:type="spellEnd"/>
      <w:r w:rsidR="00AC0D5C" w:rsidRPr="003B6E84">
        <w:rPr>
          <w:rFonts w:cs="Arial"/>
          <w:sz w:val="24"/>
          <w:szCs w:val="24"/>
        </w:rPr>
        <w:t xml:space="preserve"> y </w:t>
      </w:r>
      <w:proofErr w:type="spellStart"/>
      <w:r w:rsidR="00AC0D5C" w:rsidRPr="003B6E84">
        <w:rPr>
          <w:rFonts w:cs="Arial"/>
          <w:sz w:val="24"/>
          <w:szCs w:val="24"/>
        </w:rPr>
        <w:t>Nursery</w:t>
      </w:r>
      <w:proofErr w:type="spellEnd"/>
      <w:r w:rsidRPr="003B6E84">
        <w:rPr>
          <w:rFonts w:cs="Arial"/>
          <w:sz w:val="24"/>
          <w:szCs w:val="24"/>
        </w:rPr>
        <w:t xml:space="preserve"> desde el salón hasta su respectivo bus. </w:t>
      </w:r>
      <w:r w:rsidR="003B6E84" w:rsidRPr="003B6E84">
        <w:rPr>
          <w:rFonts w:cs="Arial"/>
          <w:sz w:val="24"/>
          <w:szCs w:val="24"/>
        </w:rPr>
        <w:t xml:space="preserve">Los docentes de </w:t>
      </w:r>
      <w:proofErr w:type="spellStart"/>
      <w:r w:rsidR="003B6E84" w:rsidRPr="003B6E84">
        <w:rPr>
          <w:rFonts w:cs="Arial"/>
          <w:sz w:val="24"/>
          <w:szCs w:val="24"/>
        </w:rPr>
        <w:t>Prekinder</w:t>
      </w:r>
      <w:proofErr w:type="spellEnd"/>
      <w:r w:rsidR="003B6E84" w:rsidRPr="003B6E84">
        <w:rPr>
          <w:rFonts w:cs="Arial"/>
          <w:sz w:val="24"/>
          <w:szCs w:val="24"/>
        </w:rPr>
        <w:t xml:space="preserve">, </w:t>
      </w:r>
      <w:proofErr w:type="spellStart"/>
      <w:r w:rsidR="003B6E84" w:rsidRPr="003B6E84">
        <w:rPr>
          <w:rFonts w:cs="Arial"/>
          <w:sz w:val="24"/>
          <w:szCs w:val="24"/>
        </w:rPr>
        <w:t>Kinder</w:t>
      </w:r>
      <w:proofErr w:type="spellEnd"/>
      <w:r w:rsidR="003B6E84" w:rsidRPr="003B6E84">
        <w:rPr>
          <w:rFonts w:cs="Arial"/>
          <w:sz w:val="24"/>
          <w:szCs w:val="24"/>
        </w:rPr>
        <w:t xml:space="preserve"> y Primero acompañan a sus alumnos hasta la zona de buses.</w:t>
      </w:r>
    </w:p>
    <w:p w14:paraId="7684CF3A" w14:textId="4C4FED05" w:rsidR="00153BD4" w:rsidRPr="003B78FF" w:rsidRDefault="00613493" w:rsidP="00BA35AC">
      <w:pPr>
        <w:pStyle w:val="BodyText"/>
        <w:rPr>
          <w:rFonts w:cs="Arial"/>
          <w:sz w:val="24"/>
          <w:szCs w:val="24"/>
        </w:rPr>
      </w:pPr>
      <w:r w:rsidRPr="003B6E84">
        <w:rPr>
          <w:rFonts w:cs="Arial"/>
          <w:sz w:val="24"/>
          <w:szCs w:val="24"/>
        </w:rPr>
        <w:t>Las acompañantes deben llegar puntualmente</w:t>
      </w:r>
      <w:r w:rsidRPr="003B78FF">
        <w:rPr>
          <w:rFonts w:cs="Arial"/>
          <w:sz w:val="24"/>
          <w:szCs w:val="24"/>
        </w:rPr>
        <w:t xml:space="preserve"> a la 1:10 p.m. a los buses para recibir</w:t>
      </w:r>
      <w:r w:rsidR="00AC0D5C">
        <w:rPr>
          <w:rFonts w:cs="Arial"/>
          <w:sz w:val="24"/>
          <w:szCs w:val="24"/>
        </w:rPr>
        <w:t xml:space="preserve"> a estos</w:t>
      </w:r>
      <w:r w:rsidRPr="003B78FF">
        <w:rPr>
          <w:rFonts w:cs="Arial"/>
          <w:sz w:val="24"/>
          <w:szCs w:val="24"/>
        </w:rPr>
        <w:t xml:space="preserve"> </w:t>
      </w:r>
      <w:r w:rsidRPr="00AC0D5C">
        <w:rPr>
          <w:rFonts w:cs="Arial"/>
          <w:strike/>
          <w:sz w:val="24"/>
          <w:szCs w:val="24"/>
        </w:rPr>
        <w:t xml:space="preserve">los </w:t>
      </w:r>
      <w:r w:rsidRPr="003B78FF">
        <w:rPr>
          <w:rFonts w:cs="Arial"/>
          <w:sz w:val="24"/>
          <w:szCs w:val="24"/>
        </w:rPr>
        <w:t xml:space="preserve">niños </w:t>
      </w:r>
      <w:r w:rsidRPr="00AC0D5C">
        <w:rPr>
          <w:rFonts w:cs="Arial"/>
          <w:strike/>
          <w:sz w:val="24"/>
          <w:szCs w:val="24"/>
        </w:rPr>
        <w:t xml:space="preserve">del </w:t>
      </w:r>
      <w:r w:rsidR="00D50E02" w:rsidRPr="00AC0D5C">
        <w:rPr>
          <w:rFonts w:cs="Arial"/>
          <w:strike/>
          <w:sz w:val="24"/>
          <w:szCs w:val="24"/>
        </w:rPr>
        <w:t>Jardín</w:t>
      </w:r>
      <w:r w:rsidR="00D51D48">
        <w:rPr>
          <w:rFonts w:cs="Arial"/>
          <w:sz w:val="24"/>
          <w:szCs w:val="24"/>
        </w:rPr>
        <w:t>.</w:t>
      </w:r>
    </w:p>
    <w:p w14:paraId="600EE71E" w14:textId="31927AFA" w:rsidR="00153BD4" w:rsidRPr="003B78FF" w:rsidRDefault="00613493" w:rsidP="00BA35AC">
      <w:pPr>
        <w:pStyle w:val="BodyText"/>
        <w:rPr>
          <w:rFonts w:cs="Arial"/>
          <w:sz w:val="24"/>
          <w:szCs w:val="24"/>
        </w:rPr>
      </w:pPr>
      <w:r w:rsidRPr="003B78FF">
        <w:rPr>
          <w:rFonts w:cs="Arial"/>
          <w:sz w:val="24"/>
          <w:szCs w:val="24"/>
        </w:rPr>
        <w:t>Los niños de</w:t>
      </w:r>
      <w:r w:rsidR="00AC0D5C">
        <w:rPr>
          <w:rFonts w:cs="Arial"/>
          <w:sz w:val="24"/>
          <w:szCs w:val="24"/>
        </w:rPr>
        <w:t xml:space="preserve"> Primera Infancia </w:t>
      </w:r>
      <w:r w:rsidRPr="00AC0D5C">
        <w:rPr>
          <w:rFonts w:cs="Arial"/>
          <w:strike/>
          <w:sz w:val="24"/>
          <w:szCs w:val="24"/>
        </w:rPr>
        <w:t>l Jardín</w:t>
      </w:r>
      <w:r w:rsidRPr="003B78FF">
        <w:rPr>
          <w:rFonts w:cs="Arial"/>
          <w:sz w:val="24"/>
          <w:szCs w:val="24"/>
        </w:rPr>
        <w:t xml:space="preserve"> se dejarán en sus casas sólo con las personas autorizadas por sus padres, cuyos datos (nombre, cédula y foto) deben estar consignados por escrito en el Colegio. Los padres deben dar a</w:t>
      </w:r>
      <w:r w:rsidR="00D51D48">
        <w:rPr>
          <w:rFonts w:cs="Arial"/>
          <w:sz w:val="24"/>
          <w:szCs w:val="24"/>
        </w:rPr>
        <w:t xml:space="preserve">viso inmediato cuando cambien </w:t>
      </w:r>
      <w:r w:rsidRPr="003B78FF">
        <w:rPr>
          <w:rFonts w:cs="Arial"/>
          <w:sz w:val="24"/>
          <w:szCs w:val="24"/>
        </w:rPr>
        <w:t>estas personas</w:t>
      </w:r>
      <w:r w:rsidR="00D51D48">
        <w:rPr>
          <w:rFonts w:cs="Arial"/>
          <w:sz w:val="24"/>
          <w:szCs w:val="24"/>
        </w:rPr>
        <w:t>.</w:t>
      </w:r>
      <w:r w:rsidR="008621E2" w:rsidRPr="003B78FF">
        <w:rPr>
          <w:rFonts w:cs="Arial"/>
          <w:sz w:val="24"/>
          <w:szCs w:val="24"/>
        </w:rPr>
        <w:t xml:space="preserve"> </w:t>
      </w:r>
    </w:p>
    <w:p w14:paraId="36C55E43" w14:textId="041DA069" w:rsidR="00153BD4" w:rsidRDefault="00613493" w:rsidP="00BA35AC">
      <w:pPr>
        <w:pStyle w:val="BodyText"/>
        <w:rPr>
          <w:rFonts w:cs="Arial"/>
          <w:sz w:val="24"/>
          <w:szCs w:val="24"/>
        </w:rPr>
      </w:pPr>
      <w:r w:rsidRPr="003B78FF">
        <w:rPr>
          <w:rFonts w:cs="Arial"/>
          <w:sz w:val="24"/>
          <w:szCs w:val="24"/>
        </w:rPr>
        <w:t xml:space="preserve">Se requiere puntualidad en la </w:t>
      </w:r>
      <w:r w:rsidR="005913FE" w:rsidRPr="003B78FF">
        <w:rPr>
          <w:rFonts w:cs="Arial"/>
          <w:sz w:val="24"/>
          <w:szCs w:val="24"/>
        </w:rPr>
        <w:t>presencia</w:t>
      </w:r>
      <w:r w:rsidRPr="003B78FF">
        <w:rPr>
          <w:rFonts w:cs="Arial"/>
          <w:sz w:val="24"/>
          <w:szCs w:val="24"/>
        </w:rPr>
        <w:t xml:space="preserve"> de las personas que </w:t>
      </w:r>
      <w:r w:rsidR="005913FE" w:rsidRPr="003B78FF">
        <w:rPr>
          <w:rFonts w:cs="Arial"/>
          <w:sz w:val="24"/>
          <w:szCs w:val="24"/>
        </w:rPr>
        <w:t xml:space="preserve">entregan </w:t>
      </w:r>
      <w:r w:rsidRPr="003B78FF">
        <w:rPr>
          <w:rFonts w:cs="Arial"/>
          <w:sz w:val="24"/>
          <w:szCs w:val="24"/>
        </w:rPr>
        <w:t xml:space="preserve">a los niños </w:t>
      </w:r>
      <w:r w:rsidRPr="00AC0D5C">
        <w:rPr>
          <w:rFonts w:cs="Arial"/>
          <w:strike/>
          <w:sz w:val="24"/>
          <w:szCs w:val="24"/>
        </w:rPr>
        <w:t>del Jardín</w:t>
      </w:r>
      <w:r w:rsidRPr="003B78FF">
        <w:rPr>
          <w:rFonts w:cs="Arial"/>
          <w:sz w:val="24"/>
          <w:szCs w:val="24"/>
        </w:rPr>
        <w:t xml:space="preserve"> </w:t>
      </w:r>
      <w:r w:rsidR="005913FE" w:rsidRPr="003B78FF">
        <w:rPr>
          <w:rFonts w:cs="Arial"/>
          <w:sz w:val="24"/>
          <w:szCs w:val="24"/>
        </w:rPr>
        <w:t>en su domicilio</w:t>
      </w:r>
      <w:r w:rsidR="003B6E84">
        <w:rPr>
          <w:rFonts w:cs="Arial"/>
          <w:sz w:val="24"/>
          <w:szCs w:val="24"/>
        </w:rPr>
        <w:t xml:space="preserve"> en la mañana</w:t>
      </w:r>
      <w:r w:rsidR="005913FE" w:rsidRPr="003B78FF">
        <w:rPr>
          <w:rFonts w:cs="Arial"/>
          <w:sz w:val="24"/>
          <w:szCs w:val="24"/>
        </w:rPr>
        <w:t>.</w:t>
      </w:r>
      <w:r w:rsidRPr="003B78FF">
        <w:rPr>
          <w:rFonts w:cs="Arial"/>
          <w:sz w:val="24"/>
          <w:szCs w:val="24"/>
        </w:rPr>
        <w:t xml:space="preserve"> </w:t>
      </w:r>
      <w:r w:rsidR="005913FE" w:rsidRPr="003B78FF">
        <w:rPr>
          <w:rFonts w:cs="Arial"/>
          <w:sz w:val="24"/>
          <w:szCs w:val="24"/>
        </w:rPr>
        <w:t>D</w:t>
      </w:r>
      <w:r w:rsidRPr="003B78FF">
        <w:rPr>
          <w:rFonts w:cs="Arial"/>
          <w:sz w:val="24"/>
          <w:szCs w:val="24"/>
        </w:rPr>
        <w:t>e lo contrario</w:t>
      </w:r>
      <w:r w:rsidR="005913FE" w:rsidRPr="003B78FF">
        <w:rPr>
          <w:rFonts w:cs="Arial"/>
          <w:sz w:val="24"/>
          <w:szCs w:val="24"/>
        </w:rPr>
        <w:t>,</w:t>
      </w:r>
      <w:r w:rsidR="003B6E84">
        <w:rPr>
          <w:rFonts w:cs="Arial"/>
          <w:sz w:val="24"/>
          <w:szCs w:val="24"/>
        </w:rPr>
        <w:t xml:space="preserve"> el niño no es recogido</w:t>
      </w:r>
      <w:r w:rsidRPr="003B78FF">
        <w:rPr>
          <w:rFonts w:cs="Arial"/>
          <w:sz w:val="24"/>
          <w:szCs w:val="24"/>
        </w:rPr>
        <w:t>.</w:t>
      </w:r>
    </w:p>
    <w:p w14:paraId="23A31F59" w14:textId="3EB3CA1F" w:rsidR="00AC0D5C" w:rsidRPr="003B78FF" w:rsidRDefault="003B6E84" w:rsidP="00BA35AC">
      <w:pPr>
        <w:pStyle w:val="BodyText"/>
        <w:rPr>
          <w:rFonts w:cs="Arial"/>
          <w:sz w:val="24"/>
          <w:szCs w:val="24"/>
        </w:rPr>
      </w:pPr>
      <w:r>
        <w:rPr>
          <w:rFonts w:cs="Arial"/>
          <w:sz w:val="24"/>
          <w:szCs w:val="24"/>
        </w:rPr>
        <w:t>Asimismo s</w:t>
      </w:r>
      <w:r w:rsidR="00AC0D5C" w:rsidRPr="003B78FF">
        <w:rPr>
          <w:rFonts w:cs="Arial"/>
          <w:sz w:val="24"/>
          <w:szCs w:val="24"/>
        </w:rPr>
        <w:t xml:space="preserve">e requiere puntualidad en la presencia de las personas que esperan a los niños </w:t>
      </w:r>
      <w:r w:rsidR="00AC0D5C" w:rsidRPr="00AC0D5C">
        <w:rPr>
          <w:rFonts w:cs="Arial"/>
          <w:strike/>
          <w:sz w:val="24"/>
          <w:szCs w:val="24"/>
        </w:rPr>
        <w:t>del Jardín</w:t>
      </w:r>
      <w:r w:rsidR="00AC0D5C" w:rsidRPr="003B78FF">
        <w:rPr>
          <w:rFonts w:cs="Arial"/>
          <w:sz w:val="24"/>
          <w:szCs w:val="24"/>
        </w:rPr>
        <w:t xml:space="preserve"> en su domicilio</w:t>
      </w:r>
      <w:r>
        <w:rPr>
          <w:rFonts w:cs="Arial"/>
          <w:sz w:val="24"/>
          <w:szCs w:val="24"/>
        </w:rPr>
        <w:t xml:space="preserve"> en la tarde</w:t>
      </w:r>
      <w:r w:rsidR="00AC0D5C" w:rsidRPr="003B78FF">
        <w:rPr>
          <w:rFonts w:cs="Arial"/>
          <w:sz w:val="24"/>
          <w:szCs w:val="24"/>
        </w:rPr>
        <w:t xml:space="preserve">. De lo contrario, el niño no </w:t>
      </w:r>
      <w:r>
        <w:rPr>
          <w:rFonts w:cs="Arial"/>
          <w:sz w:val="24"/>
          <w:szCs w:val="24"/>
        </w:rPr>
        <w:t>será dejado en su residencia sino que regresará al colegio</w:t>
      </w:r>
      <w:r w:rsidR="00AC0D5C" w:rsidRPr="003B78FF">
        <w:rPr>
          <w:rFonts w:cs="Arial"/>
          <w:sz w:val="24"/>
          <w:szCs w:val="24"/>
        </w:rPr>
        <w:t>.</w:t>
      </w:r>
    </w:p>
    <w:p w14:paraId="4CBE0D8D" w14:textId="77777777" w:rsidR="00153BD4" w:rsidRPr="00AC0D5C" w:rsidRDefault="00D51D48" w:rsidP="00BA35AC">
      <w:pPr>
        <w:pStyle w:val="BodyText"/>
        <w:rPr>
          <w:rFonts w:cs="Arial"/>
          <w:strike/>
          <w:sz w:val="24"/>
          <w:szCs w:val="24"/>
        </w:rPr>
      </w:pPr>
      <w:r w:rsidRPr="00AC0D5C">
        <w:rPr>
          <w:rFonts w:cs="Arial"/>
          <w:strike/>
          <w:sz w:val="24"/>
          <w:szCs w:val="24"/>
        </w:rPr>
        <w:t>Los alumnos</w:t>
      </w:r>
      <w:r w:rsidR="008621E2" w:rsidRPr="00AC0D5C">
        <w:rPr>
          <w:rFonts w:cs="Arial"/>
          <w:strike/>
          <w:sz w:val="24"/>
          <w:szCs w:val="24"/>
        </w:rPr>
        <w:t xml:space="preserve"> </w:t>
      </w:r>
      <w:r w:rsidR="008C3242" w:rsidRPr="00AC0D5C">
        <w:rPr>
          <w:rFonts w:cs="Arial"/>
          <w:strike/>
          <w:sz w:val="24"/>
          <w:szCs w:val="24"/>
        </w:rPr>
        <w:t xml:space="preserve">de </w:t>
      </w:r>
      <w:proofErr w:type="spellStart"/>
      <w:r w:rsidR="008C3242" w:rsidRPr="00AC0D5C">
        <w:rPr>
          <w:rFonts w:cs="Arial"/>
          <w:strike/>
          <w:sz w:val="24"/>
          <w:szCs w:val="24"/>
        </w:rPr>
        <w:t>Nursery</w:t>
      </w:r>
      <w:proofErr w:type="spellEnd"/>
      <w:r w:rsidR="008C3242" w:rsidRPr="00AC0D5C">
        <w:rPr>
          <w:rFonts w:cs="Arial"/>
          <w:strike/>
          <w:sz w:val="24"/>
          <w:szCs w:val="24"/>
        </w:rPr>
        <w:t>,</w:t>
      </w:r>
      <w:r w:rsidR="008621E2" w:rsidRPr="00AC0D5C">
        <w:rPr>
          <w:rFonts w:cs="Arial"/>
          <w:strike/>
          <w:sz w:val="24"/>
          <w:szCs w:val="24"/>
        </w:rPr>
        <w:t xml:space="preserve"> previa autorización escrita de sus padres, </w:t>
      </w:r>
      <w:r w:rsidRPr="00AC0D5C">
        <w:rPr>
          <w:rFonts w:cs="Arial"/>
          <w:strike/>
          <w:sz w:val="24"/>
          <w:szCs w:val="24"/>
        </w:rPr>
        <w:t>podrán</w:t>
      </w:r>
      <w:r w:rsidR="008621E2" w:rsidRPr="00AC0D5C">
        <w:rPr>
          <w:rFonts w:cs="Arial"/>
          <w:strike/>
          <w:sz w:val="24"/>
          <w:szCs w:val="24"/>
        </w:rPr>
        <w:t xml:space="preserve"> </w:t>
      </w:r>
      <w:r w:rsidR="00DE5726" w:rsidRPr="00AC0D5C">
        <w:rPr>
          <w:rFonts w:cs="Arial"/>
          <w:strike/>
          <w:sz w:val="24"/>
          <w:szCs w:val="24"/>
        </w:rPr>
        <w:t xml:space="preserve">pasar a </w:t>
      </w:r>
      <w:r w:rsidR="008621E2" w:rsidRPr="00AC0D5C">
        <w:rPr>
          <w:rFonts w:cs="Arial"/>
          <w:strike/>
          <w:sz w:val="24"/>
          <w:szCs w:val="24"/>
        </w:rPr>
        <w:t>usar l</w:t>
      </w:r>
      <w:r w:rsidR="00DE5726" w:rsidRPr="00AC0D5C">
        <w:rPr>
          <w:rFonts w:cs="Arial"/>
          <w:strike/>
          <w:sz w:val="24"/>
          <w:szCs w:val="24"/>
        </w:rPr>
        <w:t>os asientos convencionales</w:t>
      </w:r>
      <w:r w:rsidR="008621E2" w:rsidRPr="00AC0D5C">
        <w:rPr>
          <w:rFonts w:cs="Arial"/>
          <w:strike/>
          <w:sz w:val="24"/>
          <w:szCs w:val="24"/>
        </w:rPr>
        <w:t xml:space="preserve"> del bus</w:t>
      </w:r>
      <w:r w:rsidR="00DE5726" w:rsidRPr="00AC0D5C">
        <w:rPr>
          <w:rFonts w:cs="Arial"/>
          <w:strike/>
          <w:sz w:val="24"/>
          <w:szCs w:val="24"/>
        </w:rPr>
        <w:t>,</w:t>
      </w:r>
      <w:r w:rsidR="008621E2" w:rsidRPr="00AC0D5C">
        <w:rPr>
          <w:rFonts w:cs="Arial"/>
          <w:strike/>
          <w:sz w:val="24"/>
          <w:szCs w:val="24"/>
        </w:rPr>
        <w:t xml:space="preserve"> con el debido uso del cinturón de seguridad</w:t>
      </w:r>
    </w:p>
    <w:p w14:paraId="321AB290" w14:textId="77777777" w:rsidR="00803974" w:rsidRPr="003B78FF" w:rsidRDefault="00803974" w:rsidP="00BA35AC">
      <w:pPr>
        <w:pStyle w:val="BodyText"/>
        <w:rPr>
          <w:rFonts w:cs="Arial"/>
          <w:b/>
          <w:sz w:val="24"/>
          <w:szCs w:val="24"/>
        </w:rPr>
      </w:pPr>
    </w:p>
    <w:p w14:paraId="45411E12" w14:textId="1B1CEF48" w:rsidR="00153BD4" w:rsidRPr="003B6E84" w:rsidRDefault="00522DB5" w:rsidP="00BA35AC">
      <w:pPr>
        <w:pStyle w:val="BodyText"/>
        <w:rPr>
          <w:rFonts w:cs="Arial"/>
          <w:b/>
          <w:strike/>
          <w:sz w:val="24"/>
          <w:szCs w:val="24"/>
        </w:rPr>
      </w:pPr>
      <w:r w:rsidRPr="003B6E84">
        <w:rPr>
          <w:rFonts w:cs="Arial"/>
          <w:b/>
          <w:strike/>
          <w:sz w:val="24"/>
          <w:szCs w:val="24"/>
        </w:rPr>
        <w:t>_3.1</w:t>
      </w:r>
      <w:r w:rsidR="005C20FE" w:rsidRPr="003B6E84">
        <w:rPr>
          <w:rFonts w:cs="Arial"/>
          <w:b/>
          <w:strike/>
          <w:sz w:val="24"/>
          <w:szCs w:val="24"/>
        </w:rPr>
        <w:t>5</w:t>
      </w:r>
      <w:r w:rsidRPr="003B6E84">
        <w:rPr>
          <w:rFonts w:cs="Arial"/>
          <w:b/>
          <w:strike/>
          <w:sz w:val="24"/>
          <w:szCs w:val="24"/>
        </w:rPr>
        <w:t>.4</w:t>
      </w:r>
      <w:r w:rsidRPr="003B6E84">
        <w:rPr>
          <w:rFonts w:cs="Arial"/>
          <w:strike/>
          <w:sz w:val="24"/>
          <w:szCs w:val="24"/>
        </w:rPr>
        <w:t xml:space="preserve">  </w:t>
      </w:r>
      <w:r w:rsidR="00613493" w:rsidRPr="003B6E84">
        <w:rPr>
          <w:rFonts w:cs="Arial"/>
          <w:b/>
          <w:strike/>
          <w:sz w:val="24"/>
          <w:szCs w:val="24"/>
        </w:rPr>
        <w:t xml:space="preserve">Normas de Transporte para los estudiantes de </w:t>
      </w:r>
      <w:r w:rsidR="00613493" w:rsidRPr="003B6E84">
        <w:rPr>
          <w:rFonts w:cs="Arial"/>
          <w:b/>
          <w:strike/>
          <w:color w:val="FF0000"/>
          <w:sz w:val="24"/>
          <w:szCs w:val="24"/>
        </w:rPr>
        <w:t>Preprimaria</w:t>
      </w:r>
      <w:r w:rsidR="00613493" w:rsidRPr="003B6E84">
        <w:rPr>
          <w:rFonts w:cs="Arial"/>
          <w:b/>
          <w:strike/>
          <w:sz w:val="24"/>
          <w:szCs w:val="24"/>
        </w:rPr>
        <w:t>.</w:t>
      </w:r>
    </w:p>
    <w:p w14:paraId="6E2B779F" w14:textId="77777777" w:rsidR="00C467CD" w:rsidRPr="003B6E84" w:rsidRDefault="00613493" w:rsidP="00C467CD">
      <w:pPr>
        <w:rPr>
          <w:rFonts w:ascii="Arial" w:hAnsi="Arial" w:cs="Arial"/>
          <w:strike/>
          <w:lang w:val="es-CO"/>
        </w:rPr>
      </w:pPr>
      <w:r w:rsidRPr="003B6E84">
        <w:rPr>
          <w:rFonts w:ascii="Arial" w:hAnsi="Arial" w:cs="Arial"/>
          <w:strike/>
          <w:lang w:val="es-CO"/>
        </w:rPr>
        <w:t xml:space="preserve">En la mañana, las acompañantes llevan a los niños </w:t>
      </w:r>
      <w:r w:rsidR="003F0CBA" w:rsidRPr="003B6E84">
        <w:rPr>
          <w:rFonts w:ascii="Arial" w:hAnsi="Arial" w:cs="Arial"/>
          <w:strike/>
          <w:lang w:val="es-CO"/>
        </w:rPr>
        <w:t xml:space="preserve">de Prekinder </w:t>
      </w:r>
      <w:r w:rsidRPr="003B6E84">
        <w:rPr>
          <w:rFonts w:ascii="Arial" w:hAnsi="Arial" w:cs="Arial"/>
          <w:strike/>
          <w:lang w:val="es-CO"/>
        </w:rPr>
        <w:t>hasta la Sección</w:t>
      </w:r>
      <w:r w:rsidR="00D50E02" w:rsidRPr="003B6E84">
        <w:rPr>
          <w:rFonts w:ascii="Arial" w:hAnsi="Arial" w:cs="Arial"/>
          <w:strike/>
          <w:lang w:val="es-CO"/>
        </w:rPr>
        <w:t xml:space="preserve">. </w:t>
      </w:r>
      <w:r w:rsidRPr="003B6E84">
        <w:rPr>
          <w:rFonts w:ascii="Arial" w:hAnsi="Arial" w:cs="Arial"/>
          <w:strike/>
          <w:lang w:val="es-CO"/>
        </w:rPr>
        <w:t xml:space="preserve">De regreso a casa, </w:t>
      </w:r>
      <w:r w:rsidR="00866906" w:rsidRPr="003B6E84">
        <w:rPr>
          <w:rFonts w:ascii="Arial" w:hAnsi="Arial" w:cs="Arial"/>
          <w:strike/>
          <w:lang w:val="es-CO"/>
        </w:rPr>
        <w:t>los</w:t>
      </w:r>
      <w:r w:rsidRPr="003B6E84">
        <w:rPr>
          <w:rFonts w:ascii="Arial" w:hAnsi="Arial" w:cs="Arial"/>
          <w:strike/>
          <w:lang w:val="es-CO"/>
        </w:rPr>
        <w:t xml:space="preserve"> docente</w:t>
      </w:r>
      <w:r w:rsidR="00866906" w:rsidRPr="003B6E84">
        <w:rPr>
          <w:rFonts w:ascii="Arial" w:hAnsi="Arial" w:cs="Arial"/>
          <w:strike/>
          <w:lang w:val="es-CO"/>
        </w:rPr>
        <w:t>s</w:t>
      </w:r>
      <w:r w:rsidRPr="003B6E84">
        <w:rPr>
          <w:rFonts w:ascii="Arial" w:hAnsi="Arial" w:cs="Arial"/>
          <w:strike/>
          <w:lang w:val="es-CO"/>
        </w:rPr>
        <w:t xml:space="preserve"> los acompaña</w:t>
      </w:r>
      <w:r w:rsidR="00E96B44" w:rsidRPr="003B6E84">
        <w:rPr>
          <w:rFonts w:ascii="Arial" w:hAnsi="Arial" w:cs="Arial"/>
          <w:strike/>
          <w:lang w:val="es-CO"/>
        </w:rPr>
        <w:t>n</w:t>
      </w:r>
      <w:r w:rsidRPr="003B6E84">
        <w:rPr>
          <w:rFonts w:ascii="Arial" w:hAnsi="Arial" w:cs="Arial"/>
          <w:strike/>
          <w:lang w:val="es-CO"/>
        </w:rPr>
        <w:t xml:space="preserve"> hasta </w:t>
      </w:r>
      <w:r w:rsidR="00D762B7" w:rsidRPr="003B6E84">
        <w:rPr>
          <w:rFonts w:ascii="Arial" w:hAnsi="Arial" w:cs="Arial"/>
          <w:strike/>
          <w:lang w:val="es-CO"/>
        </w:rPr>
        <w:t>la zona de</w:t>
      </w:r>
      <w:r w:rsidRPr="003B6E84">
        <w:rPr>
          <w:rFonts w:ascii="Arial" w:hAnsi="Arial" w:cs="Arial"/>
          <w:strike/>
          <w:lang w:val="es-CO"/>
        </w:rPr>
        <w:t xml:space="preserve"> buses. </w:t>
      </w:r>
    </w:p>
    <w:p w14:paraId="1498FBDC" w14:textId="77777777" w:rsidR="00C467CD" w:rsidRPr="003B6E84" w:rsidRDefault="00C467CD" w:rsidP="00C467CD">
      <w:pPr>
        <w:pStyle w:val="BodyText"/>
        <w:rPr>
          <w:rFonts w:cs="Arial"/>
          <w:strike/>
          <w:sz w:val="24"/>
          <w:szCs w:val="24"/>
          <w:lang w:val="es-CO"/>
        </w:rPr>
      </w:pPr>
    </w:p>
    <w:p w14:paraId="4C02EC61" w14:textId="77777777" w:rsidR="00C467CD" w:rsidRPr="003B6E84" w:rsidRDefault="00866906" w:rsidP="00305307">
      <w:pPr>
        <w:pStyle w:val="BodyText"/>
        <w:rPr>
          <w:rFonts w:cs="Arial"/>
          <w:strike/>
          <w:sz w:val="24"/>
          <w:szCs w:val="24"/>
        </w:rPr>
      </w:pPr>
      <w:r w:rsidRPr="003B6E84">
        <w:rPr>
          <w:rFonts w:cs="Arial"/>
          <w:strike/>
          <w:sz w:val="24"/>
          <w:szCs w:val="24"/>
        </w:rPr>
        <w:t>Se requiere puntualidad en la presencia de las personas que entregan y/o esperan a los niños de Preprimaria en su domicilio. De lo contrario, el niño no es recogido ni dejado en ese día o momento.</w:t>
      </w:r>
      <w:r w:rsidR="00C467CD" w:rsidRPr="003B6E84">
        <w:rPr>
          <w:strike/>
          <w:lang w:val="es-CO"/>
        </w:rPr>
        <w:t xml:space="preserve"> </w:t>
      </w:r>
    </w:p>
    <w:p w14:paraId="27332DB1" w14:textId="77777777" w:rsidR="00866906" w:rsidRPr="00C467CD" w:rsidRDefault="00866906" w:rsidP="001755DF">
      <w:pPr>
        <w:tabs>
          <w:tab w:val="left" w:pos="-2268"/>
        </w:tabs>
        <w:jc w:val="both"/>
        <w:rPr>
          <w:rFonts w:ascii="Arial" w:hAnsi="Arial" w:cs="Arial"/>
          <w:b/>
          <w:i/>
          <w:lang w:val="es-CO"/>
        </w:rPr>
      </w:pPr>
    </w:p>
    <w:p w14:paraId="716C9AB7" w14:textId="027726DC" w:rsidR="00153BD4" w:rsidRPr="003B78FF" w:rsidRDefault="00613493" w:rsidP="00BA35AC">
      <w:pPr>
        <w:pStyle w:val="BodyText"/>
        <w:rPr>
          <w:rFonts w:cs="Arial"/>
          <w:b/>
          <w:sz w:val="24"/>
          <w:szCs w:val="24"/>
        </w:rPr>
      </w:pPr>
      <w:r w:rsidRPr="003B78FF">
        <w:rPr>
          <w:rFonts w:cs="Arial"/>
          <w:b/>
          <w:sz w:val="24"/>
          <w:szCs w:val="24"/>
        </w:rPr>
        <w:t>_</w:t>
      </w:r>
      <w:r w:rsidR="00D52C9F" w:rsidRPr="003B78FF">
        <w:rPr>
          <w:rFonts w:cs="Arial"/>
          <w:b/>
          <w:sz w:val="24"/>
          <w:szCs w:val="24"/>
        </w:rPr>
        <w:t>3.</w:t>
      </w:r>
      <w:r w:rsidR="00B339A4">
        <w:rPr>
          <w:rFonts w:cs="Arial"/>
          <w:b/>
          <w:sz w:val="24"/>
          <w:szCs w:val="24"/>
        </w:rPr>
        <w:t>1</w:t>
      </w:r>
      <w:r w:rsidR="005C20FE">
        <w:rPr>
          <w:rFonts w:cs="Arial"/>
          <w:b/>
          <w:sz w:val="24"/>
          <w:szCs w:val="24"/>
        </w:rPr>
        <w:t>5</w:t>
      </w:r>
      <w:r w:rsidR="007B357B" w:rsidRPr="003B78FF">
        <w:rPr>
          <w:rFonts w:cs="Arial"/>
          <w:b/>
          <w:sz w:val="24"/>
          <w:szCs w:val="24"/>
        </w:rPr>
        <w:t>.</w:t>
      </w:r>
      <w:r w:rsidR="00E27CB1" w:rsidRPr="003B78FF">
        <w:rPr>
          <w:rFonts w:cs="Arial"/>
          <w:b/>
          <w:sz w:val="24"/>
          <w:szCs w:val="24"/>
        </w:rPr>
        <w:t>5</w:t>
      </w:r>
      <w:r w:rsidRPr="003B78FF">
        <w:rPr>
          <w:rFonts w:cs="Arial"/>
          <w:b/>
          <w:sz w:val="24"/>
          <w:szCs w:val="24"/>
        </w:rPr>
        <w:t xml:space="preserve"> Normas adicionales para motoristas y acompañantes de transporte:</w:t>
      </w:r>
    </w:p>
    <w:p w14:paraId="6E786041"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Brindar un trato amable y educado a los usuarios del bus. Tanto el motorista como la acompañante deben dar ejemplo de un buen trato entre ellos y si tienen algún desacuerdo no hacerlo frente al usuario del bus, dirigirse al jefe de transporte para comunicárselo y tratar de llegar a una solución adecuada para ambos.</w:t>
      </w:r>
    </w:p>
    <w:p w14:paraId="1B118E88"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Controlar las planillas que registran a cada uno de los estudiantes que se asigna a un bus.</w:t>
      </w:r>
    </w:p>
    <w:p w14:paraId="0B95C70F" w14:textId="69556B16"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Ayudar a los niños a subir y a bajar de los buses. Los niños deben ser entregados a la persona autorizada. En el momento de llegada a las casas, si estas personas no están listas, los niños de</w:t>
      </w:r>
      <w:r w:rsidR="003B6E84">
        <w:rPr>
          <w:rFonts w:ascii="Arial" w:hAnsi="Arial" w:cs="Arial"/>
          <w:lang w:val="es-ES"/>
        </w:rPr>
        <w:t xml:space="preserve"> Primera Infancia</w:t>
      </w:r>
      <w:r w:rsidRPr="003B78FF">
        <w:rPr>
          <w:rFonts w:ascii="Arial" w:hAnsi="Arial" w:cs="Arial"/>
          <w:lang w:val="es-ES"/>
        </w:rPr>
        <w:t xml:space="preserve"> </w:t>
      </w:r>
      <w:r w:rsidRPr="003B6E84">
        <w:rPr>
          <w:rFonts w:ascii="Arial" w:hAnsi="Arial" w:cs="Arial"/>
          <w:strike/>
          <w:lang w:val="es-ES"/>
        </w:rPr>
        <w:t xml:space="preserve">Jardín y de </w:t>
      </w:r>
      <w:r w:rsidR="00D762B7" w:rsidRPr="003B6E84">
        <w:rPr>
          <w:rFonts w:ascii="Arial" w:hAnsi="Arial" w:cs="Arial"/>
          <w:strike/>
          <w:lang w:val="es-ES"/>
        </w:rPr>
        <w:t>Preprimaria</w:t>
      </w:r>
      <w:r w:rsidR="00D762B7" w:rsidRPr="003B78FF">
        <w:rPr>
          <w:rFonts w:ascii="Arial" w:hAnsi="Arial" w:cs="Arial"/>
          <w:lang w:val="es-ES"/>
        </w:rPr>
        <w:t xml:space="preserve"> </w:t>
      </w:r>
      <w:r w:rsidRPr="003B78FF">
        <w:rPr>
          <w:rFonts w:ascii="Arial" w:hAnsi="Arial" w:cs="Arial"/>
          <w:lang w:val="es-ES"/>
        </w:rPr>
        <w:t>deben regresar al Colegio.</w:t>
      </w:r>
    </w:p>
    <w:p w14:paraId="0C024126"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Acomodar los niños pequeños en el bus y evitar sentarlos en la primera ba</w:t>
      </w:r>
      <w:r w:rsidR="00DE5726">
        <w:rPr>
          <w:rFonts w:ascii="Arial" w:hAnsi="Arial" w:cs="Arial"/>
          <w:lang w:val="es-ES"/>
        </w:rPr>
        <w:t xml:space="preserve">nca, por razones de seguridad. </w:t>
      </w:r>
      <w:r w:rsidRPr="003B78FF">
        <w:rPr>
          <w:rFonts w:ascii="Arial" w:hAnsi="Arial" w:cs="Arial"/>
          <w:lang w:val="es-ES"/>
        </w:rPr>
        <w:t>No permitir el transporte de estudiantes en la banca lateral.</w:t>
      </w:r>
      <w:r w:rsidR="0049460A" w:rsidRPr="003B78FF">
        <w:rPr>
          <w:rFonts w:ascii="Arial" w:hAnsi="Arial" w:cs="Arial"/>
          <w:lang w:val="es-ES"/>
        </w:rPr>
        <w:t xml:space="preserve"> Ajustar el cinturón de seguridad a la medida de los niños, especialmente de los más pequeños.</w:t>
      </w:r>
    </w:p>
    <w:p w14:paraId="4D8A1935"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Revisar el bus después de cada recorrido y entregar los objetos olvidados a la p</w:t>
      </w:r>
      <w:r w:rsidR="00DE5726">
        <w:rPr>
          <w:rFonts w:ascii="Arial" w:hAnsi="Arial" w:cs="Arial"/>
          <w:lang w:val="es-ES"/>
        </w:rPr>
        <w:t>ersona o a la secretaria de la s</w:t>
      </w:r>
      <w:r w:rsidRPr="003B78FF">
        <w:rPr>
          <w:rFonts w:ascii="Arial" w:hAnsi="Arial" w:cs="Arial"/>
          <w:lang w:val="es-ES"/>
        </w:rPr>
        <w:t>ección respectiva.</w:t>
      </w:r>
    </w:p>
    <w:p w14:paraId="45F5EE41"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No recibir dinero de los estudiantes, por ningún motivo.</w:t>
      </w:r>
    </w:p>
    <w:p w14:paraId="06C211F4"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 xml:space="preserve">Controlar que se cumplan las normas durante los recorridos.  </w:t>
      </w:r>
    </w:p>
    <w:p w14:paraId="5E37650D"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Entregar cuidadosamente a los estudiantes la correspondencia que se les encomiende.</w:t>
      </w:r>
    </w:p>
    <w:p w14:paraId="0E2C9265"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Anotar en el libro de control todas las irregularidades que se observan en el recorrido: malestares físicos, incumplimiento de las normas de tránsito por parte del conductor, indisciplina de los estudiantes, etc.</w:t>
      </w:r>
    </w:p>
    <w:p w14:paraId="5EF8EB08"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En caso de indisciplina general, detener el bus hasta que se normalice la situación.</w:t>
      </w:r>
    </w:p>
    <w:p w14:paraId="0E5D708B" w14:textId="77777777" w:rsidR="00153BD4" w:rsidRDefault="00613493" w:rsidP="00201786">
      <w:pPr>
        <w:pStyle w:val="ListBullet"/>
        <w:numPr>
          <w:ilvl w:val="0"/>
          <w:numId w:val="37"/>
        </w:numPr>
        <w:jc w:val="both"/>
        <w:rPr>
          <w:rFonts w:ascii="Arial" w:hAnsi="Arial" w:cs="Arial"/>
          <w:lang w:val="es-ES"/>
        </w:rPr>
      </w:pPr>
      <w:r w:rsidRPr="003B78FF">
        <w:rPr>
          <w:rFonts w:ascii="Arial" w:hAnsi="Arial" w:cs="Arial"/>
          <w:lang w:val="es-ES"/>
        </w:rPr>
        <w:t>Leer diariamente el reporte de ausencias y cambios de transporte antes de iniciar el recorrido y verificar que estén todos los estudiantes en el bus.</w:t>
      </w:r>
    </w:p>
    <w:p w14:paraId="31B347C8" w14:textId="77777777" w:rsidR="003B78FF" w:rsidRDefault="003B78FF" w:rsidP="0065670F">
      <w:pPr>
        <w:pStyle w:val="BodyText3"/>
        <w:ind w:right="0"/>
        <w:rPr>
          <w:rFonts w:cs="Arial"/>
          <w:b/>
          <w:sz w:val="24"/>
          <w:szCs w:val="24"/>
        </w:rPr>
      </w:pPr>
    </w:p>
    <w:p w14:paraId="45D5A1D7" w14:textId="15C1DA54" w:rsidR="00613493" w:rsidRPr="003B78FF" w:rsidRDefault="00C51587" w:rsidP="0065670F">
      <w:pPr>
        <w:pStyle w:val="BodyText3"/>
        <w:ind w:right="0"/>
        <w:rPr>
          <w:rFonts w:cs="Arial"/>
          <w:b/>
          <w:sz w:val="24"/>
          <w:szCs w:val="24"/>
        </w:rPr>
      </w:pPr>
      <w:r w:rsidRPr="003B78FF">
        <w:rPr>
          <w:rFonts w:cs="Arial"/>
          <w:b/>
          <w:sz w:val="24"/>
          <w:szCs w:val="24"/>
        </w:rPr>
        <w:t>3.</w:t>
      </w:r>
      <w:r w:rsidR="005C20FE">
        <w:rPr>
          <w:rFonts w:cs="Arial"/>
          <w:b/>
          <w:sz w:val="24"/>
          <w:szCs w:val="24"/>
        </w:rPr>
        <w:t>16</w:t>
      </w:r>
      <w:r w:rsidR="00613493" w:rsidRPr="003B78FF">
        <w:rPr>
          <w:rFonts w:cs="Arial"/>
          <w:b/>
          <w:sz w:val="24"/>
          <w:szCs w:val="24"/>
        </w:rPr>
        <w:t xml:space="preserve">  NORMAS PARA ESTUDIANTES QUE NO USAN </w:t>
      </w:r>
      <w:r w:rsidR="00522DB5">
        <w:rPr>
          <w:rFonts w:cs="Arial"/>
          <w:b/>
          <w:sz w:val="24"/>
          <w:szCs w:val="24"/>
        </w:rPr>
        <w:t>EL TRANSPORTE ESCOLAR</w:t>
      </w:r>
    </w:p>
    <w:p w14:paraId="2FAE9B4F" w14:textId="77777777" w:rsidR="00B85768" w:rsidRDefault="00613493" w:rsidP="00201786">
      <w:pPr>
        <w:pStyle w:val="ListBullet"/>
        <w:numPr>
          <w:ilvl w:val="0"/>
          <w:numId w:val="38"/>
        </w:numPr>
        <w:jc w:val="both"/>
        <w:rPr>
          <w:rFonts w:ascii="Arial" w:hAnsi="Arial" w:cs="Arial"/>
          <w:lang w:val="es-ES"/>
        </w:rPr>
      </w:pPr>
      <w:r w:rsidRPr="00B85768">
        <w:rPr>
          <w:rFonts w:ascii="Arial" w:hAnsi="Arial" w:cs="Arial"/>
          <w:lang w:val="es-ES"/>
        </w:rPr>
        <w:t>Los estudiantes que no utilicen el transporte del bus deben llegar y ser recogidos puntualmente por sus padres o personal autorizado previamente</w:t>
      </w:r>
      <w:r w:rsidR="00B85768">
        <w:rPr>
          <w:rFonts w:ascii="Arial" w:hAnsi="Arial" w:cs="Arial"/>
          <w:lang w:val="es-ES"/>
        </w:rPr>
        <w:t>.</w:t>
      </w:r>
    </w:p>
    <w:p w14:paraId="5888F63F" w14:textId="77777777" w:rsidR="00AC428E" w:rsidRPr="00C90C7E" w:rsidRDefault="00AC428E" w:rsidP="00201786">
      <w:pPr>
        <w:pStyle w:val="ListBullet"/>
        <w:numPr>
          <w:ilvl w:val="0"/>
          <w:numId w:val="38"/>
        </w:numPr>
        <w:jc w:val="both"/>
        <w:rPr>
          <w:rFonts w:ascii="Arial" w:hAnsi="Arial" w:cs="Arial"/>
          <w:lang w:val="es-CO"/>
        </w:rPr>
      </w:pPr>
      <w:r w:rsidRPr="00C90C7E">
        <w:rPr>
          <w:rFonts w:ascii="Arial" w:hAnsi="Arial" w:cs="Arial"/>
          <w:lang w:val="es-ES"/>
        </w:rPr>
        <w:t>P</w:t>
      </w:r>
      <w:r w:rsidRPr="00C90C7E">
        <w:rPr>
          <w:rFonts w:ascii="Arial" w:hAnsi="Arial" w:cs="Arial"/>
          <w:lang w:val="es-CO"/>
        </w:rPr>
        <w:t xml:space="preserve">ara los estudiantes de grado 12, se autoriza el uso de vehículo particular, siempre bajo la responsabilidad del estudiante y la de sus padres, con previa autorización escrita. El parqueo de los vehículos de los estudiantes es en la parte externa del colegio, bajo la responsabilidad de los padres. </w:t>
      </w:r>
    </w:p>
    <w:p w14:paraId="195BB2D8" w14:textId="77777777" w:rsidR="00AC428E" w:rsidRPr="00305307" w:rsidRDefault="00AC428E" w:rsidP="00201786">
      <w:pPr>
        <w:pStyle w:val="ListBullet"/>
        <w:numPr>
          <w:ilvl w:val="0"/>
          <w:numId w:val="38"/>
        </w:numPr>
        <w:jc w:val="both"/>
        <w:rPr>
          <w:rFonts w:ascii="Arial" w:hAnsi="Arial" w:cs="Arial"/>
          <w:lang w:val="es-ES"/>
        </w:rPr>
      </w:pPr>
      <w:r w:rsidRPr="00305307">
        <w:rPr>
          <w:rFonts w:ascii="Arial" w:hAnsi="Arial" w:cs="Arial"/>
          <w:lang w:val="es-ES"/>
        </w:rPr>
        <w:t xml:space="preserve">Ningún estudiante puede ingresar al Colegio, ni salir de él conduciendo. </w:t>
      </w:r>
    </w:p>
    <w:p w14:paraId="6DE8C7C8" w14:textId="77777777" w:rsidR="00AC428E" w:rsidRPr="00E96B44" w:rsidRDefault="00AC428E" w:rsidP="00201786">
      <w:pPr>
        <w:pStyle w:val="ListBullet"/>
        <w:numPr>
          <w:ilvl w:val="0"/>
          <w:numId w:val="38"/>
        </w:numPr>
        <w:jc w:val="both"/>
        <w:rPr>
          <w:rFonts w:ascii="Arial" w:hAnsi="Arial" w:cs="Arial"/>
          <w:lang w:val="es-CO"/>
        </w:rPr>
      </w:pPr>
      <w:r w:rsidRPr="00E96B44">
        <w:rPr>
          <w:rFonts w:ascii="Arial" w:hAnsi="Arial" w:cs="Arial"/>
          <w:lang w:val="es-CO"/>
        </w:rPr>
        <w:t>Los estudiantes que son recogidos en sus carros particulares o conducen sus vehículos</w:t>
      </w:r>
      <w:r>
        <w:rPr>
          <w:rFonts w:ascii="Arial" w:hAnsi="Arial" w:cs="Arial"/>
          <w:lang w:val="es-CO"/>
        </w:rPr>
        <w:t>, no pueden llevar estudiantes</w:t>
      </w:r>
      <w:r w:rsidRPr="00E96B44">
        <w:rPr>
          <w:rFonts w:ascii="Arial" w:hAnsi="Arial" w:cs="Arial"/>
          <w:lang w:val="es-CO"/>
        </w:rPr>
        <w:t xml:space="preserve"> no a</w:t>
      </w:r>
      <w:r>
        <w:rPr>
          <w:rFonts w:ascii="Arial" w:hAnsi="Arial" w:cs="Arial"/>
          <w:lang w:val="es-CO"/>
        </w:rPr>
        <w:t>utorizado</w:t>
      </w:r>
      <w:r w:rsidRPr="00E96B44">
        <w:rPr>
          <w:rFonts w:ascii="Arial" w:hAnsi="Arial" w:cs="Arial"/>
          <w:lang w:val="es-CO"/>
        </w:rPr>
        <w:t xml:space="preserve">s. </w:t>
      </w:r>
    </w:p>
    <w:p w14:paraId="16453028" w14:textId="77777777" w:rsidR="00AC428E" w:rsidRDefault="00AC428E" w:rsidP="00201786">
      <w:pPr>
        <w:pStyle w:val="ListBullet"/>
        <w:numPr>
          <w:ilvl w:val="0"/>
          <w:numId w:val="38"/>
        </w:numPr>
        <w:jc w:val="both"/>
        <w:rPr>
          <w:rFonts w:ascii="Arial" w:hAnsi="Arial" w:cs="Arial"/>
          <w:lang w:val="es-CO"/>
        </w:rPr>
      </w:pPr>
      <w:r w:rsidRPr="00E96B44">
        <w:rPr>
          <w:rFonts w:ascii="Arial" w:hAnsi="Arial" w:cs="Arial"/>
          <w:lang w:val="es-CO"/>
        </w:rPr>
        <w:t>El Colegi</w:t>
      </w:r>
      <w:r>
        <w:rPr>
          <w:rFonts w:ascii="Arial" w:hAnsi="Arial" w:cs="Arial"/>
          <w:lang w:val="es-CO"/>
        </w:rPr>
        <w:t xml:space="preserve">o no se hace responsable </w:t>
      </w:r>
      <w:r w:rsidRPr="00B85768">
        <w:rPr>
          <w:rFonts w:ascii="Arial" w:hAnsi="Arial" w:cs="Arial"/>
          <w:lang w:val="es-ES"/>
        </w:rPr>
        <w:t>de los eventos que acontezcan a los estudiantes una vez salgan de sus instalaciones</w:t>
      </w:r>
      <w:r>
        <w:rPr>
          <w:rFonts w:ascii="Arial" w:hAnsi="Arial" w:cs="Arial"/>
          <w:lang w:val="es-CO"/>
        </w:rPr>
        <w:t xml:space="preserve">  ni de alg</w:t>
      </w:r>
      <w:r w:rsidRPr="00E96B44">
        <w:rPr>
          <w:rFonts w:ascii="Arial" w:hAnsi="Arial" w:cs="Arial"/>
          <w:lang w:val="es-CO"/>
        </w:rPr>
        <w:t>ún accidente que tenga un estudiante que viaje o conduzca un vehículo particular.</w:t>
      </w:r>
    </w:p>
    <w:p w14:paraId="7755229A" w14:textId="77777777" w:rsidR="00AC428E" w:rsidRPr="00E96B44" w:rsidRDefault="00AC428E" w:rsidP="00AC428E">
      <w:pPr>
        <w:pStyle w:val="ListBullet"/>
        <w:ind w:left="360"/>
        <w:jc w:val="both"/>
        <w:rPr>
          <w:rFonts w:ascii="Arial" w:hAnsi="Arial" w:cs="Arial"/>
          <w:lang w:val="es-CO"/>
        </w:rPr>
      </w:pPr>
    </w:p>
    <w:p w14:paraId="181D775E" w14:textId="77777777" w:rsidR="00AC428E" w:rsidRPr="00AC428E" w:rsidRDefault="00AC428E" w:rsidP="00AC428E">
      <w:pPr>
        <w:pStyle w:val="ListBullet"/>
        <w:ind w:left="360" w:hanging="360"/>
        <w:jc w:val="both"/>
        <w:rPr>
          <w:rFonts w:ascii="Arial" w:hAnsi="Arial" w:cs="Arial"/>
          <w:lang w:val="es-ES"/>
        </w:rPr>
      </w:pPr>
      <w:r w:rsidRPr="00AC428E">
        <w:rPr>
          <w:rFonts w:ascii="Arial" w:hAnsi="Arial" w:cs="Arial"/>
          <w:b/>
          <w:lang w:val="es-CO"/>
        </w:rPr>
        <w:t>Autorización</w:t>
      </w:r>
      <w:r>
        <w:rPr>
          <w:rFonts w:ascii="Arial" w:hAnsi="Arial" w:cs="Arial"/>
          <w:b/>
          <w:lang w:val="es-CO"/>
        </w:rPr>
        <w:t xml:space="preserve"> para I</w:t>
      </w:r>
      <w:r w:rsidRPr="00AC428E">
        <w:rPr>
          <w:rFonts w:ascii="Arial" w:hAnsi="Arial" w:cs="Arial"/>
          <w:b/>
          <w:lang w:val="es-CO"/>
        </w:rPr>
        <w:t xml:space="preserve">ngresar o </w:t>
      </w:r>
      <w:r>
        <w:rPr>
          <w:rFonts w:ascii="Arial" w:hAnsi="Arial" w:cs="Arial"/>
          <w:b/>
          <w:lang w:val="es-CO"/>
        </w:rPr>
        <w:t>S</w:t>
      </w:r>
      <w:r w:rsidRPr="00AC428E">
        <w:rPr>
          <w:rFonts w:ascii="Arial" w:hAnsi="Arial" w:cs="Arial"/>
          <w:b/>
          <w:lang w:val="es-CO"/>
        </w:rPr>
        <w:t>alir Caminando</w:t>
      </w:r>
      <w:r>
        <w:rPr>
          <w:rFonts w:ascii="Arial" w:hAnsi="Arial" w:cs="Arial"/>
          <w:lang w:val="es-CO"/>
        </w:rPr>
        <w:t xml:space="preserve">: </w:t>
      </w:r>
    </w:p>
    <w:p w14:paraId="3D7909B8" w14:textId="77777777" w:rsidR="006A6CB0" w:rsidRDefault="00B85768" w:rsidP="00201786">
      <w:pPr>
        <w:pStyle w:val="ListBullet"/>
        <w:numPr>
          <w:ilvl w:val="0"/>
          <w:numId w:val="39"/>
        </w:numPr>
        <w:jc w:val="both"/>
        <w:rPr>
          <w:rFonts w:ascii="Arial" w:hAnsi="Arial" w:cs="Arial"/>
          <w:lang w:val="es-ES"/>
        </w:rPr>
      </w:pPr>
      <w:r w:rsidRPr="006A6CB0">
        <w:rPr>
          <w:rFonts w:ascii="Arial" w:hAnsi="Arial" w:cs="Arial"/>
          <w:lang w:val="es-ES"/>
        </w:rPr>
        <w:t>L</w:t>
      </w:r>
      <w:r w:rsidR="009233B4" w:rsidRPr="006A6CB0">
        <w:rPr>
          <w:rFonts w:ascii="Arial" w:hAnsi="Arial" w:cs="Arial"/>
          <w:lang w:val="es-ES"/>
        </w:rPr>
        <w:t>os estudiantes</w:t>
      </w:r>
      <w:r w:rsidRPr="006A6CB0">
        <w:rPr>
          <w:rFonts w:ascii="Arial" w:hAnsi="Arial" w:cs="Arial"/>
          <w:lang w:val="es-ES"/>
        </w:rPr>
        <w:t xml:space="preserve"> de </w:t>
      </w:r>
      <w:r w:rsidR="00C3024F" w:rsidRPr="006A6CB0">
        <w:rPr>
          <w:rFonts w:ascii="Arial" w:hAnsi="Arial" w:cs="Arial"/>
          <w:lang w:val="es-ES"/>
        </w:rPr>
        <w:t>Bachillerato, vecinos del colegio y</w:t>
      </w:r>
      <w:r w:rsidR="009233B4" w:rsidRPr="006A6CB0">
        <w:rPr>
          <w:rFonts w:ascii="Arial" w:hAnsi="Arial" w:cs="Arial"/>
          <w:lang w:val="es-ES"/>
        </w:rPr>
        <w:t xml:space="preserve"> autorizados por sus padres</w:t>
      </w:r>
      <w:r w:rsidR="00C3024F" w:rsidRPr="006A6CB0">
        <w:rPr>
          <w:rFonts w:ascii="Arial" w:hAnsi="Arial" w:cs="Arial"/>
          <w:lang w:val="es-ES"/>
        </w:rPr>
        <w:t>,</w:t>
      </w:r>
      <w:r w:rsidR="009233B4" w:rsidRPr="006A6CB0">
        <w:rPr>
          <w:rFonts w:ascii="Arial" w:hAnsi="Arial" w:cs="Arial"/>
          <w:lang w:val="es-ES"/>
        </w:rPr>
        <w:t xml:space="preserve"> </w:t>
      </w:r>
      <w:r w:rsidR="00C3024F" w:rsidRPr="006A6CB0">
        <w:rPr>
          <w:rFonts w:ascii="Arial" w:hAnsi="Arial" w:cs="Arial"/>
          <w:lang w:val="es-ES"/>
        </w:rPr>
        <w:t>podrán</w:t>
      </w:r>
      <w:r w:rsidR="00E96B44" w:rsidRPr="006A6CB0">
        <w:rPr>
          <w:rFonts w:ascii="Arial" w:hAnsi="Arial" w:cs="Arial"/>
          <w:lang w:val="es-ES"/>
        </w:rPr>
        <w:t xml:space="preserve"> ingresar al Colegio,</w:t>
      </w:r>
      <w:r w:rsidR="00DE5726" w:rsidRPr="006A6CB0">
        <w:rPr>
          <w:rFonts w:ascii="Arial" w:hAnsi="Arial" w:cs="Arial"/>
          <w:lang w:val="es-ES"/>
        </w:rPr>
        <w:t xml:space="preserve"> y salir de él caminando, previa autorización</w:t>
      </w:r>
      <w:r w:rsidR="00C3024F" w:rsidRPr="006A6CB0">
        <w:rPr>
          <w:rFonts w:ascii="Arial" w:hAnsi="Arial" w:cs="Arial"/>
          <w:lang w:val="es-ES"/>
        </w:rPr>
        <w:t xml:space="preserve"> de Rectoría</w:t>
      </w:r>
      <w:r w:rsidR="00305307" w:rsidRPr="006A6CB0">
        <w:rPr>
          <w:rFonts w:ascii="Arial" w:hAnsi="Arial" w:cs="Arial"/>
          <w:lang w:val="es-ES"/>
        </w:rPr>
        <w:t xml:space="preserve"> y la correspondiente firma de exone</w:t>
      </w:r>
      <w:r w:rsidRPr="006A6CB0">
        <w:rPr>
          <w:rFonts w:ascii="Arial" w:hAnsi="Arial" w:cs="Arial"/>
          <w:lang w:val="es-ES"/>
        </w:rPr>
        <w:t xml:space="preserve">ración de responsabilidad.  </w:t>
      </w:r>
    </w:p>
    <w:p w14:paraId="6776B700" w14:textId="77777777" w:rsidR="006A6CB0" w:rsidRDefault="00B85768" w:rsidP="00201786">
      <w:pPr>
        <w:pStyle w:val="ListBullet"/>
        <w:numPr>
          <w:ilvl w:val="0"/>
          <w:numId w:val="39"/>
        </w:numPr>
        <w:jc w:val="both"/>
        <w:rPr>
          <w:rFonts w:ascii="Arial" w:hAnsi="Arial" w:cs="Arial"/>
          <w:lang w:val="es-ES"/>
        </w:rPr>
      </w:pPr>
      <w:r w:rsidRPr="006A6CB0">
        <w:rPr>
          <w:rFonts w:ascii="Arial" w:hAnsi="Arial" w:cs="Arial"/>
          <w:lang w:val="es-ES"/>
        </w:rPr>
        <w:t xml:space="preserve">Los estudiantes de Primaria, vecinos del colegio y autorizados por sus padres, podrán ingresar al Colegio, y salir de él caminando, acompañados por un adulto responsable, previa autorización de Rectoría y la correspondiente firma de exoneración de responsabilidad. </w:t>
      </w:r>
    </w:p>
    <w:p w14:paraId="50576F10" w14:textId="77777777" w:rsidR="00B85768" w:rsidRPr="006A6CB0" w:rsidRDefault="00B85768" w:rsidP="00201786">
      <w:pPr>
        <w:pStyle w:val="ListBullet"/>
        <w:numPr>
          <w:ilvl w:val="0"/>
          <w:numId w:val="39"/>
        </w:numPr>
        <w:jc w:val="both"/>
        <w:rPr>
          <w:rFonts w:ascii="Arial" w:hAnsi="Arial" w:cs="Arial"/>
          <w:lang w:val="es-ES"/>
        </w:rPr>
      </w:pPr>
      <w:r w:rsidRPr="006A6CB0">
        <w:rPr>
          <w:rFonts w:ascii="Arial" w:hAnsi="Arial" w:cs="Arial"/>
          <w:lang w:val="es-ES"/>
        </w:rPr>
        <w:t>El Colegio no se hace responsable de los eventos que acontezcan a los estudiantes una vez salgan de sus instalaciones</w:t>
      </w:r>
      <w:r w:rsidR="00AC428E" w:rsidRPr="006A6CB0">
        <w:rPr>
          <w:rFonts w:ascii="Arial" w:hAnsi="Arial" w:cs="Arial"/>
          <w:lang w:val="es-ES"/>
        </w:rPr>
        <w:t>.</w:t>
      </w:r>
    </w:p>
    <w:p w14:paraId="454CA083" w14:textId="77777777" w:rsidR="00AC428E" w:rsidRPr="00B85768" w:rsidRDefault="00AC428E" w:rsidP="00AC428E">
      <w:pPr>
        <w:pStyle w:val="ListBullet"/>
        <w:ind w:left="360"/>
        <w:jc w:val="both"/>
        <w:rPr>
          <w:rFonts w:ascii="Arial" w:hAnsi="Arial" w:cs="Arial"/>
          <w:lang w:val="es-ES"/>
        </w:rPr>
      </w:pPr>
    </w:p>
    <w:p w14:paraId="27B6AA6B" w14:textId="77777777" w:rsidR="00AC428E" w:rsidRPr="00AC428E" w:rsidRDefault="00AC428E" w:rsidP="00AC428E">
      <w:pPr>
        <w:pStyle w:val="ListBullet"/>
        <w:ind w:left="360" w:hanging="360"/>
        <w:jc w:val="both"/>
        <w:rPr>
          <w:rFonts w:ascii="Arial" w:hAnsi="Arial" w:cs="Arial"/>
          <w:b/>
          <w:lang w:val="es-CO"/>
        </w:rPr>
      </w:pPr>
      <w:r w:rsidRPr="00AC428E">
        <w:rPr>
          <w:rFonts w:ascii="Arial" w:hAnsi="Arial" w:cs="Arial"/>
          <w:b/>
          <w:lang w:val="es-CO"/>
        </w:rPr>
        <w:t>Autorizaciones para Salir en Vehículos Particulares:</w:t>
      </w:r>
    </w:p>
    <w:p w14:paraId="25B482C5" w14:textId="77777777" w:rsidR="00AC428E" w:rsidRPr="00AC428E" w:rsidRDefault="00AC428E" w:rsidP="00201786">
      <w:pPr>
        <w:pStyle w:val="ListBullet"/>
        <w:numPr>
          <w:ilvl w:val="0"/>
          <w:numId w:val="40"/>
        </w:numPr>
        <w:jc w:val="both"/>
        <w:rPr>
          <w:rFonts w:ascii="Arial" w:hAnsi="Arial" w:cs="Arial"/>
          <w:lang w:val="es-CO"/>
        </w:rPr>
      </w:pPr>
      <w:r w:rsidRPr="00AC428E">
        <w:rPr>
          <w:rFonts w:ascii="Arial" w:hAnsi="Arial" w:cs="Arial"/>
          <w:lang w:val="es-CO"/>
        </w:rPr>
        <w:t xml:space="preserve">Los estudiantes de Primaria y Bachillerato que habitualmente utilizan transporte particular, deberán presentar a la salida el carné de autorización suministrado por la sección. </w:t>
      </w:r>
    </w:p>
    <w:p w14:paraId="19098660" w14:textId="77777777" w:rsidR="00F25031" w:rsidRDefault="00AC428E" w:rsidP="00201786">
      <w:pPr>
        <w:pStyle w:val="ListBullet"/>
        <w:numPr>
          <w:ilvl w:val="0"/>
          <w:numId w:val="40"/>
        </w:numPr>
        <w:jc w:val="both"/>
        <w:rPr>
          <w:rFonts w:ascii="Arial" w:hAnsi="Arial" w:cs="Arial"/>
          <w:lang w:val="es-CO"/>
        </w:rPr>
      </w:pPr>
      <w:r>
        <w:rPr>
          <w:rFonts w:ascii="Arial" w:hAnsi="Arial" w:cs="Arial"/>
          <w:lang w:val="es-CO"/>
        </w:rPr>
        <w:t xml:space="preserve">Para los estudiantes que utilizan transporte particular ocasionalmente: </w:t>
      </w:r>
      <w:r w:rsidR="00613493" w:rsidRPr="00F25031">
        <w:rPr>
          <w:rFonts w:ascii="Arial" w:hAnsi="Arial" w:cs="Arial"/>
          <w:lang w:val="es-CO"/>
        </w:rPr>
        <w:t xml:space="preserve">Los padres de familia deben enviar por escrito una autorización, avalada por el Jefe de la Sección respectivo o la persona que </w:t>
      </w:r>
      <w:r w:rsidR="00140E77" w:rsidRPr="00F25031">
        <w:rPr>
          <w:rFonts w:ascii="Arial" w:hAnsi="Arial" w:cs="Arial"/>
          <w:lang w:val="es-CO"/>
        </w:rPr>
        <w:t>é</w:t>
      </w:r>
      <w:r w:rsidR="00613493" w:rsidRPr="00F25031">
        <w:rPr>
          <w:rFonts w:ascii="Arial" w:hAnsi="Arial" w:cs="Arial"/>
          <w:lang w:val="es-CO"/>
        </w:rPr>
        <w:t>l designe, para recoger a sus hijos en el Colegio</w:t>
      </w:r>
      <w:r w:rsidR="006B05F8" w:rsidRPr="00F25031">
        <w:rPr>
          <w:rFonts w:ascii="Arial" w:hAnsi="Arial" w:cs="Arial"/>
          <w:lang w:val="es-CO"/>
        </w:rPr>
        <w:t>, utilizando el formato establecido</w:t>
      </w:r>
      <w:r w:rsidR="00613493" w:rsidRPr="00F25031">
        <w:rPr>
          <w:rFonts w:ascii="Arial" w:hAnsi="Arial" w:cs="Arial"/>
          <w:lang w:val="es-CO"/>
        </w:rPr>
        <w:t xml:space="preserve">. </w:t>
      </w:r>
    </w:p>
    <w:p w14:paraId="1D74DD4E" w14:textId="774BA269" w:rsidR="00F25031" w:rsidRDefault="00B85768" w:rsidP="00F25031">
      <w:pPr>
        <w:pStyle w:val="ListBullet"/>
        <w:tabs>
          <w:tab w:val="num" w:pos="720"/>
        </w:tabs>
        <w:ind w:left="720"/>
        <w:rPr>
          <w:rFonts w:ascii="Arial" w:hAnsi="Arial" w:cs="Arial"/>
          <w:lang w:val="es-CO"/>
        </w:rPr>
      </w:pPr>
      <w:r w:rsidRPr="00AC428E">
        <w:rPr>
          <w:rFonts w:ascii="Arial" w:hAnsi="Arial" w:cs="Arial"/>
          <w:b/>
          <w:lang w:val="es-CO"/>
        </w:rPr>
        <w:t>En</w:t>
      </w:r>
      <w:r w:rsidR="000B2AC6">
        <w:rPr>
          <w:rFonts w:ascii="Arial" w:hAnsi="Arial" w:cs="Arial"/>
          <w:b/>
          <w:lang w:val="es-CO"/>
        </w:rPr>
        <w:t xml:space="preserve"> Primera Infancia</w:t>
      </w:r>
      <w:r w:rsidRPr="000B2AC6">
        <w:rPr>
          <w:rFonts w:ascii="Arial" w:hAnsi="Arial" w:cs="Arial"/>
          <w:b/>
          <w:strike/>
          <w:lang w:val="es-CO"/>
        </w:rPr>
        <w:t xml:space="preserve"> </w:t>
      </w:r>
      <w:r w:rsidRPr="000B2AC6">
        <w:rPr>
          <w:rFonts w:ascii="Arial" w:hAnsi="Arial" w:cs="Arial"/>
          <w:b/>
          <w:strike/>
          <w:color w:val="FF0000"/>
          <w:lang w:val="es-CO"/>
        </w:rPr>
        <w:t>Preprimaria</w:t>
      </w:r>
      <w:r w:rsidR="00AC428E">
        <w:rPr>
          <w:rFonts w:ascii="Arial" w:hAnsi="Arial" w:cs="Arial"/>
          <w:lang w:val="es-CO"/>
        </w:rPr>
        <w:t>:</w:t>
      </w:r>
      <w:r w:rsidRPr="00F25031">
        <w:rPr>
          <w:rFonts w:ascii="Arial" w:hAnsi="Arial" w:cs="Arial"/>
          <w:lang w:val="es-CO"/>
        </w:rPr>
        <w:t xml:space="preserve"> </w:t>
      </w:r>
      <w:r w:rsidR="00AC428E" w:rsidRPr="0056716B">
        <w:rPr>
          <w:rFonts w:ascii="Arial" w:hAnsi="Arial" w:cs="Arial"/>
          <w:strike/>
          <w:highlight w:val="cyan"/>
          <w:lang w:val="es-CO"/>
        </w:rPr>
        <w:t>L</w:t>
      </w:r>
      <w:r w:rsidRPr="0056716B">
        <w:rPr>
          <w:rFonts w:ascii="Arial" w:hAnsi="Arial" w:cs="Arial"/>
          <w:strike/>
          <w:highlight w:val="cyan"/>
          <w:lang w:val="es-CO"/>
        </w:rPr>
        <w:t>os maestros recogen los permisos y los entregan a la oficina junto con el registro de asistencia</w:t>
      </w:r>
      <w:r w:rsidRPr="00F25031">
        <w:rPr>
          <w:rFonts w:ascii="Arial" w:hAnsi="Arial" w:cs="Arial"/>
          <w:lang w:val="es-CO"/>
        </w:rPr>
        <w:t xml:space="preserve">. </w:t>
      </w:r>
      <w:r w:rsidR="0056716B" w:rsidRPr="0056716B">
        <w:rPr>
          <w:rFonts w:ascii="Arial" w:hAnsi="Arial" w:cs="Arial"/>
          <w:highlight w:val="cyan"/>
          <w:lang w:val="es-CO"/>
        </w:rPr>
        <w:t>Los padres deben enviar vía correo electrónico el permiso de salida, explicitando la hora de salida y quién recoge al niño, antes de las 9:00 a.m. a los profesores titulares y al departamento de Transporte</w:t>
      </w:r>
      <w:r w:rsidR="0056716B" w:rsidRPr="001F3CB0">
        <w:rPr>
          <w:rFonts w:ascii="Arial" w:hAnsi="Arial" w:cs="Arial"/>
          <w:lang w:val="es-CO"/>
        </w:rPr>
        <w:t xml:space="preserve">. </w:t>
      </w:r>
      <w:r w:rsidR="00F25031" w:rsidRPr="00F25031">
        <w:rPr>
          <w:rFonts w:ascii="Arial" w:hAnsi="Arial" w:cs="Arial"/>
          <w:lang w:val="es-CO"/>
        </w:rPr>
        <w:t>Cuando los niños van a ser recogidos en grupo con motivo de una fiesta infantil, los anfitriones deberán recogerlos en la Oficina de la Sección de</w:t>
      </w:r>
      <w:r w:rsidR="000B2AC6">
        <w:rPr>
          <w:rFonts w:ascii="Arial" w:hAnsi="Arial" w:cs="Arial"/>
          <w:lang w:val="es-CO"/>
        </w:rPr>
        <w:t xml:space="preserve"> Primer Infancia</w:t>
      </w:r>
      <w:r w:rsidR="00F25031" w:rsidRPr="00F25031">
        <w:rPr>
          <w:rFonts w:ascii="Arial" w:hAnsi="Arial" w:cs="Arial"/>
          <w:lang w:val="es-CO"/>
        </w:rPr>
        <w:t xml:space="preserve"> </w:t>
      </w:r>
      <w:r w:rsidR="00F25031" w:rsidRPr="000B2AC6">
        <w:rPr>
          <w:rFonts w:ascii="Arial" w:hAnsi="Arial" w:cs="Arial"/>
          <w:strike/>
          <w:lang w:val="es-CO"/>
        </w:rPr>
        <w:t>Preprimaria</w:t>
      </w:r>
    </w:p>
    <w:p w14:paraId="275AB74E" w14:textId="77777777" w:rsidR="001B3717" w:rsidRPr="00D077D9" w:rsidRDefault="00B85768" w:rsidP="001B3717">
      <w:pPr>
        <w:pStyle w:val="ListBullet"/>
        <w:tabs>
          <w:tab w:val="num" w:pos="720"/>
        </w:tabs>
        <w:ind w:left="720"/>
        <w:rPr>
          <w:rFonts w:ascii="Arial" w:hAnsi="Arial" w:cs="Arial"/>
          <w:highlight w:val="cyan"/>
          <w:lang w:val="es-CO"/>
        </w:rPr>
      </w:pPr>
      <w:r w:rsidRPr="00AC428E">
        <w:rPr>
          <w:rFonts w:ascii="Arial" w:hAnsi="Arial" w:cs="Arial"/>
          <w:b/>
          <w:lang w:val="es-CO"/>
        </w:rPr>
        <w:t>En Primaria</w:t>
      </w:r>
      <w:r w:rsidR="00AC428E">
        <w:rPr>
          <w:rFonts w:ascii="Arial" w:hAnsi="Arial" w:cs="Arial"/>
          <w:lang w:val="es-CO"/>
        </w:rPr>
        <w:t>:</w:t>
      </w:r>
      <w:r w:rsidRPr="00F25031">
        <w:rPr>
          <w:rFonts w:ascii="Arial" w:hAnsi="Arial" w:cs="Arial"/>
          <w:lang w:val="es-CO"/>
        </w:rPr>
        <w:t xml:space="preserve"> </w:t>
      </w:r>
      <w:r w:rsidR="00AC428E" w:rsidRPr="001B3717">
        <w:rPr>
          <w:rFonts w:ascii="Arial" w:hAnsi="Arial" w:cs="Arial"/>
          <w:strike/>
          <w:lang w:val="es-CO"/>
        </w:rPr>
        <w:t>L</w:t>
      </w:r>
      <w:r w:rsidRPr="001B3717">
        <w:rPr>
          <w:rFonts w:ascii="Arial" w:hAnsi="Arial" w:cs="Arial"/>
          <w:strike/>
          <w:lang w:val="es-CO"/>
        </w:rPr>
        <w:t>os estudiantes deben presentar los permisos en la oficina de la sección en la primera hora</w:t>
      </w:r>
      <w:r w:rsidRPr="00F25031">
        <w:rPr>
          <w:rFonts w:ascii="Arial" w:hAnsi="Arial" w:cs="Arial"/>
          <w:lang w:val="es-CO"/>
        </w:rPr>
        <w:t>.</w:t>
      </w:r>
      <w:r w:rsidR="001B3717" w:rsidRPr="001B3717">
        <w:rPr>
          <w:rFonts w:ascii="Arial" w:hAnsi="Arial" w:cs="Arial"/>
          <w:b/>
          <w:highlight w:val="cyan"/>
          <w:lang w:val="es-CO"/>
        </w:rPr>
        <w:t xml:space="preserve"> </w:t>
      </w:r>
      <w:r w:rsidR="001B3717" w:rsidRPr="00D077D9">
        <w:rPr>
          <w:rFonts w:ascii="Arial" w:hAnsi="Arial" w:cs="Arial"/>
          <w:highlight w:val="cyan"/>
          <w:lang w:val="es-CO"/>
        </w:rPr>
        <w:t>Los maestros recogen los permisos y los envían a la oficina</w:t>
      </w:r>
      <w:r w:rsidR="001B3717">
        <w:rPr>
          <w:rFonts w:ascii="Arial" w:hAnsi="Arial" w:cs="Arial"/>
          <w:highlight w:val="cyan"/>
          <w:lang w:val="es-CO"/>
        </w:rPr>
        <w:t>.</w:t>
      </w:r>
    </w:p>
    <w:p w14:paraId="7B4DB4E0" w14:textId="77777777" w:rsidR="00E96B44" w:rsidRPr="006B05F8" w:rsidRDefault="00B85768" w:rsidP="00597624">
      <w:pPr>
        <w:pStyle w:val="ListBullet"/>
        <w:tabs>
          <w:tab w:val="num" w:pos="720"/>
        </w:tabs>
        <w:ind w:left="720"/>
        <w:jc w:val="both"/>
        <w:rPr>
          <w:rFonts w:ascii="Arial" w:hAnsi="Arial" w:cs="Arial"/>
          <w:lang w:val="es-CO"/>
        </w:rPr>
      </w:pPr>
      <w:r w:rsidRPr="00597624">
        <w:rPr>
          <w:rFonts w:ascii="Arial" w:hAnsi="Arial" w:cs="Arial"/>
          <w:b/>
          <w:lang w:val="es-CO"/>
        </w:rPr>
        <w:t>En Bachillerato</w:t>
      </w:r>
      <w:r w:rsidR="00597624">
        <w:rPr>
          <w:rFonts w:ascii="Arial" w:hAnsi="Arial" w:cs="Arial"/>
          <w:b/>
          <w:lang w:val="es-CO"/>
        </w:rPr>
        <w:t>:</w:t>
      </w:r>
      <w:r>
        <w:rPr>
          <w:rFonts w:ascii="Arial" w:hAnsi="Arial" w:cs="Arial"/>
          <w:lang w:val="es-CO"/>
        </w:rPr>
        <w:t xml:space="preserve"> </w:t>
      </w:r>
      <w:r w:rsidR="00597624">
        <w:rPr>
          <w:rFonts w:ascii="Arial" w:hAnsi="Arial" w:cs="Arial"/>
          <w:lang w:val="es-CO"/>
        </w:rPr>
        <w:t>L</w:t>
      </w:r>
      <w:r>
        <w:rPr>
          <w:rFonts w:ascii="Arial" w:hAnsi="Arial" w:cs="Arial"/>
          <w:lang w:val="es-CO"/>
        </w:rPr>
        <w:t xml:space="preserve">os estudiantes deben presentar los permisos en la oficina de la sección </w:t>
      </w:r>
      <w:r w:rsidR="006B05F8">
        <w:rPr>
          <w:rFonts w:ascii="Arial" w:hAnsi="Arial" w:cs="Arial"/>
          <w:lang w:val="es-CO"/>
        </w:rPr>
        <w:t xml:space="preserve">antes que el </w:t>
      </w:r>
      <w:r w:rsidR="006B05F8" w:rsidRPr="006B05F8">
        <w:rPr>
          <w:rFonts w:ascii="Arial" w:hAnsi="Arial" w:cs="Arial"/>
          <w:lang w:val="es-CO"/>
        </w:rPr>
        <w:t>primer recreo termine</w:t>
      </w:r>
      <w:r w:rsidRPr="006B05F8">
        <w:rPr>
          <w:rFonts w:ascii="Arial" w:hAnsi="Arial" w:cs="Arial"/>
          <w:lang w:val="es-CO"/>
        </w:rPr>
        <w:t xml:space="preserve"> </w:t>
      </w:r>
      <w:r w:rsidR="00613493" w:rsidRPr="006B05F8">
        <w:rPr>
          <w:rFonts w:ascii="Arial" w:hAnsi="Arial" w:cs="Arial"/>
          <w:lang w:val="es-CO"/>
        </w:rPr>
        <w:t>Los est</w:t>
      </w:r>
      <w:r w:rsidRPr="006B05F8">
        <w:rPr>
          <w:rFonts w:ascii="Arial" w:hAnsi="Arial" w:cs="Arial"/>
          <w:lang w:val="es-CO"/>
        </w:rPr>
        <w:t xml:space="preserve">udiantes autorizados </w:t>
      </w:r>
      <w:r w:rsidR="00613493" w:rsidRPr="006B05F8">
        <w:rPr>
          <w:rFonts w:ascii="Arial" w:hAnsi="Arial" w:cs="Arial"/>
          <w:lang w:val="es-CO"/>
        </w:rPr>
        <w:t xml:space="preserve">deben presentar el permiso especial </w:t>
      </w:r>
      <w:r w:rsidRPr="006B05F8">
        <w:rPr>
          <w:rFonts w:ascii="Arial" w:hAnsi="Arial" w:cs="Arial"/>
          <w:lang w:val="es-CO"/>
        </w:rPr>
        <w:t>antes de salir de</w:t>
      </w:r>
      <w:r w:rsidR="00613493" w:rsidRPr="006B05F8">
        <w:rPr>
          <w:rFonts w:ascii="Arial" w:hAnsi="Arial" w:cs="Arial"/>
          <w:lang w:val="es-CO"/>
        </w:rPr>
        <w:t>l Colegio.</w:t>
      </w:r>
      <w:r w:rsidRPr="006B05F8">
        <w:rPr>
          <w:rFonts w:ascii="Arial" w:hAnsi="Arial" w:cs="Arial"/>
          <w:lang w:val="es-CO"/>
        </w:rPr>
        <w:t xml:space="preserve"> </w:t>
      </w:r>
    </w:p>
    <w:p w14:paraId="5ED8DC2B" w14:textId="77777777" w:rsidR="00597624" w:rsidRPr="00597624" w:rsidRDefault="00597624" w:rsidP="00597624">
      <w:pPr>
        <w:pStyle w:val="ListBullet"/>
        <w:ind w:left="360"/>
        <w:jc w:val="both"/>
        <w:rPr>
          <w:rFonts w:ascii="Arial" w:hAnsi="Arial" w:cs="Arial"/>
          <w:lang w:val="es-ES"/>
        </w:rPr>
      </w:pPr>
    </w:p>
    <w:p w14:paraId="4083488B" w14:textId="62E031EB" w:rsidR="006A6CB0" w:rsidRDefault="00613493" w:rsidP="00201786">
      <w:pPr>
        <w:pStyle w:val="ListBullet"/>
        <w:numPr>
          <w:ilvl w:val="0"/>
          <w:numId w:val="40"/>
        </w:numPr>
        <w:jc w:val="both"/>
        <w:rPr>
          <w:rFonts w:ascii="Arial" w:hAnsi="Arial" w:cs="Arial"/>
          <w:lang w:val="es-ES"/>
        </w:rPr>
      </w:pPr>
      <w:r w:rsidRPr="00E96B44">
        <w:rPr>
          <w:rFonts w:ascii="Arial" w:hAnsi="Arial" w:cs="Arial"/>
          <w:lang w:val="es-CO"/>
        </w:rPr>
        <w:t xml:space="preserve">Los niños serán entregados por </w:t>
      </w:r>
      <w:r w:rsidR="00FF3AEC" w:rsidRPr="00E96B44">
        <w:rPr>
          <w:rFonts w:ascii="Arial" w:hAnsi="Arial" w:cs="Arial"/>
          <w:lang w:val="es-CO"/>
        </w:rPr>
        <w:t>los</w:t>
      </w:r>
      <w:r w:rsidRPr="00E96B44">
        <w:rPr>
          <w:rFonts w:ascii="Arial" w:hAnsi="Arial" w:cs="Arial"/>
          <w:lang w:val="es-CO"/>
        </w:rPr>
        <w:t xml:space="preserve"> docente</w:t>
      </w:r>
      <w:r w:rsidR="00FF3AEC" w:rsidRPr="00E96B44">
        <w:rPr>
          <w:rFonts w:ascii="Arial" w:hAnsi="Arial" w:cs="Arial"/>
          <w:lang w:val="es-CO"/>
        </w:rPr>
        <w:t>s</w:t>
      </w:r>
      <w:r w:rsidRPr="00E96B44">
        <w:rPr>
          <w:rFonts w:ascii="Arial" w:hAnsi="Arial" w:cs="Arial"/>
          <w:lang w:val="es-CO"/>
        </w:rPr>
        <w:t xml:space="preserve"> quien</w:t>
      </w:r>
      <w:r w:rsidR="00FF3AEC" w:rsidRPr="00E96B44">
        <w:rPr>
          <w:rFonts w:ascii="Arial" w:hAnsi="Arial" w:cs="Arial"/>
          <w:lang w:val="es-CO"/>
        </w:rPr>
        <w:t>es</w:t>
      </w:r>
      <w:r w:rsidRPr="00E96B44">
        <w:rPr>
          <w:rFonts w:ascii="Arial" w:hAnsi="Arial" w:cs="Arial"/>
          <w:lang w:val="es-CO"/>
        </w:rPr>
        <w:t xml:space="preserve"> llevará</w:t>
      </w:r>
      <w:r w:rsidR="00FF3AEC" w:rsidRPr="00E96B44">
        <w:rPr>
          <w:rFonts w:ascii="Arial" w:hAnsi="Arial" w:cs="Arial"/>
          <w:lang w:val="es-CO"/>
        </w:rPr>
        <w:t>n</w:t>
      </w:r>
      <w:r w:rsidRPr="00E96B44">
        <w:rPr>
          <w:rFonts w:ascii="Arial" w:hAnsi="Arial" w:cs="Arial"/>
          <w:lang w:val="es-CO"/>
        </w:rPr>
        <w:t xml:space="preserve"> el control de salida, en los horarios </w:t>
      </w:r>
      <w:r w:rsidRPr="006B05F8">
        <w:rPr>
          <w:rFonts w:ascii="Arial" w:hAnsi="Arial" w:cs="Arial"/>
          <w:lang w:val="es-CO"/>
        </w:rPr>
        <w:t>de 1:</w:t>
      </w:r>
      <w:r w:rsidR="00902D98">
        <w:rPr>
          <w:rFonts w:ascii="Arial" w:hAnsi="Arial" w:cs="Arial"/>
          <w:lang w:val="es-CO"/>
        </w:rPr>
        <w:t>20</w:t>
      </w:r>
      <w:r w:rsidRPr="006B05F8">
        <w:rPr>
          <w:rFonts w:ascii="Arial" w:hAnsi="Arial" w:cs="Arial"/>
          <w:lang w:val="es-CO"/>
        </w:rPr>
        <w:t>-</w:t>
      </w:r>
      <w:r w:rsidR="00902D98">
        <w:rPr>
          <w:rFonts w:ascii="Arial" w:hAnsi="Arial" w:cs="Arial"/>
          <w:lang w:val="es-CO"/>
        </w:rPr>
        <w:t>1</w:t>
      </w:r>
      <w:r w:rsidRPr="006B05F8">
        <w:rPr>
          <w:rFonts w:ascii="Arial" w:hAnsi="Arial" w:cs="Arial"/>
          <w:lang w:val="es-CO"/>
        </w:rPr>
        <w:t>:</w:t>
      </w:r>
      <w:r w:rsidR="00902D98">
        <w:rPr>
          <w:rFonts w:ascii="Arial" w:hAnsi="Arial" w:cs="Arial"/>
          <w:lang w:val="es-CO"/>
        </w:rPr>
        <w:t>4</w:t>
      </w:r>
      <w:r w:rsidR="006B05F8" w:rsidRPr="006B05F8">
        <w:rPr>
          <w:rFonts w:ascii="Arial" w:hAnsi="Arial" w:cs="Arial"/>
          <w:lang w:val="es-CO"/>
        </w:rPr>
        <w:t>0</w:t>
      </w:r>
      <w:r w:rsidRPr="006B05F8">
        <w:rPr>
          <w:rFonts w:ascii="Arial" w:hAnsi="Arial" w:cs="Arial"/>
          <w:lang w:val="es-CO"/>
        </w:rPr>
        <w:t xml:space="preserve"> </w:t>
      </w:r>
      <w:r w:rsidR="006B05F8" w:rsidRPr="006B05F8">
        <w:rPr>
          <w:rFonts w:ascii="Arial" w:hAnsi="Arial" w:cs="Arial"/>
          <w:lang w:val="es-CO"/>
        </w:rPr>
        <w:t>p.m.</w:t>
      </w:r>
      <w:r w:rsidR="00F46D21" w:rsidRPr="006B05F8">
        <w:rPr>
          <w:rFonts w:ascii="Arial" w:hAnsi="Arial" w:cs="Arial"/>
          <w:lang w:val="es-CO"/>
        </w:rPr>
        <w:t xml:space="preserve"> (puerta de cafetería para</w:t>
      </w:r>
      <w:r w:rsidR="000B2AC6">
        <w:rPr>
          <w:rFonts w:ascii="Arial" w:hAnsi="Arial" w:cs="Arial"/>
          <w:lang w:val="es-CO"/>
        </w:rPr>
        <w:t xml:space="preserve"> Primera Infancia</w:t>
      </w:r>
      <w:r w:rsidR="00F46D21" w:rsidRPr="002B11CB">
        <w:rPr>
          <w:rFonts w:ascii="Arial" w:hAnsi="Arial" w:cs="Arial"/>
          <w:color w:val="FF0000"/>
          <w:lang w:val="es-CO"/>
        </w:rPr>
        <w:t xml:space="preserve"> </w:t>
      </w:r>
      <w:r w:rsidR="00F46D21" w:rsidRPr="000B2AC6">
        <w:rPr>
          <w:rFonts w:ascii="Arial" w:hAnsi="Arial" w:cs="Arial"/>
          <w:strike/>
          <w:color w:val="FF0000"/>
          <w:lang w:val="es-CO"/>
        </w:rPr>
        <w:t>Pre</w:t>
      </w:r>
      <w:r w:rsidR="00A63C9A" w:rsidRPr="000B2AC6">
        <w:rPr>
          <w:rFonts w:ascii="Arial" w:hAnsi="Arial" w:cs="Arial"/>
          <w:strike/>
          <w:color w:val="FF0000"/>
          <w:lang w:val="es-CO"/>
        </w:rPr>
        <w:t>p</w:t>
      </w:r>
      <w:r w:rsidR="00F46D21" w:rsidRPr="000B2AC6">
        <w:rPr>
          <w:rFonts w:ascii="Arial" w:hAnsi="Arial" w:cs="Arial"/>
          <w:strike/>
          <w:color w:val="FF0000"/>
          <w:lang w:val="es-CO"/>
        </w:rPr>
        <w:t xml:space="preserve">rimaria </w:t>
      </w:r>
      <w:r w:rsidR="00F46D21" w:rsidRPr="006B05F8">
        <w:rPr>
          <w:rFonts w:ascii="Arial" w:hAnsi="Arial" w:cs="Arial"/>
          <w:lang w:val="es-CO"/>
        </w:rPr>
        <w:t>y frente al auditorio para Primaria)</w:t>
      </w:r>
      <w:r w:rsidR="006B05F8" w:rsidRPr="006B05F8">
        <w:rPr>
          <w:rFonts w:ascii="Arial" w:hAnsi="Arial" w:cs="Arial"/>
          <w:lang w:val="es-CO"/>
        </w:rPr>
        <w:t xml:space="preserve"> y </w:t>
      </w:r>
      <w:r w:rsidR="00A06D1E" w:rsidRPr="006B05F8">
        <w:rPr>
          <w:rFonts w:ascii="Arial" w:hAnsi="Arial" w:cs="Arial"/>
          <w:lang w:val="es-CO"/>
        </w:rPr>
        <w:t>3:</w:t>
      </w:r>
      <w:r w:rsidR="00902D98">
        <w:rPr>
          <w:rFonts w:ascii="Arial" w:hAnsi="Arial" w:cs="Arial"/>
          <w:lang w:val="es-CO"/>
        </w:rPr>
        <w:t>15</w:t>
      </w:r>
      <w:r w:rsidRPr="006B05F8">
        <w:rPr>
          <w:rFonts w:ascii="Arial" w:hAnsi="Arial" w:cs="Arial"/>
          <w:lang w:val="es-CO"/>
        </w:rPr>
        <w:t>-3:</w:t>
      </w:r>
      <w:r w:rsidR="00902D98">
        <w:rPr>
          <w:rFonts w:ascii="Arial" w:hAnsi="Arial" w:cs="Arial"/>
          <w:lang w:val="es-CO"/>
        </w:rPr>
        <w:t>3</w:t>
      </w:r>
      <w:r w:rsidR="00FA2D8C" w:rsidRPr="006B05F8">
        <w:rPr>
          <w:rFonts w:ascii="Arial" w:hAnsi="Arial" w:cs="Arial"/>
          <w:lang w:val="es-CO"/>
        </w:rPr>
        <w:t>5</w:t>
      </w:r>
      <w:r w:rsidRPr="006B05F8">
        <w:rPr>
          <w:rFonts w:ascii="Arial" w:hAnsi="Arial" w:cs="Arial"/>
          <w:lang w:val="es-CO"/>
        </w:rPr>
        <w:t xml:space="preserve"> p.m.</w:t>
      </w:r>
      <w:r w:rsidR="006B05F8">
        <w:rPr>
          <w:rFonts w:ascii="Arial" w:hAnsi="Arial" w:cs="Arial"/>
          <w:lang w:val="es-CO"/>
        </w:rPr>
        <w:t xml:space="preserve"> </w:t>
      </w:r>
      <w:r w:rsidR="00FF3AEC" w:rsidRPr="006B05F8">
        <w:rPr>
          <w:rFonts w:ascii="Arial" w:hAnsi="Arial" w:cs="Arial"/>
          <w:lang w:val="es-CO"/>
        </w:rPr>
        <w:t>(</w:t>
      </w:r>
      <w:r w:rsidR="00F46D21" w:rsidRPr="00E96B44">
        <w:rPr>
          <w:rFonts w:ascii="Arial" w:hAnsi="Arial" w:cs="Arial"/>
          <w:lang w:val="es-CO"/>
        </w:rPr>
        <w:t>en el parqueadero de los buses</w:t>
      </w:r>
      <w:r w:rsidR="00FF3AEC" w:rsidRPr="00E96B44">
        <w:rPr>
          <w:rFonts w:ascii="Arial" w:hAnsi="Arial" w:cs="Arial"/>
          <w:lang w:val="es-CO"/>
        </w:rPr>
        <w:t>)</w:t>
      </w:r>
      <w:r w:rsidR="00F46D21" w:rsidRPr="00E96B44">
        <w:rPr>
          <w:rFonts w:ascii="Arial" w:hAnsi="Arial" w:cs="Arial"/>
          <w:lang w:val="es-CO"/>
        </w:rPr>
        <w:t>.</w:t>
      </w:r>
      <w:r w:rsidRPr="00E96B44">
        <w:rPr>
          <w:rFonts w:ascii="Arial" w:hAnsi="Arial" w:cs="Arial"/>
          <w:lang w:val="es-CO"/>
        </w:rPr>
        <w:t xml:space="preserve"> </w:t>
      </w:r>
      <w:r w:rsidR="0048513D">
        <w:rPr>
          <w:rFonts w:ascii="Arial" w:hAnsi="Arial" w:cs="Arial"/>
          <w:lang w:val="es-CO"/>
        </w:rPr>
        <w:t>Si después de</w:t>
      </w:r>
      <w:r w:rsidRPr="00E96B44">
        <w:rPr>
          <w:rFonts w:ascii="Arial" w:hAnsi="Arial" w:cs="Arial"/>
          <w:lang w:val="es-CO"/>
        </w:rPr>
        <w:t xml:space="preserve"> esa</w:t>
      </w:r>
      <w:r w:rsidRPr="0048513D">
        <w:rPr>
          <w:rFonts w:ascii="Arial" w:hAnsi="Arial" w:cs="Arial"/>
          <w:lang w:val="es-ES"/>
        </w:rPr>
        <w:t xml:space="preserve"> hora, los niños </w:t>
      </w:r>
      <w:r w:rsidR="002B11CB">
        <w:rPr>
          <w:rFonts w:ascii="Arial" w:hAnsi="Arial" w:cs="Arial"/>
          <w:lang w:val="es-ES"/>
        </w:rPr>
        <w:t>de</w:t>
      </w:r>
      <w:r w:rsidR="000B2AC6">
        <w:rPr>
          <w:rFonts w:ascii="Arial" w:hAnsi="Arial" w:cs="Arial"/>
          <w:lang w:val="es-ES"/>
        </w:rPr>
        <w:t xml:space="preserve"> Primera Infancia</w:t>
      </w:r>
      <w:r w:rsidR="002B11CB">
        <w:rPr>
          <w:rFonts w:ascii="Arial" w:hAnsi="Arial" w:cs="Arial"/>
          <w:lang w:val="es-ES"/>
        </w:rPr>
        <w:t xml:space="preserve"> </w:t>
      </w:r>
      <w:r w:rsidR="002B11CB" w:rsidRPr="000B2AC6">
        <w:rPr>
          <w:rFonts w:ascii="Arial" w:hAnsi="Arial" w:cs="Arial"/>
          <w:strike/>
          <w:color w:val="FF0000"/>
          <w:lang w:val="es-ES"/>
        </w:rPr>
        <w:t xml:space="preserve">Preprimaria </w:t>
      </w:r>
      <w:r w:rsidR="002B11CB">
        <w:rPr>
          <w:rFonts w:ascii="Arial" w:hAnsi="Arial" w:cs="Arial"/>
          <w:lang w:val="es-ES"/>
        </w:rPr>
        <w:t xml:space="preserve">y Primaria </w:t>
      </w:r>
      <w:r w:rsidRPr="0048513D">
        <w:rPr>
          <w:rFonts w:ascii="Arial" w:hAnsi="Arial" w:cs="Arial"/>
          <w:lang w:val="es-ES"/>
        </w:rPr>
        <w:t>no han sido</w:t>
      </w:r>
      <w:r w:rsidRPr="0048513D">
        <w:rPr>
          <w:lang w:val="es-ES"/>
        </w:rPr>
        <w:t xml:space="preserve"> </w:t>
      </w:r>
      <w:r w:rsidRPr="0048513D">
        <w:rPr>
          <w:rFonts w:ascii="Arial" w:hAnsi="Arial" w:cs="Arial"/>
          <w:lang w:val="es-ES"/>
        </w:rPr>
        <w:t xml:space="preserve">recogidos, serán </w:t>
      </w:r>
      <w:r w:rsidR="002B11CB">
        <w:rPr>
          <w:rFonts w:ascii="Arial" w:hAnsi="Arial" w:cs="Arial"/>
          <w:lang w:val="es-ES"/>
        </w:rPr>
        <w:t>llevados</w:t>
      </w:r>
      <w:r w:rsidRPr="0048513D">
        <w:rPr>
          <w:rFonts w:ascii="Arial" w:hAnsi="Arial" w:cs="Arial"/>
          <w:lang w:val="es-ES"/>
        </w:rPr>
        <w:t xml:space="preserve"> a la respectiva oficina y permanecerán con la secretaria, asistente de la Sección o coordinadora de extracurriculares.</w:t>
      </w:r>
    </w:p>
    <w:p w14:paraId="45C0A5C8" w14:textId="77777777" w:rsidR="002B11CB" w:rsidRDefault="002B11CB" w:rsidP="002B11CB">
      <w:pPr>
        <w:pStyle w:val="ListBullet"/>
        <w:ind w:left="360"/>
        <w:jc w:val="both"/>
        <w:rPr>
          <w:rFonts w:ascii="Arial" w:hAnsi="Arial" w:cs="Arial"/>
          <w:lang w:val="es-ES"/>
        </w:rPr>
      </w:pPr>
    </w:p>
    <w:p w14:paraId="0782DE0E" w14:textId="311FB4A5" w:rsidR="0048513D" w:rsidRPr="006A6CB0" w:rsidRDefault="00DB3340" w:rsidP="00201786">
      <w:pPr>
        <w:pStyle w:val="ListBullet"/>
        <w:numPr>
          <w:ilvl w:val="0"/>
          <w:numId w:val="40"/>
        </w:numPr>
        <w:jc w:val="both"/>
        <w:rPr>
          <w:rFonts w:ascii="Arial" w:hAnsi="Arial" w:cs="Arial"/>
          <w:lang w:val="es-ES"/>
        </w:rPr>
      </w:pPr>
      <w:r w:rsidRPr="006A6CB0">
        <w:rPr>
          <w:rFonts w:ascii="Arial" w:hAnsi="Arial" w:cs="Arial"/>
          <w:lang w:val="es-CO"/>
        </w:rPr>
        <w:t>Los</w:t>
      </w:r>
      <w:r w:rsidR="00613493" w:rsidRPr="006A6CB0">
        <w:rPr>
          <w:rFonts w:ascii="Arial" w:hAnsi="Arial" w:cs="Arial"/>
          <w:lang w:val="es-CO"/>
        </w:rPr>
        <w:t xml:space="preserve"> viernes todo el personal sale a las 3:</w:t>
      </w:r>
      <w:r w:rsidR="00902D98" w:rsidRPr="006A6CB0">
        <w:rPr>
          <w:rFonts w:ascii="Arial" w:hAnsi="Arial" w:cs="Arial"/>
          <w:lang w:val="es-CO"/>
        </w:rPr>
        <w:t>05</w:t>
      </w:r>
      <w:r w:rsidR="00613493" w:rsidRPr="006A6CB0">
        <w:rPr>
          <w:rFonts w:ascii="Arial" w:hAnsi="Arial" w:cs="Arial"/>
          <w:lang w:val="es-CO"/>
        </w:rPr>
        <w:t xml:space="preserve"> p.m. Los padres deben recoger a sus hijos a más tardar a las </w:t>
      </w:r>
      <w:r w:rsidR="00A06D1E" w:rsidRPr="006A6CB0">
        <w:rPr>
          <w:rFonts w:ascii="Arial" w:hAnsi="Arial" w:cs="Arial"/>
          <w:lang w:val="es-CO"/>
        </w:rPr>
        <w:t>3</w:t>
      </w:r>
      <w:r w:rsidR="00613493" w:rsidRPr="006A6CB0">
        <w:rPr>
          <w:rFonts w:ascii="Arial" w:hAnsi="Arial" w:cs="Arial"/>
          <w:lang w:val="es-CO"/>
        </w:rPr>
        <w:t>:</w:t>
      </w:r>
      <w:r w:rsidR="00902D98" w:rsidRPr="006A6CB0">
        <w:rPr>
          <w:rFonts w:ascii="Arial" w:hAnsi="Arial" w:cs="Arial"/>
          <w:lang w:val="es-CO"/>
        </w:rPr>
        <w:t>00</w:t>
      </w:r>
      <w:r w:rsidR="00613493" w:rsidRPr="006A6CB0">
        <w:rPr>
          <w:rFonts w:ascii="Arial" w:hAnsi="Arial" w:cs="Arial"/>
          <w:lang w:val="es-CO"/>
        </w:rPr>
        <w:t xml:space="preserve"> p.m. </w:t>
      </w:r>
      <w:r w:rsidR="00946F96" w:rsidRPr="006A6CB0">
        <w:rPr>
          <w:rFonts w:ascii="Arial" w:hAnsi="Arial" w:cs="Arial"/>
          <w:lang w:val="es-CO"/>
        </w:rPr>
        <w:t>En caso de retraso, los estudiantes quedarán en compañ</w:t>
      </w:r>
      <w:r w:rsidR="00F527AB" w:rsidRPr="006A6CB0">
        <w:rPr>
          <w:rFonts w:ascii="Arial" w:hAnsi="Arial" w:cs="Arial"/>
          <w:lang w:val="es-CO"/>
        </w:rPr>
        <w:t>ía del</w:t>
      </w:r>
      <w:r w:rsidR="00946F96" w:rsidRPr="006A6CB0">
        <w:rPr>
          <w:rFonts w:ascii="Arial" w:hAnsi="Arial" w:cs="Arial"/>
          <w:lang w:val="es-CO"/>
        </w:rPr>
        <w:t xml:space="preserve"> docente asignad</w:t>
      </w:r>
      <w:r w:rsidR="00A63C9A" w:rsidRPr="006A6CB0">
        <w:rPr>
          <w:rFonts w:ascii="Arial" w:hAnsi="Arial" w:cs="Arial"/>
          <w:lang w:val="es-CO"/>
        </w:rPr>
        <w:t>o</w:t>
      </w:r>
      <w:r w:rsidR="00946F96" w:rsidRPr="006A6CB0">
        <w:rPr>
          <w:rFonts w:ascii="Arial" w:hAnsi="Arial" w:cs="Arial"/>
          <w:lang w:val="es-CO"/>
        </w:rPr>
        <w:t xml:space="preserve"> para ello</w:t>
      </w:r>
      <w:r w:rsidR="00946F96" w:rsidRPr="006A6CB0">
        <w:rPr>
          <w:rFonts w:ascii="Arial" w:hAnsi="Arial" w:cs="Arial"/>
          <w:b/>
          <w:lang w:val="es-CO"/>
        </w:rPr>
        <w:t>.</w:t>
      </w:r>
      <w:r w:rsidR="002B11CB">
        <w:rPr>
          <w:rFonts w:ascii="Arial" w:hAnsi="Arial" w:cs="Arial"/>
          <w:b/>
          <w:lang w:val="es-CO"/>
        </w:rPr>
        <w:t xml:space="preserve"> </w:t>
      </w:r>
      <w:r w:rsidR="00E47D77" w:rsidRPr="006A6CB0">
        <w:rPr>
          <w:rFonts w:ascii="Arial" w:hAnsi="Arial" w:cs="Arial"/>
          <w:lang w:val="es-ES"/>
        </w:rPr>
        <w:t>Se recuerda a los padres que de lunes a viernes, a partir de las 5:00 p.m., y los sábados después de las 12:30 p.m., no hay en las instalaciones del colegio personal diferente a los guardas de seguridad.</w:t>
      </w:r>
    </w:p>
    <w:p w14:paraId="428D8598" w14:textId="77777777" w:rsidR="00597624" w:rsidRPr="002B11CB" w:rsidRDefault="00597624" w:rsidP="00597624">
      <w:pPr>
        <w:pStyle w:val="ListBullet"/>
        <w:ind w:left="360"/>
        <w:jc w:val="both"/>
        <w:rPr>
          <w:rFonts w:ascii="Arial" w:hAnsi="Arial" w:cs="Arial"/>
          <w:color w:val="FF0000"/>
          <w:lang w:val="es-ES" w:eastAsia="es-ES"/>
        </w:rPr>
      </w:pPr>
    </w:p>
    <w:p w14:paraId="4A4AEF23" w14:textId="38B52981" w:rsidR="008621E2" w:rsidRPr="0048513D" w:rsidRDefault="008621E2" w:rsidP="00597624">
      <w:pPr>
        <w:pStyle w:val="ListBullet"/>
        <w:ind w:left="360"/>
        <w:jc w:val="both"/>
        <w:rPr>
          <w:rFonts w:ascii="Arial" w:hAnsi="Arial" w:cs="Arial"/>
          <w:lang w:val="es-ES" w:eastAsia="es-ES"/>
        </w:rPr>
      </w:pPr>
      <w:r w:rsidRPr="003B6E84">
        <w:rPr>
          <w:rFonts w:ascii="Arial" w:hAnsi="Arial" w:cs="Arial"/>
          <w:b/>
          <w:strike/>
          <w:color w:val="FF0000"/>
          <w:lang w:val="es-ES"/>
        </w:rPr>
        <w:t>EN EL JARDIN INFANTIL</w:t>
      </w:r>
      <w:r w:rsidR="003B6E84">
        <w:rPr>
          <w:rFonts w:ascii="Arial" w:hAnsi="Arial" w:cs="Arial"/>
          <w:b/>
          <w:color w:val="FF0000"/>
          <w:lang w:val="es-ES"/>
        </w:rPr>
        <w:t xml:space="preserve"> Para </w:t>
      </w:r>
      <w:proofErr w:type="spellStart"/>
      <w:r w:rsidR="003B6E84">
        <w:rPr>
          <w:rFonts w:ascii="Arial" w:hAnsi="Arial" w:cs="Arial"/>
          <w:b/>
          <w:color w:val="FF0000"/>
          <w:lang w:val="es-ES"/>
        </w:rPr>
        <w:t>Tots</w:t>
      </w:r>
      <w:proofErr w:type="spellEnd"/>
      <w:r w:rsidR="003B6E84">
        <w:rPr>
          <w:rFonts w:ascii="Arial" w:hAnsi="Arial" w:cs="Arial"/>
          <w:b/>
          <w:color w:val="FF0000"/>
          <w:lang w:val="es-ES"/>
        </w:rPr>
        <w:t xml:space="preserve"> &amp; </w:t>
      </w:r>
      <w:proofErr w:type="spellStart"/>
      <w:r w:rsidR="003B6E84">
        <w:rPr>
          <w:rFonts w:ascii="Arial" w:hAnsi="Arial" w:cs="Arial"/>
          <w:b/>
          <w:color w:val="FF0000"/>
          <w:lang w:val="es-ES"/>
        </w:rPr>
        <w:t>Toddlers</w:t>
      </w:r>
      <w:proofErr w:type="spellEnd"/>
      <w:r w:rsidRPr="002B11CB">
        <w:rPr>
          <w:rFonts w:ascii="Arial" w:hAnsi="Arial" w:cs="Arial"/>
          <w:b/>
          <w:color w:val="FF0000"/>
          <w:lang w:val="es-ES"/>
        </w:rPr>
        <w:t>:</w:t>
      </w:r>
      <w:r w:rsidRPr="002B11CB">
        <w:rPr>
          <w:rFonts w:ascii="Arial" w:hAnsi="Arial" w:cs="Arial"/>
          <w:color w:val="FF0000"/>
          <w:lang w:val="es-ES"/>
        </w:rPr>
        <w:t xml:space="preserve"> </w:t>
      </w:r>
      <w:r w:rsidRPr="0048513D">
        <w:rPr>
          <w:rFonts w:ascii="Arial" w:hAnsi="Arial" w:cs="Arial"/>
          <w:lang w:val="es-ES"/>
        </w:rPr>
        <w:t xml:space="preserve">Los padres o personal autorizado para recoger a los niños, podrán ingresar su carro hasta el parqueadero de buses, una vez que </w:t>
      </w:r>
      <w:r w:rsidR="00793547" w:rsidRPr="0048513D">
        <w:rPr>
          <w:rFonts w:ascii="Arial" w:hAnsi="Arial" w:cs="Arial"/>
          <w:lang w:val="es-ES"/>
        </w:rPr>
        <w:t>é</w:t>
      </w:r>
      <w:r w:rsidRPr="0048513D">
        <w:rPr>
          <w:rFonts w:ascii="Arial" w:hAnsi="Arial" w:cs="Arial"/>
          <w:lang w:val="es-ES"/>
        </w:rPr>
        <w:t xml:space="preserve">stos hayan salido. Recogerán a los niños en </w:t>
      </w:r>
      <w:r w:rsidR="00B84F33">
        <w:rPr>
          <w:rFonts w:ascii="Arial" w:hAnsi="Arial" w:cs="Arial"/>
          <w:lang w:val="es-ES"/>
        </w:rPr>
        <w:t xml:space="preserve">la </w:t>
      </w:r>
      <w:proofErr w:type="spellStart"/>
      <w:r w:rsidR="00B84F33">
        <w:rPr>
          <w:rFonts w:ascii="Arial" w:hAnsi="Arial" w:cs="Arial"/>
          <w:lang w:val="es-ES"/>
        </w:rPr>
        <w:t>ludoteka</w:t>
      </w:r>
      <w:proofErr w:type="spellEnd"/>
      <w:r w:rsidR="00B84F33">
        <w:rPr>
          <w:rFonts w:ascii="Arial" w:hAnsi="Arial" w:cs="Arial"/>
          <w:lang w:val="es-ES"/>
        </w:rPr>
        <w:t xml:space="preserve"> de esa zona</w:t>
      </w:r>
      <w:r w:rsidRPr="0048513D">
        <w:rPr>
          <w:rFonts w:ascii="Arial" w:hAnsi="Arial" w:cs="Arial"/>
          <w:lang w:val="es-ES"/>
        </w:rPr>
        <w:t>, entre la</w:t>
      </w:r>
      <w:r w:rsidR="00912F2D">
        <w:rPr>
          <w:rFonts w:ascii="Arial" w:hAnsi="Arial" w:cs="Arial"/>
          <w:lang w:val="es-ES"/>
        </w:rPr>
        <w:t>s</w:t>
      </w:r>
      <w:r w:rsidRPr="0048513D">
        <w:rPr>
          <w:rFonts w:ascii="Arial" w:hAnsi="Arial" w:cs="Arial"/>
          <w:lang w:val="es-ES"/>
        </w:rPr>
        <w:t xml:space="preserve"> </w:t>
      </w:r>
      <w:r w:rsidR="00902D98">
        <w:rPr>
          <w:rFonts w:ascii="Arial" w:hAnsi="Arial" w:cs="Arial"/>
          <w:lang w:val="es-ES"/>
        </w:rPr>
        <w:t>1:20</w:t>
      </w:r>
      <w:r w:rsidR="00F663FB" w:rsidRPr="00912F2D">
        <w:rPr>
          <w:rFonts w:ascii="Arial" w:hAnsi="Arial" w:cs="Arial"/>
          <w:color w:val="4F81BD"/>
          <w:lang w:val="es-ES"/>
        </w:rPr>
        <w:t xml:space="preserve"> </w:t>
      </w:r>
      <w:r w:rsidR="00F663FB" w:rsidRPr="00912F2D">
        <w:rPr>
          <w:rFonts w:ascii="Arial" w:hAnsi="Arial" w:cs="Arial"/>
          <w:lang w:val="es-ES"/>
        </w:rPr>
        <w:t>y</w:t>
      </w:r>
      <w:r w:rsidR="00902D98">
        <w:rPr>
          <w:rFonts w:ascii="Arial" w:hAnsi="Arial" w:cs="Arial"/>
          <w:lang w:val="es-ES"/>
        </w:rPr>
        <w:t xml:space="preserve"> 1</w:t>
      </w:r>
      <w:r w:rsidR="00F663FB" w:rsidRPr="00912F2D">
        <w:rPr>
          <w:rFonts w:ascii="Arial" w:hAnsi="Arial" w:cs="Arial"/>
          <w:lang w:val="es-ES"/>
        </w:rPr>
        <w:t>:</w:t>
      </w:r>
      <w:r w:rsidR="00902D98">
        <w:rPr>
          <w:rFonts w:ascii="Arial" w:hAnsi="Arial" w:cs="Arial"/>
          <w:lang w:val="es-ES"/>
        </w:rPr>
        <w:t>4</w:t>
      </w:r>
      <w:r w:rsidR="00F663FB" w:rsidRPr="00912F2D">
        <w:rPr>
          <w:rFonts w:ascii="Arial" w:hAnsi="Arial" w:cs="Arial"/>
          <w:lang w:val="es-ES"/>
        </w:rPr>
        <w:t>0 p.m</w:t>
      </w:r>
      <w:r w:rsidR="0048513D" w:rsidRPr="00912F2D">
        <w:rPr>
          <w:rFonts w:ascii="Arial" w:hAnsi="Arial" w:cs="Arial"/>
          <w:lang w:val="es-ES"/>
        </w:rPr>
        <w:t>.</w:t>
      </w:r>
      <w:r w:rsidRPr="0048513D">
        <w:rPr>
          <w:rFonts w:ascii="Arial" w:hAnsi="Arial" w:cs="Arial"/>
          <w:lang w:val="es-ES"/>
        </w:rPr>
        <w:t xml:space="preserve"> </w:t>
      </w:r>
      <w:r w:rsidR="00793547" w:rsidRPr="0048513D">
        <w:rPr>
          <w:rFonts w:ascii="Arial" w:hAnsi="Arial" w:cs="Arial"/>
          <w:lang w:val="es-ES"/>
        </w:rPr>
        <w:t>L</w:t>
      </w:r>
      <w:r w:rsidRPr="0048513D">
        <w:rPr>
          <w:rFonts w:ascii="Arial" w:hAnsi="Arial" w:cs="Arial"/>
          <w:lang w:val="es-ES"/>
        </w:rPr>
        <w:t xml:space="preserve">os padres deberán ir a pie hasta la puerta </w:t>
      </w:r>
      <w:r w:rsidRPr="00B84F33">
        <w:rPr>
          <w:rFonts w:ascii="Arial" w:hAnsi="Arial" w:cs="Arial"/>
          <w:strike/>
          <w:lang w:val="es-ES"/>
        </w:rPr>
        <w:t>del Jardín Infantil</w:t>
      </w:r>
      <w:r w:rsidRPr="0048513D">
        <w:rPr>
          <w:rFonts w:ascii="Arial" w:hAnsi="Arial" w:cs="Arial"/>
          <w:lang w:val="es-ES"/>
        </w:rPr>
        <w:t xml:space="preserve"> y llevarlos hasta sus carros. </w:t>
      </w:r>
      <w:r w:rsidRPr="006D4A27">
        <w:rPr>
          <w:rFonts w:ascii="Arial" w:hAnsi="Arial" w:cs="Arial"/>
          <w:lang w:val="es-ES"/>
        </w:rPr>
        <w:t>Los niños serán entregados po</w:t>
      </w:r>
      <w:r w:rsidR="00912F2D">
        <w:rPr>
          <w:rFonts w:ascii="Arial" w:hAnsi="Arial" w:cs="Arial"/>
          <w:lang w:val="es-ES"/>
        </w:rPr>
        <w:t>r las profesoras</w:t>
      </w:r>
      <w:r w:rsidR="00793547" w:rsidRPr="006D4A27">
        <w:rPr>
          <w:rFonts w:ascii="Arial" w:hAnsi="Arial" w:cs="Arial"/>
          <w:lang w:val="es-ES"/>
        </w:rPr>
        <w:t>,</w:t>
      </w:r>
      <w:r w:rsidRPr="006D4A27">
        <w:rPr>
          <w:rFonts w:ascii="Arial" w:hAnsi="Arial" w:cs="Arial"/>
          <w:lang w:val="es-ES"/>
        </w:rPr>
        <w:t xml:space="preserve"> de acuerdo a los turnos establecidos para </w:t>
      </w:r>
      <w:r w:rsidRPr="00912F2D">
        <w:rPr>
          <w:rFonts w:ascii="Arial" w:hAnsi="Arial" w:cs="Arial"/>
          <w:lang w:val="es-ES"/>
        </w:rPr>
        <w:t>ello</w:t>
      </w:r>
      <w:r w:rsidR="008605A4" w:rsidRPr="00912F2D">
        <w:rPr>
          <w:rFonts w:ascii="Arial" w:hAnsi="Arial" w:cs="Arial"/>
          <w:lang w:val="es-ES"/>
        </w:rPr>
        <w:t xml:space="preserve"> teniendo en cuenta</w:t>
      </w:r>
      <w:r w:rsidR="00B84F33">
        <w:rPr>
          <w:rFonts w:ascii="Arial" w:hAnsi="Arial" w:cs="Arial"/>
          <w:lang w:val="es-ES"/>
        </w:rPr>
        <w:t xml:space="preserve"> las personas autorizadas</w:t>
      </w:r>
      <w:r w:rsidR="008605A4" w:rsidRPr="00912F2D">
        <w:rPr>
          <w:rFonts w:ascii="Arial" w:hAnsi="Arial" w:cs="Arial"/>
          <w:lang w:val="es-ES"/>
        </w:rPr>
        <w:t xml:space="preserve"> </w:t>
      </w:r>
      <w:r w:rsidR="008605A4" w:rsidRPr="00B84F33">
        <w:rPr>
          <w:rFonts w:ascii="Arial" w:hAnsi="Arial" w:cs="Arial"/>
          <w:strike/>
          <w:lang w:val="es-ES"/>
        </w:rPr>
        <w:t>la información suministrada</w:t>
      </w:r>
      <w:r w:rsidR="008605A4" w:rsidRPr="00912F2D">
        <w:rPr>
          <w:rFonts w:ascii="Arial" w:hAnsi="Arial" w:cs="Arial"/>
          <w:lang w:val="es-ES"/>
        </w:rPr>
        <w:t xml:space="preserve"> por los padres de familia </w:t>
      </w:r>
      <w:r w:rsidR="008605A4" w:rsidRPr="00B84F33">
        <w:rPr>
          <w:rFonts w:ascii="Arial" w:hAnsi="Arial" w:cs="Arial"/>
          <w:strike/>
          <w:lang w:val="es-ES"/>
        </w:rPr>
        <w:t>donde en un regist</w:t>
      </w:r>
      <w:r w:rsidR="00912F2D" w:rsidRPr="00B84F33">
        <w:rPr>
          <w:rFonts w:ascii="Arial" w:hAnsi="Arial" w:cs="Arial"/>
          <w:strike/>
          <w:lang w:val="es-ES"/>
        </w:rPr>
        <w:t>ro por escrito han  relacionado</w:t>
      </w:r>
      <w:r w:rsidR="008605A4" w:rsidRPr="00B84F33">
        <w:rPr>
          <w:rFonts w:ascii="Arial" w:hAnsi="Arial" w:cs="Arial"/>
          <w:strike/>
          <w:lang w:val="es-ES"/>
        </w:rPr>
        <w:t xml:space="preserve"> las personas autorizadas por ellos,</w:t>
      </w:r>
      <w:r w:rsidR="008605A4" w:rsidRPr="00912F2D">
        <w:rPr>
          <w:rFonts w:ascii="Arial" w:hAnsi="Arial" w:cs="Arial"/>
          <w:lang w:val="es-ES"/>
        </w:rPr>
        <w:t xml:space="preserve"> de no ser así </w:t>
      </w:r>
      <w:r w:rsidR="008605A4" w:rsidRPr="00B84F33">
        <w:rPr>
          <w:rFonts w:ascii="Arial" w:hAnsi="Arial" w:cs="Arial"/>
          <w:strike/>
          <w:lang w:val="es-ES"/>
        </w:rPr>
        <w:t>el Jardín Infantil</w:t>
      </w:r>
      <w:r w:rsidR="008605A4" w:rsidRPr="00912F2D">
        <w:rPr>
          <w:rFonts w:ascii="Arial" w:hAnsi="Arial" w:cs="Arial"/>
          <w:lang w:val="es-ES"/>
        </w:rPr>
        <w:t xml:space="preserve"> no </w:t>
      </w:r>
      <w:r w:rsidR="00B84F33">
        <w:rPr>
          <w:rFonts w:ascii="Arial" w:hAnsi="Arial" w:cs="Arial"/>
          <w:lang w:val="es-ES"/>
        </w:rPr>
        <w:t xml:space="preserve">se </w:t>
      </w:r>
      <w:r w:rsidR="008605A4" w:rsidRPr="00912F2D">
        <w:rPr>
          <w:rFonts w:ascii="Arial" w:hAnsi="Arial" w:cs="Arial"/>
          <w:lang w:val="es-ES"/>
        </w:rPr>
        <w:t xml:space="preserve">entrega a los niños, </w:t>
      </w:r>
      <w:r w:rsidR="008605A4" w:rsidRPr="00912F2D">
        <w:rPr>
          <w:rFonts w:ascii="Arial" w:hAnsi="Arial" w:cs="Arial"/>
          <w:lang w:val="es-CO"/>
        </w:rPr>
        <w:t>los padres deben dar aviso inmediato cuando cambien estas personas</w:t>
      </w:r>
      <w:r w:rsidR="008605A4" w:rsidRPr="006B05F8">
        <w:rPr>
          <w:rFonts w:ascii="Arial" w:hAnsi="Arial" w:cs="Arial"/>
          <w:color w:val="92D050"/>
          <w:lang w:val="es-CO"/>
        </w:rPr>
        <w:t>.</w:t>
      </w:r>
      <w:r w:rsidRPr="006D4A27">
        <w:rPr>
          <w:rFonts w:ascii="Arial" w:hAnsi="Arial" w:cs="Arial"/>
          <w:lang w:val="es-ES"/>
        </w:rPr>
        <w:t xml:space="preserve"> </w:t>
      </w:r>
      <w:r w:rsidR="008605A4" w:rsidRPr="0048513D">
        <w:rPr>
          <w:rFonts w:ascii="Arial" w:hAnsi="Arial" w:cs="Arial"/>
          <w:lang w:val="es-ES"/>
        </w:rPr>
        <w:t>No se autoriza entregar los niños a los herman</w:t>
      </w:r>
      <w:r w:rsidR="008605A4" w:rsidRPr="00B84F33">
        <w:rPr>
          <w:rFonts w:ascii="Arial" w:hAnsi="Arial" w:cs="Arial"/>
          <w:strike/>
          <w:lang w:val="es-ES"/>
        </w:rPr>
        <w:t>it</w:t>
      </w:r>
      <w:r w:rsidR="008605A4" w:rsidRPr="0048513D">
        <w:rPr>
          <w:rFonts w:ascii="Arial" w:hAnsi="Arial" w:cs="Arial"/>
          <w:lang w:val="es-ES"/>
        </w:rPr>
        <w:t>os para que ellos los lleven hasta donde está parqueado su carro</w:t>
      </w:r>
      <w:r w:rsidR="008605A4">
        <w:rPr>
          <w:rFonts w:ascii="Arial" w:hAnsi="Arial" w:cs="Arial"/>
          <w:lang w:val="es-ES"/>
        </w:rPr>
        <w:t>.</w:t>
      </w:r>
      <w:r w:rsidR="008605A4" w:rsidRPr="008605A4">
        <w:rPr>
          <w:rFonts w:ascii="Arial" w:hAnsi="Arial" w:cs="Arial"/>
          <w:lang w:val="es-ES"/>
        </w:rPr>
        <w:t xml:space="preserve"> </w:t>
      </w:r>
      <w:r w:rsidR="00793547" w:rsidRPr="008605A4">
        <w:rPr>
          <w:rFonts w:ascii="Arial" w:hAnsi="Arial" w:cs="Arial"/>
          <w:lang w:val="es-ES"/>
        </w:rPr>
        <w:t>S</w:t>
      </w:r>
      <w:r w:rsidRPr="008605A4">
        <w:rPr>
          <w:rFonts w:ascii="Arial" w:hAnsi="Arial" w:cs="Arial"/>
          <w:lang w:val="es-ES"/>
        </w:rPr>
        <w:t xml:space="preserve">i los padres no los </w:t>
      </w:r>
      <w:r w:rsidR="0090475A" w:rsidRPr="008605A4">
        <w:rPr>
          <w:rFonts w:ascii="Arial" w:hAnsi="Arial" w:cs="Arial"/>
          <w:lang w:val="es-ES"/>
        </w:rPr>
        <w:t>recogen</w:t>
      </w:r>
      <w:r w:rsidRPr="008605A4">
        <w:rPr>
          <w:rFonts w:ascii="Arial" w:hAnsi="Arial" w:cs="Arial"/>
          <w:lang w:val="es-ES"/>
        </w:rPr>
        <w:t xml:space="preserve"> en este horario</w:t>
      </w:r>
      <w:r w:rsidR="00793547" w:rsidRPr="008605A4">
        <w:rPr>
          <w:rFonts w:ascii="Arial" w:hAnsi="Arial" w:cs="Arial"/>
          <w:lang w:val="es-ES"/>
        </w:rPr>
        <w:t>,</w:t>
      </w:r>
      <w:r w:rsidRPr="008605A4">
        <w:rPr>
          <w:rFonts w:ascii="Arial" w:hAnsi="Arial" w:cs="Arial"/>
          <w:lang w:val="es-ES"/>
        </w:rPr>
        <w:t xml:space="preserve"> </w:t>
      </w:r>
      <w:r w:rsidR="00793547" w:rsidRPr="008605A4">
        <w:rPr>
          <w:rFonts w:ascii="Arial" w:hAnsi="Arial" w:cs="Arial"/>
          <w:lang w:val="es-ES"/>
        </w:rPr>
        <w:t xml:space="preserve">los niños </w:t>
      </w:r>
      <w:r w:rsidRPr="008605A4">
        <w:rPr>
          <w:rFonts w:ascii="Arial" w:hAnsi="Arial" w:cs="Arial"/>
          <w:lang w:val="es-ES"/>
        </w:rPr>
        <w:t>serán llevados a la oficina y quedaran a cargo de la secretaria</w:t>
      </w:r>
      <w:r w:rsidRPr="0048513D">
        <w:rPr>
          <w:rFonts w:ascii="Arial" w:hAnsi="Arial" w:cs="Arial"/>
          <w:lang w:val="es-ES"/>
        </w:rPr>
        <w:t>.</w:t>
      </w:r>
      <w:r w:rsidR="0048513D" w:rsidRPr="0048513D">
        <w:rPr>
          <w:rFonts w:ascii="Arial" w:hAnsi="Arial" w:cs="Arial"/>
          <w:lang w:val="es-CO"/>
        </w:rPr>
        <w:t xml:space="preserve"> </w:t>
      </w:r>
    </w:p>
    <w:p w14:paraId="37C4E02A" w14:textId="19060219" w:rsidR="006071A3" w:rsidRPr="00912F2D" w:rsidRDefault="00F663FB" w:rsidP="006071A3">
      <w:pPr>
        <w:pStyle w:val="BodyText3"/>
        <w:ind w:left="360" w:right="0"/>
        <w:rPr>
          <w:rFonts w:cs="Arial"/>
          <w:sz w:val="24"/>
          <w:szCs w:val="24"/>
        </w:rPr>
      </w:pPr>
      <w:r w:rsidRPr="00912F2D">
        <w:rPr>
          <w:rFonts w:cs="Arial"/>
          <w:sz w:val="24"/>
          <w:szCs w:val="24"/>
          <w:lang w:val="es-CO"/>
        </w:rPr>
        <w:t>Los niños que se quedan en</w:t>
      </w:r>
      <w:r w:rsidR="00B84F33">
        <w:rPr>
          <w:rFonts w:cs="Arial"/>
          <w:sz w:val="24"/>
          <w:szCs w:val="24"/>
          <w:lang w:val="es-CO"/>
        </w:rPr>
        <w:t xml:space="preserve"> extracurriculares</w:t>
      </w:r>
      <w:r w:rsidRPr="00912F2D">
        <w:rPr>
          <w:rFonts w:cs="Arial"/>
          <w:sz w:val="24"/>
          <w:szCs w:val="24"/>
          <w:lang w:val="es-CO"/>
        </w:rPr>
        <w:t xml:space="preserve"> </w:t>
      </w:r>
      <w:r w:rsidRPr="00B84F33">
        <w:rPr>
          <w:rFonts w:cs="Arial"/>
          <w:strike/>
          <w:sz w:val="24"/>
          <w:szCs w:val="24"/>
          <w:lang w:val="es-CO"/>
        </w:rPr>
        <w:t>las tardes creativas</w:t>
      </w:r>
      <w:r w:rsidRPr="00912F2D">
        <w:rPr>
          <w:rFonts w:cs="Arial"/>
          <w:sz w:val="24"/>
          <w:szCs w:val="24"/>
          <w:lang w:val="es-CO"/>
        </w:rPr>
        <w:t>, serán recogidos por sus padr</w:t>
      </w:r>
      <w:r w:rsidR="006071A3" w:rsidRPr="00912F2D">
        <w:rPr>
          <w:rFonts w:cs="Arial"/>
          <w:sz w:val="24"/>
          <w:szCs w:val="24"/>
          <w:lang w:val="es-CO"/>
        </w:rPr>
        <w:t xml:space="preserve">es, puntualmente, a las </w:t>
      </w:r>
      <w:r w:rsidR="00902D98">
        <w:rPr>
          <w:rFonts w:cs="Arial"/>
          <w:sz w:val="24"/>
          <w:szCs w:val="24"/>
          <w:lang w:val="es-CO"/>
        </w:rPr>
        <w:t>3:0</w:t>
      </w:r>
      <w:r w:rsidR="006071A3" w:rsidRPr="00912F2D">
        <w:rPr>
          <w:rFonts w:cs="Arial"/>
          <w:sz w:val="24"/>
          <w:szCs w:val="24"/>
          <w:lang w:val="es-CO"/>
        </w:rPr>
        <w:t>0 p.m.</w:t>
      </w:r>
    </w:p>
    <w:p w14:paraId="16D88BEB" w14:textId="77777777" w:rsidR="008621E2" w:rsidRDefault="008621E2" w:rsidP="0048513D">
      <w:pPr>
        <w:pStyle w:val="BodyText3"/>
        <w:ind w:left="360" w:right="0"/>
        <w:rPr>
          <w:rFonts w:cs="Arial"/>
          <w:sz w:val="24"/>
          <w:szCs w:val="24"/>
          <w:lang w:val="es-CO"/>
        </w:rPr>
      </w:pPr>
    </w:p>
    <w:p w14:paraId="0C7C75FD" w14:textId="7FCCCAC6" w:rsidR="00883159" w:rsidRPr="006B05F8" w:rsidRDefault="005C20FE" w:rsidP="005C20FE">
      <w:pPr>
        <w:pStyle w:val="BodyText3"/>
        <w:ind w:right="0"/>
        <w:rPr>
          <w:rFonts w:cs="Arial"/>
          <w:b/>
          <w:sz w:val="24"/>
          <w:szCs w:val="24"/>
          <w:lang w:val="es-CO"/>
        </w:rPr>
      </w:pPr>
      <w:r>
        <w:rPr>
          <w:rFonts w:cs="Arial"/>
          <w:b/>
          <w:sz w:val="24"/>
          <w:szCs w:val="24"/>
          <w:lang w:val="es-CO"/>
        </w:rPr>
        <w:t xml:space="preserve">3.17 </w:t>
      </w:r>
      <w:r w:rsidRPr="00C90C7E">
        <w:rPr>
          <w:rFonts w:cs="Arial"/>
          <w:b/>
          <w:sz w:val="24"/>
          <w:szCs w:val="24"/>
          <w:lang w:val="es-CO"/>
        </w:rPr>
        <w:t>NORMAS PARA USO DEL PARQUEADERO</w:t>
      </w:r>
      <w:r w:rsidR="00883159" w:rsidRPr="00C90C7E">
        <w:rPr>
          <w:rFonts w:cs="Arial"/>
          <w:b/>
          <w:sz w:val="24"/>
          <w:szCs w:val="24"/>
          <w:lang w:val="es-CO"/>
        </w:rPr>
        <w:t>:</w:t>
      </w:r>
    </w:p>
    <w:p w14:paraId="1DC7268E" w14:textId="77777777" w:rsidR="00883159" w:rsidRPr="006B05F8" w:rsidRDefault="00883159" w:rsidP="00201786">
      <w:pPr>
        <w:pStyle w:val="BodyText3"/>
        <w:numPr>
          <w:ilvl w:val="0"/>
          <w:numId w:val="5"/>
        </w:numPr>
        <w:ind w:right="0"/>
        <w:rPr>
          <w:rFonts w:cs="Arial"/>
          <w:sz w:val="24"/>
          <w:szCs w:val="24"/>
          <w:lang w:val="es-CO"/>
        </w:rPr>
      </w:pPr>
      <w:r w:rsidRPr="006B05F8">
        <w:rPr>
          <w:rFonts w:cs="Arial"/>
          <w:sz w:val="24"/>
          <w:szCs w:val="24"/>
        </w:rPr>
        <w:t>Conducir con el límite de velocidad estipulado en el parqueadero.</w:t>
      </w:r>
    </w:p>
    <w:p w14:paraId="7C1EDF89" w14:textId="77777777" w:rsidR="00883159" w:rsidRDefault="00883159" w:rsidP="00201786">
      <w:pPr>
        <w:pStyle w:val="BodyText3"/>
        <w:numPr>
          <w:ilvl w:val="0"/>
          <w:numId w:val="5"/>
        </w:numPr>
        <w:ind w:right="0"/>
        <w:rPr>
          <w:rFonts w:cs="Arial"/>
          <w:sz w:val="24"/>
          <w:szCs w:val="24"/>
          <w:lang w:val="es-CO"/>
        </w:rPr>
      </w:pPr>
      <w:r w:rsidRPr="006B05F8">
        <w:rPr>
          <w:rFonts w:cs="Arial"/>
          <w:sz w:val="24"/>
          <w:szCs w:val="24"/>
          <w:lang w:val="es-CO"/>
        </w:rPr>
        <w:t>Parquear en los espacios establecidos.</w:t>
      </w:r>
    </w:p>
    <w:p w14:paraId="477295B0" w14:textId="77777777" w:rsidR="00902D98" w:rsidRPr="006B05F8" w:rsidRDefault="00902D98" w:rsidP="00201786">
      <w:pPr>
        <w:pStyle w:val="BodyText3"/>
        <w:numPr>
          <w:ilvl w:val="0"/>
          <w:numId w:val="5"/>
        </w:numPr>
        <w:ind w:right="0"/>
        <w:rPr>
          <w:rFonts w:cs="Arial"/>
          <w:sz w:val="24"/>
          <w:szCs w:val="24"/>
          <w:lang w:val="es-CO"/>
        </w:rPr>
      </w:pPr>
      <w:r>
        <w:rPr>
          <w:rFonts w:cs="Arial"/>
          <w:sz w:val="24"/>
          <w:szCs w:val="24"/>
          <w:lang w:val="es-CO"/>
        </w:rPr>
        <w:t>Respetar el turno en la fila.</w:t>
      </w:r>
    </w:p>
    <w:p w14:paraId="11E551CA" w14:textId="77777777" w:rsidR="00883159" w:rsidRPr="003B78FF" w:rsidRDefault="00883159" w:rsidP="0048513D">
      <w:pPr>
        <w:pStyle w:val="BodyText3"/>
        <w:ind w:left="360" w:right="0"/>
        <w:rPr>
          <w:rFonts w:cs="Arial"/>
          <w:sz w:val="24"/>
          <w:szCs w:val="24"/>
          <w:lang w:val="es-CO"/>
        </w:rPr>
      </w:pPr>
    </w:p>
    <w:p w14:paraId="53291502" w14:textId="2785B866" w:rsidR="00242713" w:rsidRPr="003B78FF" w:rsidRDefault="00242713" w:rsidP="00242713">
      <w:pPr>
        <w:pStyle w:val="List2"/>
        <w:ind w:left="0" w:firstLine="0"/>
        <w:jc w:val="both"/>
        <w:rPr>
          <w:rFonts w:ascii="Arial" w:hAnsi="Arial" w:cs="Arial"/>
          <w:b/>
          <w:lang w:val="es-ES"/>
        </w:rPr>
      </w:pPr>
      <w:r w:rsidRPr="003B78FF">
        <w:rPr>
          <w:rFonts w:ascii="Arial" w:hAnsi="Arial" w:cs="Arial"/>
          <w:b/>
          <w:lang w:val="es-ES"/>
        </w:rPr>
        <w:t>3.</w:t>
      </w:r>
      <w:r w:rsidR="005C20FE">
        <w:rPr>
          <w:rFonts w:ascii="Arial" w:hAnsi="Arial" w:cs="Arial"/>
          <w:b/>
          <w:highlight w:val="green"/>
          <w:lang w:val="es-ES"/>
        </w:rPr>
        <w:t>1</w:t>
      </w:r>
      <w:r w:rsidR="005C20FE">
        <w:rPr>
          <w:rFonts w:ascii="Arial" w:hAnsi="Arial" w:cs="Arial"/>
          <w:b/>
          <w:lang w:val="es-ES"/>
        </w:rPr>
        <w:t>8</w:t>
      </w:r>
      <w:r w:rsidRPr="003B78FF">
        <w:rPr>
          <w:rFonts w:ascii="Arial" w:hAnsi="Arial" w:cs="Arial"/>
          <w:b/>
          <w:lang w:val="es-ES"/>
        </w:rPr>
        <w:t xml:space="preserve"> NORMAS PARA PROYECTOS PEDAGOGICOS, DEPORTIVOS</w:t>
      </w:r>
      <w:r>
        <w:rPr>
          <w:rFonts w:ascii="Arial" w:hAnsi="Arial" w:cs="Arial"/>
          <w:b/>
          <w:lang w:val="es-ES"/>
        </w:rPr>
        <w:t>,</w:t>
      </w:r>
      <w:r w:rsidRPr="003B78FF">
        <w:rPr>
          <w:rFonts w:ascii="Arial" w:hAnsi="Arial" w:cs="Arial"/>
          <w:b/>
          <w:lang w:val="es-ES"/>
        </w:rPr>
        <w:t xml:space="preserve"> CULTURALES Y OTROS :</w:t>
      </w:r>
    </w:p>
    <w:p w14:paraId="6A17BD86" w14:textId="77777777" w:rsidR="00242713" w:rsidRDefault="00242713" w:rsidP="00242713">
      <w:pPr>
        <w:jc w:val="both"/>
        <w:rPr>
          <w:rFonts w:ascii="Arial" w:hAnsi="Arial" w:cs="Arial"/>
          <w:lang w:val="es-ES"/>
        </w:rPr>
      </w:pPr>
    </w:p>
    <w:p w14:paraId="2BCEA8AE" w14:textId="77777777" w:rsidR="00242713" w:rsidRPr="003B78FF" w:rsidRDefault="00242713" w:rsidP="00242713">
      <w:pPr>
        <w:jc w:val="both"/>
        <w:rPr>
          <w:rFonts w:ascii="Arial" w:hAnsi="Arial" w:cs="Arial"/>
          <w:lang w:val="es-ES"/>
        </w:rPr>
      </w:pPr>
      <w:r w:rsidRPr="003B78FF">
        <w:rPr>
          <w:rFonts w:ascii="Arial" w:hAnsi="Arial" w:cs="Arial"/>
          <w:lang w:val="es-ES"/>
        </w:rPr>
        <w:t>Se constituyen en</w:t>
      </w:r>
      <w:r>
        <w:rPr>
          <w:rFonts w:ascii="Arial" w:hAnsi="Arial" w:cs="Arial"/>
          <w:lang w:val="es-ES"/>
        </w:rPr>
        <w:t xml:space="preserve"> proyectos p</w:t>
      </w:r>
      <w:r w:rsidRPr="003B78FF">
        <w:rPr>
          <w:rFonts w:ascii="Arial" w:hAnsi="Arial" w:cs="Arial"/>
          <w:lang w:val="es-ES"/>
        </w:rPr>
        <w:t>edagó</w:t>
      </w:r>
      <w:r>
        <w:rPr>
          <w:rFonts w:ascii="Arial" w:hAnsi="Arial" w:cs="Arial"/>
          <w:lang w:val="es-ES"/>
        </w:rPr>
        <w:t xml:space="preserve">gicos, deportivos, culturales y otros, </w:t>
      </w:r>
      <w:r w:rsidRPr="003B78FF">
        <w:rPr>
          <w:rFonts w:ascii="Arial" w:hAnsi="Arial" w:cs="Arial"/>
          <w:lang w:val="es-ES"/>
        </w:rPr>
        <w:t>aquellas actividades extracurricular</w:t>
      </w:r>
      <w:r>
        <w:rPr>
          <w:rFonts w:ascii="Arial" w:hAnsi="Arial" w:cs="Arial"/>
          <w:lang w:val="es-ES"/>
        </w:rPr>
        <w:t>es</w:t>
      </w:r>
      <w:r w:rsidRPr="003B78FF">
        <w:rPr>
          <w:rFonts w:ascii="Arial" w:hAnsi="Arial" w:cs="Arial"/>
          <w:lang w:val="es-ES"/>
        </w:rPr>
        <w:t xml:space="preserve"> que se desarrollan a lo largo del año escolar, como complemento del Proyecto Educativo Institucional y del currículo en él comprendido</w:t>
      </w:r>
      <w:r>
        <w:rPr>
          <w:rFonts w:ascii="Arial" w:hAnsi="Arial" w:cs="Arial"/>
          <w:lang w:val="es-ES"/>
        </w:rPr>
        <w:t xml:space="preserve"> (Por ejemplo: Musical</w:t>
      </w:r>
      <w:r w:rsidRPr="00342826">
        <w:rPr>
          <w:rFonts w:ascii="Arial" w:hAnsi="Arial" w:cs="Arial"/>
          <w:lang w:val="es-ES"/>
        </w:rPr>
        <w:t>, M</w:t>
      </w:r>
      <w:r>
        <w:rPr>
          <w:rFonts w:ascii="Arial" w:hAnsi="Arial" w:cs="Arial"/>
          <w:lang w:val="es-ES"/>
        </w:rPr>
        <w:t>odelo ONU, salidas deportivas</w:t>
      </w:r>
      <w:r w:rsidRPr="00342826">
        <w:rPr>
          <w:rFonts w:ascii="Arial" w:hAnsi="Arial" w:cs="Arial"/>
          <w:lang w:val="es-ES"/>
        </w:rPr>
        <w:t>, C</w:t>
      </w:r>
      <w:r>
        <w:rPr>
          <w:rFonts w:ascii="Arial" w:hAnsi="Arial" w:cs="Arial"/>
          <w:lang w:val="es-ES"/>
        </w:rPr>
        <w:t>opa de la Amistad</w:t>
      </w:r>
      <w:r w:rsidRPr="00342826">
        <w:rPr>
          <w:rFonts w:ascii="Arial" w:hAnsi="Arial" w:cs="Arial"/>
          <w:lang w:val="es-ES"/>
        </w:rPr>
        <w:t>).</w:t>
      </w:r>
      <w:r>
        <w:rPr>
          <w:rFonts w:ascii="Arial" w:hAnsi="Arial" w:cs="Arial"/>
          <w:lang w:val="es-ES"/>
        </w:rPr>
        <w:t xml:space="preserve"> </w:t>
      </w:r>
      <w:r w:rsidRPr="003B78FF">
        <w:rPr>
          <w:rFonts w:ascii="Arial" w:hAnsi="Arial" w:cs="Arial"/>
          <w:lang w:val="es-ES"/>
        </w:rPr>
        <w:t>Cualquier estudiante interesado puede participar, de manera voluntaria, según sus intereses y fortalezas, pero con el compromiso que demandan dichos proyectos.</w:t>
      </w:r>
    </w:p>
    <w:p w14:paraId="3229DD60" w14:textId="77777777" w:rsidR="00242713" w:rsidRPr="003B78FF" w:rsidRDefault="00242713" w:rsidP="00242713">
      <w:pPr>
        <w:jc w:val="both"/>
        <w:rPr>
          <w:rFonts w:ascii="Arial" w:hAnsi="Arial" w:cs="Arial"/>
          <w:lang w:val="es-ES"/>
        </w:rPr>
      </w:pPr>
    </w:p>
    <w:p w14:paraId="0B1E6E44" w14:textId="77777777" w:rsidR="00242713" w:rsidRPr="003B78FF" w:rsidRDefault="00242713" w:rsidP="00242713">
      <w:pPr>
        <w:jc w:val="both"/>
        <w:rPr>
          <w:rFonts w:ascii="Arial" w:hAnsi="Arial" w:cs="Arial"/>
          <w:b/>
          <w:lang w:val="es-ES"/>
        </w:rPr>
      </w:pPr>
      <w:r w:rsidRPr="003B78FF">
        <w:rPr>
          <w:rFonts w:ascii="Arial" w:hAnsi="Arial" w:cs="Arial"/>
          <w:b/>
          <w:lang w:val="es-ES"/>
        </w:rPr>
        <w:t>REQUISITOS</w:t>
      </w:r>
      <w:r>
        <w:rPr>
          <w:rFonts w:ascii="Arial" w:hAnsi="Arial" w:cs="Arial"/>
          <w:b/>
          <w:lang w:val="es-ES"/>
        </w:rPr>
        <w:t>:</w:t>
      </w:r>
    </w:p>
    <w:p w14:paraId="2978D7A2" w14:textId="77777777" w:rsidR="00242713" w:rsidRPr="00342826" w:rsidRDefault="00242713" w:rsidP="00201786">
      <w:pPr>
        <w:pStyle w:val="ListParagraph4"/>
        <w:numPr>
          <w:ilvl w:val="0"/>
          <w:numId w:val="42"/>
        </w:numPr>
        <w:contextualSpacing/>
        <w:jc w:val="both"/>
        <w:rPr>
          <w:rFonts w:ascii="Arial" w:hAnsi="Arial" w:cs="Arial"/>
          <w:lang w:val="es-ES"/>
        </w:rPr>
      </w:pPr>
      <w:r w:rsidRPr="00342826">
        <w:rPr>
          <w:rFonts w:ascii="Arial" w:hAnsi="Arial" w:cs="Arial"/>
          <w:lang w:val="es-ES"/>
        </w:rPr>
        <w:t>Compromiso en la asistencia y puntualidad a las sesiones de ensayo, entrenamiento o preparación, según el caso, programados por la coordinación del proyecto.</w:t>
      </w:r>
    </w:p>
    <w:p w14:paraId="1BF52CC8" w14:textId="77777777" w:rsidR="00242713" w:rsidRPr="00342826" w:rsidRDefault="00242713" w:rsidP="00201786">
      <w:pPr>
        <w:pStyle w:val="ListParagraph4"/>
        <w:numPr>
          <w:ilvl w:val="0"/>
          <w:numId w:val="42"/>
        </w:numPr>
        <w:contextualSpacing/>
        <w:jc w:val="both"/>
        <w:rPr>
          <w:rFonts w:ascii="Arial" w:hAnsi="Arial" w:cs="Arial"/>
          <w:lang w:val="es-ES"/>
        </w:rPr>
      </w:pPr>
      <w:r w:rsidRPr="00342826">
        <w:rPr>
          <w:rFonts w:ascii="Arial" w:hAnsi="Arial" w:cs="Arial"/>
          <w:lang w:val="es-ES"/>
        </w:rPr>
        <w:t>Demostrar habilidades e interés por mejorar en su proceso, acorde con la naturaleza del proyecto con el que se comprometa.</w:t>
      </w:r>
    </w:p>
    <w:p w14:paraId="27C3C0B6" w14:textId="77777777" w:rsidR="00242713" w:rsidRPr="00342826" w:rsidRDefault="00242713" w:rsidP="00201786">
      <w:pPr>
        <w:pStyle w:val="ListParagraph4"/>
        <w:numPr>
          <w:ilvl w:val="0"/>
          <w:numId w:val="42"/>
        </w:numPr>
        <w:contextualSpacing/>
        <w:jc w:val="both"/>
        <w:rPr>
          <w:rFonts w:ascii="Arial" w:hAnsi="Arial" w:cs="Arial"/>
          <w:lang w:val="es-ES"/>
        </w:rPr>
      </w:pPr>
      <w:r w:rsidRPr="00342826">
        <w:rPr>
          <w:rFonts w:ascii="Arial" w:hAnsi="Arial" w:cs="Arial"/>
          <w:lang w:val="es-ES"/>
        </w:rPr>
        <w:t>Disposición para el trabajo en equipo y respeto por los demás compañeros.</w:t>
      </w:r>
    </w:p>
    <w:p w14:paraId="1BC4C79B" w14:textId="77777777" w:rsidR="00242713" w:rsidRPr="00342826" w:rsidRDefault="00242713" w:rsidP="00201786">
      <w:pPr>
        <w:pStyle w:val="ListParagraph4"/>
        <w:numPr>
          <w:ilvl w:val="0"/>
          <w:numId w:val="42"/>
        </w:numPr>
        <w:contextualSpacing/>
        <w:jc w:val="both"/>
        <w:rPr>
          <w:rFonts w:ascii="Arial" w:hAnsi="Arial" w:cs="Arial"/>
          <w:lang w:val="es-ES"/>
        </w:rPr>
      </w:pPr>
      <w:r w:rsidRPr="00342826">
        <w:rPr>
          <w:rFonts w:ascii="Arial" w:hAnsi="Arial" w:cs="Arial"/>
          <w:lang w:val="es-ES"/>
        </w:rPr>
        <w:t>Responder a las demandas académicas y cumplir con todos los compromisos que esto le requiera.</w:t>
      </w:r>
    </w:p>
    <w:p w14:paraId="672A55B4" w14:textId="77777777" w:rsidR="00242713" w:rsidRPr="00342826" w:rsidRDefault="00242713" w:rsidP="00201786">
      <w:pPr>
        <w:pStyle w:val="ListParagraph4"/>
        <w:numPr>
          <w:ilvl w:val="0"/>
          <w:numId w:val="42"/>
        </w:numPr>
        <w:contextualSpacing/>
        <w:jc w:val="both"/>
        <w:rPr>
          <w:rFonts w:ascii="Arial" w:hAnsi="Arial" w:cs="Arial"/>
          <w:lang w:val="es-ES"/>
        </w:rPr>
      </w:pPr>
      <w:r w:rsidRPr="00342826">
        <w:rPr>
          <w:rFonts w:ascii="Arial" w:hAnsi="Arial" w:cs="Arial"/>
          <w:lang w:val="es-ES"/>
        </w:rPr>
        <w:t>Asumir la responsabilidad de ponerse al día en el trabajo académico del cual se haya ausentado debido a compromisos generados por el proyecto.</w:t>
      </w:r>
    </w:p>
    <w:p w14:paraId="5E26D6C5" w14:textId="77777777" w:rsidR="00242713" w:rsidRPr="00342826" w:rsidRDefault="00242713" w:rsidP="00201786">
      <w:pPr>
        <w:pStyle w:val="ListParagraph4"/>
        <w:numPr>
          <w:ilvl w:val="0"/>
          <w:numId w:val="42"/>
        </w:numPr>
        <w:contextualSpacing/>
        <w:jc w:val="both"/>
        <w:rPr>
          <w:rFonts w:ascii="Arial" w:hAnsi="Arial" w:cs="Arial"/>
          <w:lang w:val="es-CO"/>
        </w:rPr>
      </w:pPr>
      <w:r w:rsidRPr="00342826">
        <w:rPr>
          <w:rFonts w:ascii="Arial" w:hAnsi="Arial" w:cs="Arial"/>
          <w:lang w:val="es-CO"/>
        </w:rPr>
        <w:t>Asumir los costos que implique el proyecto, según su naturaleza. Dichos costos serán notificados a los padres oportunamente.</w:t>
      </w:r>
    </w:p>
    <w:p w14:paraId="130A317D" w14:textId="77777777" w:rsidR="00242713" w:rsidRPr="00342826" w:rsidRDefault="00242713" w:rsidP="00201786">
      <w:pPr>
        <w:pStyle w:val="ListParagraph4"/>
        <w:numPr>
          <w:ilvl w:val="0"/>
          <w:numId w:val="42"/>
        </w:numPr>
        <w:contextualSpacing/>
        <w:jc w:val="both"/>
        <w:rPr>
          <w:rFonts w:ascii="Arial" w:hAnsi="Arial" w:cs="Arial"/>
          <w:lang w:val="es-CO"/>
        </w:rPr>
      </w:pPr>
      <w:r w:rsidRPr="00342826">
        <w:rPr>
          <w:rFonts w:ascii="Arial" w:hAnsi="Arial" w:cs="Arial"/>
          <w:lang w:val="es-CO"/>
        </w:rPr>
        <w:t>Acatar la normatividad interna que el proyecto tenga en sus políticas o manuales de protocolo</w:t>
      </w:r>
      <w:r w:rsidR="006A6CB0">
        <w:rPr>
          <w:rFonts w:ascii="Arial" w:hAnsi="Arial" w:cs="Arial"/>
          <w:lang w:val="es-CO"/>
        </w:rPr>
        <w:t>.</w:t>
      </w:r>
    </w:p>
    <w:p w14:paraId="09194DCC" w14:textId="77777777" w:rsidR="001A3A38" w:rsidRDefault="001A3A38" w:rsidP="00242713">
      <w:pPr>
        <w:jc w:val="both"/>
        <w:rPr>
          <w:rFonts w:ascii="Arial" w:hAnsi="Arial" w:cs="Arial"/>
          <w:b/>
          <w:lang w:val="es-ES"/>
        </w:rPr>
      </w:pPr>
    </w:p>
    <w:p w14:paraId="2ACA463B" w14:textId="77777777" w:rsidR="00242713" w:rsidRPr="003B78FF" w:rsidRDefault="00242713" w:rsidP="00242713">
      <w:pPr>
        <w:jc w:val="both"/>
        <w:rPr>
          <w:rFonts w:ascii="Arial" w:hAnsi="Arial" w:cs="Arial"/>
          <w:lang w:val="es-ES"/>
        </w:rPr>
      </w:pPr>
      <w:r w:rsidRPr="00342826">
        <w:rPr>
          <w:rFonts w:ascii="Arial" w:hAnsi="Arial" w:cs="Arial"/>
          <w:b/>
          <w:lang w:val="es-ES"/>
        </w:rPr>
        <w:t>Nota:</w:t>
      </w:r>
      <w:r>
        <w:rPr>
          <w:rFonts w:ascii="Arial" w:hAnsi="Arial" w:cs="Arial"/>
          <w:b/>
          <w:lang w:val="es-ES"/>
        </w:rPr>
        <w:t xml:space="preserve"> </w:t>
      </w:r>
      <w:r w:rsidRPr="003B78FF">
        <w:rPr>
          <w:rFonts w:ascii="Arial" w:hAnsi="Arial" w:cs="Arial"/>
          <w:lang w:val="es-ES"/>
        </w:rPr>
        <w:t>Cuando un estudiante falle con cualquiera de los compromisos antes mencionados, el profesor responsable del proyecto  reportará la situación al Jefe de Sección para hacer los correctivos necesarios, que podrán incluir: Cita con el estudiante, cita con los padres, y por último, en caso de que no haya por parte del estudiante los correctivos necesarios, puede llegar a darse el retiro del estudiante de dicha actividad.</w:t>
      </w:r>
    </w:p>
    <w:p w14:paraId="2CF504F9" w14:textId="77777777" w:rsidR="00242713" w:rsidRDefault="00242713" w:rsidP="00242713">
      <w:pPr>
        <w:jc w:val="both"/>
        <w:rPr>
          <w:rFonts w:ascii="Arial" w:hAnsi="Arial" w:cs="Arial"/>
          <w:lang w:val="es-ES"/>
        </w:rPr>
      </w:pPr>
    </w:p>
    <w:p w14:paraId="4ECC9F7F" w14:textId="70E8F9FD" w:rsidR="005A6C0B" w:rsidRDefault="005C20FE" w:rsidP="00242713">
      <w:pPr>
        <w:jc w:val="both"/>
        <w:rPr>
          <w:rFonts w:ascii="Arial" w:hAnsi="Arial" w:cs="Arial"/>
          <w:lang w:val="es-ES"/>
        </w:rPr>
      </w:pPr>
      <w:r w:rsidRPr="00893505">
        <w:rPr>
          <w:rFonts w:ascii="Arial" w:hAnsi="Arial" w:cs="Arial"/>
          <w:b/>
          <w:lang w:val="es-ES"/>
        </w:rPr>
        <w:t xml:space="preserve">3.18.1 </w:t>
      </w:r>
      <w:r w:rsidR="005A6C0B" w:rsidRPr="00893505">
        <w:rPr>
          <w:rFonts w:ascii="Arial" w:hAnsi="Arial" w:cs="Arial"/>
          <w:b/>
          <w:lang w:val="es-ES"/>
        </w:rPr>
        <w:t>CAS</w:t>
      </w:r>
      <w:r w:rsidR="005A6C0B" w:rsidRPr="00C90C7E">
        <w:rPr>
          <w:rFonts w:ascii="Arial" w:hAnsi="Arial" w:cs="Arial"/>
          <w:lang w:val="es-ES"/>
        </w:rPr>
        <w:t xml:space="preserve"> (Creatividad </w:t>
      </w:r>
      <w:r w:rsidR="00F1084D" w:rsidRPr="00C90C7E">
        <w:rPr>
          <w:rFonts w:ascii="Arial" w:hAnsi="Arial" w:cs="Arial"/>
          <w:lang w:val="es-ES"/>
        </w:rPr>
        <w:t>Acci</w:t>
      </w:r>
      <w:r w:rsidR="00F1084D" w:rsidRPr="00893505">
        <w:rPr>
          <w:rFonts w:ascii="Arial" w:hAnsi="Arial" w:cs="Arial"/>
          <w:lang w:val="es-ES"/>
        </w:rPr>
        <w:t>ó</w:t>
      </w:r>
      <w:r w:rsidR="00F1084D" w:rsidRPr="00C90C7E">
        <w:rPr>
          <w:rFonts w:ascii="Arial" w:hAnsi="Arial" w:cs="Arial"/>
          <w:lang w:val="es-ES"/>
        </w:rPr>
        <w:t>n</w:t>
      </w:r>
      <w:r w:rsidR="005A6C0B" w:rsidRPr="00C90C7E">
        <w:rPr>
          <w:rFonts w:ascii="Arial" w:hAnsi="Arial" w:cs="Arial"/>
          <w:lang w:val="es-ES"/>
        </w:rPr>
        <w:t xml:space="preserve"> y Servicio)</w:t>
      </w:r>
      <w:r w:rsidR="005A6C0B" w:rsidRPr="00A55D5A">
        <w:rPr>
          <w:rFonts w:ascii="Arial" w:hAnsi="Arial" w:cs="Arial"/>
          <w:lang w:val="es-ES"/>
        </w:rPr>
        <w:t xml:space="preserve"> es un programa de servicio social que tiene como propósito involucrar a los estudiantes del Programa del Diploma, en el diseño de proyectos que se fundamentan en las necesidades del otro y en la posibilidad de hacer visible la condición sensible y humana de los estudiantes. Al elaborar dichos proyectos, identifican el propósito de su labor planeando las actividades que permiten alcanzarlo y acompañan este proceso con una reflexión continua. Es preciso resaltar que el estudiante hace uso de sus cualidades y fortalezas de forma creativa para aportar al bienestar de la comunidad a la cual sirve. De igual forma, el estudiante se beneficia de esta experiencia aportando a su proceso de formación integral, dando lo mejor de sí mismo a través de un servicio voluntario, que implica entre otros aspectos, asumir nuevos y diferentes retos en contextos ajenos a su cotidianidad.</w:t>
      </w:r>
    </w:p>
    <w:p w14:paraId="1B0F9937" w14:textId="77777777" w:rsidR="00F1084D" w:rsidRPr="005A6C0B" w:rsidRDefault="00F1084D" w:rsidP="00242713">
      <w:pPr>
        <w:jc w:val="both"/>
        <w:rPr>
          <w:rFonts w:ascii="Arial" w:hAnsi="Arial" w:cs="Arial"/>
          <w:lang w:val="es-ES"/>
        </w:rPr>
      </w:pPr>
    </w:p>
    <w:p w14:paraId="407590CC" w14:textId="6E8CF20D" w:rsidR="001A3A38" w:rsidRPr="005C20FE" w:rsidRDefault="005C20FE" w:rsidP="00F1084D">
      <w:pPr>
        <w:jc w:val="both"/>
        <w:rPr>
          <w:rFonts w:ascii="Arial" w:hAnsi="Arial" w:cs="Arial"/>
          <w:lang w:val="es-CO"/>
        </w:rPr>
      </w:pPr>
      <w:r w:rsidRPr="005C20FE">
        <w:rPr>
          <w:rFonts w:ascii="Arial" w:hAnsi="Arial" w:cs="Arial"/>
          <w:b/>
          <w:lang w:val="es-CO"/>
        </w:rPr>
        <w:t xml:space="preserve">3.18.2 </w:t>
      </w:r>
      <w:r w:rsidR="001A3A38" w:rsidRPr="005C20FE">
        <w:rPr>
          <w:rFonts w:ascii="Arial" w:hAnsi="Arial" w:cs="Arial"/>
          <w:b/>
          <w:lang w:val="es-CO"/>
        </w:rPr>
        <w:t xml:space="preserve">ACTIVIDADES EXTRACURRICULARES Y ESCUELA DE </w:t>
      </w:r>
      <w:commentRangeStart w:id="6"/>
      <w:r w:rsidR="001A3A38" w:rsidRPr="005C20FE">
        <w:rPr>
          <w:rFonts w:ascii="Arial" w:hAnsi="Arial" w:cs="Arial"/>
          <w:b/>
          <w:lang w:val="es-CO"/>
        </w:rPr>
        <w:t>DEPORTES</w:t>
      </w:r>
      <w:commentRangeEnd w:id="6"/>
      <w:r>
        <w:rPr>
          <w:rStyle w:val="CommentReference"/>
        </w:rPr>
        <w:commentReference w:id="6"/>
      </w:r>
      <w:r w:rsidR="001A3A38" w:rsidRPr="005C20FE">
        <w:rPr>
          <w:rFonts w:ascii="Arial" w:hAnsi="Arial" w:cs="Arial"/>
          <w:lang w:val="es-CO"/>
        </w:rPr>
        <w:t xml:space="preserve">: </w:t>
      </w:r>
    </w:p>
    <w:p w14:paraId="7940B653" w14:textId="77777777" w:rsidR="00F1084D" w:rsidRPr="005C20FE" w:rsidRDefault="00F1084D" w:rsidP="00F1084D">
      <w:pPr>
        <w:jc w:val="both"/>
        <w:rPr>
          <w:rFonts w:ascii="Arial" w:hAnsi="Arial" w:cs="Arial"/>
          <w:lang w:val="es-CO"/>
        </w:rPr>
      </w:pPr>
      <w:r w:rsidRPr="005C20FE">
        <w:rPr>
          <w:rFonts w:ascii="Arial" w:hAnsi="Arial" w:cs="Arial"/>
          <w:lang w:val="es-CO"/>
        </w:rPr>
        <w:t>Puede ingresar a las actividades ofrecidas en horario extracurricular y Escuela de Deportes, cualquier alumno que tenga interés</w:t>
      </w:r>
      <w:r w:rsidRPr="005C20FE">
        <w:rPr>
          <w:rFonts w:ascii="Arial" w:hAnsi="Arial" w:cs="Arial"/>
          <w:strike/>
          <w:lang w:val="es-CO"/>
        </w:rPr>
        <w:t xml:space="preserve"> </w:t>
      </w:r>
      <w:r w:rsidRPr="0056716B">
        <w:rPr>
          <w:rFonts w:ascii="Arial" w:hAnsi="Arial" w:cs="Arial"/>
          <w:strike/>
          <w:highlight w:val="cyan"/>
          <w:lang w:val="es-CO"/>
        </w:rPr>
        <w:t>y que evidencie perfiles adecuados con proyección a la práctica deportiva y desarrollo de actividades artísticas</w:t>
      </w:r>
      <w:r w:rsidRPr="005C20FE">
        <w:rPr>
          <w:rFonts w:ascii="Arial" w:hAnsi="Arial" w:cs="Arial"/>
          <w:lang w:val="es-CO"/>
        </w:rPr>
        <w:t>, cuya edad esté comprendida en los rangos estipulados, de acuerdo a las características específicas para cada área del programa.</w:t>
      </w:r>
    </w:p>
    <w:p w14:paraId="429F94A6" w14:textId="77777777" w:rsidR="00F1084D" w:rsidRDefault="00F1084D" w:rsidP="00F1084D">
      <w:pPr>
        <w:spacing w:line="276" w:lineRule="auto"/>
        <w:jc w:val="both"/>
        <w:rPr>
          <w:rFonts w:ascii="Arial" w:hAnsi="Arial" w:cs="Arial"/>
          <w:b/>
          <w:highlight w:val="green"/>
          <w:lang w:val="es-CO"/>
        </w:rPr>
      </w:pPr>
    </w:p>
    <w:p w14:paraId="7F167FF0" w14:textId="77777777" w:rsidR="00F1084D" w:rsidRPr="00B84F33" w:rsidRDefault="00F1084D" w:rsidP="00F1084D">
      <w:pPr>
        <w:spacing w:line="276" w:lineRule="auto"/>
        <w:jc w:val="both"/>
        <w:rPr>
          <w:rFonts w:ascii="Arial" w:hAnsi="Arial" w:cs="Arial"/>
          <w:strike/>
          <w:highlight w:val="green"/>
          <w:lang w:val="es-CO"/>
        </w:rPr>
      </w:pPr>
      <w:r w:rsidRPr="00B84F33">
        <w:rPr>
          <w:rFonts w:ascii="Arial" w:hAnsi="Arial" w:cs="Arial"/>
          <w:b/>
          <w:strike/>
          <w:lang w:val="es-CO"/>
        </w:rPr>
        <w:t xml:space="preserve">TARDES CREATIVAS JARDÍN INFANTIL C.C.B: </w:t>
      </w:r>
      <w:r w:rsidRPr="00B84F33">
        <w:rPr>
          <w:rFonts w:ascii="Arial" w:hAnsi="Arial" w:cs="Arial"/>
          <w:strike/>
          <w:lang w:val="es-CO"/>
        </w:rPr>
        <w:t>Pueden ingresar a las actividades ofrecidas en el horario de tardes  creativas, cualquier alumno en edades comprendidas entre los 3 a 4 años cumplidos, siempre y cuando presente un adecuado manejo de control de esfínteres y de ingesta nutricional ,garantizando así el buen desarrollo de los niños.</w:t>
      </w:r>
    </w:p>
    <w:p w14:paraId="1D372003" w14:textId="77777777" w:rsidR="00F1084D" w:rsidRPr="0027291C" w:rsidRDefault="00F1084D" w:rsidP="00F1084D">
      <w:pPr>
        <w:jc w:val="both"/>
        <w:rPr>
          <w:rFonts w:ascii="Arial" w:hAnsi="Arial" w:cs="Arial"/>
          <w:highlight w:val="green"/>
          <w:lang w:val="es-ES" w:eastAsia="es-ES"/>
        </w:rPr>
      </w:pPr>
    </w:p>
    <w:p w14:paraId="66D3D673" w14:textId="41B3E0CB" w:rsidR="00F1084D" w:rsidRPr="00893505" w:rsidRDefault="00F1084D" w:rsidP="00F1084D">
      <w:pPr>
        <w:jc w:val="both"/>
        <w:rPr>
          <w:rFonts w:ascii="Arial" w:hAnsi="Arial" w:cs="Arial"/>
          <w:b/>
          <w:lang w:val="es-CO"/>
        </w:rPr>
      </w:pPr>
      <w:r w:rsidRPr="00893505">
        <w:rPr>
          <w:rFonts w:ascii="Arial" w:hAnsi="Arial" w:cs="Arial"/>
          <w:b/>
          <w:lang w:val="es-CO"/>
        </w:rPr>
        <w:t>REQUISITOS PARA INGRESO:</w:t>
      </w:r>
    </w:p>
    <w:p w14:paraId="67D6DEEE"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Diligenciar la ficha de inscripción, que lo matricula oficialmente.</w:t>
      </w:r>
    </w:p>
    <w:p w14:paraId="3933328B"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Contar con autorización escrita de los padres para hacer efectiva su vinculación.</w:t>
      </w:r>
    </w:p>
    <w:p w14:paraId="7C26CF6A"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Haber presentado certificado médico en el momento de la matrícula y que éste repose en el Departamento Médico del colegio.</w:t>
      </w:r>
    </w:p>
    <w:p w14:paraId="77F01C4D" w14:textId="77777777" w:rsidR="00F1084D" w:rsidRPr="0027291C" w:rsidRDefault="00F1084D" w:rsidP="00F1084D">
      <w:pPr>
        <w:spacing w:line="276" w:lineRule="auto"/>
        <w:jc w:val="both"/>
        <w:rPr>
          <w:rFonts w:ascii="Arial" w:hAnsi="Arial" w:cs="Arial"/>
          <w:b/>
          <w:highlight w:val="green"/>
          <w:lang w:val="es-CO"/>
        </w:rPr>
      </w:pPr>
    </w:p>
    <w:p w14:paraId="517AAD7C" w14:textId="77777777" w:rsidR="00F1084D" w:rsidRPr="00B84F33" w:rsidRDefault="00F1084D" w:rsidP="00F1084D">
      <w:pPr>
        <w:spacing w:line="276" w:lineRule="auto"/>
        <w:jc w:val="both"/>
        <w:rPr>
          <w:rFonts w:ascii="Arial" w:hAnsi="Arial" w:cs="Arial"/>
          <w:strike/>
          <w:lang w:val="es-CO"/>
        </w:rPr>
      </w:pPr>
      <w:r w:rsidRPr="00B84F33">
        <w:rPr>
          <w:rFonts w:ascii="Arial" w:hAnsi="Arial" w:cs="Arial"/>
          <w:b/>
          <w:strike/>
          <w:lang w:val="es-CO"/>
        </w:rPr>
        <w:t xml:space="preserve">TARDES CREATIVAS </w:t>
      </w:r>
      <w:r w:rsidRPr="00B84F33">
        <w:rPr>
          <w:rFonts w:ascii="Arial" w:hAnsi="Arial" w:cs="Arial"/>
          <w:b/>
          <w:strike/>
          <w:color w:val="FF0000"/>
          <w:lang w:val="es-CO"/>
        </w:rPr>
        <w:t>JARDÍN INFANTIL C.C.B</w:t>
      </w:r>
      <w:r w:rsidRPr="00B84F33">
        <w:rPr>
          <w:rFonts w:ascii="Arial" w:hAnsi="Arial" w:cs="Arial"/>
          <w:b/>
          <w:strike/>
          <w:lang w:val="es-CO"/>
        </w:rPr>
        <w:t>:</w:t>
      </w:r>
      <w:r w:rsidRPr="00B84F33">
        <w:rPr>
          <w:rFonts w:ascii="Arial" w:hAnsi="Arial" w:cs="Arial"/>
          <w:strike/>
          <w:lang w:val="es-CO"/>
        </w:rPr>
        <w:t xml:space="preserve"> Diligenciar la ficha de inscripción semestral que lo matricula oficialmente.</w:t>
      </w:r>
    </w:p>
    <w:p w14:paraId="6A5E3D18" w14:textId="77777777" w:rsidR="00F1084D" w:rsidRPr="00B84F33" w:rsidRDefault="00F1084D" w:rsidP="00F1084D">
      <w:pPr>
        <w:pStyle w:val="Listavistosa-nfasis110"/>
        <w:spacing w:line="276" w:lineRule="auto"/>
        <w:ind w:left="0"/>
        <w:jc w:val="both"/>
        <w:rPr>
          <w:rFonts w:ascii="Arial" w:hAnsi="Arial" w:cs="Arial"/>
          <w:strike/>
          <w:lang w:val="es-CO"/>
        </w:rPr>
      </w:pPr>
      <w:r w:rsidRPr="00B84F33">
        <w:rPr>
          <w:rFonts w:ascii="Arial" w:hAnsi="Arial" w:cs="Arial"/>
          <w:strike/>
          <w:lang w:val="es-CO"/>
        </w:rPr>
        <w:t>En caso de retiro, se debe comunicar por escrito su intención a la Coordinación de Tardes Creativas.</w:t>
      </w:r>
    </w:p>
    <w:p w14:paraId="3C5AB3C3" w14:textId="77777777" w:rsidR="00F1084D" w:rsidRPr="0027291C" w:rsidRDefault="00F1084D" w:rsidP="00F1084D">
      <w:pPr>
        <w:jc w:val="both"/>
        <w:rPr>
          <w:rFonts w:ascii="Arial" w:hAnsi="Arial" w:cs="Arial"/>
          <w:highlight w:val="green"/>
          <w:lang w:val="es-CO"/>
        </w:rPr>
      </w:pPr>
    </w:p>
    <w:p w14:paraId="7EAF04D8" w14:textId="0A49865A" w:rsidR="00F1084D" w:rsidRPr="00893505" w:rsidRDefault="00F1084D" w:rsidP="00F1084D">
      <w:pPr>
        <w:jc w:val="both"/>
        <w:rPr>
          <w:rFonts w:ascii="Arial" w:hAnsi="Arial" w:cs="Arial"/>
          <w:b/>
          <w:lang w:val="es-CO"/>
        </w:rPr>
      </w:pPr>
      <w:r w:rsidRPr="00893505">
        <w:rPr>
          <w:rFonts w:ascii="Arial" w:hAnsi="Arial" w:cs="Arial"/>
          <w:b/>
          <w:lang w:val="es-CO"/>
        </w:rPr>
        <w:t>DEBERES DE LOS ALUMNOS EN ACTIVIDADES EXTRACURRICULARES Y ESCUELA DE DEPORTES:</w:t>
      </w:r>
    </w:p>
    <w:p w14:paraId="1B59DDD7"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Asistir cumplidamente a sus actividades y prácticas. La no asistencia a clases en 3 oportunidades durante el mes, sin causa justificada, ocasionará llamadas de atención o el retiro del alumno del programa extracurricular o de Escuela de Deportes.</w:t>
      </w:r>
    </w:p>
    <w:p w14:paraId="61A02EE3"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Cumplir el horario estipulado por el colegio para inicio y finalización de las actividades.</w:t>
      </w:r>
    </w:p>
    <w:p w14:paraId="593393A1"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No ausentarse de la clase hasta la terminación de la misma. En caso de necesidad impostergable de retiro temprano, debe contar con la autorización del profesor.</w:t>
      </w:r>
    </w:p>
    <w:p w14:paraId="2AB3672C"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 xml:space="preserve">Cumplir con la entrega de los documentos necesarios para la elaboración del correspondiente carné, el cual le da derecho a participar en los torneos que se realicen, entregando registro civil de nacimiento y 4 fotos. </w:t>
      </w:r>
    </w:p>
    <w:p w14:paraId="3F89DB1A"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Asistir a las clases o sesiones de práctica con el uniforme adecuado y asignado a cada deporte.</w:t>
      </w:r>
    </w:p>
    <w:p w14:paraId="26A73F4D"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Asistir a las clases manteniendo las normas de aseo personal.</w:t>
      </w:r>
    </w:p>
    <w:p w14:paraId="7934320E"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Mantener el orden y la disciplina en las instalaciones donde se realicen las actividades para la práctica.</w:t>
      </w:r>
    </w:p>
    <w:p w14:paraId="62712F0E"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Conservar buena conducta cumpliendo lealmente las normas y reglamento del programa.</w:t>
      </w:r>
    </w:p>
    <w:p w14:paraId="2B27228D" w14:textId="77777777" w:rsidR="00F1084D" w:rsidRPr="00893505" w:rsidRDefault="00F1084D" w:rsidP="00201786">
      <w:pPr>
        <w:numPr>
          <w:ilvl w:val="0"/>
          <w:numId w:val="14"/>
        </w:numPr>
        <w:spacing w:line="276" w:lineRule="auto"/>
        <w:ind w:left="180" w:hanging="180"/>
        <w:jc w:val="both"/>
        <w:rPr>
          <w:rFonts w:ascii="Arial" w:hAnsi="Arial" w:cs="Arial"/>
          <w:sz w:val="32"/>
          <w:szCs w:val="32"/>
          <w:lang w:val="es-CO"/>
        </w:rPr>
      </w:pPr>
      <w:r w:rsidRPr="00893505">
        <w:rPr>
          <w:rFonts w:ascii="Arial" w:hAnsi="Arial" w:cs="Arial"/>
          <w:lang w:val="es-CO"/>
        </w:rPr>
        <w:t>Con el propósito de mantener el rendimiento académico exigido por el Colombo Británico, pero a la vez favorecer la práctica deportiva, los estudiantes estarán obligados a asistir a los refuerzos académicos convocados por sus profesores e iniciarán sus prácticas una vez estos finalicen. Una vez finalice el proceso de refuerzo o recuperación, iniciará sus prácticas en los horarios habituales y será tenido en cuenta en las selecciones del colegio y salidas de intercambio</w:t>
      </w:r>
      <w:r w:rsidRPr="00893505">
        <w:rPr>
          <w:rFonts w:ascii="Arial" w:hAnsi="Arial" w:cs="Arial"/>
          <w:sz w:val="32"/>
          <w:szCs w:val="32"/>
          <w:lang w:val="es-CO"/>
        </w:rPr>
        <w:t>.</w:t>
      </w:r>
      <w:r w:rsidRPr="00893505">
        <w:rPr>
          <w:rFonts w:ascii="Arial" w:hAnsi="Arial" w:cs="Arial"/>
          <w:lang w:val="es-CO"/>
        </w:rPr>
        <w:t xml:space="preserve"> </w:t>
      </w:r>
    </w:p>
    <w:p w14:paraId="1765355F"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Cumplir las demás disposiciones que, durante desarrollo del programa, sean determinadas por la Coordinación del Departamento de Educación Física y Deportes.</w:t>
      </w:r>
    </w:p>
    <w:p w14:paraId="20BD2F31"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Es importante tener presente que el incumplimiento a estas normas, en lo personal, disciplinario, rendimiento académico y/o actitud, limitarán la posibilidad de participar  en los torneos o eventos oficiales a los que el colegio sea convocado.</w:t>
      </w:r>
    </w:p>
    <w:p w14:paraId="14C82EB0" w14:textId="77777777" w:rsidR="00F1084D" w:rsidRPr="0027291C" w:rsidRDefault="00F1084D" w:rsidP="00F1084D">
      <w:pPr>
        <w:spacing w:line="276" w:lineRule="auto"/>
        <w:jc w:val="both"/>
        <w:rPr>
          <w:rFonts w:ascii="Arial" w:hAnsi="Arial" w:cs="Arial"/>
          <w:highlight w:val="green"/>
          <w:lang w:val="es-CO"/>
        </w:rPr>
      </w:pPr>
    </w:p>
    <w:p w14:paraId="5EB3DF24" w14:textId="2AE3381E" w:rsidR="00F1084D" w:rsidRPr="00893505" w:rsidRDefault="00893505" w:rsidP="00893505">
      <w:pPr>
        <w:pStyle w:val="BodyText"/>
        <w:rPr>
          <w:rFonts w:cs="Arial"/>
          <w:sz w:val="24"/>
          <w:szCs w:val="24"/>
        </w:rPr>
      </w:pPr>
      <w:r w:rsidRPr="00CD02B9">
        <w:rPr>
          <w:rFonts w:cs="Arial"/>
          <w:b/>
          <w:sz w:val="24"/>
          <w:szCs w:val="24"/>
          <w:highlight w:val="green"/>
        </w:rPr>
        <w:t>SELECCIONES:</w:t>
      </w:r>
      <w:r>
        <w:rPr>
          <w:rFonts w:cs="Arial"/>
          <w:sz w:val="24"/>
          <w:szCs w:val="24"/>
          <w:highlight w:val="green"/>
        </w:rPr>
        <w:t xml:space="preserve"> </w:t>
      </w:r>
      <w:r w:rsidR="00F1084D" w:rsidRPr="00893505">
        <w:rPr>
          <w:rFonts w:cs="Arial"/>
          <w:sz w:val="24"/>
          <w:szCs w:val="24"/>
        </w:rPr>
        <w:t xml:space="preserve">Los estudiantes </w:t>
      </w:r>
      <w:commentRangeStart w:id="7"/>
      <w:r w:rsidR="00F1084D" w:rsidRPr="00893505">
        <w:rPr>
          <w:rFonts w:cs="Arial"/>
          <w:sz w:val="24"/>
          <w:szCs w:val="24"/>
        </w:rPr>
        <w:t xml:space="preserve">seleccionados </w:t>
      </w:r>
      <w:commentRangeEnd w:id="7"/>
      <w:r w:rsidR="00F1084D" w:rsidRPr="00893505">
        <w:rPr>
          <w:rStyle w:val="CommentReference"/>
          <w:rFonts w:ascii="Times New Roman" w:hAnsi="Times New Roman"/>
          <w:lang w:val="en-US" w:eastAsia="en-US"/>
        </w:rPr>
        <w:commentReference w:id="7"/>
      </w:r>
      <w:r w:rsidR="00F1084D" w:rsidRPr="00893505">
        <w:rPr>
          <w:rFonts w:cs="Arial"/>
          <w:sz w:val="24"/>
          <w:szCs w:val="24"/>
        </w:rPr>
        <w:t xml:space="preserve">para representar deportivamente al Colegio, deben confirmar su aceptación al entrenador y se comprometen a asistir cumplidamente a los entrenamientos que se programen. La salida de estos estudiantes estará sujeta a </w:t>
      </w:r>
      <w:r w:rsidRPr="00893505">
        <w:rPr>
          <w:rFonts w:cs="Arial"/>
          <w:sz w:val="24"/>
          <w:szCs w:val="24"/>
        </w:rPr>
        <w:t xml:space="preserve">las políticas para Proyectos </w:t>
      </w:r>
      <w:r>
        <w:rPr>
          <w:rFonts w:cs="Arial"/>
          <w:sz w:val="24"/>
          <w:szCs w:val="24"/>
        </w:rPr>
        <w:t>Pedagógico</w:t>
      </w:r>
      <w:r w:rsidRPr="00893505">
        <w:rPr>
          <w:rFonts w:cs="Arial"/>
          <w:sz w:val="24"/>
          <w:szCs w:val="24"/>
        </w:rPr>
        <w:t>s dispuestas en este Manual</w:t>
      </w:r>
      <w:r w:rsidR="00F1084D" w:rsidRPr="00893505">
        <w:rPr>
          <w:rFonts w:cs="Arial"/>
          <w:sz w:val="24"/>
          <w:szCs w:val="24"/>
        </w:rPr>
        <w:t>.</w:t>
      </w:r>
    </w:p>
    <w:p w14:paraId="358453AD" w14:textId="77777777" w:rsidR="00F1084D" w:rsidRPr="0027291C" w:rsidRDefault="00F1084D" w:rsidP="00F1084D">
      <w:pPr>
        <w:spacing w:line="276" w:lineRule="auto"/>
        <w:jc w:val="both"/>
        <w:rPr>
          <w:rFonts w:ascii="Arial" w:hAnsi="Arial" w:cs="Arial"/>
          <w:highlight w:val="green"/>
          <w:lang w:val="es-ES"/>
        </w:rPr>
      </w:pPr>
    </w:p>
    <w:p w14:paraId="308AE765" w14:textId="1650F9CC" w:rsidR="00F1084D" w:rsidRPr="0027291C" w:rsidRDefault="00F1084D" w:rsidP="00F1084D">
      <w:pPr>
        <w:jc w:val="both"/>
        <w:rPr>
          <w:rFonts w:ascii="Arial" w:hAnsi="Arial" w:cs="Arial"/>
          <w:b/>
          <w:highlight w:val="green"/>
          <w:lang w:val="es-CO"/>
        </w:rPr>
      </w:pPr>
      <w:r w:rsidRPr="00893505">
        <w:rPr>
          <w:rFonts w:ascii="Arial" w:hAnsi="Arial" w:cs="Arial"/>
          <w:b/>
          <w:lang w:val="es-CO"/>
        </w:rPr>
        <w:t>DEBERES DE LOS PROFESORES EN ACTIVIDADES DE EXTRACURRICULARES, ESCUELA DE DEPORTES Y TARDES CREATIVAS</w:t>
      </w:r>
      <w:r w:rsidR="00893505" w:rsidRPr="00893505">
        <w:rPr>
          <w:rFonts w:ascii="Arial" w:hAnsi="Arial" w:cs="Arial"/>
          <w:b/>
          <w:lang w:val="es-CO"/>
        </w:rPr>
        <w:t xml:space="preserve"> </w:t>
      </w:r>
    </w:p>
    <w:p w14:paraId="5BDBD579" w14:textId="1DC6E04D"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Elaborar los respectivos programas para las actividades extracurriculares</w:t>
      </w:r>
      <w:r w:rsidR="00893505">
        <w:rPr>
          <w:rFonts w:ascii="Arial" w:hAnsi="Arial" w:cs="Arial"/>
          <w:lang w:val="es-CO"/>
        </w:rPr>
        <w:t xml:space="preserve">, </w:t>
      </w:r>
      <w:r w:rsidR="00893505" w:rsidRPr="00893505">
        <w:rPr>
          <w:rFonts w:ascii="Arial" w:hAnsi="Arial" w:cs="Arial"/>
          <w:highlight w:val="yellow"/>
          <w:lang w:val="es-CO"/>
        </w:rPr>
        <w:t>Escuela de Deportes</w:t>
      </w:r>
      <w:r w:rsidR="00893505">
        <w:rPr>
          <w:rFonts w:ascii="Arial" w:hAnsi="Arial" w:cs="Arial"/>
          <w:lang w:val="es-CO"/>
        </w:rPr>
        <w:t xml:space="preserve"> y</w:t>
      </w:r>
      <w:r w:rsidRPr="00893505">
        <w:rPr>
          <w:rFonts w:ascii="Arial" w:hAnsi="Arial" w:cs="Arial"/>
          <w:lang w:val="es-CO"/>
        </w:rPr>
        <w:t xml:space="preserve"> Tardes Creativas ofrecidas por el C.C.B.</w:t>
      </w:r>
    </w:p>
    <w:p w14:paraId="1B995D40" w14:textId="77777777" w:rsidR="00F1084D" w:rsidRPr="0056716B" w:rsidRDefault="00F1084D" w:rsidP="00893505">
      <w:pPr>
        <w:numPr>
          <w:ilvl w:val="0"/>
          <w:numId w:val="14"/>
        </w:numPr>
        <w:spacing w:line="276" w:lineRule="auto"/>
        <w:ind w:left="357" w:hanging="357"/>
        <w:jc w:val="both"/>
        <w:rPr>
          <w:rFonts w:ascii="Arial" w:hAnsi="Arial" w:cs="Arial"/>
          <w:highlight w:val="cyan"/>
          <w:lang w:val="es-CO"/>
        </w:rPr>
      </w:pPr>
      <w:r w:rsidRPr="0056716B">
        <w:rPr>
          <w:rFonts w:ascii="Arial" w:hAnsi="Arial" w:cs="Arial"/>
          <w:highlight w:val="cyan"/>
          <w:lang w:val="es-CO"/>
        </w:rPr>
        <w:t>Promover el desarrollo de los atributos del perfil en las prácticas deportivas o lúdicas manteniendo coherencia con el programa educativo del colegio</w:t>
      </w:r>
    </w:p>
    <w:p w14:paraId="659B0F01"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Preparar los implementos que van a ser utilizados en la clase o actividades y una vez terminadas éstas, regresarlos en su totalidad a la bodega o depósito de implementos.</w:t>
      </w:r>
    </w:p>
    <w:p w14:paraId="089B8065"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Asistir puntualmente a las sesiones.</w:t>
      </w:r>
    </w:p>
    <w:p w14:paraId="50994CCD"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Dar un trato cortés y adecuado a los niños, profesores, padres y personas vinculadas al programa.</w:t>
      </w:r>
    </w:p>
    <w:p w14:paraId="24243176"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Llevar un registro diario de asistencia de los alumnos.</w:t>
      </w:r>
    </w:p>
    <w:p w14:paraId="1B8A3F4E"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El profesor debe asegurarse de que los niños, después de sus prácticas, se ubiquen en la correspondiente ruta de bus o en el lugar adecuado para ser recogidos en vehículo particular.</w:t>
      </w:r>
    </w:p>
    <w:p w14:paraId="21AB5919"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Estimular el progreso obtenido por cada uno de los niños y registrarlo en la ficha deportiva (de ser aplicable).</w:t>
      </w:r>
    </w:p>
    <w:p w14:paraId="4585CBAE"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Velar por el buen uso de las instalaciones y materiales.</w:t>
      </w:r>
    </w:p>
    <w:p w14:paraId="38E3A382" w14:textId="77777777" w:rsidR="00F1084D" w:rsidRPr="00893505" w:rsidRDefault="00897F34"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Velar porque el C</w:t>
      </w:r>
      <w:r w:rsidR="00F1084D" w:rsidRPr="00893505">
        <w:rPr>
          <w:rFonts w:ascii="Arial" w:hAnsi="Arial" w:cs="Arial"/>
          <w:lang w:val="es-CO"/>
        </w:rPr>
        <w:t>olegio en sus asambleas, boletines, y página web, difunda los logros obtenidos a nivel individual y colectivo.</w:t>
      </w:r>
    </w:p>
    <w:p w14:paraId="10048F24" w14:textId="77777777" w:rsidR="00F1084D" w:rsidRPr="00242713" w:rsidRDefault="00F1084D" w:rsidP="00893505">
      <w:pPr>
        <w:numPr>
          <w:ilvl w:val="0"/>
          <w:numId w:val="14"/>
        </w:numPr>
        <w:spacing w:line="276" w:lineRule="auto"/>
        <w:ind w:left="357" w:hanging="357"/>
        <w:jc w:val="both"/>
        <w:rPr>
          <w:rFonts w:ascii="Arial" w:hAnsi="Arial" w:cs="Arial"/>
          <w:lang w:val="es-CO"/>
        </w:rPr>
      </w:pPr>
      <w:r w:rsidRPr="006A6CB0">
        <w:rPr>
          <w:rFonts w:ascii="Arial" w:hAnsi="Arial" w:cs="Arial"/>
          <w:highlight w:val="yellow"/>
          <w:lang w:val="es-CO"/>
        </w:rPr>
        <w:t>En caso de accidente o enfermedad de un alumno, debe seguir el Procedimiento para uso del Departamento Médico</w:t>
      </w:r>
      <w:r>
        <w:rPr>
          <w:rFonts w:ascii="Arial" w:hAnsi="Arial" w:cs="Arial"/>
          <w:lang w:val="es-CO"/>
        </w:rPr>
        <w:t>.</w:t>
      </w:r>
    </w:p>
    <w:p w14:paraId="19F4148C" w14:textId="77777777" w:rsidR="00897F34" w:rsidRDefault="00897F34" w:rsidP="00897F34">
      <w:pPr>
        <w:jc w:val="both"/>
        <w:rPr>
          <w:rFonts w:ascii="Arial" w:hAnsi="Arial" w:cs="Arial"/>
          <w:b/>
          <w:highlight w:val="green"/>
          <w:lang w:val="es-CO"/>
        </w:rPr>
      </w:pPr>
    </w:p>
    <w:p w14:paraId="43C508BD" w14:textId="3ADDD7D4" w:rsidR="00897F34" w:rsidRPr="00CD02B9" w:rsidRDefault="00897F34" w:rsidP="00897F34">
      <w:pPr>
        <w:jc w:val="both"/>
        <w:rPr>
          <w:rFonts w:ascii="Arial" w:hAnsi="Arial" w:cs="Arial"/>
          <w:b/>
          <w:lang w:val="es-CO"/>
        </w:rPr>
      </w:pPr>
      <w:r w:rsidRPr="00CD02B9">
        <w:rPr>
          <w:rFonts w:ascii="Arial" w:hAnsi="Arial" w:cs="Arial"/>
          <w:b/>
          <w:lang w:val="es-CO"/>
        </w:rPr>
        <w:t>DEBERES Y OBLIGACIONES DE LOS PADRES EN ACTIVIDADES DE TARDES CREATIVAS, EXTRACURRICULARES Y ESCUELA DE DEPORTES:</w:t>
      </w:r>
    </w:p>
    <w:p w14:paraId="78ED183E" w14:textId="44521A4E" w:rsidR="00897F34" w:rsidRPr="00CD02B9" w:rsidRDefault="00897F34" w:rsidP="00201786">
      <w:pPr>
        <w:numPr>
          <w:ilvl w:val="0"/>
          <w:numId w:val="14"/>
        </w:numPr>
        <w:spacing w:line="276" w:lineRule="auto"/>
        <w:ind w:left="180" w:hanging="180"/>
        <w:jc w:val="both"/>
        <w:rPr>
          <w:rFonts w:ascii="Arial" w:hAnsi="Arial" w:cs="Arial"/>
          <w:lang w:val="es-CO"/>
        </w:rPr>
      </w:pPr>
      <w:r w:rsidRPr="00CD02B9">
        <w:rPr>
          <w:rFonts w:ascii="Arial" w:hAnsi="Arial" w:cs="Arial"/>
          <w:lang w:val="es-CO"/>
        </w:rPr>
        <w:t xml:space="preserve">Apoyar a sus hijos durante las prácticas y horarios establecidos. </w:t>
      </w:r>
    </w:p>
    <w:p w14:paraId="3AC7FDB5" w14:textId="77777777" w:rsidR="00897F34" w:rsidRPr="00CD02B9" w:rsidRDefault="00897F34" w:rsidP="00201786">
      <w:pPr>
        <w:numPr>
          <w:ilvl w:val="0"/>
          <w:numId w:val="14"/>
        </w:numPr>
        <w:spacing w:line="276" w:lineRule="auto"/>
        <w:ind w:left="180" w:hanging="180"/>
        <w:jc w:val="both"/>
        <w:rPr>
          <w:rFonts w:ascii="Arial" w:hAnsi="Arial" w:cs="Arial"/>
          <w:lang w:val="es-CO"/>
        </w:rPr>
      </w:pPr>
      <w:r w:rsidRPr="00CD02B9">
        <w:rPr>
          <w:rFonts w:ascii="Arial" w:hAnsi="Arial" w:cs="Arial"/>
          <w:lang w:val="es-CO"/>
        </w:rPr>
        <w:t xml:space="preserve">Garantizar la asistencia permanente y continua de su hijo. </w:t>
      </w:r>
    </w:p>
    <w:p w14:paraId="255CD3E9" w14:textId="77777777" w:rsidR="00897F34" w:rsidRPr="00CD02B9" w:rsidRDefault="00897F34" w:rsidP="00201786">
      <w:pPr>
        <w:numPr>
          <w:ilvl w:val="0"/>
          <w:numId w:val="14"/>
        </w:numPr>
        <w:spacing w:line="276" w:lineRule="auto"/>
        <w:ind w:left="180" w:hanging="180"/>
        <w:jc w:val="both"/>
        <w:rPr>
          <w:rFonts w:ascii="Arial" w:hAnsi="Arial" w:cs="Arial"/>
          <w:lang w:val="es-CO"/>
        </w:rPr>
      </w:pPr>
      <w:r w:rsidRPr="00CD02B9">
        <w:rPr>
          <w:rFonts w:ascii="Arial" w:hAnsi="Arial" w:cs="Arial"/>
          <w:lang w:val="es-CO"/>
        </w:rPr>
        <w:t>Comunicar oportunamente al Colegio cuando su hijo está imposibilitado para realizar las actividades o prácticas deportivas.</w:t>
      </w:r>
    </w:p>
    <w:p w14:paraId="753A4C3C" w14:textId="77777777" w:rsidR="00897F34" w:rsidRPr="00CD02B9" w:rsidRDefault="00897F34" w:rsidP="00201786">
      <w:pPr>
        <w:numPr>
          <w:ilvl w:val="0"/>
          <w:numId w:val="14"/>
        </w:numPr>
        <w:spacing w:line="276" w:lineRule="auto"/>
        <w:ind w:left="180" w:hanging="180"/>
        <w:jc w:val="both"/>
        <w:rPr>
          <w:rFonts w:ascii="Arial" w:hAnsi="Arial" w:cs="Arial"/>
          <w:lang w:val="es-CO"/>
        </w:rPr>
      </w:pPr>
      <w:r w:rsidRPr="00CD02B9">
        <w:rPr>
          <w:rFonts w:ascii="Arial" w:hAnsi="Arial" w:cs="Arial"/>
          <w:lang w:val="es-CO"/>
        </w:rPr>
        <w:t xml:space="preserve"> Colaborar con la buena presentación, aseo personal y cuidado del uniforme deportivo de su hijo.</w:t>
      </w:r>
    </w:p>
    <w:p w14:paraId="588B9BA5" w14:textId="77777777" w:rsidR="00897F34" w:rsidRPr="00CD02B9" w:rsidRDefault="00897F34" w:rsidP="00201786">
      <w:pPr>
        <w:numPr>
          <w:ilvl w:val="0"/>
          <w:numId w:val="14"/>
        </w:numPr>
        <w:spacing w:line="276" w:lineRule="auto"/>
        <w:ind w:left="180" w:hanging="180"/>
        <w:jc w:val="both"/>
        <w:rPr>
          <w:rFonts w:ascii="Arial" w:hAnsi="Arial" w:cs="Arial"/>
          <w:lang w:val="es-CO"/>
        </w:rPr>
      </w:pPr>
      <w:r w:rsidRPr="00CD02B9">
        <w:rPr>
          <w:rFonts w:ascii="Arial" w:hAnsi="Arial" w:cs="Arial"/>
          <w:lang w:val="es-CO"/>
        </w:rPr>
        <w:t>Utilizar los conductos regulares que ofrece el programa, para solucionar posibles inconvenientes que se presenten durante el desarrollo de las prácticas.</w:t>
      </w:r>
    </w:p>
    <w:p w14:paraId="7EDF00E6" w14:textId="77777777" w:rsidR="00897F34" w:rsidRPr="00CD02B9" w:rsidRDefault="00897F34" w:rsidP="00201786">
      <w:pPr>
        <w:numPr>
          <w:ilvl w:val="0"/>
          <w:numId w:val="14"/>
        </w:numPr>
        <w:spacing w:line="276" w:lineRule="auto"/>
        <w:ind w:left="180" w:hanging="180"/>
        <w:jc w:val="both"/>
        <w:rPr>
          <w:rFonts w:ascii="Arial" w:hAnsi="Arial" w:cs="Arial"/>
          <w:lang w:val="es-CO"/>
        </w:rPr>
      </w:pPr>
      <w:r w:rsidRPr="00CD02B9">
        <w:rPr>
          <w:rFonts w:ascii="Arial" w:hAnsi="Arial" w:cs="Arial"/>
          <w:lang w:val="es-CO"/>
        </w:rPr>
        <w:t>Aportar ideas y ofrecer permanente apoyo y colaboración para el beneficio y desarrollo de las actividades programadas.</w:t>
      </w:r>
    </w:p>
    <w:p w14:paraId="4C327057" w14:textId="77777777" w:rsidR="00ED5A20" w:rsidRDefault="00ED5A20" w:rsidP="00242713">
      <w:pPr>
        <w:rPr>
          <w:rFonts w:ascii="Arial" w:hAnsi="Arial" w:cs="Arial"/>
          <w:b/>
          <w:lang w:val="es-CO"/>
        </w:rPr>
      </w:pPr>
    </w:p>
    <w:p w14:paraId="460C8BF4" w14:textId="77777777" w:rsidR="00897F34" w:rsidRPr="00F1084D" w:rsidRDefault="00897F34" w:rsidP="00242713">
      <w:pPr>
        <w:rPr>
          <w:rFonts w:ascii="Arial" w:hAnsi="Arial" w:cs="Arial"/>
          <w:b/>
          <w:lang w:val="es-CO"/>
        </w:rPr>
      </w:pPr>
    </w:p>
    <w:p w14:paraId="6A61DB04" w14:textId="72E34A6B" w:rsidR="00242713" w:rsidRPr="003B78FF" w:rsidRDefault="00897F34" w:rsidP="00242713">
      <w:pPr>
        <w:rPr>
          <w:rFonts w:ascii="Arial" w:hAnsi="Arial" w:cs="Arial"/>
          <w:lang w:val="es-ES"/>
        </w:rPr>
      </w:pPr>
      <w:r>
        <w:rPr>
          <w:rFonts w:ascii="Arial" w:hAnsi="Arial" w:cs="Arial"/>
          <w:b/>
          <w:lang w:val="es-ES"/>
        </w:rPr>
        <w:t>3.1</w:t>
      </w:r>
      <w:r w:rsidR="00CD02B9">
        <w:rPr>
          <w:rFonts w:ascii="Arial" w:hAnsi="Arial" w:cs="Arial"/>
          <w:b/>
          <w:lang w:val="es-ES"/>
        </w:rPr>
        <w:t>9</w:t>
      </w:r>
      <w:r w:rsidR="00242713" w:rsidRPr="0069022B">
        <w:rPr>
          <w:rFonts w:ascii="Arial" w:hAnsi="Arial" w:cs="Arial"/>
          <w:b/>
          <w:lang w:val="es-ES"/>
        </w:rPr>
        <w:t xml:space="preserve"> NORMAS PARA LAS SA</w:t>
      </w:r>
      <w:r w:rsidR="00242713">
        <w:rPr>
          <w:rFonts w:ascii="Arial" w:hAnsi="Arial" w:cs="Arial"/>
          <w:b/>
          <w:lang w:val="es-ES"/>
        </w:rPr>
        <w:t>LIDAS PEDAGÓ</w:t>
      </w:r>
      <w:r w:rsidR="00242713" w:rsidRPr="0069022B">
        <w:rPr>
          <w:rFonts w:ascii="Arial" w:hAnsi="Arial" w:cs="Arial"/>
          <w:b/>
          <w:lang w:val="es-ES"/>
        </w:rPr>
        <w:t>GICAS</w:t>
      </w:r>
    </w:p>
    <w:p w14:paraId="471C1E51" w14:textId="77777777" w:rsidR="00242713" w:rsidRPr="0065670F" w:rsidRDefault="00242713" w:rsidP="00912F2D">
      <w:pPr>
        <w:rPr>
          <w:rFonts w:ascii="Arial" w:hAnsi="Arial" w:cs="Arial"/>
          <w:lang w:val="es-ES"/>
        </w:rPr>
      </w:pPr>
      <w:r>
        <w:rPr>
          <w:rFonts w:ascii="Arial" w:hAnsi="Arial" w:cs="Arial"/>
          <w:lang w:val="es-ES"/>
        </w:rPr>
        <w:t xml:space="preserve">El </w:t>
      </w:r>
      <w:r w:rsidR="00EB4E14">
        <w:rPr>
          <w:rFonts w:ascii="Arial" w:hAnsi="Arial" w:cs="Arial"/>
          <w:lang w:val="es-ES"/>
        </w:rPr>
        <w:t>I</w:t>
      </w:r>
      <w:r w:rsidRPr="0065670F">
        <w:rPr>
          <w:rFonts w:ascii="Arial" w:hAnsi="Arial" w:cs="Arial"/>
          <w:lang w:val="es-ES"/>
        </w:rPr>
        <w:t>nstructi</w:t>
      </w:r>
      <w:r>
        <w:rPr>
          <w:rFonts w:ascii="Arial" w:hAnsi="Arial" w:cs="Arial"/>
          <w:lang w:val="es-ES"/>
        </w:rPr>
        <w:t xml:space="preserve">vo Administración de Salidas Pedagógicas </w:t>
      </w:r>
      <w:r w:rsidR="00EB4E14" w:rsidRPr="00912F2D">
        <w:rPr>
          <w:rFonts w:ascii="Arial" w:hAnsi="Arial" w:cs="Arial"/>
          <w:lang w:val="es-ES"/>
        </w:rPr>
        <w:t>CE-GE-IT-11</w:t>
      </w:r>
      <w:r>
        <w:rPr>
          <w:rFonts w:ascii="Arial" w:hAnsi="Arial" w:cs="Arial"/>
          <w:lang w:val="es-ES"/>
        </w:rPr>
        <w:t>, tiene como propósito</w:t>
      </w:r>
      <w:r w:rsidRPr="0065670F">
        <w:rPr>
          <w:rFonts w:ascii="Arial" w:hAnsi="Arial" w:cs="Arial"/>
          <w:lang w:val="es-ES"/>
        </w:rPr>
        <w:t xml:space="preserve"> establecer los lineamientos y políticas relacionados con la administración de éstas en el </w:t>
      </w:r>
      <w:r>
        <w:rPr>
          <w:rFonts w:ascii="Arial" w:hAnsi="Arial" w:cs="Arial"/>
          <w:lang w:val="es-ES"/>
        </w:rPr>
        <w:t>C</w:t>
      </w:r>
      <w:r w:rsidRPr="0065670F">
        <w:rPr>
          <w:rFonts w:ascii="Arial" w:hAnsi="Arial" w:cs="Arial"/>
          <w:lang w:val="es-ES"/>
        </w:rPr>
        <w:t>olegio y dar cumplimiento a los lineamientos del Ministerio de Educación Nacional</w:t>
      </w:r>
    </w:p>
    <w:p w14:paraId="1CC3D88D" w14:textId="77777777" w:rsidR="00242713" w:rsidRPr="00C467CD" w:rsidRDefault="00242713" w:rsidP="00242713">
      <w:pPr>
        <w:jc w:val="both"/>
        <w:rPr>
          <w:rFonts w:ascii="Arial" w:hAnsi="Arial" w:cs="Arial"/>
          <w:b/>
          <w:lang w:val="es-CO"/>
        </w:rPr>
      </w:pPr>
    </w:p>
    <w:p w14:paraId="20576BDF" w14:textId="77777777" w:rsidR="00242713" w:rsidRPr="003B78FF" w:rsidRDefault="00242713" w:rsidP="00242713">
      <w:pPr>
        <w:jc w:val="both"/>
        <w:rPr>
          <w:rFonts w:ascii="Arial" w:hAnsi="Arial" w:cs="Arial"/>
          <w:b/>
          <w:lang w:val="es-ES"/>
        </w:rPr>
      </w:pPr>
      <w:r w:rsidRPr="003B78FF">
        <w:rPr>
          <w:rFonts w:ascii="Arial" w:hAnsi="Arial" w:cs="Arial"/>
          <w:b/>
          <w:lang w:val="es-ES"/>
        </w:rPr>
        <w:t>Procedimiento:</w:t>
      </w:r>
    </w:p>
    <w:p w14:paraId="54D20AE6" w14:textId="262C62BA" w:rsidR="002052BF" w:rsidRPr="0065670F" w:rsidRDefault="00242713" w:rsidP="002052BF">
      <w:pPr>
        <w:jc w:val="both"/>
        <w:rPr>
          <w:rFonts w:ascii="Arial" w:hAnsi="Arial" w:cs="Arial"/>
          <w:lang w:val="es-CO"/>
        </w:rPr>
      </w:pPr>
      <w:r>
        <w:rPr>
          <w:rFonts w:ascii="Arial" w:hAnsi="Arial" w:cs="Arial"/>
          <w:lang w:val="es-ES"/>
        </w:rPr>
        <w:t>L</w:t>
      </w:r>
      <w:proofErr w:type="spellStart"/>
      <w:r w:rsidRPr="0065670F">
        <w:rPr>
          <w:rFonts w:ascii="Arial" w:hAnsi="Arial" w:cs="Arial"/>
          <w:lang w:val="es-CO"/>
        </w:rPr>
        <w:t>as</w:t>
      </w:r>
      <w:proofErr w:type="spellEnd"/>
      <w:r w:rsidRPr="0065670F">
        <w:rPr>
          <w:rFonts w:ascii="Arial" w:hAnsi="Arial" w:cs="Arial"/>
          <w:lang w:val="es-CO"/>
        </w:rPr>
        <w:t xml:space="preserve"> secciones</w:t>
      </w:r>
      <w:r>
        <w:rPr>
          <w:rFonts w:ascii="Arial" w:hAnsi="Arial" w:cs="Arial"/>
          <w:lang w:val="es-CO"/>
        </w:rPr>
        <w:t xml:space="preserve"> entrega</w:t>
      </w:r>
      <w:r w:rsidRPr="001755DF">
        <w:rPr>
          <w:rFonts w:ascii="Arial" w:hAnsi="Arial" w:cs="Arial"/>
          <w:lang w:val="es-CO"/>
        </w:rPr>
        <w:t xml:space="preserve">n </w:t>
      </w:r>
      <w:r w:rsidR="00EB4E14">
        <w:rPr>
          <w:rFonts w:ascii="Arial" w:hAnsi="Arial" w:cs="Arial"/>
          <w:lang w:val="es-CO"/>
        </w:rPr>
        <w:t>en las fechas establecidas el F</w:t>
      </w:r>
      <w:r>
        <w:rPr>
          <w:rFonts w:ascii="Arial" w:hAnsi="Arial" w:cs="Arial"/>
          <w:lang w:val="es-CO"/>
        </w:rPr>
        <w:t>ormato</w:t>
      </w:r>
      <w:r w:rsidRPr="003B78FF">
        <w:rPr>
          <w:rFonts w:ascii="Arial" w:hAnsi="Arial" w:cs="Arial"/>
          <w:lang w:val="es-CO"/>
        </w:rPr>
        <w:t xml:space="preserve"> Progr</w:t>
      </w:r>
      <w:r w:rsidR="00EB4E14">
        <w:rPr>
          <w:rFonts w:ascii="Arial" w:hAnsi="Arial" w:cs="Arial"/>
          <w:lang w:val="es-CO"/>
        </w:rPr>
        <w:t xml:space="preserve">ama de Salidas Pedagógicas </w:t>
      </w:r>
      <w:r w:rsidR="00EB4E14" w:rsidRPr="00912F2D">
        <w:rPr>
          <w:rFonts w:ascii="Arial" w:hAnsi="Arial" w:cs="Arial"/>
          <w:lang w:val="es-CO"/>
        </w:rPr>
        <w:t>(CE-G</w:t>
      </w:r>
      <w:r w:rsidRPr="00912F2D">
        <w:rPr>
          <w:rFonts w:ascii="Arial" w:hAnsi="Arial" w:cs="Arial"/>
          <w:lang w:val="es-CO"/>
        </w:rPr>
        <w:t>E-FT-</w:t>
      </w:r>
      <w:r w:rsidR="00ED5A20">
        <w:rPr>
          <w:rFonts w:ascii="Arial" w:hAnsi="Arial" w:cs="Arial"/>
          <w:lang w:val="es-CO"/>
        </w:rPr>
        <w:t>1</w:t>
      </w:r>
      <w:r w:rsidR="00EB4E14" w:rsidRPr="00912F2D">
        <w:rPr>
          <w:rFonts w:ascii="Arial" w:hAnsi="Arial" w:cs="Arial"/>
          <w:lang w:val="es-CO"/>
        </w:rPr>
        <w:t>40</w:t>
      </w:r>
      <w:r w:rsidRPr="00912F2D">
        <w:rPr>
          <w:rFonts w:ascii="Arial" w:hAnsi="Arial" w:cs="Arial"/>
          <w:lang w:val="es-CO"/>
        </w:rPr>
        <w:t>)</w:t>
      </w:r>
      <w:r>
        <w:rPr>
          <w:rFonts w:ascii="Arial" w:hAnsi="Arial" w:cs="Arial"/>
          <w:lang w:val="es-CO"/>
        </w:rPr>
        <w:t xml:space="preserve"> a la s</w:t>
      </w:r>
      <w:r w:rsidRPr="0065670F">
        <w:rPr>
          <w:rFonts w:ascii="Arial" w:hAnsi="Arial" w:cs="Arial"/>
          <w:lang w:val="es-CO"/>
        </w:rPr>
        <w:t xml:space="preserve">ecretaria de </w:t>
      </w:r>
      <w:r w:rsidR="00CD02B9">
        <w:rPr>
          <w:rFonts w:ascii="Arial" w:hAnsi="Arial" w:cs="Arial"/>
          <w:lang w:val="es-CO"/>
        </w:rPr>
        <w:t>R</w:t>
      </w:r>
      <w:r w:rsidRPr="0065670F">
        <w:rPr>
          <w:rFonts w:ascii="Arial" w:hAnsi="Arial" w:cs="Arial"/>
          <w:lang w:val="es-CO"/>
        </w:rPr>
        <w:t>ectorí</w:t>
      </w:r>
      <w:r>
        <w:rPr>
          <w:rFonts w:ascii="Arial" w:hAnsi="Arial" w:cs="Arial"/>
          <w:lang w:val="es-CO"/>
        </w:rPr>
        <w:t>a</w:t>
      </w:r>
      <w:r w:rsidRPr="003B78FF">
        <w:rPr>
          <w:rFonts w:ascii="Arial" w:hAnsi="Arial" w:cs="Arial"/>
          <w:lang w:val="es-CO"/>
        </w:rPr>
        <w:t>.</w:t>
      </w:r>
      <w:r>
        <w:rPr>
          <w:rFonts w:ascii="Arial" w:hAnsi="Arial" w:cs="Arial"/>
          <w:lang w:val="es-CO"/>
        </w:rPr>
        <w:t xml:space="preserve"> Esta información se presentará </w:t>
      </w:r>
      <w:r w:rsidRPr="003B78FF">
        <w:rPr>
          <w:rFonts w:ascii="Arial" w:hAnsi="Arial" w:cs="Arial"/>
          <w:lang w:val="es-CO"/>
        </w:rPr>
        <w:t xml:space="preserve">al Consejo Directivo para </w:t>
      </w:r>
      <w:r w:rsidRPr="001755DF">
        <w:rPr>
          <w:rFonts w:ascii="Arial" w:hAnsi="Arial" w:cs="Arial"/>
          <w:lang w:val="es-CO"/>
        </w:rPr>
        <w:t xml:space="preserve">su </w:t>
      </w:r>
      <w:r w:rsidRPr="003B78FF">
        <w:rPr>
          <w:rFonts w:ascii="Arial" w:hAnsi="Arial" w:cs="Arial"/>
          <w:lang w:val="es-CO"/>
        </w:rPr>
        <w:t>aprobación</w:t>
      </w:r>
      <w:r w:rsidRPr="001755DF">
        <w:rPr>
          <w:rFonts w:ascii="Arial" w:hAnsi="Arial" w:cs="Arial"/>
          <w:lang w:val="es-CO"/>
        </w:rPr>
        <w:t>.</w:t>
      </w:r>
      <w:r w:rsidR="002052BF" w:rsidRPr="002052BF">
        <w:rPr>
          <w:rFonts w:ascii="Arial" w:hAnsi="Arial" w:cs="Arial"/>
          <w:lang w:val="es-CO"/>
        </w:rPr>
        <w:t xml:space="preserve"> </w:t>
      </w:r>
    </w:p>
    <w:p w14:paraId="18F8FEEF" w14:textId="77777777" w:rsidR="002052BF" w:rsidRPr="003B78FF" w:rsidRDefault="002052BF" w:rsidP="002052BF">
      <w:pPr>
        <w:jc w:val="both"/>
        <w:rPr>
          <w:rFonts w:ascii="Arial" w:hAnsi="Arial" w:cs="Arial"/>
          <w:lang w:val="es-CO"/>
        </w:rPr>
      </w:pPr>
    </w:p>
    <w:p w14:paraId="2358E773" w14:textId="77777777" w:rsidR="002052BF" w:rsidRPr="0065670F" w:rsidRDefault="002052BF" w:rsidP="002052BF">
      <w:pPr>
        <w:jc w:val="both"/>
        <w:rPr>
          <w:rFonts w:ascii="Arial" w:hAnsi="Arial" w:cs="Arial"/>
          <w:lang w:val="es-CO"/>
        </w:rPr>
      </w:pPr>
      <w:r w:rsidRPr="001755DF">
        <w:rPr>
          <w:rFonts w:ascii="Arial" w:hAnsi="Arial" w:cs="Arial"/>
          <w:lang w:val="es-CO"/>
        </w:rPr>
        <w:t xml:space="preserve">Una vez </w:t>
      </w:r>
      <w:r w:rsidRPr="003B78FF">
        <w:rPr>
          <w:rFonts w:ascii="Arial" w:hAnsi="Arial" w:cs="Arial"/>
          <w:lang w:val="es-CO"/>
        </w:rPr>
        <w:t xml:space="preserve">aprobado </w:t>
      </w:r>
      <w:r w:rsidRPr="001755DF">
        <w:rPr>
          <w:rFonts w:ascii="Arial" w:hAnsi="Arial" w:cs="Arial"/>
          <w:lang w:val="es-CO"/>
        </w:rPr>
        <w:t>dicho cronograma, se envía a</w:t>
      </w:r>
      <w:r>
        <w:rPr>
          <w:rFonts w:ascii="Arial" w:hAnsi="Arial" w:cs="Arial"/>
          <w:lang w:val="es-CO"/>
        </w:rPr>
        <w:t>l Departamento de Compras del C</w:t>
      </w:r>
      <w:r w:rsidRPr="0065670F">
        <w:rPr>
          <w:rFonts w:ascii="Arial" w:hAnsi="Arial" w:cs="Arial"/>
          <w:lang w:val="es-CO"/>
        </w:rPr>
        <w:t xml:space="preserve">olegio </w:t>
      </w:r>
      <w:r w:rsidRPr="003B78FF">
        <w:rPr>
          <w:rFonts w:ascii="Arial" w:hAnsi="Arial" w:cs="Arial"/>
          <w:lang w:val="es-CO"/>
        </w:rPr>
        <w:t>para aplicar el Plan de</w:t>
      </w:r>
      <w:r w:rsidRPr="001755DF">
        <w:rPr>
          <w:rFonts w:ascii="Arial" w:hAnsi="Arial" w:cs="Arial"/>
          <w:lang w:val="es-CO"/>
        </w:rPr>
        <w:t xml:space="preserve"> </w:t>
      </w:r>
      <w:r>
        <w:rPr>
          <w:rFonts w:ascii="Arial" w:hAnsi="Arial" w:cs="Arial"/>
          <w:lang w:val="es-CO"/>
        </w:rPr>
        <w:t>P</w:t>
      </w:r>
      <w:r w:rsidRPr="001755DF">
        <w:rPr>
          <w:rFonts w:ascii="Arial" w:hAnsi="Arial" w:cs="Arial"/>
          <w:lang w:val="es-CO"/>
        </w:rPr>
        <w:t>roceso d</w:t>
      </w:r>
      <w:r>
        <w:rPr>
          <w:rFonts w:ascii="Arial" w:hAnsi="Arial" w:cs="Arial"/>
          <w:lang w:val="es-CO"/>
        </w:rPr>
        <w:t xml:space="preserve">e Compras </w:t>
      </w:r>
      <w:r w:rsidRPr="00912F2D">
        <w:rPr>
          <w:rFonts w:ascii="Arial" w:hAnsi="Arial" w:cs="Arial"/>
          <w:lang w:val="es-CO"/>
        </w:rPr>
        <w:t>(</w:t>
      </w:r>
      <w:r w:rsidR="00ED5A20">
        <w:rPr>
          <w:rFonts w:ascii="Arial" w:hAnsi="Arial" w:cs="Arial"/>
          <w:lang w:val="es-CO"/>
        </w:rPr>
        <w:t>CP</w:t>
      </w:r>
      <w:r w:rsidRPr="00912F2D">
        <w:rPr>
          <w:rFonts w:ascii="Arial" w:hAnsi="Arial" w:cs="Arial"/>
          <w:lang w:val="es-CO"/>
        </w:rPr>
        <w:t>-PP-01) y</w:t>
      </w:r>
      <w:r w:rsidRPr="0065670F">
        <w:rPr>
          <w:rFonts w:ascii="Arial" w:hAnsi="Arial" w:cs="Arial"/>
          <w:lang w:val="es-CO"/>
        </w:rPr>
        <w:t xml:space="preserve"> la Rectoría </w:t>
      </w:r>
      <w:r>
        <w:rPr>
          <w:rFonts w:ascii="Arial" w:hAnsi="Arial" w:cs="Arial"/>
          <w:lang w:val="es-CO"/>
        </w:rPr>
        <w:t xml:space="preserve">lo comunica </w:t>
      </w:r>
      <w:r w:rsidRPr="0065670F">
        <w:rPr>
          <w:rFonts w:ascii="Arial" w:hAnsi="Arial" w:cs="Arial"/>
          <w:lang w:val="es-CO"/>
        </w:rPr>
        <w:t>a la Secretaría de Educación</w:t>
      </w:r>
      <w:r>
        <w:rPr>
          <w:rFonts w:ascii="Arial" w:hAnsi="Arial" w:cs="Arial"/>
          <w:lang w:val="es-CO"/>
        </w:rPr>
        <w:t>,</w:t>
      </w:r>
      <w:r w:rsidRPr="001537DF">
        <w:rPr>
          <w:rFonts w:ascii="Arial" w:hAnsi="Arial" w:cs="Arial"/>
          <w:lang w:val="es-CO"/>
        </w:rPr>
        <w:t xml:space="preserve"> </w:t>
      </w:r>
      <w:r>
        <w:rPr>
          <w:rFonts w:ascii="Arial" w:hAnsi="Arial" w:cs="Arial"/>
          <w:lang w:val="es-CO"/>
        </w:rPr>
        <w:t>en</w:t>
      </w:r>
      <w:r w:rsidRPr="0065670F">
        <w:rPr>
          <w:rFonts w:ascii="Arial" w:hAnsi="Arial" w:cs="Arial"/>
          <w:lang w:val="es-CO"/>
        </w:rPr>
        <w:t xml:space="preserve"> </w:t>
      </w:r>
      <w:r>
        <w:rPr>
          <w:rFonts w:ascii="Arial" w:hAnsi="Arial" w:cs="Arial"/>
          <w:lang w:val="es-CO"/>
        </w:rPr>
        <w:t>la fecha establecida</w:t>
      </w:r>
      <w:r w:rsidRPr="0065670F">
        <w:rPr>
          <w:rFonts w:ascii="Arial" w:hAnsi="Arial" w:cs="Arial"/>
          <w:lang w:val="es-CO"/>
        </w:rPr>
        <w:t>.</w:t>
      </w:r>
    </w:p>
    <w:p w14:paraId="24B3EB57" w14:textId="77777777" w:rsidR="002052BF" w:rsidRPr="003B78FF" w:rsidRDefault="002052BF" w:rsidP="002052BF">
      <w:pPr>
        <w:jc w:val="both"/>
        <w:rPr>
          <w:rFonts w:ascii="Arial" w:hAnsi="Arial" w:cs="Arial"/>
          <w:lang w:val="es-CO"/>
        </w:rPr>
      </w:pPr>
    </w:p>
    <w:p w14:paraId="255823CD" w14:textId="77777777" w:rsidR="002052BF" w:rsidRPr="003B78FF" w:rsidRDefault="002052BF" w:rsidP="002052BF">
      <w:pPr>
        <w:pStyle w:val="ListParagraph4"/>
        <w:spacing w:after="200" w:line="276" w:lineRule="auto"/>
        <w:ind w:left="0"/>
        <w:contextualSpacing/>
        <w:jc w:val="both"/>
        <w:rPr>
          <w:rFonts w:ascii="Arial" w:hAnsi="Arial" w:cs="Arial"/>
          <w:lang w:val="es-CO"/>
        </w:rPr>
      </w:pPr>
      <w:r>
        <w:rPr>
          <w:rFonts w:ascii="Arial" w:hAnsi="Arial" w:cs="Arial"/>
          <w:lang w:val="es-CO"/>
        </w:rPr>
        <w:t>L</w:t>
      </w:r>
      <w:r w:rsidRPr="003B78FF">
        <w:rPr>
          <w:rFonts w:ascii="Arial" w:hAnsi="Arial" w:cs="Arial"/>
          <w:lang w:val="es-CO"/>
        </w:rPr>
        <w:t>os pasos que deben realizarse antes de cada salida pedagógica son los siguientes:</w:t>
      </w:r>
    </w:p>
    <w:p w14:paraId="416235FB" w14:textId="77777777" w:rsidR="002052BF" w:rsidRPr="003B78FF" w:rsidRDefault="002052BF" w:rsidP="002052BF">
      <w:pPr>
        <w:pStyle w:val="ListParagraph4"/>
        <w:spacing w:after="200" w:line="276" w:lineRule="auto"/>
        <w:ind w:left="0"/>
        <w:contextualSpacing/>
        <w:jc w:val="both"/>
        <w:rPr>
          <w:rFonts w:ascii="Arial" w:hAnsi="Arial" w:cs="Arial"/>
          <w:lang w:val="es-CO"/>
        </w:rPr>
      </w:pPr>
      <w:r>
        <w:rPr>
          <w:rFonts w:ascii="Arial" w:hAnsi="Arial" w:cs="Arial"/>
          <w:lang w:val="es-CO"/>
        </w:rPr>
        <w:t xml:space="preserve">- </w:t>
      </w:r>
      <w:r w:rsidRPr="003B78FF">
        <w:rPr>
          <w:rFonts w:ascii="Arial" w:hAnsi="Arial" w:cs="Arial"/>
          <w:lang w:val="es-CO"/>
        </w:rPr>
        <w:t>Las secciones informan con la debida antelación a los padres d</w:t>
      </w:r>
      <w:r>
        <w:rPr>
          <w:rFonts w:ascii="Arial" w:hAnsi="Arial" w:cs="Arial"/>
          <w:lang w:val="es-CO"/>
        </w:rPr>
        <w:t>e familia o acudientes, sobre la</w:t>
      </w:r>
      <w:r w:rsidRPr="003B78FF">
        <w:rPr>
          <w:rFonts w:ascii="Arial" w:hAnsi="Arial" w:cs="Arial"/>
          <w:lang w:val="es-CO"/>
        </w:rPr>
        <w:t xml:space="preserve"> salida pedagógica y deben contar con su autorización escrita para la participación de sus hijos. </w:t>
      </w:r>
    </w:p>
    <w:p w14:paraId="6FBDB519" w14:textId="77777777" w:rsidR="002052BF" w:rsidRPr="003B78FF" w:rsidRDefault="002052BF" w:rsidP="002052BF">
      <w:pPr>
        <w:pStyle w:val="ListParagraph4"/>
        <w:spacing w:after="200" w:line="276" w:lineRule="auto"/>
        <w:ind w:left="0"/>
        <w:contextualSpacing/>
        <w:jc w:val="both"/>
        <w:rPr>
          <w:rFonts w:ascii="Arial" w:hAnsi="Arial" w:cs="Arial"/>
          <w:lang w:val="es-CO"/>
        </w:rPr>
      </w:pPr>
      <w:r>
        <w:rPr>
          <w:rFonts w:ascii="Arial" w:hAnsi="Arial" w:cs="Arial"/>
          <w:lang w:val="es-CO"/>
        </w:rPr>
        <w:t xml:space="preserve">- </w:t>
      </w:r>
      <w:r w:rsidRPr="001755DF">
        <w:rPr>
          <w:rFonts w:ascii="Arial" w:hAnsi="Arial" w:cs="Arial"/>
          <w:lang w:val="es-CO"/>
        </w:rPr>
        <w:t xml:space="preserve">La rectoría </w:t>
      </w:r>
      <w:r w:rsidRPr="003B78FF">
        <w:rPr>
          <w:rFonts w:ascii="Arial" w:hAnsi="Arial" w:cs="Arial"/>
          <w:lang w:val="es-CO"/>
        </w:rPr>
        <w:t xml:space="preserve">comprueba que los sitios a visitar cuenten con adecuadas condiciones de seguridad y salubridad, </w:t>
      </w:r>
      <w:r>
        <w:rPr>
          <w:rFonts w:ascii="Arial" w:hAnsi="Arial" w:cs="Arial"/>
          <w:lang w:val="es-CO"/>
        </w:rPr>
        <w:t>así como aplicar el Plan de P</w:t>
      </w:r>
      <w:r w:rsidRPr="003B78FF">
        <w:rPr>
          <w:rFonts w:ascii="Arial" w:hAnsi="Arial" w:cs="Arial"/>
          <w:lang w:val="es-CO"/>
        </w:rPr>
        <w:t>roceso de Compras</w:t>
      </w:r>
      <w:r w:rsidRPr="00912F2D">
        <w:rPr>
          <w:rFonts w:ascii="Arial" w:hAnsi="Arial" w:cs="Arial"/>
          <w:lang w:val="es-CO"/>
        </w:rPr>
        <w:t xml:space="preserve"> (</w:t>
      </w:r>
      <w:r w:rsidR="00EB4E14" w:rsidRPr="00912F2D">
        <w:rPr>
          <w:rFonts w:ascii="Arial" w:hAnsi="Arial" w:cs="Arial"/>
          <w:lang w:val="es-CO"/>
        </w:rPr>
        <w:t>GC-PP-01</w:t>
      </w:r>
      <w:r w:rsidRPr="00912F2D">
        <w:rPr>
          <w:rFonts w:ascii="Arial" w:hAnsi="Arial" w:cs="Arial"/>
          <w:lang w:val="es-CO"/>
        </w:rPr>
        <w:t xml:space="preserve">) </w:t>
      </w:r>
      <w:r w:rsidRPr="003B78FF">
        <w:rPr>
          <w:rFonts w:ascii="Arial" w:hAnsi="Arial" w:cs="Arial"/>
          <w:lang w:val="es-CO"/>
        </w:rPr>
        <w:t xml:space="preserve">en el caso que se opte por un </w:t>
      </w:r>
      <w:proofErr w:type="spellStart"/>
      <w:r w:rsidRPr="001D03C7">
        <w:rPr>
          <w:rFonts w:ascii="Arial" w:hAnsi="Arial" w:cs="Arial"/>
          <w:i/>
          <w:lang w:val="es-CO"/>
        </w:rPr>
        <w:t>outsourcing</w:t>
      </w:r>
      <w:proofErr w:type="spellEnd"/>
      <w:r w:rsidRPr="003B78FF">
        <w:rPr>
          <w:rFonts w:ascii="Arial" w:hAnsi="Arial" w:cs="Arial"/>
          <w:lang w:val="es-CO"/>
        </w:rPr>
        <w:t xml:space="preserve"> </w:t>
      </w:r>
      <w:r>
        <w:rPr>
          <w:rFonts w:ascii="Arial" w:hAnsi="Arial" w:cs="Arial"/>
          <w:lang w:val="es-CO"/>
        </w:rPr>
        <w:t>en el servicio de transporte.</w:t>
      </w:r>
    </w:p>
    <w:p w14:paraId="5BD974E5" w14:textId="77777777" w:rsidR="002052BF" w:rsidRPr="003B78FF" w:rsidRDefault="002052BF" w:rsidP="002052BF">
      <w:pPr>
        <w:pStyle w:val="ListParagraph4"/>
        <w:spacing w:after="200" w:line="276" w:lineRule="auto"/>
        <w:ind w:left="0"/>
        <w:contextualSpacing/>
        <w:jc w:val="both"/>
        <w:rPr>
          <w:rFonts w:ascii="Arial" w:hAnsi="Arial" w:cs="Arial"/>
          <w:lang w:val="es-CO"/>
        </w:rPr>
      </w:pPr>
      <w:r>
        <w:rPr>
          <w:rFonts w:ascii="Arial" w:hAnsi="Arial" w:cs="Arial"/>
          <w:lang w:val="es-CO"/>
        </w:rPr>
        <w:t xml:space="preserve">- </w:t>
      </w:r>
      <w:r w:rsidRPr="003B78FF">
        <w:rPr>
          <w:rFonts w:ascii="Arial" w:hAnsi="Arial" w:cs="Arial"/>
          <w:lang w:val="es-CO"/>
        </w:rPr>
        <w:t>Las secciones avisan con la antelación pertinente</w:t>
      </w:r>
      <w:r w:rsidRPr="001755DF">
        <w:rPr>
          <w:rFonts w:ascii="Arial" w:hAnsi="Arial" w:cs="Arial"/>
          <w:lang w:val="es-CO"/>
        </w:rPr>
        <w:t xml:space="preserve"> </w:t>
      </w:r>
      <w:r>
        <w:rPr>
          <w:rFonts w:ascii="Arial" w:hAnsi="Arial" w:cs="Arial"/>
          <w:lang w:val="es-CO"/>
        </w:rPr>
        <w:t>a la Coordinadora Administrativa</w:t>
      </w:r>
      <w:r w:rsidR="00912F2D">
        <w:rPr>
          <w:rFonts w:ascii="Arial" w:hAnsi="Arial" w:cs="Arial"/>
          <w:lang w:val="es-CO"/>
        </w:rPr>
        <w:t>, el Jefe de Seguridad</w:t>
      </w:r>
      <w:r>
        <w:rPr>
          <w:rFonts w:ascii="Arial" w:hAnsi="Arial" w:cs="Arial"/>
          <w:lang w:val="es-CO"/>
        </w:rPr>
        <w:t xml:space="preserve"> y a la Coordinadora </w:t>
      </w:r>
      <w:r w:rsidRPr="0065670F">
        <w:rPr>
          <w:rFonts w:ascii="Arial" w:hAnsi="Arial" w:cs="Arial"/>
          <w:lang w:val="es-CO"/>
        </w:rPr>
        <w:t xml:space="preserve">de </w:t>
      </w:r>
      <w:r>
        <w:rPr>
          <w:rFonts w:ascii="Arial" w:hAnsi="Arial" w:cs="Arial"/>
          <w:lang w:val="es-CO"/>
        </w:rPr>
        <w:t>Recursos H</w:t>
      </w:r>
      <w:r w:rsidRPr="0065670F">
        <w:rPr>
          <w:rFonts w:ascii="Arial" w:hAnsi="Arial" w:cs="Arial"/>
          <w:lang w:val="es-CO"/>
        </w:rPr>
        <w:t>umanos</w:t>
      </w:r>
      <w:r w:rsidRPr="003B78FF">
        <w:rPr>
          <w:rFonts w:ascii="Arial" w:hAnsi="Arial" w:cs="Arial"/>
          <w:lang w:val="es-CO"/>
        </w:rPr>
        <w:t>, los nombres de los participantes en la salida (</w:t>
      </w:r>
      <w:r>
        <w:rPr>
          <w:rFonts w:ascii="Arial" w:hAnsi="Arial" w:cs="Arial"/>
          <w:lang w:val="es-CO"/>
        </w:rPr>
        <w:t>alumnos y</w:t>
      </w:r>
      <w:r w:rsidRPr="003B78FF">
        <w:rPr>
          <w:rFonts w:ascii="Arial" w:hAnsi="Arial" w:cs="Arial"/>
          <w:lang w:val="es-CO"/>
        </w:rPr>
        <w:t xml:space="preserve"> profesores), fechas y lugares, para que las pólizas colectivas de a</w:t>
      </w:r>
      <w:r>
        <w:rPr>
          <w:rFonts w:ascii="Arial" w:hAnsi="Arial" w:cs="Arial"/>
          <w:lang w:val="es-CO"/>
        </w:rPr>
        <w:t xml:space="preserve">mparo a los estudiantes y la </w:t>
      </w:r>
      <w:r w:rsidRPr="002052BF">
        <w:rPr>
          <w:rFonts w:ascii="Arial" w:hAnsi="Arial" w:cs="Arial"/>
          <w:lang w:val="es-CO"/>
        </w:rPr>
        <w:t>ARP</w:t>
      </w:r>
      <w:r w:rsidRPr="003B78FF">
        <w:rPr>
          <w:rFonts w:ascii="Arial" w:hAnsi="Arial" w:cs="Arial"/>
          <w:lang w:val="es-CO"/>
        </w:rPr>
        <w:t xml:space="preserve"> de los profes</w:t>
      </w:r>
      <w:r>
        <w:rPr>
          <w:rFonts w:ascii="Arial" w:hAnsi="Arial" w:cs="Arial"/>
          <w:lang w:val="es-CO"/>
        </w:rPr>
        <w:t>ores, les cubran adecuadamente.</w:t>
      </w:r>
    </w:p>
    <w:p w14:paraId="406655ED" w14:textId="77777777" w:rsidR="00F15859" w:rsidRPr="00541E14" w:rsidRDefault="002052BF" w:rsidP="00F15859">
      <w:pPr>
        <w:pStyle w:val="ListParagraph4"/>
        <w:spacing w:after="200" w:line="276" w:lineRule="auto"/>
        <w:ind w:left="0"/>
        <w:contextualSpacing/>
        <w:jc w:val="both"/>
        <w:rPr>
          <w:rFonts w:ascii="Arial" w:hAnsi="Arial" w:cs="Arial"/>
          <w:sz w:val="32"/>
          <w:szCs w:val="32"/>
          <w:lang w:val="es-CO"/>
        </w:rPr>
      </w:pPr>
      <w:r>
        <w:rPr>
          <w:rFonts w:ascii="Arial" w:hAnsi="Arial" w:cs="Arial"/>
          <w:lang w:val="es-CO"/>
        </w:rPr>
        <w:t xml:space="preserve">- </w:t>
      </w:r>
      <w:r w:rsidRPr="003B78FF">
        <w:rPr>
          <w:rFonts w:ascii="Arial" w:hAnsi="Arial" w:cs="Arial"/>
          <w:lang w:val="es-CO"/>
        </w:rPr>
        <w:t xml:space="preserve">En el </w:t>
      </w:r>
      <w:r>
        <w:rPr>
          <w:rFonts w:ascii="Arial" w:hAnsi="Arial" w:cs="Arial"/>
          <w:lang w:val="es-CO"/>
        </w:rPr>
        <w:t xml:space="preserve">evento en que se vaya a programar </w:t>
      </w:r>
      <w:r w:rsidRPr="003B78FF">
        <w:rPr>
          <w:rFonts w:ascii="Arial" w:hAnsi="Arial" w:cs="Arial"/>
          <w:lang w:val="es-CO"/>
        </w:rPr>
        <w:t xml:space="preserve">una salida pedagógica no </w:t>
      </w:r>
      <w:r>
        <w:rPr>
          <w:rFonts w:ascii="Arial" w:hAnsi="Arial" w:cs="Arial"/>
          <w:lang w:val="es-CO"/>
        </w:rPr>
        <w:t>incluida en el Programa de S</w:t>
      </w:r>
      <w:r w:rsidRPr="003B78FF">
        <w:rPr>
          <w:rFonts w:ascii="Arial" w:hAnsi="Arial" w:cs="Arial"/>
          <w:lang w:val="es-CO"/>
        </w:rPr>
        <w:t>alidas Pedagógicas (</w:t>
      </w:r>
      <w:r w:rsidR="00EB4E14" w:rsidRPr="00912F2D">
        <w:rPr>
          <w:rFonts w:ascii="Arial" w:hAnsi="Arial" w:cs="Arial"/>
          <w:lang w:val="es-CO"/>
        </w:rPr>
        <w:t>CE-GE-FT-40</w:t>
      </w:r>
      <w:r w:rsidRPr="00912F2D">
        <w:rPr>
          <w:rFonts w:ascii="Arial" w:hAnsi="Arial" w:cs="Arial"/>
          <w:lang w:val="es-CO"/>
        </w:rPr>
        <w:t>)</w:t>
      </w:r>
      <w:r>
        <w:rPr>
          <w:rFonts w:ascii="Arial" w:hAnsi="Arial" w:cs="Arial"/>
          <w:lang w:val="es-CO"/>
        </w:rPr>
        <w:t xml:space="preserve"> entregado</w:t>
      </w:r>
      <w:r w:rsidRPr="003B78FF">
        <w:rPr>
          <w:rFonts w:ascii="Arial" w:hAnsi="Arial" w:cs="Arial"/>
          <w:lang w:val="es-CO"/>
        </w:rPr>
        <w:t xml:space="preserve"> </w:t>
      </w:r>
      <w:r>
        <w:rPr>
          <w:rFonts w:ascii="Arial" w:hAnsi="Arial" w:cs="Arial"/>
          <w:lang w:val="es-CO"/>
        </w:rPr>
        <w:t>a la Secretaría de Educación, la Rectoría</w:t>
      </w:r>
      <w:r w:rsidR="00912F2D">
        <w:rPr>
          <w:rFonts w:ascii="Arial" w:hAnsi="Arial" w:cs="Arial"/>
          <w:lang w:val="es-CO"/>
        </w:rPr>
        <w:t>, previo visto bueno del Consejo Directivo</w:t>
      </w:r>
      <w:r>
        <w:rPr>
          <w:rFonts w:ascii="Arial" w:hAnsi="Arial" w:cs="Arial"/>
          <w:lang w:val="es-CO"/>
        </w:rPr>
        <w:t xml:space="preserve"> debe </w:t>
      </w:r>
      <w:r w:rsidRPr="003B78FF">
        <w:rPr>
          <w:rFonts w:ascii="Arial" w:hAnsi="Arial" w:cs="Arial"/>
          <w:lang w:val="es-CO"/>
        </w:rPr>
        <w:t xml:space="preserve">solicitar un </w:t>
      </w:r>
      <w:r>
        <w:rPr>
          <w:rFonts w:ascii="Arial" w:hAnsi="Arial" w:cs="Arial"/>
          <w:lang w:val="es-CO"/>
        </w:rPr>
        <w:t>permiso especial</w:t>
      </w:r>
      <w:r w:rsidRPr="003B78FF">
        <w:rPr>
          <w:rFonts w:ascii="Arial" w:hAnsi="Arial" w:cs="Arial"/>
          <w:lang w:val="es-CO"/>
        </w:rPr>
        <w:t xml:space="preserve"> ante el equi</w:t>
      </w:r>
      <w:r>
        <w:rPr>
          <w:rFonts w:ascii="Arial" w:hAnsi="Arial" w:cs="Arial"/>
          <w:lang w:val="es-CO"/>
        </w:rPr>
        <w:t>po de regulación de la Secretaría de Educación Municipal. De aprobarse e</w:t>
      </w:r>
      <w:r w:rsidRPr="003B78FF">
        <w:rPr>
          <w:rFonts w:ascii="Arial" w:hAnsi="Arial" w:cs="Arial"/>
          <w:lang w:val="es-CO"/>
        </w:rPr>
        <w:t>l permiso</w:t>
      </w:r>
      <w:r>
        <w:rPr>
          <w:rFonts w:ascii="Arial" w:hAnsi="Arial" w:cs="Arial"/>
          <w:lang w:val="es-CO"/>
        </w:rPr>
        <w:t>,</w:t>
      </w:r>
      <w:r w:rsidRPr="003B78FF">
        <w:rPr>
          <w:rFonts w:ascii="Arial" w:hAnsi="Arial" w:cs="Arial"/>
          <w:lang w:val="es-CO"/>
        </w:rPr>
        <w:t xml:space="preserve"> se</w:t>
      </w:r>
      <w:r>
        <w:rPr>
          <w:rFonts w:ascii="Arial" w:hAnsi="Arial" w:cs="Arial"/>
          <w:lang w:val="es-CO"/>
        </w:rPr>
        <w:t xml:space="preserve"> incluye en el P</w:t>
      </w:r>
      <w:r w:rsidRPr="003B78FF">
        <w:rPr>
          <w:rFonts w:ascii="Arial" w:hAnsi="Arial" w:cs="Arial"/>
          <w:lang w:val="es-CO"/>
        </w:rPr>
        <w:t xml:space="preserve">rograma de </w:t>
      </w:r>
      <w:r>
        <w:rPr>
          <w:rFonts w:ascii="Arial" w:hAnsi="Arial" w:cs="Arial"/>
          <w:lang w:val="es-CO"/>
        </w:rPr>
        <w:t>S</w:t>
      </w:r>
      <w:r w:rsidRPr="003B78FF">
        <w:rPr>
          <w:rFonts w:ascii="Arial" w:hAnsi="Arial" w:cs="Arial"/>
          <w:lang w:val="es-CO"/>
        </w:rPr>
        <w:t xml:space="preserve">alidas </w:t>
      </w:r>
      <w:r>
        <w:rPr>
          <w:rFonts w:ascii="Arial" w:hAnsi="Arial" w:cs="Arial"/>
          <w:lang w:val="es-CO"/>
        </w:rPr>
        <w:t>P</w:t>
      </w:r>
      <w:r w:rsidRPr="003B78FF">
        <w:rPr>
          <w:rFonts w:ascii="Arial" w:hAnsi="Arial" w:cs="Arial"/>
          <w:lang w:val="es-CO"/>
        </w:rPr>
        <w:t>edagógicas y se aplica el mismo procedimiento. En caso negativo se cancela la salida pedagógica.</w:t>
      </w:r>
      <w:r w:rsidR="00F15859">
        <w:rPr>
          <w:rFonts w:ascii="Arial" w:hAnsi="Arial" w:cs="Arial"/>
          <w:lang w:val="es-CO"/>
        </w:rPr>
        <w:t xml:space="preserve"> </w:t>
      </w:r>
      <w:r w:rsidR="00F15859" w:rsidRPr="00541E14">
        <w:rPr>
          <w:rFonts w:ascii="Arial" w:hAnsi="Arial" w:cs="Arial"/>
          <w:lang w:val="es-CO"/>
        </w:rPr>
        <w:t>Por lo anterior, este tipo de salidas adicionales sólo se considerarán cuando sean presentadas con mínimo 10 días de anterioridad</w:t>
      </w:r>
      <w:r w:rsidR="00F15859" w:rsidRPr="00541E14">
        <w:rPr>
          <w:rFonts w:ascii="Arial" w:hAnsi="Arial" w:cs="Arial"/>
          <w:sz w:val="32"/>
          <w:szCs w:val="32"/>
          <w:lang w:val="es-CO"/>
        </w:rPr>
        <w:t>.</w:t>
      </w:r>
    </w:p>
    <w:p w14:paraId="30FB2BAE" w14:textId="77777777" w:rsidR="00B54E82" w:rsidRPr="00541E14" w:rsidRDefault="00B54E82" w:rsidP="00B54E82">
      <w:pPr>
        <w:pStyle w:val="ListParagraph3"/>
        <w:spacing w:after="200" w:line="276" w:lineRule="auto"/>
        <w:ind w:left="0"/>
        <w:contextualSpacing/>
        <w:jc w:val="both"/>
        <w:rPr>
          <w:rFonts w:ascii="Arial" w:hAnsi="Arial" w:cs="Arial"/>
          <w:b/>
          <w:lang w:val="es-CO"/>
        </w:rPr>
      </w:pPr>
      <w:r w:rsidRPr="00541E14">
        <w:rPr>
          <w:rFonts w:ascii="Arial" w:hAnsi="Arial" w:cs="Arial"/>
          <w:b/>
          <w:lang w:val="es-CO"/>
        </w:rPr>
        <w:t xml:space="preserve">Nota: </w:t>
      </w:r>
    </w:p>
    <w:p w14:paraId="2EC79019" w14:textId="77777777" w:rsidR="00B54E82" w:rsidRPr="00541E14" w:rsidRDefault="00B54E82" w:rsidP="00B54E82">
      <w:pPr>
        <w:pStyle w:val="ListParagraph3"/>
        <w:spacing w:after="200" w:line="276" w:lineRule="auto"/>
        <w:ind w:left="0"/>
        <w:contextualSpacing/>
        <w:jc w:val="both"/>
        <w:rPr>
          <w:rFonts w:ascii="Arial" w:hAnsi="Arial" w:cs="Arial"/>
          <w:lang w:val="es-CO"/>
        </w:rPr>
      </w:pPr>
      <w:r w:rsidRPr="00541E14">
        <w:rPr>
          <w:rFonts w:ascii="Arial" w:hAnsi="Arial" w:cs="Arial"/>
          <w:lang w:val="es-CO"/>
        </w:rPr>
        <w:t>1. Por cuestiones de seguridad, todos los asistentes a las salidas pedagógicas deben salir del colegio, y volver al mismo, en el transporte oficial establecido por el colegio.</w:t>
      </w:r>
    </w:p>
    <w:p w14:paraId="38EFD969" w14:textId="77777777" w:rsidR="00B54E82" w:rsidRPr="00541E14" w:rsidRDefault="00B54E82" w:rsidP="00B54E82">
      <w:pPr>
        <w:pStyle w:val="ListParagraph3"/>
        <w:spacing w:after="200" w:line="276" w:lineRule="auto"/>
        <w:ind w:left="0"/>
        <w:contextualSpacing/>
        <w:jc w:val="both"/>
        <w:rPr>
          <w:rFonts w:ascii="Arial" w:hAnsi="Arial" w:cs="Arial"/>
          <w:lang w:val="es-CO"/>
        </w:rPr>
      </w:pPr>
      <w:r w:rsidRPr="00541E14">
        <w:rPr>
          <w:rFonts w:ascii="Arial" w:hAnsi="Arial" w:cs="Arial"/>
          <w:b/>
          <w:lang w:val="es-CO"/>
        </w:rPr>
        <w:t xml:space="preserve">2. </w:t>
      </w:r>
      <w:r w:rsidRPr="00541E14">
        <w:rPr>
          <w:rFonts w:ascii="Arial" w:hAnsi="Arial" w:cs="Arial"/>
          <w:lang w:val="es-CO"/>
        </w:rPr>
        <w:t>Solo se puede programar una salida pedagógica por grado, en cada año lectivo, cuando  ésta implique transporte aéreo y su cobertura sea para todos los alumnos del grado.</w:t>
      </w:r>
    </w:p>
    <w:p w14:paraId="6474722D" w14:textId="77777777" w:rsidR="00B54E82" w:rsidRPr="00541E14" w:rsidRDefault="00B54E82" w:rsidP="00B54E82">
      <w:pPr>
        <w:pStyle w:val="ListParagraph3"/>
        <w:spacing w:after="200" w:line="276" w:lineRule="auto"/>
        <w:ind w:left="0"/>
        <w:contextualSpacing/>
        <w:jc w:val="both"/>
        <w:rPr>
          <w:rFonts w:ascii="Arial" w:hAnsi="Arial" w:cs="Arial"/>
          <w:b/>
          <w:lang w:val="es-CO"/>
        </w:rPr>
      </w:pPr>
      <w:r w:rsidRPr="00541E14">
        <w:rPr>
          <w:rFonts w:ascii="Arial" w:hAnsi="Arial" w:cs="Arial"/>
          <w:lang w:val="es-CO"/>
        </w:rPr>
        <w:t>3.  Para toda salida o invitación deportiva, cultural o académica que el colegio vaya a realizar, el tiempo mínimo de información a padres será de 8 días.</w:t>
      </w:r>
    </w:p>
    <w:p w14:paraId="624D0ACD" w14:textId="77777777" w:rsidR="002052BF" w:rsidRPr="003B78FF" w:rsidRDefault="002052BF" w:rsidP="002052BF">
      <w:pPr>
        <w:pStyle w:val="ListParagraph4"/>
        <w:spacing w:after="200" w:line="276" w:lineRule="auto"/>
        <w:ind w:left="0"/>
        <w:contextualSpacing/>
        <w:jc w:val="both"/>
        <w:rPr>
          <w:rFonts w:ascii="Arial" w:hAnsi="Arial" w:cs="Arial"/>
          <w:b/>
          <w:lang w:val="es-CO"/>
        </w:rPr>
      </w:pPr>
      <w:r w:rsidRPr="003B78FF">
        <w:rPr>
          <w:rFonts w:ascii="Arial" w:hAnsi="Arial" w:cs="Arial"/>
          <w:b/>
          <w:lang w:val="es-CO"/>
        </w:rPr>
        <w:t>Nota:</w:t>
      </w:r>
      <w:r>
        <w:rPr>
          <w:rFonts w:ascii="Arial" w:hAnsi="Arial" w:cs="Arial"/>
          <w:b/>
          <w:lang w:val="es-CO"/>
        </w:rPr>
        <w:t xml:space="preserve"> </w:t>
      </w:r>
      <w:r w:rsidRPr="003B78FF">
        <w:rPr>
          <w:rFonts w:ascii="Arial" w:hAnsi="Arial" w:cs="Arial"/>
          <w:lang w:val="es-CO"/>
        </w:rPr>
        <w:t xml:space="preserve">Solo se puede programar una salida </w:t>
      </w:r>
      <w:r>
        <w:rPr>
          <w:rFonts w:ascii="Arial" w:hAnsi="Arial" w:cs="Arial"/>
          <w:lang w:val="es-CO"/>
        </w:rPr>
        <w:t xml:space="preserve">pedagógica </w:t>
      </w:r>
      <w:r w:rsidR="00541E14">
        <w:rPr>
          <w:rFonts w:ascii="Arial" w:hAnsi="Arial" w:cs="Arial"/>
          <w:lang w:val="es-CO"/>
        </w:rPr>
        <w:t xml:space="preserve">que implique dormir </w:t>
      </w:r>
      <w:r>
        <w:rPr>
          <w:rFonts w:ascii="Arial" w:hAnsi="Arial" w:cs="Arial"/>
          <w:lang w:val="es-CO"/>
        </w:rPr>
        <w:t>por fuera de Cali</w:t>
      </w:r>
      <w:r w:rsidR="00541E14">
        <w:rPr>
          <w:rFonts w:ascii="Arial" w:hAnsi="Arial" w:cs="Arial"/>
          <w:lang w:val="es-CO"/>
        </w:rPr>
        <w:t>,</w:t>
      </w:r>
      <w:r>
        <w:rPr>
          <w:rFonts w:ascii="Arial" w:hAnsi="Arial" w:cs="Arial"/>
          <w:lang w:val="es-CO"/>
        </w:rPr>
        <w:t xml:space="preserve"> por grado en cada</w:t>
      </w:r>
      <w:r w:rsidRPr="003B78FF">
        <w:rPr>
          <w:rFonts w:ascii="Arial" w:hAnsi="Arial" w:cs="Arial"/>
          <w:lang w:val="es-CO"/>
        </w:rPr>
        <w:t xml:space="preserve"> año</w:t>
      </w:r>
      <w:r>
        <w:rPr>
          <w:rFonts w:ascii="Arial" w:hAnsi="Arial" w:cs="Arial"/>
          <w:lang w:val="es-CO"/>
        </w:rPr>
        <w:t xml:space="preserve"> lectivo.</w:t>
      </w:r>
    </w:p>
    <w:p w14:paraId="40A44E3D" w14:textId="7C65AB80" w:rsidR="00542CC4" w:rsidRPr="00ED1588" w:rsidRDefault="00CD02B9" w:rsidP="00897F34">
      <w:pPr>
        <w:jc w:val="both"/>
        <w:rPr>
          <w:rFonts w:ascii="Arial" w:hAnsi="Arial" w:cs="Arial"/>
          <w:b/>
          <w:lang w:val="es-CO"/>
        </w:rPr>
      </w:pPr>
      <w:r>
        <w:rPr>
          <w:rFonts w:ascii="Arial" w:hAnsi="Arial" w:cs="Arial"/>
          <w:b/>
          <w:lang w:val="es-CO"/>
        </w:rPr>
        <w:t xml:space="preserve">3.20 </w:t>
      </w:r>
      <w:r w:rsidR="00541D74" w:rsidRPr="00ED1588">
        <w:rPr>
          <w:rFonts w:ascii="Arial" w:hAnsi="Arial" w:cs="Arial"/>
          <w:b/>
          <w:lang w:val="es-CO"/>
        </w:rPr>
        <w:t>NORMAS</w:t>
      </w:r>
      <w:r w:rsidR="00542CC4" w:rsidRPr="00ED1588">
        <w:rPr>
          <w:rFonts w:ascii="Arial" w:hAnsi="Arial" w:cs="Arial"/>
          <w:b/>
          <w:lang w:val="es-CO"/>
        </w:rPr>
        <w:t xml:space="preserve"> DEL</w:t>
      </w:r>
      <w:r w:rsidR="00542CC4" w:rsidRPr="00ED1588">
        <w:rPr>
          <w:rFonts w:ascii="Arial" w:hAnsi="Arial" w:cs="Arial"/>
          <w:lang w:val="es-CO"/>
        </w:rPr>
        <w:t xml:space="preserve"> </w:t>
      </w:r>
      <w:r w:rsidR="00542CC4" w:rsidRPr="00ED1588">
        <w:rPr>
          <w:rFonts w:ascii="Arial" w:hAnsi="Arial" w:cs="Arial"/>
          <w:b/>
          <w:lang w:val="es-CO"/>
        </w:rPr>
        <w:t>SISTEMA DE CASAS</w:t>
      </w:r>
    </w:p>
    <w:p w14:paraId="7A5A45FC" w14:textId="77777777" w:rsidR="00542CC4" w:rsidRPr="003B78FF" w:rsidRDefault="00542CC4" w:rsidP="007C6989">
      <w:pPr>
        <w:spacing w:line="276" w:lineRule="auto"/>
        <w:jc w:val="both"/>
        <w:rPr>
          <w:rFonts w:ascii="Arial" w:hAnsi="Arial" w:cs="Arial"/>
          <w:lang w:val="es-CO"/>
        </w:rPr>
      </w:pPr>
      <w:r w:rsidRPr="003B78FF">
        <w:rPr>
          <w:rFonts w:ascii="Arial" w:hAnsi="Arial" w:cs="Arial"/>
          <w:lang w:val="es-CO"/>
        </w:rPr>
        <w:t>Para fines de organización d</w:t>
      </w:r>
      <w:r w:rsidR="005C7171">
        <w:rPr>
          <w:rFonts w:ascii="Arial" w:hAnsi="Arial" w:cs="Arial"/>
          <w:lang w:val="es-CO"/>
        </w:rPr>
        <w:t xml:space="preserve">eportiva y disciplinaria, en </w:t>
      </w:r>
      <w:r w:rsidR="005C7171" w:rsidRPr="003B78FF">
        <w:rPr>
          <w:rFonts w:ascii="Arial" w:hAnsi="Arial" w:cs="Arial"/>
          <w:lang w:val="es-CO"/>
        </w:rPr>
        <w:t>Octubre de 1956</w:t>
      </w:r>
      <w:r w:rsidR="005C7171">
        <w:rPr>
          <w:rFonts w:ascii="Arial" w:hAnsi="Arial" w:cs="Arial"/>
          <w:lang w:val="es-CO"/>
        </w:rPr>
        <w:t>,</w:t>
      </w:r>
      <w:r w:rsidRPr="003B78FF">
        <w:rPr>
          <w:rFonts w:ascii="Arial" w:hAnsi="Arial" w:cs="Arial"/>
          <w:lang w:val="es-CO"/>
        </w:rPr>
        <w:t xml:space="preserve"> el alumn</w:t>
      </w:r>
      <w:r w:rsidR="005C7171">
        <w:rPr>
          <w:rFonts w:ascii="Arial" w:hAnsi="Arial" w:cs="Arial"/>
          <w:lang w:val="es-CO"/>
        </w:rPr>
        <w:t xml:space="preserve">ado fue dividido en cuatro CASAS. </w:t>
      </w:r>
    </w:p>
    <w:p w14:paraId="743BCDDA" w14:textId="10415819" w:rsidR="006C2611" w:rsidRPr="003B78FF" w:rsidRDefault="006C2611" w:rsidP="006C2611">
      <w:pPr>
        <w:jc w:val="both"/>
        <w:rPr>
          <w:rFonts w:ascii="Arial" w:hAnsi="Arial" w:cs="Arial"/>
          <w:lang w:val="es-CO"/>
        </w:rPr>
      </w:pPr>
      <w:r>
        <w:rPr>
          <w:rFonts w:ascii="Arial" w:hAnsi="Arial" w:cs="Arial"/>
          <w:lang w:val="es-CO"/>
        </w:rPr>
        <w:t>Las CASAS Se denominaron</w:t>
      </w:r>
      <w:r w:rsidR="000B2AC6">
        <w:rPr>
          <w:rFonts w:ascii="Arial" w:hAnsi="Arial" w:cs="Arial"/>
          <w:lang w:val="es-CO"/>
        </w:rPr>
        <w:t xml:space="preserve"> con los nombres de 4 próceres b</w:t>
      </w:r>
      <w:r w:rsidRPr="003B78FF">
        <w:rPr>
          <w:rFonts w:ascii="Arial" w:hAnsi="Arial" w:cs="Arial"/>
          <w:lang w:val="es-CO"/>
        </w:rPr>
        <w:t xml:space="preserve">ritánicos que participaron en la campaña libertadora: </w:t>
      </w:r>
      <w:proofErr w:type="spellStart"/>
      <w:r w:rsidRPr="006C2611">
        <w:rPr>
          <w:rFonts w:ascii="Arial" w:hAnsi="Arial" w:cs="Arial"/>
          <w:b/>
          <w:lang w:val="es-CO"/>
        </w:rPr>
        <w:t>Canning</w:t>
      </w:r>
      <w:proofErr w:type="spellEnd"/>
      <w:r w:rsidRPr="003B78FF">
        <w:rPr>
          <w:rFonts w:ascii="Arial" w:hAnsi="Arial" w:cs="Arial"/>
          <w:lang w:val="es-CO"/>
        </w:rPr>
        <w:t xml:space="preserve"> – Roja, </w:t>
      </w:r>
      <w:proofErr w:type="spellStart"/>
      <w:r w:rsidRPr="006C2611">
        <w:rPr>
          <w:rFonts w:ascii="Arial" w:hAnsi="Arial" w:cs="Arial"/>
          <w:b/>
          <w:lang w:val="es-CO"/>
        </w:rPr>
        <w:t>Ferguson</w:t>
      </w:r>
      <w:proofErr w:type="spellEnd"/>
      <w:r w:rsidRPr="003B78FF">
        <w:rPr>
          <w:rFonts w:ascii="Arial" w:hAnsi="Arial" w:cs="Arial"/>
          <w:lang w:val="es-CO"/>
        </w:rPr>
        <w:t xml:space="preserve"> – Amarilla, </w:t>
      </w:r>
      <w:r w:rsidRPr="006C2611">
        <w:rPr>
          <w:rFonts w:ascii="Arial" w:hAnsi="Arial" w:cs="Arial"/>
          <w:b/>
          <w:lang w:val="es-CO"/>
        </w:rPr>
        <w:t>O’Leary</w:t>
      </w:r>
      <w:r w:rsidRPr="003B78FF">
        <w:rPr>
          <w:rFonts w:ascii="Arial" w:hAnsi="Arial" w:cs="Arial"/>
          <w:lang w:val="es-CO"/>
        </w:rPr>
        <w:t xml:space="preserve"> – Verde, </w:t>
      </w:r>
      <w:r>
        <w:rPr>
          <w:rFonts w:ascii="Arial" w:hAnsi="Arial" w:cs="Arial"/>
          <w:lang w:val="es-CO"/>
        </w:rPr>
        <w:t xml:space="preserve">y </w:t>
      </w:r>
      <w:proofErr w:type="spellStart"/>
      <w:r w:rsidRPr="006C2611">
        <w:rPr>
          <w:rFonts w:ascii="Arial" w:hAnsi="Arial" w:cs="Arial"/>
          <w:b/>
          <w:lang w:val="es-CO"/>
        </w:rPr>
        <w:t>Rook</w:t>
      </w:r>
      <w:proofErr w:type="spellEnd"/>
      <w:r w:rsidRPr="003B78FF">
        <w:rPr>
          <w:rFonts w:ascii="Arial" w:hAnsi="Arial" w:cs="Arial"/>
          <w:lang w:val="es-CO"/>
        </w:rPr>
        <w:t xml:space="preserve"> – Azul.</w:t>
      </w:r>
    </w:p>
    <w:p w14:paraId="35552765" w14:textId="77777777" w:rsidR="006C2611" w:rsidRPr="00541E14" w:rsidRDefault="006C2611" w:rsidP="006C2611">
      <w:pPr>
        <w:spacing w:line="276" w:lineRule="auto"/>
        <w:jc w:val="both"/>
        <w:rPr>
          <w:rFonts w:ascii="Arial" w:hAnsi="Arial" w:cs="Arial"/>
          <w:sz w:val="32"/>
          <w:szCs w:val="32"/>
          <w:lang w:val="es-CO"/>
        </w:rPr>
      </w:pPr>
      <w:r>
        <w:rPr>
          <w:rFonts w:ascii="Arial" w:hAnsi="Arial" w:cs="Arial"/>
          <w:lang w:val="es-CO"/>
        </w:rPr>
        <w:t>Participa</w:t>
      </w:r>
      <w:r w:rsidRPr="003B78FF">
        <w:rPr>
          <w:rFonts w:ascii="Arial" w:hAnsi="Arial" w:cs="Arial"/>
          <w:lang w:val="es-CO"/>
        </w:rPr>
        <w:t xml:space="preserve">n todos los estudiantes matriculados en el </w:t>
      </w:r>
      <w:r>
        <w:rPr>
          <w:rFonts w:ascii="Arial" w:hAnsi="Arial" w:cs="Arial"/>
          <w:lang w:val="es-CO"/>
        </w:rPr>
        <w:t xml:space="preserve">Colegio </w:t>
      </w:r>
      <w:r w:rsidRPr="003B78FF">
        <w:rPr>
          <w:rFonts w:ascii="Arial" w:hAnsi="Arial" w:cs="Arial"/>
          <w:lang w:val="es-CO"/>
        </w:rPr>
        <w:t xml:space="preserve">Colombo Británico desde el grado </w:t>
      </w:r>
      <w:r>
        <w:rPr>
          <w:rFonts w:ascii="Arial" w:hAnsi="Arial" w:cs="Arial"/>
          <w:lang w:val="es-CO"/>
        </w:rPr>
        <w:t>Prekinder</w:t>
      </w:r>
      <w:r w:rsidRPr="003B78FF">
        <w:rPr>
          <w:rFonts w:ascii="Arial" w:hAnsi="Arial" w:cs="Arial"/>
          <w:lang w:val="es-CO"/>
        </w:rPr>
        <w:t xml:space="preserve"> hasta grado 12° de Bachillerat</w:t>
      </w:r>
      <w:r w:rsidRPr="00541E14">
        <w:rPr>
          <w:rFonts w:ascii="Arial" w:hAnsi="Arial" w:cs="Arial"/>
          <w:lang w:val="es-CO"/>
        </w:rPr>
        <w:t>o.</w:t>
      </w:r>
      <w:r w:rsidRPr="00541E14">
        <w:rPr>
          <w:rFonts w:ascii="Arial" w:hAnsi="Arial" w:cs="Arial"/>
          <w:sz w:val="32"/>
          <w:szCs w:val="32"/>
          <w:lang w:val="es-CO"/>
        </w:rPr>
        <w:t xml:space="preserve"> </w:t>
      </w:r>
    </w:p>
    <w:p w14:paraId="1ED529A1" w14:textId="584C555A" w:rsidR="00542CC4" w:rsidRPr="0056716B" w:rsidRDefault="0056716B" w:rsidP="0065670F">
      <w:pPr>
        <w:jc w:val="both"/>
        <w:rPr>
          <w:rFonts w:ascii="Arial" w:hAnsi="Arial" w:cs="Arial"/>
          <w:lang w:val="es-CO"/>
        </w:rPr>
      </w:pPr>
      <w:r w:rsidRPr="0056716B">
        <w:rPr>
          <w:rFonts w:ascii="Arial" w:hAnsi="Arial" w:cs="Arial"/>
          <w:highlight w:val="cyan"/>
          <w:lang w:val="es-CO"/>
        </w:rPr>
        <w:t>En</w:t>
      </w:r>
      <w:r w:rsidR="000B2AC6">
        <w:rPr>
          <w:rFonts w:ascii="Arial" w:hAnsi="Arial" w:cs="Arial"/>
          <w:highlight w:val="cyan"/>
          <w:lang w:val="es-CO"/>
        </w:rPr>
        <w:t xml:space="preserve"> Primera Infancia a partir de </w:t>
      </w:r>
      <w:proofErr w:type="spellStart"/>
      <w:r w:rsidR="000B2AC6">
        <w:rPr>
          <w:rFonts w:ascii="Arial" w:hAnsi="Arial" w:cs="Arial"/>
          <w:highlight w:val="cyan"/>
          <w:lang w:val="es-CO"/>
        </w:rPr>
        <w:t>Prekinder</w:t>
      </w:r>
      <w:proofErr w:type="spellEnd"/>
      <w:r w:rsidRPr="0056716B">
        <w:rPr>
          <w:rFonts w:ascii="Arial" w:hAnsi="Arial" w:cs="Arial"/>
          <w:highlight w:val="cyan"/>
          <w:lang w:val="es-CO"/>
        </w:rPr>
        <w:t xml:space="preserve"> </w:t>
      </w:r>
      <w:r w:rsidRPr="000B2AC6">
        <w:rPr>
          <w:rFonts w:ascii="Arial" w:hAnsi="Arial" w:cs="Arial"/>
          <w:strike/>
          <w:color w:val="FF0000"/>
          <w:highlight w:val="cyan"/>
          <w:lang w:val="es-CO"/>
        </w:rPr>
        <w:t>Preprimaria</w:t>
      </w:r>
      <w:r w:rsidRPr="000B2AC6">
        <w:rPr>
          <w:rFonts w:ascii="Arial" w:hAnsi="Arial" w:cs="Arial"/>
          <w:strike/>
          <w:highlight w:val="cyan"/>
          <w:lang w:val="es-CO"/>
        </w:rPr>
        <w:t xml:space="preserve"> </w:t>
      </w:r>
      <w:r w:rsidRPr="0056716B">
        <w:rPr>
          <w:rFonts w:ascii="Arial" w:hAnsi="Arial" w:cs="Arial"/>
          <w:highlight w:val="cyan"/>
          <w:lang w:val="es-CO"/>
        </w:rPr>
        <w:t xml:space="preserve">se introducen las actividades de </w:t>
      </w:r>
      <w:r>
        <w:rPr>
          <w:rFonts w:ascii="Arial" w:hAnsi="Arial" w:cs="Arial"/>
          <w:highlight w:val="cyan"/>
          <w:lang w:val="es-CO"/>
        </w:rPr>
        <w:t>CASAS</w:t>
      </w:r>
      <w:r w:rsidRPr="0056716B">
        <w:rPr>
          <w:rFonts w:ascii="Arial" w:hAnsi="Arial" w:cs="Arial"/>
          <w:highlight w:val="cyan"/>
          <w:lang w:val="es-CO"/>
        </w:rPr>
        <w:t xml:space="preserve"> con el fin de crear sentido de pertenencia pero éstas no son de carácter competitivo. Dadas las edades de los niños, los maestros no se asignan a ninguna </w:t>
      </w:r>
      <w:r>
        <w:rPr>
          <w:rFonts w:ascii="Arial" w:hAnsi="Arial" w:cs="Arial"/>
          <w:highlight w:val="cyan"/>
          <w:lang w:val="es-CO"/>
        </w:rPr>
        <w:t>CASA</w:t>
      </w:r>
      <w:r w:rsidRPr="0056716B">
        <w:rPr>
          <w:rFonts w:ascii="Arial" w:hAnsi="Arial" w:cs="Arial"/>
          <w:highlight w:val="cyan"/>
          <w:lang w:val="es-CO"/>
        </w:rPr>
        <w:t xml:space="preserve"> en particular</w:t>
      </w:r>
      <w:r>
        <w:rPr>
          <w:rFonts w:ascii="Arial" w:hAnsi="Arial" w:cs="Arial"/>
          <w:lang w:val="es-CO"/>
        </w:rPr>
        <w:t>.</w:t>
      </w:r>
    </w:p>
    <w:p w14:paraId="72AADA74" w14:textId="77777777" w:rsidR="0056716B" w:rsidRDefault="0056716B" w:rsidP="0065670F">
      <w:pPr>
        <w:jc w:val="both"/>
        <w:rPr>
          <w:rFonts w:ascii="Arial" w:hAnsi="Arial" w:cs="Arial"/>
          <w:b/>
          <w:lang w:val="es-CO"/>
        </w:rPr>
      </w:pPr>
    </w:p>
    <w:p w14:paraId="1F8B9399" w14:textId="77777777" w:rsidR="00542CC4" w:rsidRPr="003B78FF" w:rsidRDefault="00542CC4" w:rsidP="0065670F">
      <w:pPr>
        <w:jc w:val="both"/>
        <w:rPr>
          <w:rFonts w:ascii="Arial" w:hAnsi="Arial" w:cs="Arial"/>
          <w:b/>
          <w:lang w:val="es-CO"/>
        </w:rPr>
      </w:pPr>
      <w:r w:rsidRPr="003B78FF">
        <w:rPr>
          <w:rFonts w:ascii="Arial" w:hAnsi="Arial" w:cs="Arial"/>
          <w:b/>
          <w:lang w:val="es-CO"/>
        </w:rPr>
        <w:t>J</w:t>
      </w:r>
      <w:r w:rsidR="006C2611" w:rsidRPr="003B78FF">
        <w:rPr>
          <w:rFonts w:ascii="Arial" w:hAnsi="Arial" w:cs="Arial"/>
          <w:b/>
          <w:lang w:val="es-CO"/>
        </w:rPr>
        <w:t>ustificación</w:t>
      </w:r>
      <w:r w:rsidR="006C2611">
        <w:rPr>
          <w:rFonts w:ascii="Arial" w:hAnsi="Arial" w:cs="Arial"/>
          <w:b/>
          <w:lang w:val="es-CO"/>
        </w:rPr>
        <w:t>:</w:t>
      </w:r>
    </w:p>
    <w:p w14:paraId="48AA0702" w14:textId="77777777" w:rsidR="00542CC4" w:rsidRPr="003B78FF" w:rsidRDefault="00542CC4" w:rsidP="00201786">
      <w:pPr>
        <w:numPr>
          <w:ilvl w:val="0"/>
          <w:numId w:val="15"/>
        </w:numPr>
        <w:tabs>
          <w:tab w:val="clear" w:pos="720"/>
          <w:tab w:val="num" w:pos="360"/>
        </w:tabs>
        <w:spacing w:line="276" w:lineRule="auto"/>
        <w:ind w:left="360"/>
        <w:jc w:val="both"/>
        <w:rPr>
          <w:rFonts w:ascii="Arial" w:hAnsi="Arial" w:cs="Arial"/>
          <w:lang w:val="es-CO"/>
        </w:rPr>
      </w:pPr>
      <w:r w:rsidRPr="003B78FF">
        <w:rPr>
          <w:rFonts w:ascii="Arial" w:hAnsi="Arial" w:cs="Arial"/>
          <w:lang w:val="es-CO"/>
        </w:rPr>
        <w:t>Sentido de pertenencia hacia el C.C.B</w:t>
      </w:r>
    </w:p>
    <w:p w14:paraId="3DDBBAEF" w14:textId="77777777" w:rsidR="00542CC4" w:rsidRPr="003B78FF" w:rsidRDefault="00542CC4" w:rsidP="00201786">
      <w:pPr>
        <w:numPr>
          <w:ilvl w:val="0"/>
          <w:numId w:val="15"/>
        </w:numPr>
        <w:tabs>
          <w:tab w:val="clear" w:pos="720"/>
          <w:tab w:val="num" w:pos="360"/>
        </w:tabs>
        <w:spacing w:line="276" w:lineRule="auto"/>
        <w:ind w:left="360"/>
        <w:jc w:val="both"/>
        <w:rPr>
          <w:rFonts w:ascii="Arial" w:hAnsi="Arial" w:cs="Arial"/>
        </w:rPr>
      </w:pPr>
      <w:r w:rsidRPr="003B78FF">
        <w:rPr>
          <w:rFonts w:ascii="Arial" w:hAnsi="Arial" w:cs="Arial"/>
          <w:lang w:val="es-CO"/>
        </w:rPr>
        <w:t>Relación con la Gran Bretaña</w:t>
      </w:r>
    </w:p>
    <w:p w14:paraId="319F292F" w14:textId="77777777" w:rsidR="00542CC4" w:rsidRPr="003B78FF" w:rsidRDefault="00542CC4" w:rsidP="00201786">
      <w:pPr>
        <w:numPr>
          <w:ilvl w:val="0"/>
          <w:numId w:val="15"/>
        </w:numPr>
        <w:tabs>
          <w:tab w:val="clear" w:pos="720"/>
          <w:tab w:val="num" w:pos="360"/>
        </w:tabs>
        <w:spacing w:line="276" w:lineRule="auto"/>
        <w:ind w:left="360"/>
        <w:jc w:val="both"/>
        <w:rPr>
          <w:rFonts w:ascii="Arial" w:hAnsi="Arial" w:cs="Arial"/>
          <w:lang w:val="es-CO"/>
        </w:rPr>
      </w:pPr>
      <w:r w:rsidRPr="003B78FF">
        <w:rPr>
          <w:rFonts w:ascii="Arial" w:hAnsi="Arial" w:cs="Arial"/>
          <w:lang w:val="es-CO"/>
        </w:rPr>
        <w:t>Lazos de fr</w:t>
      </w:r>
      <w:r w:rsidR="00541D74">
        <w:rPr>
          <w:rFonts w:ascii="Arial" w:hAnsi="Arial" w:cs="Arial"/>
          <w:lang w:val="es-CO"/>
        </w:rPr>
        <w:t xml:space="preserve">aternidad entre estudiantes, </w:t>
      </w:r>
      <w:proofErr w:type="spellStart"/>
      <w:r w:rsidR="00541D74">
        <w:rPr>
          <w:rFonts w:ascii="Arial" w:hAnsi="Arial" w:cs="Arial"/>
          <w:lang w:val="es-CO"/>
        </w:rPr>
        <w:t>ex</w:t>
      </w:r>
      <w:r w:rsidRPr="003B78FF">
        <w:rPr>
          <w:rFonts w:ascii="Arial" w:hAnsi="Arial" w:cs="Arial"/>
          <w:lang w:val="es-CO"/>
        </w:rPr>
        <w:t>alumnos</w:t>
      </w:r>
      <w:proofErr w:type="spellEnd"/>
      <w:r w:rsidRPr="003B78FF">
        <w:rPr>
          <w:rFonts w:ascii="Arial" w:hAnsi="Arial" w:cs="Arial"/>
          <w:lang w:val="es-CO"/>
        </w:rPr>
        <w:t>, directivos, profesores y padres</w:t>
      </w:r>
    </w:p>
    <w:p w14:paraId="41FBB90E" w14:textId="77777777" w:rsidR="00542CC4" w:rsidRPr="003B78FF" w:rsidRDefault="00542CC4" w:rsidP="00201786">
      <w:pPr>
        <w:numPr>
          <w:ilvl w:val="0"/>
          <w:numId w:val="15"/>
        </w:numPr>
        <w:tabs>
          <w:tab w:val="clear" w:pos="720"/>
          <w:tab w:val="num" w:pos="360"/>
        </w:tabs>
        <w:spacing w:line="276" w:lineRule="auto"/>
        <w:ind w:left="360"/>
        <w:jc w:val="both"/>
        <w:rPr>
          <w:rFonts w:ascii="Arial" w:hAnsi="Arial" w:cs="Arial"/>
          <w:lang w:val="es-CO"/>
        </w:rPr>
      </w:pPr>
      <w:r w:rsidRPr="003B78FF">
        <w:rPr>
          <w:rFonts w:ascii="Arial" w:hAnsi="Arial" w:cs="Arial"/>
          <w:lang w:val="es-CO"/>
        </w:rPr>
        <w:t>Valores fundamentales y los atributos del perfil de la comunidad C.C</w:t>
      </w:r>
      <w:r w:rsidR="005C7171">
        <w:rPr>
          <w:rFonts w:ascii="Arial" w:hAnsi="Arial" w:cs="Arial"/>
          <w:lang w:val="es-CO"/>
        </w:rPr>
        <w:t>.B</w:t>
      </w:r>
      <w:proofErr w:type="gramStart"/>
      <w:r w:rsidR="005C7171">
        <w:rPr>
          <w:rFonts w:ascii="Arial" w:hAnsi="Arial" w:cs="Arial"/>
          <w:lang w:val="es-CO"/>
        </w:rPr>
        <w:t>./</w:t>
      </w:r>
      <w:proofErr w:type="gramEnd"/>
      <w:r w:rsidR="005C7171">
        <w:rPr>
          <w:rFonts w:ascii="Arial" w:hAnsi="Arial" w:cs="Arial"/>
          <w:lang w:val="es-CO"/>
        </w:rPr>
        <w:t xml:space="preserve"> I.B.</w:t>
      </w:r>
    </w:p>
    <w:p w14:paraId="70F724C6" w14:textId="77777777" w:rsidR="00542CC4" w:rsidRPr="003B78FF" w:rsidRDefault="00542CC4" w:rsidP="00201786">
      <w:pPr>
        <w:numPr>
          <w:ilvl w:val="0"/>
          <w:numId w:val="15"/>
        </w:numPr>
        <w:tabs>
          <w:tab w:val="clear" w:pos="720"/>
          <w:tab w:val="num" w:pos="360"/>
        </w:tabs>
        <w:spacing w:line="276" w:lineRule="auto"/>
        <w:ind w:left="360"/>
        <w:jc w:val="both"/>
        <w:rPr>
          <w:rFonts w:ascii="Arial" w:hAnsi="Arial" w:cs="Arial"/>
          <w:lang w:val="es-CO"/>
        </w:rPr>
      </w:pPr>
      <w:r w:rsidRPr="003B78FF">
        <w:rPr>
          <w:rFonts w:ascii="Arial" w:hAnsi="Arial" w:cs="Arial"/>
          <w:lang w:val="es-CO"/>
        </w:rPr>
        <w:t>Uso constructivo del tiempo libre y prevención de comportamientos adictivos y/o abusivos</w:t>
      </w:r>
    </w:p>
    <w:p w14:paraId="544AC633" w14:textId="77777777" w:rsidR="00542CC4" w:rsidRPr="003B78FF" w:rsidRDefault="00542CC4" w:rsidP="00201786">
      <w:pPr>
        <w:numPr>
          <w:ilvl w:val="0"/>
          <w:numId w:val="15"/>
        </w:numPr>
        <w:tabs>
          <w:tab w:val="clear" w:pos="720"/>
          <w:tab w:val="num" w:pos="360"/>
        </w:tabs>
        <w:spacing w:line="276" w:lineRule="auto"/>
        <w:ind w:left="360"/>
        <w:jc w:val="both"/>
        <w:rPr>
          <w:rFonts w:ascii="Arial" w:hAnsi="Arial" w:cs="Arial"/>
          <w:lang w:val="es-CO"/>
        </w:rPr>
      </w:pPr>
      <w:r w:rsidRPr="003B78FF">
        <w:rPr>
          <w:rFonts w:ascii="Arial" w:hAnsi="Arial" w:cs="Arial"/>
          <w:lang w:val="es-CO"/>
        </w:rPr>
        <w:t>Motivación hacia la satisfacción por el logro alcanzado con esfuerzo y perseverancia, dando lo mejor de sí mismos.</w:t>
      </w:r>
    </w:p>
    <w:p w14:paraId="53A27F8C" w14:textId="77777777" w:rsidR="00542CC4" w:rsidRPr="003B78FF" w:rsidRDefault="00542CC4" w:rsidP="0065670F">
      <w:pPr>
        <w:jc w:val="both"/>
        <w:rPr>
          <w:rFonts w:ascii="Arial" w:hAnsi="Arial" w:cs="Arial"/>
          <w:b/>
          <w:lang w:val="es-CO"/>
        </w:rPr>
      </w:pPr>
    </w:p>
    <w:p w14:paraId="1C0402B7" w14:textId="43EB8AAA" w:rsidR="006C2611" w:rsidRPr="00541E14" w:rsidRDefault="00CD02B9" w:rsidP="006C2611">
      <w:pPr>
        <w:jc w:val="both"/>
        <w:rPr>
          <w:rFonts w:ascii="Arial" w:hAnsi="Arial" w:cs="Arial"/>
          <w:lang w:val="es-CO"/>
        </w:rPr>
      </w:pPr>
      <w:r>
        <w:rPr>
          <w:rFonts w:ascii="Arial" w:hAnsi="Arial" w:cs="Arial"/>
          <w:b/>
          <w:lang w:val="es-CO"/>
        </w:rPr>
        <w:t>3.20</w:t>
      </w:r>
      <w:r w:rsidR="006C2611">
        <w:rPr>
          <w:rFonts w:ascii="Arial" w:hAnsi="Arial" w:cs="Arial"/>
          <w:b/>
          <w:lang w:val="es-CO"/>
        </w:rPr>
        <w:t xml:space="preserve">.1 </w:t>
      </w:r>
      <w:r w:rsidR="00542CC4" w:rsidRPr="003B78FF">
        <w:rPr>
          <w:rFonts w:ascii="Arial" w:hAnsi="Arial" w:cs="Arial"/>
          <w:b/>
          <w:lang w:val="es-CO"/>
        </w:rPr>
        <w:t xml:space="preserve">Capitanes de </w:t>
      </w:r>
      <w:r w:rsidR="00541D74">
        <w:rPr>
          <w:rFonts w:ascii="Arial" w:hAnsi="Arial" w:cs="Arial"/>
          <w:b/>
          <w:lang w:val="es-CO"/>
        </w:rPr>
        <w:t>CASA</w:t>
      </w:r>
      <w:r w:rsidR="00542CC4" w:rsidRPr="003B78FF">
        <w:rPr>
          <w:rFonts w:ascii="Arial" w:hAnsi="Arial" w:cs="Arial"/>
          <w:b/>
          <w:lang w:val="es-CO"/>
        </w:rPr>
        <w:t>:</w:t>
      </w:r>
      <w:r w:rsidR="006C2611" w:rsidRPr="006C2611">
        <w:rPr>
          <w:rFonts w:ascii="Arial" w:hAnsi="Arial" w:cs="Arial"/>
          <w:lang w:val="es-CO"/>
        </w:rPr>
        <w:t xml:space="preserve"> </w:t>
      </w:r>
      <w:r w:rsidR="006C2611">
        <w:rPr>
          <w:rFonts w:ascii="Arial" w:hAnsi="Arial" w:cs="Arial"/>
          <w:lang w:val="es-CO"/>
        </w:rPr>
        <w:t xml:space="preserve">Los Capitanes de CASA </w:t>
      </w:r>
      <w:r w:rsidR="006C2611" w:rsidRPr="00541E14">
        <w:rPr>
          <w:rFonts w:ascii="Arial" w:hAnsi="Arial" w:cs="Arial"/>
          <w:lang w:val="es-CO"/>
        </w:rPr>
        <w:t xml:space="preserve">son responsables, conjuntamente con el Coordinador de </w:t>
      </w:r>
      <w:proofErr w:type="spellStart"/>
      <w:r w:rsidR="006C2611" w:rsidRPr="00541E14">
        <w:rPr>
          <w:rFonts w:ascii="Arial" w:hAnsi="Arial" w:cs="Arial"/>
          <w:lang w:val="es-CO"/>
        </w:rPr>
        <w:t>Intercasas</w:t>
      </w:r>
      <w:proofErr w:type="spellEnd"/>
      <w:r w:rsidR="006C2611" w:rsidRPr="00541E14">
        <w:rPr>
          <w:rFonts w:ascii="Arial" w:hAnsi="Arial" w:cs="Arial"/>
          <w:lang w:val="es-CO"/>
        </w:rPr>
        <w:t xml:space="preserve"> y los Jefes de CASA, de planear y ejecutar las actividades de cada CASA.</w:t>
      </w:r>
    </w:p>
    <w:p w14:paraId="60E8ECB0" w14:textId="77777777" w:rsidR="00542CC4" w:rsidRPr="003B78FF" w:rsidRDefault="00542CC4" w:rsidP="007C6989">
      <w:pPr>
        <w:spacing w:line="276" w:lineRule="auto"/>
        <w:jc w:val="both"/>
        <w:rPr>
          <w:rFonts w:ascii="Arial" w:hAnsi="Arial" w:cs="Arial"/>
          <w:b/>
          <w:lang w:val="es-CO"/>
        </w:rPr>
      </w:pPr>
    </w:p>
    <w:p w14:paraId="62CCFD58" w14:textId="77777777" w:rsidR="00541E14" w:rsidRDefault="00ED1588" w:rsidP="00ED1588">
      <w:pPr>
        <w:jc w:val="both"/>
        <w:rPr>
          <w:rFonts w:ascii="Arial" w:hAnsi="Arial" w:cs="Arial"/>
          <w:lang w:val="es-CO"/>
        </w:rPr>
      </w:pPr>
      <w:r w:rsidRPr="00541E14">
        <w:rPr>
          <w:rFonts w:ascii="Arial" w:hAnsi="Arial" w:cs="Arial"/>
          <w:lang w:val="es-CO"/>
        </w:rPr>
        <w:t>En Bachillerato los capitanes de Casa serán estudiantes de grado 10, elegidos por los miembros de su C</w:t>
      </w:r>
      <w:r w:rsidR="006C2611">
        <w:rPr>
          <w:rFonts w:ascii="Arial" w:hAnsi="Arial" w:cs="Arial"/>
          <w:lang w:val="es-CO"/>
        </w:rPr>
        <w:t>ASA</w:t>
      </w:r>
      <w:r w:rsidRPr="00541E14">
        <w:rPr>
          <w:rFonts w:ascii="Arial" w:hAnsi="Arial" w:cs="Arial"/>
          <w:lang w:val="es-CO"/>
        </w:rPr>
        <w:t xml:space="preserve"> de toda la s</w:t>
      </w:r>
      <w:r w:rsidR="00541E14">
        <w:rPr>
          <w:rFonts w:ascii="Arial" w:hAnsi="Arial" w:cs="Arial"/>
          <w:lang w:val="es-CO"/>
        </w:rPr>
        <w:t>ección, en elección democrática.</w:t>
      </w:r>
      <w:r w:rsidR="006C2611">
        <w:rPr>
          <w:rFonts w:ascii="Arial" w:hAnsi="Arial" w:cs="Arial"/>
          <w:lang w:val="es-CO"/>
        </w:rPr>
        <w:t xml:space="preserve"> </w:t>
      </w:r>
      <w:r w:rsidRPr="00541E14">
        <w:rPr>
          <w:rFonts w:ascii="Arial" w:hAnsi="Arial" w:cs="Arial"/>
          <w:lang w:val="es-CO"/>
        </w:rPr>
        <w:t xml:space="preserve">Los Capitanes de Casas tendrán apoyo en los representantes de clase. </w:t>
      </w:r>
    </w:p>
    <w:p w14:paraId="6D1FF7E7" w14:textId="77777777" w:rsidR="006C2611" w:rsidRDefault="006C2611" w:rsidP="00ED1588">
      <w:pPr>
        <w:jc w:val="both"/>
        <w:rPr>
          <w:rFonts w:ascii="Arial" w:hAnsi="Arial" w:cs="Arial"/>
          <w:lang w:val="es-CO"/>
        </w:rPr>
      </w:pPr>
    </w:p>
    <w:p w14:paraId="7E763813" w14:textId="77777777" w:rsidR="00541E14" w:rsidRDefault="00ED1588" w:rsidP="00ED1588">
      <w:pPr>
        <w:jc w:val="both"/>
        <w:rPr>
          <w:rFonts w:ascii="Arial" w:hAnsi="Arial" w:cs="Arial"/>
          <w:lang w:val="es-CO"/>
        </w:rPr>
      </w:pPr>
      <w:r w:rsidRPr="00541E14">
        <w:rPr>
          <w:rFonts w:ascii="Arial" w:hAnsi="Arial" w:cs="Arial"/>
          <w:lang w:val="es-CO"/>
        </w:rPr>
        <w:t xml:space="preserve">En Primaria esta función será </w:t>
      </w:r>
      <w:r w:rsidR="00BC7C16">
        <w:rPr>
          <w:rFonts w:ascii="Arial" w:hAnsi="Arial" w:cs="Arial"/>
          <w:lang w:val="es-CO"/>
        </w:rPr>
        <w:t xml:space="preserve">ejercida por estudiantes de cada CASA de cada grado, elegidos por los miembros </w:t>
      </w:r>
      <w:r w:rsidRPr="00541E14">
        <w:rPr>
          <w:rFonts w:ascii="Arial" w:hAnsi="Arial" w:cs="Arial"/>
          <w:lang w:val="es-CO"/>
        </w:rPr>
        <w:t xml:space="preserve">de cada </w:t>
      </w:r>
      <w:r w:rsidR="00BC7C16" w:rsidRPr="00541E14">
        <w:rPr>
          <w:rFonts w:ascii="Arial" w:hAnsi="Arial" w:cs="Arial"/>
          <w:lang w:val="es-CO"/>
        </w:rPr>
        <w:t>CASA</w:t>
      </w:r>
      <w:r w:rsidRPr="00541E14">
        <w:rPr>
          <w:rFonts w:ascii="Arial" w:hAnsi="Arial" w:cs="Arial"/>
          <w:lang w:val="es-CO"/>
        </w:rPr>
        <w:t xml:space="preserve">, en cada grado. </w:t>
      </w:r>
    </w:p>
    <w:p w14:paraId="1852251E" w14:textId="77777777" w:rsidR="00541E14" w:rsidRDefault="00541E14" w:rsidP="00ED1588">
      <w:pPr>
        <w:jc w:val="both"/>
        <w:rPr>
          <w:rFonts w:ascii="Arial" w:hAnsi="Arial" w:cs="Arial"/>
          <w:lang w:val="es-CO"/>
        </w:rPr>
      </w:pPr>
    </w:p>
    <w:p w14:paraId="2266BF40" w14:textId="77777777" w:rsidR="00946086" w:rsidRDefault="00541D74" w:rsidP="007C6989">
      <w:pPr>
        <w:jc w:val="both"/>
        <w:rPr>
          <w:rFonts w:ascii="Arial" w:hAnsi="Arial" w:cs="Arial"/>
          <w:b/>
          <w:lang w:val="es-CO"/>
        </w:rPr>
      </w:pPr>
      <w:r>
        <w:rPr>
          <w:rFonts w:ascii="Arial" w:hAnsi="Arial" w:cs="Arial"/>
          <w:b/>
          <w:lang w:val="es-CO"/>
        </w:rPr>
        <w:t>Perfil de los C</w:t>
      </w:r>
      <w:r w:rsidR="00542CC4" w:rsidRPr="003B78FF">
        <w:rPr>
          <w:rFonts w:ascii="Arial" w:hAnsi="Arial" w:cs="Arial"/>
          <w:b/>
          <w:lang w:val="es-CO"/>
        </w:rPr>
        <w:t xml:space="preserve">apitanes de </w:t>
      </w:r>
      <w:r>
        <w:rPr>
          <w:rFonts w:ascii="Arial" w:hAnsi="Arial" w:cs="Arial"/>
          <w:b/>
          <w:lang w:val="es-CO"/>
        </w:rPr>
        <w:t>CASA</w:t>
      </w:r>
      <w:r w:rsidR="006C2611">
        <w:rPr>
          <w:rFonts w:ascii="Arial" w:hAnsi="Arial" w:cs="Arial"/>
          <w:b/>
          <w:lang w:val="es-CO"/>
        </w:rPr>
        <w:t xml:space="preserve"> </w:t>
      </w:r>
      <w:r w:rsidR="006C2611" w:rsidRPr="006C2611">
        <w:rPr>
          <w:rFonts w:ascii="Arial" w:hAnsi="Arial" w:cs="Arial"/>
          <w:b/>
          <w:lang w:val="es-CO"/>
        </w:rPr>
        <w:t>de Primaria y Bachillerato</w:t>
      </w:r>
      <w:r w:rsidR="006C2611">
        <w:rPr>
          <w:rFonts w:ascii="Arial" w:hAnsi="Arial" w:cs="Arial"/>
          <w:b/>
          <w:lang w:val="es-CO"/>
        </w:rPr>
        <w:t>:</w:t>
      </w:r>
    </w:p>
    <w:p w14:paraId="5AC3BB70" w14:textId="77777777" w:rsidR="00541D74" w:rsidRDefault="00542CC4" w:rsidP="007C6989">
      <w:pPr>
        <w:jc w:val="both"/>
        <w:rPr>
          <w:rFonts w:ascii="Arial" w:hAnsi="Arial" w:cs="Arial"/>
          <w:lang w:val="es-CO"/>
        </w:rPr>
      </w:pPr>
      <w:r w:rsidRPr="003B78FF">
        <w:rPr>
          <w:rFonts w:ascii="Arial" w:hAnsi="Arial" w:cs="Arial"/>
          <w:lang w:val="es-CO"/>
        </w:rPr>
        <w:t>Curioso por naturaleza, promueve el disfrute d</w:t>
      </w:r>
      <w:r w:rsidR="00541D74">
        <w:rPr>
          <w:rFonts w:ascii="Arial" w:hAnsi="Arial" w:cs="Arial"/>
          <w:lang w:val="es-CO"/>
        </w:rPr>
        <w:t>e las actividades realizadas, tiene</w:t>
      </w:r>
      <w:r w:rsidRPr="003B78FF">
        <w:rPr>
          <w:rFonts w:ascii="Arial" w:hAnsi="Arial" w:cs="Arial"/>
          <w:lang w:val="es-CO"/>
        </w:rPr>
        <w:t xml:space="preserve"> iniciativa y </w:t>
      </w:r>
      <w:r w:rsidR="00541D74">
        <w:rPr>
          <w:rFonts w:ascii="Arial" w:hAnsi="Arial" w:cs="Arial"/>
          <w:lang w:val="es-CO"/>
        </w:rPr>
        <w:t xml:space="preserve">es </w:t>
      </w:r>
      <w:r w:rsidRPr="003B78FF">
        <w:rPr>
          <w:rFonts w:ascii="Arial" w:hAnsi="Arial" w:cs="Arial"/>
          <w:lang w:val="es-CO"/>
        </w:rPr>
        <w:t xml:space="preserve">capaz de resolver problemas y tomar decisiones. </w:t>
      </w:r>
    </w:p>
    <w:p w14:paraId="21FA9294" w14:textId="77777777" w:rsidR="00541D74" w:rsidRDefault="00542CC4" w:rsidP="007C6989">
      <w:pPr>
        <w:jc w:val="both"/>
        <w:rPr>
          <w:rFonts w:ascii="Arial" w:hAnsi="Arial" w:cs="Arial"/>
          <w:lang w:val="es-CO"/>
        </w:rPr>
      </w:pPr>
      <w:r w:rsidRPr="003B78FF">
        <w:rPr>
          <w:rFonts w:ascii="Arial" w:hAnsi="Arial" w:cs="Arial"/>
          <w:lang w:val="es-CO"/>
        </w:rPr>
        <w:t>Comprende y expresa</w:t>
      </w:r>
      <w:r w:rsidR="00541D74">
        <w:rPr>
          <w:rFonts w:ascii="Arial" w:hAnsi="Arial" w:cs="Arial"/>
          <w:lang w:val="es-CO"/>
        </w:rPr>
        <w:t xml:space="preserve"> ideas e información confiable.</w:t>
      </w:r>
      <w:r w:rsidR="00611844" w:rsidRPr="00611844">
        <w:rPr>
          <w:rFonts w:ascii="Arial" w:hAnsi="Arial" w:cs="Arial"/>
          <w:lang w:val="es-CO"/>
        </w:rPr>
        <w:t xml:space="preserve"> </w:t>
      </w:r>
      <w:r w:rsidR="00611844" w:rsidRPr="003B78FF">
        <w:rPr>
          <w:rFonts w:ascii="Arial" w:hAnsi="Arial" w:cs="Arial"/>
          <w:lang w:val="es-CO"/>
        </w:rPr>
        <w:t xml:space="preserve">Defiende aquello en lo que cree con argumentos </w:t>
      </w:r>
      <w:r w:rsidR="00611844">
        <w:rPr>
          <w:rFonts w:ascii="Arial" w:hAnsi="Arial" w:cs="Arial"/>
          <w:lang w:val="es-CO"/>
        </w:rPr>
        <w:t>vá</w:t>
      </w:r>
      <w:r w:rsidR="00611844" w:rsidRPr="003B78FF">
        <w:rPr>
          <w:rFonts w:ascii="Arial" w:hAnsi="Arial" w:cs="Arial"/>
          <w:lang w:val="es-CO"/>
        </w:rPr>
        <w:t xml:space="preserve">lidos, valor y elocuencia. </w:t>
      </w:r>
    </w:p>
    <w:p w14:paraId="24D5F7E8" w14:textId="77777777" w:rsidR="00542CC4" w:rsidRPr="003B78FF" w:rsidRDefault="00541D74" w:rsidP="007C6989">
      <w:pPr>
        <w:jc w:val="both"/>
        <w:rPr>
          <w:rFonts w:ascii="Arial" w:hAnsi="Arial" w:cs="Arial"/>
          <w:lang w:val="es-CO"/>
        </w:rPr>
      </w:pPr>
      <w:r>
        <w:rPr>
          <w:rFonts w:ascii="Arial" w:hAnsi="Arial" w:cs="Arial"/>
          <w:lang w:val="es-CO"/>
        </w:rPr>
        <w:t>Está dispuesto a colaborar en forma eficaz, actúa</w:t>
      </w:r>
      <w:r w:rsidR="00542CC4" w:rsidRPr="003B78FF">
        <w:rPr>
          <w:rFonts w:ascii="Arial" w:hAnsi="Arial" w:cs="Arial"/>
          <w:lang w:val="es-CO"/>
        </w:rPr>
        <w:t xml:space="preserve"> c</w:t>
      </w:r>
      <w:r>
        <w:rPr>
          <w:rFonts w:ascii="Arial" w:hAnsi="Arial" w:cs="Arial"/>
          <w:lang w:val="es-CO"/>
        </w:rPr>
        <w:t>on integridad y honradez, posee</w:t>
      </w:r>
      <w:r w:rsidR="00542CC4" w:rsidRPr="003B78FF">
        <w:rPr>
          <w:rFonts w:ascii="Arial" w:hAnsi="Arial" w:cs="Arial"/>
          <w:lang w:val="es-CO"/>
        </w:rPr>
        <w:t xml:space="preserve"> un profundo sentido de la equidad, justicia y respeto por la dignidad de las personas, los grupos y la comunidad en general.</w:t>
      </w:r>
    </w:p>
    <w:p w14:paraId="3F944557" w14:textId="77777777" w:rsidR="00542CC4" w:rsidRPr="003B78FF" w:rsidRDefault="00541D74" w:rsidP="00946086">
      <w:pPr>
        <w:jc w:val="both"/>
        <w:rPr>
          <w:rFonts w:ascii="Arial" w:hAnsi="Arial" w:cs="Arial"/>
          <w:lang w:val="es-CO"/>
        </w:rPr>
      </w:pPr>
      <w:r>
        <w:rPr>
          <w:rFonts w:ascii="Arial" w:hAnsi="Arial" w:cs="Arial"/>
          <w:lang w:val="es-CO"/>
        </w:rPr>
        <w:t>Asume la</w:t>
      </w:r>
      <w:r w:rsidR="00542CC4" w:rsidRPr="003B78FF">
        <w:rPr>
          <w:rFonts w:ascii="Arial" w:hAnsi="Arial" w:cs="Arial"/>
          <w:lang w:val="es-CO"/>
        </w:rPr>
        <w:t xml:space="preserve"> responsabilidad de sus actos y las consecu</w:t>
      </w:r>
      <w:r>
        <w:rPr>
          <w:rFonts w:ascii="Arial" w:hAnsi="Arial" w:cs="Arial"/>
          <w:lang w:val="es-CO"/>
        </w:rPr>
        <w:t>encias derivadas de ellos, habitualmente considera</w:t>
      </w:r>
      <w:r w:rsidR="00542CC4" w:rsidRPr="003B78FF">
        <w:rPr>
          <w:rFonts w:ascii="Arial" w:hAnsi="Arial" w:cs="Arial"/>
          <w:lang w:val="es-CO"/>
        </w:rPr>
        <w:t xml:space="preserve"> distintos puntos de vista y </w:t>
      </w:r>
      <w:r>
        <w:rPr>
          <w:rFonts w:ascii="Arial" w:hAnsi="Arial" w:cs="Arial"/>
          <w:lang w:val="es-CO"/>
        </w:rPr>
        <w:t xml:space="preserve">está </w:t>
      </w:r>
      <w:r w:rsidR="00542CC4" w:rsidRPr="003B78FF">
        <w:rPr>
          <w:rFonts w:ascii="Arial" w:hAnsi="Arial" w:cs="Arial"/>
          <w:lang w:val="es-CO"/>
        </w:rPr>
        <w:t>dispuesto a aprender de la experiencia.</w:t>
      </w:r>
    </w:p>
    <w:p w14:paraId="3634EE14" w14:textId="77777777" w:rsidR="00542CC4" w:rsidRPr="003B78FF" w:rsidRDefault="00542CC4" w:rsidP="00946086">
      <w:pPr>
        <w:jc w:val="both"/>
        <w:rPr>
          <w:rFonts w:ascii="Arial" w:hAnsi="Arial" w:cs="Arial"/>
          <w:lang w:val="es-CO"/>
        </w:rPr>
      </w:pPr>
      <w:r w:rsidRPr="003B78FF">
        <w:rPr>
          <w:rFonts w:ascii="Arial" w:hAnsi="Arial" w:cs="Arial"/>
          <w:lang w:val="es-CO"/>
        </w:rPr>
        <w:t>Muestra empatía sensibilidad y respeto por las necesidades y sentimientos de los demás. Se compromete personalmente a ayudar a los integrantes de su casa e influye positivamente.</w:t>
      </w:r>
    </w:p>
    <w:p w14:paraId="279E3615" w14:textId="77777777" w:rsidR="00542CC4" w:rsidRPr="003B78FF" w:rsidRDefault="00542CC4" w:rsidP="00946086">
      <w:pPr>
        <w:jc w:val="both"/>
        <w:rPr>
          <w:rFonts w:ascii="Arial" w:hAnsi="Arial" w:cs="Arial"/>
          <w:lang w:val="es-CO"/>
        </w:rPr>
      </w:pPr>
      <w:r w:rsidRPr="003B78FF">
        <w:rPr>
          <w:rFonts w:ascii="Arial" w:hAnsi="Arial" w:cs="Arial"/>
          <w:lang w:val="es-CO"/>
        </w:rPr>
        <w:t>Entiende la importancia del equilibrio físico, mental y emocional para lograr el bienestar personal y el de los demás.</w:t>
      </w:r>
    </w:p>
    <w:p w14:paraId="7B8D7BAC" w14:textId="77777777" w:rsidR="00542CC4" w:rsidRPr="003B78FF" w:rsidRDefault="00542CC4" w:rsidP="00946086">
      <w:pPr>
        <w:jc w:val="both"/>
        <w:rPr>
          <w:rFonts w:ascii="Arial" w:hAnsi="Arial" w:cs="Arial"/>
          <w:lang w:val="es-CO"/>
        </w:rPr>
      </w:pPr>
      <w:r w:rsidRPr="003B78FF">
        <w:rPr>
          <w:rFonts w:ascii="Arial" w:hAnsi="Arial" w:cs="Arial"/>
          <w:lang w:val="es-CO"/>
        </w:rPr>
        <w:t>Es capaz de reconocer y comprender sus cualidades y limitaciones, celebrando con entusiasmo y mesura los triunfos y reconociendo la derrota como una experiencia de aprendizaje.</w:t>
      </w:r>
    </w:p>
    <w:p w14:paraId="7DCE7097" w14:textId="77777777" w:rsidR="00946086" w:rsidRDefault="00946086" w:rsidP="00946086">
      <w:pPr>
        <w:spacing w:line="276" w:lineRule="auto"/>
        <w:jc w:val="both"/>
        <w:rPr>
          <w:rFonts w:ascii="Arial" w:hAnsi="Arial" w:cs="Arial"/>
          <w:b/>
          <w:lang w:val="es-CO"/>
        </w:rPr>
      </w:pPr>
    </w:p>
    <w:p w14:paraId="73C23B7A" w14:textId="1F1AECA9" w:rsidR="00542CC4" w:rsidRPr="003B78FF" w:rsidRDefault="00CD02B9" w:rsidP="006C2611">
      <w:pPr>
        <w:spacing w:line="276" w:lineRule="auto"/>
        <w:jc w:val="both"/>
        <w:rPr>
          <w:rFonts w:ascii="Arial" w:hAnsi="Arial" w:cs="Arial"/>
          <w:lang w:val="es-CO"/>
        </w:rPr>
      </w:pPr>
      <w:r>
        <w:rPr>
          <w:rFonts w:ascii="Arial" w:hAnsi="Arial" w:cs="Arial"/>
          <w:b/>
          <w:lang w:val="es-CO"/>
        </w:rPr>
        <w:t>3.20</w:t>
      </w:r>
      <w:r w:rsidR="006C2611">
        <w:rPr>
          <w:rFonts w:ascii="Arial" w:hAnsi="Arial" w:cs="Arial"/>
          <w:b/>
          <w:lang w:val="es-CO"/>
        </w:rPr>
        <w:t>.2</w:t>
      </w:r>
      <w:r w:rsidR="00946086">
        <w:rPr>
          <w:rFonts w:ascii="Arial" w:hAnsi="Arial" w:cs="Arial"/>
          <w:b/>
          <w:lang w:val="es-CO"/>
        </w:rPr>
        <w:t xml:space="preserve"> Perfil Jefes de C</w:t>
      </w:r>
      <w:r w:rsidR="00611844">
        <w:rPr>
          <w:rFonts w:ascii="Arial" w:hAnsi="Arial" w:cs="Arial"/>
          <w:b/>
          <w:lang w:val="es-CO"/>
        </w:rPr>
        <w:t>ASA</w:t>
      </w:r>
      <w:r w:rsidR="00542CC4" w:rsidRPr="003B78FF">
        <w:rPr>
          <w:rFonts w:ascii="Arial" w:hAnsi="Arial" w:cs="Arial"/>
          <w:b/>
          <w:lang w:val="es-CO"/>
        </w:rPr>
        <w:t xml:space="preserve">: </w:t>
      </w:r>
      <w:r w:rsidR="006C2611" w:rsidRPr="006C2611">
        <w:rPr>
          <w:rFonts w:ascii="Arial" w:hAnsi="Arial" w:cs="Arial"/>
          <w:lang w:val="es-CO"/>
        </w:rPr>
        <w:t>Son d</w:t>
      </w:r>
      <w:r w:rsidR="00542CC4" w:rsidRPr="006C2611">
        <w:rPr>
          <w:rFonts w:ascii="Arial" w:hAnsi="Arial" w:cs="Arial"/>
          <w:lang w:val="es-CO"/>
        </w:rPr>
        <w:t>ocente</w:t>
      </w:r>
      <w:r w:rsidR="006C2611">
        <w:rPr>
          <w:rFonts w:ascii="Arial" w:hAnsi="Arial" w:cs="Arial"/>
          <w:lang w:val="es-CO"/>
        </w:rPr>
        <w:t>s</w:t>
      </w:r>
      <w:r w:rsidR="00542CC4" w:rsidRPr="006C2611">
        <w:rPr>
          <w:rFonts w:ascii="Arial" w:hAnsi="Arial" w:cs="Arial"/>
          <w:lang w:val="es-CO"/>
        </w:rPr>
        <w:t xml:space="preserve"> de tiempo completo</w:t>
      </w:r>
      <w:r w:rsidR="006C2611">
        <w:rPr>
          <w:rFonts w:ascii="Arial" w:hAnsi="Arial" w:cs="Arial"/>
          <w:lang w:val="es-CO"/>
        </w:rPr>
        <w:t>,</w:t>
      </w:r>
      <w:r w:rsidR="00BE325A">
        <w:rPr>
          <w:rFonts w:ascii="Arial" w:hAnsi="Arial" w:cs="Arial"/>
          <w:lang w:val="es-CO"/>
        </w:rPr>
        <w:t xml:space="preserve"> elegidos por el Coordinador de </w:t>
      </w:r>
      <w:r w:rsidR="00BE325A" w:rsidRPr="001B3717">
        <w:rPr>
          <w:rFonts w:ascii="Arial" w:hAnsi="Arial" w:cs="Arial"/>
          <w:strike/>
          <w:lang w:val="es-CO"/>
        </w:rPr>
        <w:t>INTER</w:t>
      </w:r>
      <w:r w:rsidR="00BE325A">
        <w:rPr>
          <w:rFonts w:ascii="Arial" w:hAnsi="Arial" w:cs="Arial"/>
          <w:lang w:val="es-CO"/>
        </w:rPr>
        <w:t>CASAS con el aval del Jefe de Sección de Bachillerato, teniendo como parámetro</w:t>
      </w:r>
      <w:r w:rsidR="006C2611">
        <w:rPr>
          <w:rFonts w:ascii="Arial" w:hAnsi="Arial" w:cs="Arial"/>
          <w:lang w:val="es-CO"/>
        </w:rPr>
        <w:t xml:space="preserve"> el siguiente perfil.</w:t>
      </w:r>
    </w:p>
    <w:p w14:paraId="7D70A370" w14:textId="77777777" w:rsidR="001E69D7" w:rsidRPr="003B78FF" w:rsidRDefault="00542CC4" w:rsidP="001E69D7">
      <w:pPr>
        <w:jc w:val="both"/>
        <w:rPr>
          <w:rFonts w:ascii="Arial" w:hAnsi="Arial" w:cs="Arial"/>
          <w:lang w:val="es-CO"/>
        </w:rPr>
      </w:pPr>
      <w:r w:rsidRPr="003B78FF">
        <w:rPr>
          <w:rFonts w:ascii="Arial" w:hAnsi="Arial" w:cs="Arial"/>
          <w:lang w:val="es-CO"/>
        </w:rPr>
        <w:t>Excelente relación con colegas y amigos</w:t>
      </w:r>
      <w:r w:rsidR="001E69D7">
        <w:rPr>
          <w:rFonts w:ascii="Arial" w:hAnsi="Arial" w:cs="Arial"/>
          <w:lang w:val="es-CO"/>
        </w:rPr>
        <w:t>.</w:t>
      </w:r>
      <w:r w:rsidR="001E69D7" w:rsidRPr="001E69D7">
        <w:rPr>
          <w:rFonts w:ascii="Arial" w:hAnsi="Arial" w:cs="Arial"/>
          <w:lang w:val="es-CO"/>
        </w:rPr>
        <w:t xml:space="preserve"> </w:t>
      </w:r>
      <w:r w:rsidR="001E69D7">
        <w:rPr>
          <w:rFonts w:ascii="Arial" w:hAnsi="Arial" w:cs="Arial"/>
          <w:lang w:val="es-CO"/>
        </w:rPr>
        <w:t>T</w:t>
      </w:r>
      <w:r w:rsidR="001E69D7" w:rsidRPr="003B78FF">
        <w:rPr>
          <w:rFonts w:ascii="Arial" w:hAnsi="Arial" w:cs="Arial"/>
          <w:lang w:val="es-CO"/>
        </w:rPr>
        <w:t>rabaj</w:t>
      </w:r>
      <w:r w:rsidR="001E69D7">
        <w:rPr>
          <w:rFonts w:ascii="Arial" w:hAnsi="Arial" w:cs="Arial"/>
          <w:lang w:val="es-CO"/>
        </w:rPr>
        <w:t>a</w:t>
      </w:r>
      <w:r w:rsidR="001E69D7" w:rsidRPr="003B78FF">
        <w:rPr>
          <w:rFonts w:ascii="Arial" w:hAnsi="Arial" w:cs="Arial"/>
          <w:lang w:val="es-CO"/>
        </w:rPr>
        <w:t xml:space="preserve"> en forma integrada con los demás colegas, de tal manera que proyecte la unión, colaboración y beneficio para la comunidad educativa.</w:t>
      </w:r>
    </w:p>
    <w:p w14:paraId="653B0415" w14:textId="77777777" w:rsidR="00542CC4" w:rsidRPr="003B78FF" w:rsidRDefault="001E69D7" w:rsidP="00946086">
      <w:pPr>
        <w:jc w:val="both"/>
        <w:rPr>
          <w:rFonts w:ascii="Arial" w:hAnsi="Arial" w:cs="Arial"/>
          <w:lang w:val="es-CO"/>
        </w:rPr>
      </w:pPr>
      <w:r>
        <w:rPr>
          <w:rFonts w:ascii="Arial" w:hAnsi="Arial" w:cs="Arial"/>
          <w:lang w:val="es-CO"/>
        </w:rPr>
        <w:t>Dinámico, colaborador, con</w:t>
      </w:r>
      <w:r w:rsidR="00542CC4" w:rsidRPr="003B78FF">
        <w:rPr>
          <w:rFonts w:ascii="Arial" w:hAnsi="Arial" w:cs="Arial"/>
          <w:lang w:val="es-CO"/>
        </w:rPr>
        <w:t xml:space="preserve"> iniciativa, buen manejo de grupo, ord</w:t>
      </w:r>
      <w:r>
        <w:rPr>
          <w:rFonts w:ascii="Arial" w:hAnsi="Arial" w:cs="Arial"/>
          <w:lang w:val="es-CO"/>
        </w:rPr>
        <w:t>enado, de mente abierta y buen comunicador</w:t>
      </w:r>
      <w:r w:rsidR="00542CC4" w:rsidRPr="003B78FF">
        <w:rPr>
          <w:rFonts w:ascii="Arial" w:hAnsi="Arial" w:cs="Arial"/>
          <w:lang w:val="es-CO"/>
        </w:rPr>
        <w:t>.</w:t>
      </w:r>
    </w:p>
    <w:p w14:paraId="24189856" w14:textId="77777777" w:rsidR="00542CC4" w:rsidRPr="003B78FF" w:rsidRDefault="00542CC4" w:rsidP="00946086">
      <w:pPr>
        <w:jc w:val="both"/>
        <w:rPr>
          <w:rFonts w:ascii="Arial" w:hAnsi="Arial" w:cs="Arial"/>
          <w:lang w:val="es-CO"/>
        </w:rPr>
      </w:pPr>
      <w:r w:rsidRPr="003B78FF">
        <w:rPr>
          <w:rFonts w:ascii="Arial" w:hAnsi="Arial" w:cs="Arial"/>
          <w:lang w:val="es-CO"/>
        </w:rPr>
        <w:t xml:space="preserve">Promotor del sentido de pertenencia a su respectiva </w:t>
      </w:r>
      <w:r w:rsidR="001E69D7">
        <w:rPr>
          <w:rFonts w:ascii="Arial" w:hAnsi="Arial" w:cs="Arial"/>
          <w:lang w:val="es-CO"/>
        </w:rPr>
        <w:t>CASA</w:t>
      </w:r>
      <w:r w:rsidRPr="003B78FF">
        <w:rPr>
          <w:rFonts w:ascii="Arial" w:hAnsi="Arial" w:cs="Arial"/>
          <w:lang w:val="es-CO"/>
        </w:rPr>
        <w:t>, de acuerdo a su filosofía y valores.</w:t>
      </w:r>
    </w:p>
    <w:p w14:paraId="5E98D4A3" w14:textId="77777777" w:rsidR="00542CC4" w:rsidRPr="003B78FF" w:rsidRDefault="001E69D7" w:rsidP="00946086">
      <w:pPr>
        <w:jc w:val="both"/>
        <w:rPr>
          <w:rFonts w:ascii="Arial" w:hAnsi="Arial" w:cs="Arial"/>
          <w:lang w:val="es-CO"/>
        </w:rPr>
      </w:pPr>
      <w:r>
        <w:rPr>
          <w:rFonts w:ascii="Arial" w:hAnsi="Arial" w:cs="Arial"/>
          <w:lang w:val="es-CO"/>
        </w:rPr>
        <w:t>Rinde informe periódico al Coordinador de CASAS sobre</w:t>
      </w:r>
      <w:r w:rsidR="00542CC4" w:rsidRPr="003B78FF">
        <w:rPr>
          <w:rFonts w:ascii="Arial" w:hAnsi="Arial" w:cs="Arial"/>
          <w:lang w:val="es-CO"/>
        </w:rPr>
        <w:t xml:space="preserve"> las actividades desarrolladas.</w:t>
      </w:r>
    </w:p>
    <w:p w14:paraId="2822504D" w14:textId="77777777" w:rsidR="00542CC4" w:rsidRPr="003B78FF" w:rsidRDefault="001E69D7" w:rsidP="00946086">
      <w:pPr>
        <w:jc w:val="both"/>
        <w:rPr>
          <w:rFonts w:ascii="Arial" w:hAnsi="Arial" w:cs="Arial"/>
          <w:lang w:val="es-CO"/>
        </w:rPr>
      </w:pPr>
      <w:r>
        <w:rPr>
          <w:rFonts w:ascii="Arial" w:hAnsi="Arial" w:cs="Arial"/>
          <w:lang w:val="es-CO"/>
        </w:rPr>
        <w:t>Evalúa conjuntamente con los Capitanes de CASA</w:t>
      </w:r>
      <w:r w:rsidR="00542CC4" w:rsidRPr="003B78FF">
        <w:rPr>
          <w:rFonts w:ascii="Arial" w:hAnsi="Arial" w:cs="Arial"/>
          <w:lang w:val="es-CO"/>
        </w:rPr>
        <w:t xml:space="preserve"> las</w:t>
      </w:r>
      <w:r>
        <w:rPr>
          <w:rFonts w:ascii="Arial" w:hAnsi="Arial" w:cs="Arial"/>
          <w:lang w:val="es-CO"/>
        </w:rPr>
        <w:t xml:space="preserve"> actividades previstas y aplica</w:t>
      </w:r>
      <w:r w:rsidR="00542CC4" w:rsidRPr="003B78FF">
        <w:rPr>
          <w:rFonts w:ascii="Arial" w:hAnsi="Arial" w:cs="Arial"/>
          <w:lang w:val="es-CO"/>
        </w:rPr>
        <w:t xml:space="preserve"> los correctivos que sean necesarios.</w:t>
      </w:r>
    </w:p>
    <w:p w14:paraId="476F60B4" w14:textId="77777777" w:rsidR="00542CC4" w:rsidRPr="003B78FF" w:rsidRDefault="001439DF" w:rsidP="00946086">
      <w:pPr>
        <w:jc w:val="both"/>
        <w:rPr>
          <w:rFonts w:ascii="Arial" w:hAnsi="Arial" w:cs="Arial"/>
          <w:lang w:val="es-CO"/>
        </w:rPr>
      </w:pPr>
      <w:r>
        <w:rPr>
          <w:rFonts w:ascii="Arial" w:hAnsi="Arial" w:cs="Arial"/>
          <w:lang w:val="es-CO"/>
        </w:rPr>
        <w:t>Tiene</w:t>
      </w:r>
      <w:r w:rsidR="00542CC4" w:rsidRPr="003B78FF">
        <w:rPr>
          <w:rFonts w:ascii="Arial" w:hAnsi="Arial" w:cs="Arial"/>
          <w:lang w:val="es-CO"/>
        </w:rPr>
        <w:t xml:space="preserve"> la capacidad de brindar juicios críticos y posibles soluciones que ayuden al mejoramiento y progreso de los componentes de la casa.</w:t>
      </w:r>
    </w:p>
    <w:p w14:paraId="16DDC537" w14:textId="77777777" w:rsidR="00946086" w:rsidRDefault="00946086" w:rsidP="00946086">
      <w:pPr>
        <w:jc w:val="both"/>
        <w:rPr>
          <w:rFonts w:ascii="Arial" w:hAnsi="Arial" w:cs="Arial"/>
          <w:lang w:val="es-CO"/>
        </w:rPr>
      </w:pPr>
    </w:p>
    <w:p w14:paraId="54E39111" w14:textId="4671BB52" w:rsidR="00542CC4" w:rsidRPr="003B78FF" w:rsidRDefault="00CD02B9" w:rsidP="00946086">
      <w:pPr>
        <w:jc w:val="both"/>
        <w:rPr>
          <w:rFonts w:ascii="Arial" w:hAnsi="Arial" w:cs="Arial"/>
          <w:lang w:val="es-CO"/>
        </w:rPr>
      </w:pPr>
      <w:r>
        <w:rPr>
          <w:rFonts w:ascii="Arial" w:hAnsi="Arial" w:cs="Arial"/>
          <w:b/>
          <w:lang w:val="es-CO"/>
        </w:rPr>
        <w:t xml:space="preserve">3.20. </w:t>
      </w:r>
      <w:r w:rsidR="006C2611">
        <w:rPr>
          <w:rFonts w:ascii="Arial" w:hAnsi="Arial" w:cs="Arial"/>
          <w:b/>
          <w:lang w:val="es-CO"/>
        </w:rPr>
        <w:t>3</w:t>
      </w:r>
      <w:r w:rsidR="00946086" w:rsidRPr="00946086">
        <w:rPr>
          <w:rFonts w:ascii="Arial" w:hAnsi="Arial" w:cs="Arial"/>
          <w:b/>
          <w:lang w:val="es-CO"/>
        </w:rPr>
        <w:t xml:space="preserve"> </w:t>
      </w:r>
      <w:r w:rsidR="00DB23E2" w:rsidRPr="00946086">
        <w:rPr>
          <w:rFonts w:ascii="Arial" w:hAnsi="Arial" w:cs="Arial"/>
          <w:b/>
          <w:lang w:val="es-CO"/>
        </w:rPr>
        <w:t>COORDINADOR</w:t>
      </w:r>
      <w:r w:rsidR="00946086" w:rsidRPr="00946086">
        <w:rPr>
          <w:rFonts w:ascii="Arial" w:hAnsi="Arial" w:cs="Arial"/>
          <w:b/>
          <w:lang w:val="es-CO"/>
        </w:rPr>
        <w:t xml:space="preserve"> </w:t>
      </w:r>
      <w:r w:rsidR="00946086" w:rsidRPr="00CD02B9">
        <w:rPr>
          <w:rFonts w:ascii="Arial" w:hAnsi="Arial" w:cs="Arial"/>
          <w:b/>
          <w:caps/>
          <w:strike/>
          <w:highlight w:val="lightGray"/>
          <w:lang w:val="es-CO"/>
        </w:rPr>
        <w:t>Inter</w:t>
      </w:r>
      <w:r w:rsidR="00946086" w:rsidRPr="001439DF">
        <w:rPr>
          <w:rFonts w:ascii="Arial" w:hAnsi="Arial" w:cs="Arial"/>
          <w:b/>
          <w:caps/>
          <w:lang w:val="es-CO"/>
        </w:rPr>
        <w:t>casas</w:t>
      </w:r>
      <w:r w:rsidR="00946086" w:rsidRPr="00946086">
        <w:rPr>
          <w:rFonts w:ascii="Arial" w:hAnsi="Arial" w:cs="Arial"/>
          <w:b/>
          <w:lang w:val="es-CO"/>
        </w:rPr>
        <w:t>:</w:t>
      </w:r>
      <w:r w:rsidR="00946086">
        <w:rPr>
          <w:rFonts w:ascii="Arial" w:hAnsi="Arial" w:cs="Arial"/>
          <w:lang w:val="es-CO"/>
        </w:rPr>
        <w:t xml:space="preserve"> </w:t>
      </w:r>
      <w:r w:rsidR="00542CC4" w:rsidRPr="003B78FF">
        <w:rPr>
          <w:rFonts w:ascii="Arial" w:hAnsi="Arial" w:cs="Arial"/>
          <w:lang w:val="es-CO"/>
        </w:rPr>
        <w:t xml:space="preserve">El programa de </w:t>
      </w:r>
      <w:r w:rsidR="00542CC4" w:rsidRPr="00CD02B9">
        <w:rPr>
          <w:rFonts w:ascii="Arial" w:hAnsi="Arial" w:cs="Arial"/>
          <w:caps/>
          <w:strike/>
          <w:highlight w:val="lightGray"/>
          <w:lang w:val="es-CO"/>
        </w:rPr>
        <w:t>Inter</w:t>
      </w:r>
      <w:r w:rsidR="00542CC4" w:rsidRPr="001439DF">
        <w:rPr>
          <w:rFonts w:ascii="Arial" w:hAnsi="Arial" w:cs="Arial"/>
          <w:caps/>
          <w:lang w:val="es-CO"/>
        </w:rPr>
        <w:t>casas</w:t>
      </w:r>
      <w:r w:rsidR="001439DF">
        <w:rPr>
          <w:rFonts w:ascii="Arial" w:hAnsi="Arial" w:cs="Arial"/>
          <w:lang w:val="es-CO"/>
        </w:rPr>
        <w:t xml:space="preserve"> tendrá un c</w:t>
      </w:r>
      <w:r w:rsidR="00542CC4" w:rsidRPr="003B78FF">
        <w:rPr>
          <w:rFonts w:ascii="Arial" w:hAnsi="Arial" w:cs="Arial"/>
          <w:lang w:val="es-CO"/>
        </w:rPr>
        <w:t xml:space="preserve">oordinador general, el cual </w:t>
      </w:r>
      <w:r w:rsidR="001439DF">
        <w:rPr>
          <w:rFonts w:ascii="Arial" w:hAnsi="Arial" w:cs="Arial"/>
          <w:lang w:val="es-CO"/>
        </w:rPr>
        <w:t xml:space="preserve">deberá tener el perfil establecido para Jefe de CASA y </w:t>
      </w:r>
      <w:r w:rsidR="00542CC4" w:rsidRPr="003B78FF">
        <w:rPr>
          <w:rFonts w:ascii="Arial" w:hAnsi="Arial" w:cs="Arial"/>
          <w:lang w:val="es-CO"/>
        </w:rPr>
        <w:t xml:space="preserve">contará con el apoyo de los </w:t>
      </w:r>
      <w:r w:rsidR="006C2611">
        <w:rPr>
          <w:rFonts w:ascii="Arial" w:hAnsi="Arial" w:cs="Arial"/>
          <w:lang w:val="es-CO"/>
        </w:rPr>
        <w:t>Jefes de Sección, los J</w:t>
      </w:r>
      <w:r w:rsidR="00542CC4" w:rsidRPr="003B78FF">
        <w:rPr>
          <w:rFonts w:ascii="Arial" w:hAnsi="Arial" w:cs="Arial"/>
          <w:lang w:val="es-CO"/>
        </w:rPr>
        <w:t xml:space="preserve">efes de </w:t>
      </w:r>
      <w:r w:rsidR="006C2611">
        <w:rPr>
          <w:rFonts w:ascii="Arial" w:hAnsi="Arial" w:cs="Arial"/>
          <w:lang w:val="es-CO"/>
        </w:rPr>
        <w:t>D</w:t>
      </w:r>
      <w:r w:rsidR="00542CC4" w:rsidRPr="003B78FF">
        <w:rPr>
          <w:rFonts w:ascii="Arial" w:hAnsi="Arial" w:cs="Arial"/>
          <w:lang w:val="es-CO"/>
        </w:rPr>
        <w:t>epar</w:t>
      </w:r>
      <w:r w:rsidR="00946086">
        <w:rPr>
          <w:rFonts w:ascii="Arial" w:hAnsi="Arial" w:cs="Arial"/>
          <w:lang w:val="es-CO"/>
        </w:rPr>
        <w:t>tamento y</w:t>
      </w:r>
      <w:r w:rsidR="001439DF">
        <w:rPr>
          <w:rFonts w:ascii="Arial" w:hAnsi="Arial" w:cs="Arial"/>
          <w:lang w:val="es-CO"/>
        </w:rPr>
        <w:t xml:space="preserve"> los </w:t>
      </w:r>
      <w:r w:rsidR="006C2611">
        <w:rPr>
          <w:rFonts w:ascii="Arial" w:hAnsi="Arial" w:cs="Arial"/>
          <w:lang w:val="es-CO"/>
        </w:rPr>
        <w:t>C</w:t>
      </w:r>
      <w:r w:rsidR="00946086">
        <w:rPr>
          <w:rFonts w:ascii="Arial" w:hAnsi="Arial" w:cs="Arial"/>
          <w:lang w:val="es-CO"/>
        </w:rPr>
        <w:t xml:space="preserve">oordinadores de </w:t>
      </w:r>
      <w:r w:rsidR="006C2611">
        <w:rPr>
          <w:rFonts w:ascii="Arial" w:hAnsi="Arial" w:cs="Arial"/>
          <w:lang w:val="es-CO"/>
        </w:rPr>
        <w:t>M</w:t>
      </w:r>
      <w:r w:rsidR="001439DF">
        <w:rPr>
          <w:rFonts w:ascii="Arial" w:hAnsi="Arial" w:cs="Arial"/>
          <w:lang w:val="es-CO"/>
        </w:rPr>
        <w:t>ateria</w:t>
      </w:r>
      <w:r w:rsidR="00ED1588" w:rsidRPr="00ED1588">
        <w:rPr>
          <w:rFonts w:ascii="Arial" w:hAnsi="Arial" w:cs="Arial"/>
          <w:color w:val="FF0000"/>
          <w:sz w:val="32"/>
          <w:szCs w:val="32"/>
          <w:lang w:val="es-CO"/>
        </w:rPr>
        <w:t xml:space="preserve"> </w:t>
      </w:r>
      <w:r w:rsidR="006C2611" w:rsidRPr="006C2611">
        <w:rPr>
          <w:rFonts w:ascii="Arial" w:hAnsi="Arial" w:cs="Arial"/>
          <w:lang w:val="es-CO"/>
        </w:rPr>
        <w:t>Co</w:t>
      </w:r>
      <w:r w:rsidR="006C2611">
        <w:rPr>
          <w:rFonts w:ascii="Arial" w:hAnsi="Arial" w:cs="Arial"/>
          <w:lang w:val="es-CO"/>
        </w:rPr>
        <w:t>ordinadores de A</w:t>
      </w:r>
      <w:r w:rsidR="00ED1588" w:rsidRPr="00541E14">
        <w:rPr>
          <w:rFonts w:ascii="Arial" w:hAnsi="Arial" w:cs="Arial"/>
          <w:lang w:val="es-CO"/>
        </w:rPr>
        <w:t>signatura</w:t>
      </w:r>
      <w:r w:rsidR="001439DF">
        <w:rPr>
          <w:rFonts w:ascii="Arial" w:hAnsi="Arial" w:cs="Arial"/>
          <w:lang w:val="es-CO"/>
        </w:rPr>
        <w:t>, en</w:t>
      </w:r>
      <w:r w:rsidR="00542CC4" w:rsidRPr="003B78FF">
        <w:rPr>
          <w:rFonts w:ascii="Arial" w:hAnsi="Arial" w:cs="Arial"/>
          <w:lang w:val="es-CO"/>
        </w:rPr>
        <w:t xml:space="preserve"> la planeación, organización y desarrollo de los diferentes eventos.</w:t>
      </w:r>
    </w:p>
    <w:p w14:paraId="39411AF5" w14:textId="77777777" w:rsidR="00542CC4" w:rsidRPr="003B78FF" w:rsidRDefault="00542CC4" w:rsidP="0065670F">
      <w:pPr>
        <w:ind w:left="720"/>
        <w:jc w:val="both"/>
        <w:rPr>
          <w:rFonts w:ascii="Arial" w:hAnsi="Arial" w:cs="Arial"/>
          <w:lang w:val="es-CO"/>
        </w:rPr>
      </w:pPr>
    </w:p>
    <w:p w14:paraId="11B4046B" w14:textId="2B735405" w:rsidR="00542CC4" w:rsidRPr="003B78FF" w:rsidRDefault="00946086" w:rsidP="0065670F">
      <w:pPr>
        <w:jc w:val="both"/>
        <w:rPr>
          <w:rFonts w:ascii="Arial" w:hAnsi="Arial" w:cs="Arial"/>
          <w:b/>
          <w:lang w:val="es-CO"/>
        </w:rPr>
      </w:pPr>
      <w:r>
        <w:rPr>
          <w:rFonts w:ascii="Arial" w:hAnsi="Arial" w:cs="Arial"/>
          <w:b/>
          <w:lang w:val="es-CO"/>
        </w:rPr>
        <w:t>3.</w:t>
      </w:r>
      <w:r w:rsidR="00CD02B9">
        <w:rPr>
          <w:rFonts w:ascii="Arial" w:hAnsi="Arial" w:cs="Arial"/>
          <w:b/>
          <w:lang w:val="es-CO"/>
        </w:rPr>
        <w:t>20</w:t>
      </w:r>
      <w:r>
        <w:rPr>
          <w:rFonts w:ascii="Arial" w:hAnsi="Arial" w:cs="Arial"/>
          <w:b/>
          <w:lang w:val="es-CO"/>
        </w:rPr>
        <w:t>.</w:t>
      </w:r>
      <w:r w:rsidR="006C2611">
        <w:rPr>
          <w:rFonts w:ascii="Arial" w:hAnsi="Arial" w:cs="Arial"/>
          <w:b/>
          <w:lang w:val="es-CO"/>
        </w:rPr>
        <w:t>4</w:t>
      </w:r>
      <w:r>
        <w:rPr>
          <w:rFonts w:ascii="Arial" w:hAnsi="Arial" w:cs="Arial"/>
          <w:b/>
          <w:lang w:val="es-CO"/>
        </w:rPr>
        <w:t xml:space="preserve"> </w:t>
      </w:r>
      <w:r w:rsidR="00542CC4" w:rsidRPr="003B78FF">
        <w:rPr>
          <w:rFonts w:ascii="Arial" w:hAnsi="Arial" w:cs="Arial"/>
          <w:b/>
          <w:lang w:val="es-CO"/>
        </w:rPr>
        <w:t xml:space="preserve">PUNTAJES Y RECONOCIMIENTOS: </w:t>
      </w:r>
    </w:p>
    <w:p w14:paraId="421A476D" w14:textId="77777777" w:rsidR="006C2611" w:rsidRDefault="00ED1588" w:rsidP="00946086">
      <w:pPr>
        <w:spacing w:line="276" w:lineRule="auto"/>
        <w:jc w:val="both"/>
        <w:rPr>
          <w:rFonts w:ascii="Arial" w:hAnsi="Arial" w:cs="Arial"/>
          <w:lang w:val="es-CO"/>
        </w:rPr>
      </w:pPr>
      <w:r w:rsidRPr="00541E14">
        <w:rPr>
          <w:rFonts w:ascii="Arial" w:hAnsi="Arial" w:cs="Arial"/>
          <w:lang w:val="es-CO"/>
        </w:rPr>
        <w:t>Algunas de</w:t>
      </w:r>
      <w:r w:rsidR="006C2611">
        <w:rPr>
          <w:rFonts w:ascii="Arial" w:hAnsi="Arial" w:cs="Arial"/>
          <w:sz w:val="32"/>
          <w:szCs w:val="32"/>
          <w:lang w:val="es-CO"/>
        </w:rPr>
        <w:t xml:space="preserve"> </w:t>
      </w:r>
      <w:r w:rsidR="006C2611" w:rsidRPr="006C2611">
        <w:rPr>
          <w:rFonts w:ascii="Arial" w:hAnsi="Arial" w:cs="Arial"/>
          <w:lang w:val="es-CO"/>
        </w:rPr>
        <w:t>l</w:t>
      </w:r>
      <w:r w:rsidR="00542CC4" w:rsidRPr="00541E14">
        <w:rPr>
          <w:rFonts w:ascii="Arial" w:hAnsi="Arial" w:cs="Arial"/>
          <w:lang w:val="es-CO"/>
        </w:rPr>
        <w:t>as actividades académicas, deportivas y culturales serán concebidas como concurso</w:t>
      </w:r>
      <w:r w:rsidR="006C2611">
        <w:rPr>
          <w:rFonts w:ascii="Arial" w:hAnsi="Arial" w:cs="Arial"/>
          <w:lang w:val="es-CO"/>
        </w:rPr>
        <w:t>.</w:t>
      </w:r>
      <w:r w:rsidR="00C0417B" w:rsidRPr="00541E14">
        <w:rPr>
          <w:rFonts w:ascii="Arial" w:hAnsi="Arial" w:cs="Arial"/>
          <w:lang w:val="es-CO"/>
        </w:rPr>
        <w:t xml:space="preserve"> </w:t>
      </w:r>
    </w:p>
    <w:p w14:paraId="0532F02D" w14:textId="77777777" w:rsidR="00542CC4" w:rsidRPr="00541E14" w:rsidRDefault="006C2611" w:rsidP="00946086">
      <w:pPr>
        <w:spacing w:line="276" w:lineRule="auto"/>
        <w:jc w:val="both"/>
        <w:rPr>
          <w:rFonts w:ascii="Arial" w:hAnsi="Arial" w:cs="Arial"/>
          <w:b/>
          <w:lang w:val="es-CO"/>
        </w:rPr>
      </w:pPr>
      <w:r>
        <w:rPr>
          <w:rFonts w:ascii="Arial" w:hAnsi="Arial" w:cs="Arial"/>
          <w:lang w:val="es-CO"/>
        </w:rPr>
        <w:t>L</w:t>
      </w:r>
      <w:r w:rsidR="00542CC4" w:rsidRPr="00541E14">
        <w:rPr>
          <w:rFonts w:ascii="Arial" w:hAnsi="Arial" w:cs="Arial"/>
          <w:lang w:val="es-CO"/>
        </w:rPr>
        <w:t xml:space="preserve">as </w:t>
      </w:r>
      <w:r w:rsidR="00C0417B" w:rsidRPr="00541E14">
        <w:rPr>
          <w:rFonts w:ascii="Arial" w:hAnsi="Arial" w:cs="Arial"/>
          <w:lang w:val="es-CO"/>
        </w:rPr>
        <w:t>CASAS</w:t>
      </w:r>
      <w:r w:rsidR="00542CC4" w:rsidRPr="00541E14">
        <w:rPr>
          <w:rFonts w:ascii="Arial" w:hAnsi="Arial" w:cs="Arial"/>
          <w:lang w:val="es-CO"/>
        </w:rPr>
        <w:t xml:space="preserve"> son pr</w:t>
      </w:r>
      <w:r w:rsidR="00C0417B" w:rsidRPr="00541E14">
        <w:rPr>
          <w:rFonts w:ascii="Arial" w:hAnsi="Arial" w:cs="Arial"/>
          <w:lang w:val="es-CO"/>
        </w:rPr>
        <w:t>emiadas con</w:t>
      </w:r>
      <w:r w:rsidR="00542CC4" w:rsidRPr="00541E14">
        <w:rPr>
          <w:rFonts w:ascii="Arial" w:hAnsi="Arial" w:cs="Arial"/>
          <w:lang w:val="es-CO"/>
        </w:rPr>
        <w:t xml:space="preserve"> puntos distrib</w:t>
      </w:r>
      <w:r w:rsidR="00C0417B" w:rsidRPr="00541E14">
        <w:rPr>
          <w:rFonts w:ascii="Arial" w:hAnsi="Arial" w:cs="Arial"/>
          <w:lang w:val="es-CO"/>
        </w:rPr>
        <w:t>uidos de la siguiente manera: 10</w:t>
      </w:r>
      <w:r w:rsidR="00542CC4" w:rsidRPr="00541E14">
        <w:rPr>
          <w:rFonts w:ascii="Arial" w:hAnsi="Arial" w:cs="Arial"/>
          <w:lang w:val="es-CO"/>
        </w:rPr>
        <w:t xml:space="preserve"> puntos al 1°, 7 puntos al 2°, 5 puntos al 3° y 3 puntos al 4°, los cuales deben ser sumados </w:t>
      </w:r>
      <w:r w:rsidR="00ED1588" w:rsidRPr="00541E14">
        <w:rPr>
          <w:rFonts w:ascii="Arial" w:hAnsi="Arial" w:cs="Arial"/>
          <w:lang w:val="es-CO"/>
        </w:rPr>
        <w:t xml:space="preserve">quincenalmente </w:t>
      </w:r>
      <w:r w:rsidR="00542CC4" w:rsidRPr="00541E14">
        <w:rPr>
          <w:rFonts w:ascii="Arial" w:hAnsi="Arial" w:cs="Arial"/>
          <w:lang w:val="es-CO"/>
        </w:rPr>
        <w:t>y publicados en la página web del colegio, boletines y carteleras.</w:t>
      </w:r>
      <w:r w:rsidR="00ED1588" w:rsidRPr="00541E14">
        <w:rPr>
          <w:rFonts w:ascii="Arial" w:hAnsi="Arial" w:cs="Arial"/>
          <w:sz w:val="32"/>
          <w:szCs w:val="32"/>
          <w:lang w:val="es-CO"/>
        </w:rPr>
        <w:t xml:space="preserve"> </w:t>
      </w:r>
      <w:proofErr w:type="gramStart"/>
      <w:r w:rsidR="00ED1588" w:rsidRPr="00541E14">
        <w:rPr>
          <w:rFonts w:ascii="Arial" w:hAnsi="Arial" w:cs="Arial"/>
          <w:lang w:val="es-CO"/>
        </w:rPr>
        <w:t>y</w:t>
      </w:r>
      <w:proofErr w:type="gramEnd"/>
      <w:r w:rsidR="00ED1588" w:rsidRPr="00541E14">
        <w:rPr>
          <w:rFonts w:ascii="Arial" w:hAnsi="Arial" w:cs="Arial"/>
          <w:lang w:val="es-CO"/>
        </w:rPr>
        <w:t xml:space="preserve"> en las asambleas de las secciones, en las cuales tendrán un lugar preponderante.</w:t>
      </w:r>
    </w:p>
    <w:p w14:paraId="0E349E15" w14:textId="77777777" w:rsidR="00542CC4" w:rsidRDefault="00542CC4" w:rsidP="00946086">
      <w:pPr>
        <w:spacing w:line="276" w:lineRule="auto"/>
        <w:jc w:val="both"/>
        <w:rPr>
          <w:rFonts w:ascii="Arial" w:hAnsi="Arial" w:cs="Arial"/>
          <w:lang w:val="es-CO"/>
        </w:rPr>
      </w:pPr>
      <w:r w:rsidRPr="003B78FF">
        <w:rPr>
          <w:rFonts w:ascii="Arial" w:hAnsi="Arial" w:cs="Arial"/>
          <w:lang w:val="es-CO"/>
        </w:rPr>
        <w:t>A</w:t>
      </w:r>
      <w:r w:rsidR="00C0417B">
        <w:rPr>
          <w:rFonts w:ascii="Arial" w:hAnsi="Arial" w:cs="Arial"/>
          <w:lang w:val="es-CO"/>
        </w:rPr>
        <w:t>l final del año, en a</w:t>
      </w:r>
      <w:r w:rsidRPr="003B78FF">
        <w:rPr>
          <w:rFonts w:ascii="Arial" w:hAnsi="Arial" w:cs="Arial"/>
          <w:lang w:val="es-CO"/>
        </w:rPr>
        <w:t xml:space="preserve">cto de </w:t>
      </w:r>
      <w:r w:rsidR="00C0417B">
        <w:rPr>
          <w:rFonts w:ascii="Arial" w:hAnsi="Arial" w:cs="Arial"/>
          <w:lang w:val="es-CO"/>
        </w:rPr>
        <w:t>c</w:t>
      </w:r>
      <w:r w:rsidRPr="003B78FF">
        <w:rPr>
          <w:rFonts w:ascii="Arial" w:hAnsi="Arial" w:cs="Arial"/>
          <w:lang w:val="es-CO"/>
        </w:rPr>
        <w:t>lausura, se entrega una copa al capi</w:t>
      </w:r>
      <w:r w:rsidR="00C0417B">
        <w:rPr>
          <w:rFonts w:ascii="Arial" w:hAnsi="Arial" w:cs="Arial"/>
          <w:lang w:val="es-CO"/>
        </w:rPr>
        <w:t>tán de la casa campeona de las actividades culturales y de</w:t>
      </w:r>
      <w:r w:rsidRPr="003B78FF">
        <w:rPr>
          <w:rFonts w:ascii="Arial" w:hAnsi="Arial" w:cs="Arial"/>
          <w:lang w:val="es-CO"/>
        </w:rPr>
        <w:t>portivas. La copa es rotativa y cada año se añade la placa del ganador. Cuando una casa gane el trofeo, por tres años consecutivos, éste quedará en su poder,</w:t>
      </w:r>
      <w:r w:rsidR="00C0417B">
        <w:rPr>
          <w:rFonts w:ascii="Arial" w:hAnsi="Arial" w:cs="Arial"/>
          <w:lang w:val="es-CO"/>
        </w:rPr>
        <w:t xml:space="preserve"> y se deberá comenzar de nuevo con</w:t>
      </w:r>
      <w:r w:rsidRPr="003B78FF">
        <w:rPr>
          <w:rFonts w:ascii="Arial" w:hAnsi="Arial" w:cs="Arial"/>
          <w:lang w:val="es-CO"/>
        </w:rPr>
        <w:t xml:space="preserve"> nombre diferente.</w:t>
      </w:r>
    </w:p>
    <w:p w14:paraId="13A133CB" w14:textId="77777777" w:rsidR="00542CC4" w:rsidRPr="003B78FF" w:rsidRDefault="00542CC4" w:rsidP="0065670F">
      <w:pPr>
        <w:jc w:val="both"/>
        <w:rPr>
          <w:rFonts w:ascii="Arial" w:hAnsi="Arial" w:cs="Arial"/>
          <w:lang w:val="es-CO"/>
        </w:rPr>
      </w:pPr>
    </w:p>
    <w:p w14:paraId="2A4CB403" w14:textId="14398872" w:rsidR="00542CC4" w:rsidRPr="003B78FF" w:rsidRDefault="006C2611" w:rsidP="0065670F">
      <w:pPr>
        <w:jc w:val="both"/>
        <w:rPr>
          <w:rFonts w:ascii="Arial" w:hAnsi="Arial" w:cs="Arial"/>
          <w:b/>
          <w:lang w:val="es-CO"/>
        </w:rPr>
      </w:pPr>
      <w:r>
        <w:rPr>
          <w:rFonts w:ascii="Arial" w:hAnsi="Arial" w:cs="Arial"/>
          <w:b/>
          <w:lang w:val="es-CO"/>
        </w:rPr>
        <w:t>3.</w:t>
      </w:r>
      <w:r w:rsidR="00CD02B9">
        <w:rPr>
          <w:rFonts w:ascii="Arial" w:hAnsi="Arial" w:cs="Arial"/>
          <w:b/>
          <w:lang w:val="es-CO"/>
        </w:rPr>
        <w:t>20</w:t>
      </w:r>
      <w:r w:rsidR="00946086">
        <w:rPr>
          <w:rFonts w:ascii="Arial" w:hAnsi="Arial" w:cs="Arial"/>
          <w:b/>
          <w:lang w:val="es-CO"/>
        </w:rPr>
        <w:t>.</w:t>
      </w:r>
      <w:r>
        <w:rPr>
          <w:rFonts w:ascii="Arial" w:hAnsi="Arial" w:cs="Arial"/>
          <w:b/>
          <w:lang w:val="es-CO"/>
        </w:rPr>
        <w:t>5</w:t>
      </w:r>
      <w:r w:rsidR="00946086">
        <w:rPr>
          <w:rFonts w:ascii="Arial" w:hAnsi="Arial" w:cs="Arial"/>
          <w:b/>
          <w:lang w:val="es-CO"/>
        </w:rPr>
        <w:t xml:space="preserve"> </w:t>
      </w:r>
      <w:r w:rsidR="00542CC4" w:rsidRPr="003B78FF">
        <w:rPr>
          <w:rFonts w:ascii="Arial" w:hAnsi="Arial" w:cs="Arial"/>
          <w:b/>
          <w:lang w:val="es-CO"/>
        </w:rPr>
        <w:t>UNIFORME</w:t>
      </w:r>
      <w:r w:rsidR="00A85C17">
        <w:rPr>
          <w:rFonts w:ascii="Arial" w:hAnsi="Arial" w:cs="Arial"/>
          <w:b/>
          <w:lang w:val="es-CO"/>
        </w:rPr>
        <w:t xml:space="preserve"> DE CASAS:</w:t>
      </w:r>
    </w:p>
    <w:p w14:paraId="5BA29295" w14:textId="0707D706" w:rsidR="00542CC4" w:rsidRPr="003B78FF" w:rsidRDefault="00A03473" w:rsidP="00946086">
      <w:pPr>
        <w:spacing w:line="276" w:lineRule="auto"/>
        <w:jc w:val="both"/>
        <w:rPr>
          <w:rFonts w:ascii="Arial" w:hAnsi="Arial" w:cs="Arial"/>
          <w:lang w:val="es-CO"/>
        </w:rPr>
      </w:pPr>
      <w:r>
        <w:rPr>
          <w:rFonts w:ascii="Arial" w:hAnsi="Arial" w:cs="Arial"/>
          <w:lang w:val="es-CO"/>
        </w:rPr>
        <w:t>Los alumnos usarán</w:t>
      </w:r>
      <w:r w:rsidR="00542CC4" w:rsidRPr="003B78FF">
        <w:rPr>
          <w:rFonts w:ascii="Arial" w:hAnsi="Arial" w:cs="Arial"/>
          <w:lang w:val="es-CO"/>
        </w:rPr>
        <w:t xml:space="preserve"> el unif</w:t>
      </w:r>
      <w:r>
        <w:rPr>
          <w:rFonts w:ascii="Arial" w:hAnsi="Arial" w:cs="Arial"/>
          <w:lang w:val="es-CO"/>
        </w:rPr>
        <w:t>orme correspondiente a su</w:t>
      </w:r>
      <w:r w:rsidR="00475719">
        <w:rPr>
          <w:rFonts w:ascii="Arial" w:hAnsi="Arial" w:cs="Arial"/>
          <w:lang w:val="es-CO"/>
        </w:rPr>
        <w:t>s</w:t>
      </w:r>
      <w:r>
        <w:rPr>
          <w:rFonts w:ascii="Arial" w:hAnsi="Arial" w:cs="Arial"/>
          <w:lang w:val="es-CO"/>
        </w:rPr>
        <w:t xml:space="preserve"> CASA</w:t>
      </w:r>
      <w:r w:rsidR="00475719">
        <w:rPr>
          <w:rFonts w:ascii="Arial" w:hAnsi="Arial" w:cs="Arial"/>
          <w:lang w:val="es-CO"/>
        </w:rPr>
        <w:t xml:space="preserve">S cuando la </w:t>
      </w:r>
      <w:r w:rsidR="00542CC4" w:rsidRPr="003B78FF">
        <w:rPr>
          <w:rFonts w:ascii="Arial" w:hAnsi="Arial" w:cs="Arial"/>
          <w:lang w:val="es-CO"/>
        </w:rPr>
        <w:t>sección</w:t>
      </w:r>
      <w:r w:rsidR="00475719">
        <w:rPr>
          <w:rFonts w:ascii="Arial" w:hAnsi="Arial" w:cs="Arial"/>
          <w:lang w:val="es-CO"/>
        </w:rPr>
        <w:t xml:space="preserve"> lo determine</w:t>
      </w:r>
      <w:r w:rsidR="00542CC4" w:rsidRPr="003B78FF">
        <w:rPr>
          <w:rFonts w:ascii="Arial" w:hAnsi="Arial" w:cs="Arial"/>
          <w:lang w:val="es-CO"/>
        </w:rPr>
        <w:t>.</w:t>
      </w:r>
    </w:p>
    <w:p w14:paraId="06DE4083" w14:textId="77777777" w:rsidR="006305E3" w:rsidRPr="00946086" w:rsidRDefault="006305E3" w:rsidP="00946086">
      <w:pPr>
        <w:spacing w:line="276" w:lineRule="auto"/>
        <w:jc w:val="both"/>
        <w:rPr>
          <w:rFonts w:ascii="Arial" w:hAnsi="Arial" w:cs="Arial"/>
          <w:lang w:val="es-CO"/>
        </w:rPr>
      </w:pPr>
    </w:p>
    <w:p w14:paraId="175DA806" w14:textId="73C00B68" w:rsidR="00153BD4" w:rsidRPr="003B78FF" w:rsidRDefault="00773099" w:rsidP="00BA35AC">
      <w:pPr>
        <w:pStyle w:val="BodyText"/>
        <w:rPr>
          <w:rFonts w:cs="Arial"/>
          <w:b/>
          <w:sz w:val="24"/>
          <w:szCs w:val="24"/>
        </w:rPr>
      </w:pPr>
      <w:r w:rsidRPr="003B78FF">
        <w:rPr>
          <w:rFonts w:cs="Arial"/>
          <w:b/>
          <w:sz w:val="24"/>
          <w:szCs w:val="24"/>
        </w:rPr>
        <w:t>3.</w:t>
      </w:r>
      <w:r w:rsidR="00CD02B9">
        <w:rPr>
          <w:rFonts w:cs="Arial"/>
          <w:b/>
          <w:sz w:val="24"/>
          <w:szCs w:val="24"/>
        </w:rPr>
        <w:t>21</w:t>
      </w:r>
      <w:r w:rsidRPr="003B78FF">
        <w:rPr>
          <w:rFonts w:cs="Arial"/>
          <w:b/>
          <w:sz w:val="24"/>
          <w:szCs w:val="24"/>
        </w:rPr>
        <w:t xml:space="preserve"> </w:t>
      </w:r>
      <w:r w:rsidR="00613493" w:rsidRPr="003B78FF">
        <w:rPr>
          <w:rFonts w:cs="Arial"/>
          <w:b/>
          <w:sz w:val="24"/>
          <w:szCs w:val="24"/>
        </w:rPr>
        <w:t>VIAJES, ACTIVIDADES O FIESTAS NO AUTORIZADAS</w:t>
      </w:r>
    </w:p>
    <w:p w14:paraId="7F03BE20" w14:textId="77777777" w:rsidR="00153BD4" w:rsidRPr="003B78FF" w:rsidRDefault="00613493" w:rsidP="00BA35AC">
      <w:pPr>
        <w:pStyle w:val="BodyText"/>
        <w:rPr>
          <w:rFonts w:cs="Arial"/>
          <w:sz w:val="24"/>
          <w:szCs w:val="24"/>
        </w:rPr>
      </w:pPr>
      <w:r w:rsidRPr="003B78FF">
        <w:rPr>
          <w:rFonts w:cs="Arial"/>
          <w:sz w:val="24"/>
          <w:szCs w:val="24"/>
        </w:rPr>
        <w:t>No se podrá utilizar el nombre o logo del Colegio para eventos no autorizados por el CCB.</w:t>
      </w:r>
    </w:p>
    <w:p w14:paraId="4DA1CA8F" w14:textId="77777777" w:rsidR="00946086" w:rsidRDefault="00613493" w:rsidP="00946086">
      <w:pPr>
        <w:pStyle w:val="BodyText"/>
        <w:rPr>
          <w:rFonts w:cs="Arial"/>
          <w:sz w:val="24"/>
          <w:szCs w:val="24"/>
        </w:rPr>
      </w:pPr>
      <w:r w:rsidRPr="003B78FF">
        <w:rPr>
          <w:rFonts w:cs="Arial"/>
          <w:sz w:val="24"/>
          <w:szCs w:val="24"/>
        </w:rPr>
        <w:t xml:space="preserve">Ningún miembro de la comunidad educativa podrá organizar, publicitar, o cobrar por eventos no autorizados </w:t>
      </w:r>
      <w:r w:rsidR="00B674B9" w:rsidRPr="003B78FF">
        <w:rPr>
          <w:rFonts w:cs="Arial"/>
          <w:sz w:val="24"/>
          <w:szCs w:val="24"/>
        </w:rPr>
        <w:t xml:space="preserve">tanto dentro como fuera de </w:t>
      </w:r>
      <w:r w:rsidRPr="003B78FF">
        <w:rPr>
          <w:rFonts w:cs="Arial"/>
          <w:sz w:val="24"/>
          <w:szCs w:val="24"/>
        </w:rPr>
        <w:t xml:space="preserve"> las instalaciones del Colegio</w:t>
      </w:r>
      <w:r w:rsidR="00B674B9" w:rsidRPr="003B78FF">
        <w:rPr>
          <w:rFonts w:cs="Arial"/>
          <w:sz w:val="24"/>
          <w:szCs w:val="24"/>
        </w:rPr>
        <w:t>, a nombre de la</w:t>
      </w:r>
      <w:r w:rsidR="00A05C7F">
        <w:rPr>
          <w:rFonts w:cs="Arial"/>
          <w:sz w:val="24"/>
          <w:szCs w:val="24"/>
        </w:rPr>
        <w:t xml:space="preserve"> </w:t>
      </w:r>
      <w:r w:rsidR="00A85C17">
        <w:rPr>
          <w:rFonts w:cs="Arial"/>
          <w:sz w:val="24"/>
          <w:szCs w:val="24"/>
        </w:rPr>
        <w:t>I</w:t>
      </w:r>
      <w:r w:rsidR="00B674B9" w:rsidRPr="003B78FF">
        <w:rPr>
          <w:rFonts w:cs="Arial"/>
          <w:sz w:val="24"/>
          <w:szCs w:val="24"/>
        </w:rPr>
        <w:t>nstitución</w:t>
      </w:r>
      <w:r w:rsidR="00946086" w:rsidRPr="00946086">
        <w:rPr>
          <w:rFonts w:cs="Arial"/>
          <w:sz w:val="24"/>
          <w:szCs w:val="24"/>
        </w:rPr>
        <w:t xml:space="preserve"> </w:t>
      </w:r>
    </w:p>
    <w:p w14:paraId="52E4B062" w14:textId="77777777" w:rsidR="00946086" w:rsidRDefault="00946086" w:rsidP="00946086">
      <w:pPr>
        <w:pStyle w:val="BodyText"/>
        <w:rPr>
          <w:rFonts w:cs="Arial"/>
          <w:sz w:val="24"/>
          <w:szCs w:val="24"/>
        </w:rPr>
      </w:pPr>
      <w:r w:rsidRPr="003B78FF">
        <w:rPr>
          <w:rFonts w:cs="Arial"/>
          <w:sz w:val="24"/>
          <w:szCs w:val="24"/>
        </w:rPr>
        <w:t xml:space="preserve">Se recomienda a los padres verificar cuidadosamente antes de permitir a sus hijos participar en ese tipo de eventos. </w:t>
      </w:r>
    </w:p>
    <w:p w14:paraId="2A4F70AD" w14:textId="77777777" w:rsidR="00A05C7F" w:rsidRDefault="00946086" w:rsidP="00A05C7F">
      <w:pPr>
        <w:pStyle w:val="BodyText"/>
        <w:rPr>
          <w:rFonts w:cs="Arial"/>
          <w:sz w:val="24"/>
          <w:szCs w:val="24"/>
        </w:rPr>
      </w:pPr>
      <w:r w:rsidRPr="0063064C">
        <w:rPr>
          <w:rFonts w:cs="Arial"/>
          <w:sz w:val="24"/>
          <w:szCs w:val="24"/>
        </w:rPr>
        <w:t xml:space="preserve">El </w:t>
      </w:r>
      <w:r>
        <w:rPr>
          <w:rFonts w:cs="Arial"/>
          <w:sz w:val="24"/>
          <w:szCs w:val="24"/>
        </w:rPr>
        <w:t>C</w:t>
      </w:r>
      <w:r w:rsidRPr="0063064C">
        <w:rPr>
          <w:rFonts w:cs="Arial"/>
          <w:sz w:val="24"/>
          <w:szCs w:val="24"/>
        </w:rPr>
        <w:t>olegio no se hace responsable de la organización, desarrollo, supervisión o situaciones derivadas de actividades no autorizadas.</w:t>
      </w:r>
    </w:p>
    <w:p w14:paraId="44A264DB" w14:textId="77777777" w:rsidR="00AB787C" w:rsidRPr="00946086" w:rsidRDefault="00AB787C" w:rsidP="0065670F">
      <w:pPr>
        <w:tabs>
          <w:tab w:val="left" w:pos="0"/>
        </w:tabs>
        <w:ind w:right="51"/>
        <w:jc w:val="both"/>
        <w:rPr>
          <w:rFonts w:ascii="Arial" w:hAnsi="Arial" w:cs="Arial"/>
          <w:vanish/>
          <w:u w:val="single"/>
          <w:lang w:val="es-ES"/>
        </w:rPr>
      </w:pPr>
      <w:r w:rsidRPr="003B78FF">
        <w:rPr>
          <w:rFonts w:ascii="Arial" w:hAnsi="Arial" w:cs="Arial"/>
          <w:vanish/>
          <w:lang w:val="es-ES"/>
        </w:rPr>
        <w:t xml:space="preserve">El </w:t>
      </w:r>
      <w:r w:rsidR="00946086">
        <w:rPr>
          <w:rFonts w:ascii="Arial" w:hAnsi="Arial" w:cs="Arial"/>
          <w:vanish/>
          <w:lang w:val="es-ES"/>
        </w:rPr>
        <w:t>C</w:t>
      </w:r>
      <w:r w:rsidRPr="003B78FF">
        <w:rPr>
          <w:rFonts w:ascii="Arial" w:hAnsi="Arial" w:cs="Arial"/>
          <w:vanish/>
          <w:lang w:val="es-ES"/>
        </w:rPr>
        <w:t>olegio no apoya, organiza ni participa en eventos sociales y/o lúdicos en los cuales se expenda o se permita el consumo de licor a menores de edad</w:t>
      </w:r>
      <w:r w:rsidR="00946086">
        <w:rPr>
          <w:rFonts w:ascii="Arial" w:hAnsi="Arial" w:cs="Arial"/>
          <w:vanish/>
          <w:lang w:val="es-ES"/>
        </w:rPr>
        <w:t xml:space="preserve"> y recomienda a los padres limitar la asistencia de sus hijos a dichos eventos </w:t>
      </w:r>
      <w:r w:rsidR="00946086" w:rsidRPr="00A85C17">
        <w:rPr>
          <w:rFonts w:ascii="Arial" w:hAnsi="Arial" w:cs="Arial"/>
          <w:vanish/>
          <w:u w:val="single"/>
          <w:lang w:val="es-ES"/>
        </w:rPr>
        <w:t>por ser ilegal e implicar riesgos para su salud física y emocional</w:t>
      </w:r>
      <w:r w:rsidRPr="00A85C17">
        <w:rPr>
          <w:rFonts w:ascii="Arial" w:hAnsi="Arial" w:cs="Arial"/>
          <w:vanish/>
          <w:u w:val="single"/>
          <w:lang w:val="es-ES"/>
        </w:rPr>
        <w:t>.</w:t>
      </w:r>
    </w:p>
    <w:p w14:paraId="2503EE64" w14:textId="77777777" w:rsidR="00814829" w:rsidRPr="003B78FF" w:rsidRDefault="00A85C17" w:rsidP="008713BC">
      <w:pPr>
        <w:pStyle w:val="BodyText"/>
        <w:jc w:val="center"/>
        <w:rPr>
          <w:rFonts w:cs="Arial"/>
          <w:highlight w:val="magenta"/>
        </w:rPr>
      </w:pPr>
      <w:r>
        <w:rPr>
          <w:rFonts w:cs="Arial"/>
          <w:b/>
          <w:sz w:val="28"/>
          <w:szCs w:val="28"/>
        </w:rPr>
        <w:br w:type="page"/>
      </w:r>
    </w:p>
    <w:p w14:paraId="22DD3B16" w14:textId="2A2E8C39" w:rsidR="00153BD4" w:rsidRPr="003B78FF" w:rsidRDefault="00C9448A" w:rsidP="006237DD">
      <w:pPr>
        <w:pStyle w:val="BodyText"/>
        <w:jc w:val="center"/>
        <w:rPr>
          <w:rFonts w:cs="Arial"/>
          <w:b/>
          <w:sz w:val="24"/>
          <w:szCs w:val="24"/>
        </w:rPr>
      </w:pPr>
      <w:r w:rsidRPr="003B78FF">
        <w:rPr>
          <w:rFonts w:cs="Arial"/>
          <w:b/>
          <w:noProof/>
          <w:sz w:val="24"/>
          <w:szCs w:val="24"/>
          <w:lang w:val="es-CO" w:eastAsia="es-CO"/>
        </w:rPr>
        <mc:AlternateContent>
          <mc:Choice Requires="wps">
            <w:drawing>
              <wp:anchor distT="0" distB="0" distL="114300" distR="114300" simplePos="0" relativeHeight="251658245" behindDoc="1" locked="0" layoutInCell="1" allowOverlap="1" wp14:anchorId="1563400B" wp14:editId="7D1F05CD">
                <wp:simplePos x="0" y="0"/>
                <wp:positionH relativeFrom="column">
                  <wp:posOffset>1714500</wp:posOffset>
                </wp:positionH>
                <wp:positionV relativeFrom="paragraph">
                  <wp:posOffset>0</wp:posOffset>
                </wp:positionV>
                <wp:extent cx="2011680" cy="274320"/>
                <wp:effectExtent l="9525" t="38100" r="7620" b="40005"/>
                <wp:wrapNone/>
                <wp:docPr id="5"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6051">
                          <a:off x="0" y="0"/>
                          <a:ext cx="2011680" cy="27432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9D87F08" id="Oval 52" o:spid="_x0000_s1026" style="position:absolute;margin-left:135pt;margin-top:0;width:158.4pt;height:21.6pt;rotation:214140fd;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" fillcolor="#eaeaea" stroked="f"/>
            </w:pict>
          </mc:Fallback>
        </mc:AlternateContent>
      </w:r>
      <w:r w:rsidR="00613493" w:rsidRPr="574F2044">
        <w:rPr>
          <w:rFonts w:eastAsia="Arial" w:cs="Arial"/>
          <w:b/>
          <w:bCs/>
          <w:sz w:val="24"/>
          <w:szCs w:val="24"/>
        </w:rPr>
        <w:t>_</w:t>
      </w:r>
      <w:r w:rsidR="006237DD" w:rsidRPr="574F2044">
        <w:rPr>
          <w:rFonts w:eastAsia="Arial" w:cs="Arial"/>
          <w:b/>
          <w:bCs/>
          <w:sz w:val="24"/>
          <w:szCs w:val="24"/>
        </w:rPr>
        <w:t>4</w:t>
      </w:r>
      <w:r w:rsidR="00613493" w:rsidRPr="574F2044">
        <w:rPr>
          <w:rFonts w:eastAsia="Arial" w:cs="Arial"/>
          <w:b/>
          <w:bCs/>
          <w:sz w:val="24"/>
          <w:szCs w:val="24"/>
        </w:rPr>
        <w:t xml:space="preserve">.  PROCESO </w:t>
      </w:r>
      <w:r w:rsidR="00B24347" w:rsidRPr="574F2044">
        <w:rPr>
          <w:rFonts w:eastAsia="Arial" w:cs="Arial"/>
          <w:b/>
          <w:bCs/>
          <w:sz w:val="24"/>
          <w:szCs w:val="24"/>
        </w:rPr>
        <w:t xml:space="preserve">FORMATIVO  Y </w:t>
      </w:r>
      <w:r w:rsidR="00613493" w:rsidRPr="574F2044">
        <w:rPr>
          <w:rFonts w:eastAsia="Arial" w:cs="Arial"/>
          <w:b/>
          <w:bCs/>
          <w:sz w:val="24"/>
          <w:szCs w:val="24"/>
        </w:rPr>
        <w:t>DISCIPLINARIO.</w:t>
      </w:r>
    </w:p>
    <w:p w14:paraId="1C307CC8" w14:textId="77777777" w:rsidR="009E6FD8" w:rsidRDefault="009E6FD8" w:rsidP="00BA35AC">
      <w:pPr>
        <w:pStyle w:val="BodyText"/>
        <w:rPr>
          <w:rFonts w:cs="Arial"/>
          <w:sz w:val="24"/>
          <w:szCs w:val="24"/>
        </w:rPr>
      </w:pPr>
    </w:p>
    <w:p w14:paraId="0B2FCA91" w14:textId="77777777" w:rsidR="00153BD4" w:rsidRPr="003B78FF" w:rsidRDefault="00B24347" w:rsidP="00BA35AC">
      <w:pPr>
        <w:pStyle w:val="BodyText"/>
        <w:rPr>
          <w:rFonts w:cs="Arial"/>
          <w:sz w:val="24"/>
          <w:szCs w:val="24"/>
        </w:rPr>
      </w:pPr>
      <w:r w:rsidRPr="003B78FF">
        <w:rPr>
          <w:rFonts w:cs="Arial"/>
          <w:sz w:val="24"/>
          <w:szCs w:val="24"/>
        </w:rPr>
        <w:t>El CCB busca que los estudiantes actúen en forma congruente con lo establecido como fundamentos institucionales y los apoya para que desarrollen comportamientos que ejemplifiquen y sean congruentes con estos fundamentos, lo que resulta en</w:t>
      </w:r>
      <w:r w:rsidR="00D05ECD" w:rsidRPr="003B78FF">
        <w:rPr>
          <w:rFonts w:cs="Arial"/>
          <w:sz w:val="24"/>
          <w:szCs w:val="24"/>
        </w:rPr>
        <w:t xml:space="preserve"> </w:t>
      </w:r>
      <w:r w:rsidRPr="003B78FF">
        <w:rPr>
          <w:rFonts w:cs="Arial"/>
          <w:sz w:val="24"/>
          <w:szCs w:val="24"/>
        </w:rPr>
        <w:t>un aspecto indispensable de la experiencia educativa.</w:t>
      </w:r>
    </w:p>
    <w:p w14:paraId="437AE236" w14:textId="77777777" w:rsidR="00153BD4" w:rsidRPr="003B78FF" w:rsidRDefault="00B24347" w:rsidP="00BA35AC">
      <w:pPr>
        <w:pStyle w:val="BodyText"/>
        <w:rPr>
          <w:rFonts w:cs="Arial"/>
          <w:sz w:val="24"/>
          <w:szCs w:val="24"/>
        </w:rPr>
      </w:pPr>
      <w:r w:rsidRPr="003B78FF">
        <w:rPr>
          <w:rFonts w:cs="Arial"/>
          <w:sz w:val="24"/>
          <w:szCs w:val="24"/>
        </w:rPr>
        <w:t xml:space="preserve">En el CCB estamos comprometidos no sólo con el desarrollo cognitivo de nuestros estudiantes, sino también con su desarrollo </w:t>
      </w:r>
      <w:r w:rsidR="00944973" w:rsidRPr="00944973">
        <w:rPr>
          <w:rFonts w:cs="Arial"/>
          <w:sz w:val="24"/>
          <w:szCs w:val="24"/>
        </w:rPr>
        <w:t>físico,</w:t>
      </w:r>
      <w:r w:rsidR="00944973">
        <w:rPr>
          <w:rFonts w:cs="Arial"/>
          <w:sz w:val="24"/>
          <w:szCs w:val="24"/>
        </w:rPr>
        <w:t xml:space="preserve"> </w:t>
      </w:r>
      <w:r w:rsidRPr="003B78FF">
        <w:rPr>
          <w:rFonts w:cs="Arial"/>
          <w:sz w:val="24"/>
          <w:szCs w:val="24"/>
        </w:rPr>
        <w:t xml:space="preserve">moral, emocional y psicológico. </w:t>
      </w:r>
    </w:p>
    <w:p w14:paraId="5C44FAAC" w14:textId="77777777" w:rsidR="00944973" w:rsidRDefault="009F59E6" w:rsidP="00BA35AC">
      <w:pPr>
        <w:pStyle w:val="BodyText"/>
        <w:rPr>
          <w:rFonts w:cs="Arial"/>
          <w:sz w:val="24"/>
          <w:szCs w:val="24"/>
        </w:rPr>
      </w:pPr>
      <w:r w:rsidRPr="003B78FF">
        <w:rPr>
          <w:rFonts w:cs="Arial"/>
          <w:sz w:val="24"/>
          <w:szCs w:val="24"/>
        </w:rPr>
        <w:t>Por cuanto se considera que las normas son parte de la construcción de la autonomía y formación en valores, el procedimiento formativo y disciplinario, está diseñado para propiciar un espacio de reflexión con el fin de que el estu</w:t>
      </w:r>
      <w:r w:rsidR="00D05ECD" w:rsidRPr="003B78FF">
        <w:rPr>
          <w:rFonts w:cs="Arial"/>
          <w:sz w:val="24"/>
          <w:szCs w:val="24"/>
        </w:rPr>
        <w:t>diante</w:t>
      </w:r>
      <w:r w:rsidR="00944973">
        <w:rPr>
          <w:rFonts w:cs="Arial"/>
          <w:sz w:val="24"/>
          <w:szCs w:val="24"/>
        </w:rPr>
        <w:t>:</w:t>
      </w:r>
    </w:p>
    <w:p w14:paraId="5D517625" w14:textId="77777777" w:rsidR="00944973" w:rsidRDefault="00944973" w:rsidP="00944973">
      <w:pPr>
        <w:pStyle w:val="BodyText"/>
        <w:ind w:left="708"/>
        <w:rPr>
          <w:rFonts w:cs="Arial"/>
          <w:sz w:val="24"/>
          <w:szCs w:val="24"/>
        </w:rPr>
      </w:pPr>
      <w:r>
        <w:rPr>
          <w:rFonts w:cs="Arial"/>
          <w:sz w:val="24"/>
          <w:szCs w:val="24"/>
        </w:rPr>
        <w:t>a.</w:t>
      </w:r>
      <w:r w:rsidR="00D05ECD" w:rsidRPr="003B78FF">
        <w:rPr>
          <w:rFonts w:cs="Arial"/>
          <w:sz w:val="24"/>
          <w:szCs w:val="24"/>
        </w:rPr>
        <w:t xml:space="preserve"> comprenda lo sucedido (có</w:t>
      </w:r>
      <w:r w:rsidR="009F59E6" w:rsidRPr="003B78FF">
        <w:rPr>
          <w:rFonts w:cs="Arial"/>
          <w:sz w:val="24"/>
          <w:szCs w:val="24"/>
        </w:rPr>
        <w:t xml:space="preserve">mo su comportamiento </w:t>
      </w:r>
      <w:r>
        <w:rPr>
          <w:rFonts w:cs="Arial"/>
          <w:sz w:val="24"/>
          <w:szCs w:val="24"/>
        </w:rPr>
        <w:t xml:space="preserve">lo </w:t>
      </w:r>
      <w:r w:rsidR="00D05ECD" w:rsidRPr="003B78FF">
        <w:rPr>
          <w:rFonts w:cs="Arial"/>
          <w:sz w:val="24"/>
          <w:szCs w:val="24"/>
        </w:rPr>
        <w:t>afecta a é</w:t>
      </w:r>
      <w:r w:rsidR="009F59E6" w:rsidRPr="003B78FF">
        <w:rPr>
          <w:rFonts w:cs="Arial"/>
          <w:sz w:val="24"/>
          <w:szCs w:val="24"/>
        </w:rPr>
        <w:t xml:space="preserve">l y a la comunidad), </w:t>
      </w:r>
    </w:p>
    <w:p w14:paraId="192E453B" w14:textId="77777777" w:rsidR="00944973" w:rsidRDefault="00944973" w:rsidP="00944973">
      <w:pPr>
        <w:pStyle w:val="BodyText"/>
        <w:ind w:left="708"/>
        <w:rPr>
          <w:rFonts w:cs="Arial"/>
          <w:sz w:val="24"/>
          <w:szCs w:val="24"/>
        </w:rPr>
      </w:pPr>
      <w:r>
        <w:rPr>
          <w:rFonts w:cs="Arial"/>
          <w:sz w:val="24"/>
          <w:szCs w:val="24"/>
        </w:rPr>
        <w:t xml:space="preserve">b. </w:t>
      </w:r>
      <w:r w:rsidR="009F59E6" w:rsidRPr="003B78FF">
        <w:rPr>
          <w:rFonts w:cs="Arial"/>
          <w:sz w:val="24"/>
          <w:szCs w:val="24"/>
        </w:rPr>
        <w:t>busque e implemente alternativas de solución, enmienda o repa</w:t>
      </w:r>
      <w:r>
        <w:rPr>
          <w:rFonts w:cs="Arial"/>
          <w:sz w:val="24"/>
          <w:szCs w:val="24"/>
        </w:rPr>
        <w:t xml:space="preserve">ración adecuadas, </w:t>
      </w:r>
    </w:p>
    <w:p w14:paraId="1F22AF78" w14:textId="77777777" w:rsidR="00944973" w:rsidRDefault="00944973" w:rsidP="00944973">
      <w:pPr>
        <w:pStyle w:val="BodyText"/>
        <w:ind w:left="708"/>
        <w:rPr>
          <w:rFonts w:cs="Arial"/>
          <w:sz w:val="24"/>
          <w:szCs w:val="24"/>
        </w:rPr>
      </w:pPr>
      <w:r>
        <w:rPr>
          <w:rFonts w:cs="Arial"/>
          <w:sz w:val="24"/>
          <w:szCs w:val="24"/>
        </w:rPr>
        <w:t xml:space="preserve">c. </w:t>
      </w:r>
      <w:r w:rsidR="00D05ECD" w:rsidRPr="003B78FF">
        <w:rPr>
          <w:rFonts w:cs="Arial"/>
          <w:sz w:val="24"/>
          <w:szCs w:val="24"/>
        </w:rPr>
        <w:t>reflexione có</w:t>
      </w:r>
      <w:r w:rsidR="009F59E6" w:rsidRPr="003B78FF">
        <w:rPr>
          <w:rFonts w:cs="Arial"/>
          <w:sz w:val="24"/>
          <w:szCs w:val="24"/>
        </w:rPr>
        <w:t xml:space="preserve">mo puede tomar mejores decisiones en el futuro y </w:t>
      </w:r>
    </w:p>
    <w:p w14:paraId="10B24991" w14:textId="77777777" w:rsidR="00153BD4" w:rsidRPr="003B78FF" w:rsidRDefault="00944973" w:rsidP="00944973">
      <w:pPr>
        <w:pStyle w:val="BodyText"/>
        <w:ind w:left="708"/>
        <w:rPr>
          <w:rFonts w:cs="Arial"/>
          <w:sz w:val="24"/>
          <w:szCs w:val="24"/>
        </w:rPr>
      </w:pPr>
      <w:r>
        <w:rPr>
          <w:rFonts w:cs="Arial"/>
          <w:sz w:val="24"/>
          <w:szCs w:val="24"/>
        </w:rPr>
        <w:t>d. se comprometa</w:t>
      </w:r>
      <w:r w:rsidR="009F59E6" w:rsidRPr="003B78FF">
        <w:rPr>
          <w:rFonts w:cs="Arial"/>
          <w:sz w:val="24"/>
          <w:szCs w:val="24"/>
        </w:rPr>
        <w:t xml:space="preserve"> a actuar en forma diferente.</w:t>
      </w:r>
    </w:p>
    <w:p w14:paraId="22BCF148" w14:textId="77777777" w:rsidR="00153BD4" w:rsidRPr="003B78FF" w:rsidRDefault="009F59E6" w:rsidP="00BA35AC">
      <w:pPr>
        <w:pStyle w:val="BodyText"/>
        <w:rPr>
          <w:rFonts w:cs="Arial"/>
          <w:sz w:val="24"/>
          <w:szCs w:val="24"/>
        </w:rPr>
      </w:pPr>
      <w:r w:rsidRPr="003B78FF">
        <w:rPr>
          <w:rFonts w:cs="Arial"/>
          <w:sz w:val="24"/>
          <w:szCs w:val="24"/>
        </w:rPr>
        <w:t>Esperamos que los padres contribuyan en forma apropiada al proceso disciplinario y acepten la decisión final que tomen las respectivas autoridades educativas a quienes les corresponda,  sobre faltas disciplinarias, pudiendo en todo caso recurrir al debido proceso.</w:t>
      </w:r>
    </w:p>
    <w:p w14:paraId="45811413" w14:textId="77777777" w:rsidR="00153BD4" w:rsidRPr="003B78FF" w:rsidRDefault="00B24347" w:rsidP="00BA35AC">
      <w:pPr>
        <w:pStyle w:val="BodyText"/>
        <w:rPr>
          <w:rFonts w:cs="Arial"/>
          <w:sz w:val="24"/>
          <w:szCs w:val="24"/>
        </w:rPr>
      </w:pPr>
      <w:r w:rsidRPr="003B78FF">
        <w:rPr>
          <w:rFonts w:cs="Arial"/>
          <w:sz w:val="24"/>
          <w:szCs w:val="24"/>
        </w:rPr>
        <w:t>Cuando las familias toman la decisión de matricular a sus hijos en el CCB, se están comprometiendo con nuestra filosofía y los c</w:t>
      </w:r>
      <w:r w:rsidR="009F59E6" w:rsidRPr="003B78FF">
        <w:rPr>
          <w:rFonts w:cs="Arial"/>
          <w:sz w:val="24"/>
          <w:szCs w:val="24"/>
        </w:rPr>
        <w:t xml:space="preserve">omportamientos correspondientes, </w:t>
      </w:r>
      <w:r w:rsidR="000650D8" w:rsidRPr="003B78FF">
        <w:rPr>
          <w:rFonts w:cs="Arial"/>
          <w:sz w:val="24"/>
          <w:szCs w:val="24"/>
        </w:rPr>
        <w:t>dado que</w:t>
      </w:r>
      <w:r w:rsidR="009F59E6" w:rsidRPr="003B78FF">
        <w:rPr>
          <w:rFonts w:cs="Arial"/>
          <w:sz w:val="24"/>
          <w:szCs w:val="24"/>
        </w:rPr>
        <w:t xml:space="preserve"> e</w:t>
      </w:r>
      <w:r w:rsidRPr="003B78FF">
        <w:rPr>
          <w:rFonts w:cs="Arial"/>
          <w:sz w:val="24"/>
          <w:szCs w:val="24"/>
        </w:rPr>
        <w:t>s indispensable que el Colegio y la Familia trabajen como un equipo. Los padres deben mantener reglas en casa que sean compatibles con las establecidas en el Colegio. Los estudiantes se confunden cuando deben desarrollar determinados patrones de comportamiento en sus casas,  diferentes a los establecidos en el Colegio. Los límites y estructuras que proveemos en el CCB están diseñados para ayudar a los estudiantes a clarificar las expectativas sociales y para guiarlos en el cumplimiento de nuestros objetivos de aprendizaje.</w:t>
      </w:r>
      <w:r w:rsidR="009F59E6" w:rsidRPr="003B78FF">
        <w:rPr>
          <w:rFonts w:cs="Arial"/>
          <w:sz w:val="24"/>
          <w:szCs w:val="24"/>
        </w:rPr>
        <w:t xml:space="preserve"> </w:t>
      </w:r>
    </w:p>
    <w:p w14:paraId="03EBEA3B" w14:textId="77777777" w:rsidR="00153BD4" w:rsidRPr="003B78FF" w:rsidRDefault="009F59E6" w:rsidP="00BA35AC">
      <w:pPr>
        <w:pStyle w:val="BodyText"/>
        <w:rPr>
          <w:rFonts w:cs="Arial"/>
          <w:bCs/>
          <w:sz w:val="24"/>
          <w:szCs w:val="24"/>
        </w:rPr>
      </w:pPr>
      <w:r w:rsidRPr="003B78FF">
        <w:rPr>
          <w:rFonts w:cs="Arial"/>
          <w:sz w:val="24"/>
          <w:szCs w:val="24"/>
        </w:rPr>
        <w:t xml:space="preserve">Las consecuencias en el Colegio por faltas disciplinarias varían, así como sucede en otros contextos. </w:t>
      </w:r>
      <w:r w:rsidRPr="003B78FF">
        <w:rPr>
          <w:rFonts w:cs="Arial"/>
          <w:bCs/>
          <w:sz w:val="24"/>
          <w:szCs w:val="24"/>
        </w:rPr>
        <w:t>Los antecedentes disciplinarios serán  tenidos en cuenta al evaluar la falta y definir la sanción.</w:t>
      </w:r>
    </w:p>
    <w:p w14:paraId="0C859E4C" w14:textId="77777777" w:rsidR="00153BD4" w:rsidRPr="003B78FF" w:rsidRDefault="009F59E6" w:rsidP="00BA35AC">
      <w:pPr>
        <w:pStyle w:val="BodyText"/>
        <w:rPr>
          <w:rFonts w:cs="Arial"/>
          <w:sz w:val="24"/>
          <w:szCs w:val="24"/>
        </w:rPr>
      </w:pPr>
      <w:r w:rsidRPr="003B78FF">
        <w:rPr>
          <w:rFonts w:cs="Arial"/>
          <w:sz w:val="24"/>
          <w:szCs w:val="24"/>
        </w:rPr>
        <w:t>Todo el proceso debe cumplirse a cabalidad y dejarse registro  escrito firmado por las partes que intervienen.</w:t>
      </w:r>
      <w:r w:rsidRPr="003B78FF">
        <w:rPr>
          <w:rFonts w:cs="Arial"/>
          <w:b/>
          <w:sz w:val="24"/>
          <w:szCs w:val="24"/>
        </w:rPr>
        <w:t xml:space="preserve"> </w:t>
      </w:r>
      <w:r w:rsidRPr="003B78FF">
        <w:rPr>
          <w:rFonts w:cs="Arial"/>
          <w:sz w:val="24"/>
          <w:szCs w:val="24"/>
        </w:rPr>
        <w:t>Finalizado el proceso disciplinario</w:t>
      </w:r>
      <w:r w:rsidR="00D05ECD" w:rsidRPr="003B78FF">
        <w:rPr>
          <w:rFonts w:cs="Arial"/>
          <w:sz w:val="24"/>
          <w:szCs w:val="24"/>
        </w:rPr>
        <w:t>,</w:t>
      </w:r>
      <w:r w:rsidRPr="003B78FF">
        <w:rPr>
          <w:rFonts w:cs="Arial"/>
          <w:sz w:val="24"/>
          <w:szCs w:val="24"/>
        </w:rPr>
        <w:t xml:space="preserve"> se notificará la decisión al estudiante y a sus padres. </w:t>
      </w:r>
    </w:p>
    <w:p w14:paraId="7D167A4F" w14:textId="77777777" w:rsidR="00D20398" w:rsidRDefault="00D20398" w:rsidP="00BA35AC">
      <w:pPr>
        <w:pStyle w:val="BodyText"/>
        <w:rPr>
          <w:rFonts w:cs="Arial"/>
          <w:b/>
          <w:sz w:val="24"/>
          <w:szCs w:val="24"/>
        </w:rPr>
      </w:pPr>
    </w:p>
    <w:p w14:paraId="625F2B73" w14:textId="0FF84277" w:rsidR="00153BD4" w:rsidRPr="000F1C19" w:rsidRDefault="00613493" w:rsidP="00BA35AC">
      <w:pPr>
        <w:pStyle w:val="BodyText"/>
        <w:rPr>
          <w:rFonts w:cs="Arial"/>
          <w:b/>
          <w:strike/>
          <w:sz w:val="24"/>
          <w:szCs w:val="24"/>
        </w:rPr>
      </w:pPr>
      <w:r w:rsidRPr="000F1C19">
        <w:rPr>
          <w:rFonts w:cs="Arial"/>
          <w:b/>
          <w:strike/>
          <w:sz w:val="24"/>
          <w:szCs w:val="24"/>
        </w:rPr>
        <w:t>_</w:t>
      </w:r>
      <w:r w:rsidR="006809FF" w:rsidRPr="000F1C19">
        <w:rPr>
          <w:rFonts w:cs="Arial"/>
          <w:b/>
          <w:strike/>
          <w:sz w:val="24"/>
          <w:szCs w:val="24"/>
        </w:rPr>
        <w:t>4</w:t>
      </w:r>
      <w:r w:rsidRPr="000F1C19">
        <w:rPr>
          <w:rFonts w:cs="Arial"/>
          <w:b/>
          <w:strike/>
          <w:sz w:val="24"/>
          <w:szCs w:val="24"/>
        </w:rPr>
        <w:t>.1 PROCEDIMIENTO FORMATIVO</w:t>
      </w:r>
      <w:r w:rsidR="000F1C19" w:rsidRPr="000F1C19">
        <w:rPr>
          <w:rFonts w:cs="Arial"/>
          <w:b/>
          <w:strike/>
          <w:sz w:val="24"/>
          <w:szCs w:val="24"/>
        </w:rPr>
        <w:t xml:space="preserve"> EN TOTS, TODDLERS &amp; NURSERY</w:t>
      </w:r>
      <w:r w:rsidRPr="000F1C19">
        <w:rPr>
          <w:rFonts w:cs="Arial"/>
          <w:b/>
          <w:strike/>
          <w:sz w:val="24"/>
          <w:szCs w:val="24"/>
        </w:rPr>
        <w:t xml:space="preserve"> </w:t>
      </w:r>
      <w:r w:rsidRPr="000F1C19">
        <w:rPr>
          <w:rFonts w:cs="Arial"/>
          <w:b/>
          <w:strike/>
          <w:color w:val="FF0000"/>
          <w:sz w:val="24"/>
          <w:szCs w:val="24"/>
        </w:rPr>
        <w:t>JARDIN INFANTIL CCB</w:t>
      </w:r>
      <w:r w:rsidR="00F4430E" w:rsidRPr="000F1C19">
        <w:rPr>
          <w:rFonts w:cs="Arial"/>
          <w:b/>
          <w:strike/>
          <w:color w:val="FF0000"/>
          <w:sz w:val="24"/>
          <w:szCs w:val="24"/>
        </w:rPr>
        <w:t xml:space="preserve"> </w:t>
      </w:r>
    </w:p>
    <w:p w14:paraId="7812B344" w14:textId="77777777" w:rsidR="00153BD4" w:rsidRPr="000F1C19" w:rsidRDefault="00613493" w:rsidP="00BA35AC">
      <w:pPr>
        <w:pStyle w:val="BodyText"/>
        <w:rPr>
          <w:rFonts w:cs="Arial"/>
          <w:strike/>
          <w:sz w:val="24"/>
          <w:szCs w:val="24"/>
        </w:rPr>
      </w:pPr>
      <w:r w:rsidRPr="000F1C19">
        <w:rPr>
          <w:rFonts w:cs="Arial"/>
          <w:strike/>
          <w:sz w:val="24"/>
          <w:szCs w:val="24"/>
        </w:rPr>
        <w:t xml:space="preserve">En el Jardín los </w:t>
      </w:r>
      <w:r w:rsidR="00245939" w:rsidRPr="000F1C19">
        <w:rPr>
          <w:rFonts w:cs="Arial"/>
          <w:strike/>
          <w:sz w:val="24"/>
          <w:szCs w:val="24"/>
        </w:rPr>
        <w:t>niños</w:t>
      </w:r>
      <w:r w:rsidRPr="000F1C19">
        <w:rPr>
          <w:rFonts w:cs="Arial"/>
          <w:strike/>
          <w:sz w:val="24"/>
          <w:szCs w:val="24"/>
        </w:rPr>
        <w:t xml:space="preserve"> están en un proceso de aprendizaje en el que la conciencia moral aún no está muy desarrollada y muchos de sus comportamientos son propios y esperados de la edad en la que se encuentran. </w:t>
      </w:r>
    </w:p>
    <w:p w14:paraId="00742567" w14:textId="77777777" w:rsidR="00153BD4" w:rsidRPr="000F1C19" w:rsidRDefault="00613493" w:rsidP="00BA35AC">
      <w:pPr>
        <w:pStyle w:val="BodyText"/>
        <w:rPr>
          <w:rFonts w:cs="Arial"/>
          <w:strike/>
          <w:sz w:val="24"/>
          <w:szCs w:val="24"/>
        </w:rPr>
      </w:pPr>
      <w:r w:rsidRPr="000F1C19">
        <w:rPr>
          <w:rFonts w:cs="Arial"/>
          <w:strike/>
          <w:sz w:val="24"/>
          <w:szCs w:val="24"/>
        </w:rPr>
        <w:t>La implementación de</w:t>
      </w:r>
      <w:r w:rsidR="008A57F2" w:rsidRPr="000F1C19">
        <w:rPr>
          <w:rFonts w:cs="Arial"/>
          <w:strike/>
          <w:color w:val="92D050"/>
          <w:sz w:val="24"/>
          <w:szCs w:val="24"/>
        </w:rPr>
        <w:t xml:space="preserve"> </w:t>
      </w:r>
      <w:r w:rsidR="008A57F2" w:rsidRPr="000F1C19">
        <w:rPr>
          <w:rFonts w:cs="Arial"/>
          <w:strike/>
          <w:sz w:val="24"/>
          <w:szCs w:val="24"/>
        </w:rPr>
        <w:t>los acuerdos organizativos que posibilitaran la adquisición de</w:t>
      </w:r>
      <w:r w:rsidR="008A57F2" w:rsidRPr="000F1C19">
        <w:rPr>
          <w:rFonts w:cs="Arial"/>
          <w:strike/>
          <w:color w:val="92D050"/>
          <w:sz w:val="24"/>
          <w:szCs w:val="24"/>
        </w:rPr>
        <w:t xml:space="preserve"> </w:t>
      </w:r>
      <w:r w:rsidRPr="000F1C19">
        <w:rPr>
          <w:rFonts w:cs="Arial"/>
          <w:strike/>
          <w:sz w:val="24"/>
          <w:szCs w:val="24"/>
        </w:rPr>
        <w:t xml:space="preserve"> las normas en edades tempranas se lleva a cabo teniendo en cuenta el momento del desarrollo de los niños y sus procesos de aprendizaje.</w:t>
      </w:r>
    </w:p>
    <w:p w14:paraId="02CB90E7" w14:textId="77777777" w:rsidR="00153BD4" w:rsidRPr="000F1C19" w:rsidRDefault="00613493" w:rsidP="00BA35AC">
      <w:pPr>
        <w:pStyle w:val="BodyText"/>
        <w:rPr>
          <w:rFonts w:cs="Arial"/>
          <w:strike/>
          <w:sz w:val="24"/>
          <w:szCs w:val="24"/>
        </w:rPr>
      </w:pPr>
      <w:r w:rsidRPr="000F1C19">
        <w:rPr>
          <w:rFonts w:cs="Arial"/>
          <w:strike/>
          <w:sz w:val="24"/>
          <w:szCs w:val="24"/>
        </w:rPr>
        <w:t>Frente a un comportamiento inadecuado de un niño(a) en el Jardín Infantil:</w:t>
      </w:r>
    </w:p>
    <w:p w14:paraId="56828F09" w14:textId="77777777" w:rsidR="00153BD4" w:rsidRPr="000F1C19" w:rsidRDefault="00613493" w:rsidP="00BA35AC">
      <w:pPr>
        <w:pStyle w:val="ListBullet"/>
        <w:jc w:val="both"/>
        <w:rPr>
          <w:rFonts w:ascii="Arial" w:hAnsi="Arial" w:cs="Arial"/>
          <w:strike/>
          <w:lang w:val="es-ES"/>
        </w:rPr>
      </w:pPr>
      <w:r w:rsidRPr="000F1C19">
        <w:rPr>
          <w:rFonts w:ascii="Arial" w:hAnsi="Arial" w:cs="Arial"/>
          <w:strike/>
          <w:lang w:val="es-ES"/>
        </w:rPr>
        <w:t xml:space="preserve">La profesora y/o psicóloga interviene al niño(a) </w:t>
      </w:r>
      <w:r w:rsidRPr="000F1C19">
        <w:rPr>
          <w:rFonts w:ascii="Arial" w:hAnsi="Arial" w:cs="Arial"/>
          <w:strike/>
          <w:highlight w:val="cyan"/>
          <w:lang w:val="es-ES"/>
        </w:rPr>
        <w:t>señalando su</w:t>
      </w:r>
      <w:r w:rsidRPr="000F1C19">
        <w:rPr>
          <w:rFonts w:ascii="Arial" w:hAnsi="Arial" w:cs="Arial"/>
          <w:strike/>
          <w:lang w:val="es-ES"/>
        </w:rPr>
        <w:t xml:space="preserve"> </w:t>
      </w:r>
      <w:r w:rsidR="008A57F2" w:rsidRPr="000F1C19">
        <w:rPr>
          <w:rFonts w:ascii="Arial" w:eastAsia="Arial" w:hAnsi="Arial" w:cs="Arial"/>
          <w:strike/>
          <w:lang w:val="es-ES"/>
        </w:rPr>
        <w:t xml:space="preserve">señalando su conducta y llevándolo a reflexionar sobre su </w:t>
      </w:r>
      <w:r w:rsidR="008A57F2" w:rsidRPr="000F1C19">
        <w:rPr>
          <w:rFonts w:ascii="Arial" w:hAnsi="Arial" w:cs="Arial"/>
          <w:strike/>
          <w:lang w:val="es-ES"/>
        </w:rPr>
        <w:t xml:space="preserve">actitud o comportamiento </w:t>
      </w:r>
      <w:r w:rsidRPr="000F1C19">
        <w:rPr>
          <w:rFonts w:ascii="Arial" w:hAnsi="Arial" w:cs="Arial"/>
          <w:strike/>
          <w:lang w:val="es-ES"/>
        </w:rPr>
        <w:t>ofreciéndole alternativas de solución, mostrándole las consecuencias de sus actos, explorando sentimientos y acompañándolo a reparar el daño. Con los niños mayores de tres años se intenta establecer compromisos verbales que conlleven al mejoramiento de su conduc</w:t>
      </w:r>
      <w:r w:rsidR="00FA7828" w:rsidRPr="000F1C19">
        <w:rPr>
          <w:rFonts w:ascii="Arial" w:hAnsi="Arial" w:cs="Arial"/>
          <w:strike/>
          <w:lang w:val="es-ES"/>
        </w:rPr>
        <w:t xml:space="preserve">ta. </w:t>
      </w:r>
    </w:p>
    <w:p w14:paraId="69B63C8C" w14:textId="77777777" w:rsidR="00153BD4" w:rsidRPr="000F1C19" w:rsidRDefault="00613493" w:rsidP="00BA35AC">
      <w:pPr>
        <w:pStyle w:val="ListBullet"/>
        <w:jc w:val="both"/>
        <w:rPr>
          <w:rFonts w:ascii="Arial" w:hAnsi="Arial" w:cs="Arial"/>
          <w:strike/>
          <w:lang w:val="es-ES"/>
        </w:rPr>
      </w:pPr>
      <w:r w:rsidRPr="000F1C19">
        <w:rPr>
          <w:rFonts w:ascii="Arial" w:hAnsi="Arial" w:cs="Arial"/>
          <w:strike/>
          <w:lang w:val="es-ES"/>
        </w:rPr>
        <w:t>Si el comportamiento inadecuado persiste se establecen diferentes medidas y estrategias como  la de prescindir de su participación en las actividades e invitarlo a observar y reflexionar sobre la conducta apropiada de sus compañeros con el acompañamiento permanente del adulto bien sea de las profesoras y/o psicóloga.</w:t>
      </w:r>
    </w:p>
    <w:p w14:paraId="0F3DA426" w14:textId="77777777" w:rsidR="008A57F2" w:rsidRPr="000F1C19" w:rsidRDefault="00613493" w:rsidP="008A57F2">
      <w:pPr>
        <w:pStyle w:val="ListBullet"/>
        <w:jc w:val="both"/>
        <w:rPr>
          <w:rFonts w:ascii="Arial" w:hAnsi="Arial" w:cs="Arial"/>
          <w:strike/>
          <w:lang w:val="es-ES"/>
        </w:rPr>
      </w:pPr>
      <w:r w:rsidRPr="000F1C19">
        <w:rPr>
          <w:rFonts w:ascii="Arial" w:hAnsi="Arial" w:cs="Arial"/>
          <w:strike/>
          <w:lang w:val="es-ES"/>
        </w:rPr>
        <w:t>Si su comportamiento comienza a afectar reiteradamente la relación con sus compañeros y el funcionamiento del grupo se cita a los padres para informarles sobre su conducta</w:t>
      </w:r>
      <w:r w:rsidR="00245939" w:rsidRPr="000F1C19">
        <w:rPr>
          <w:rFonts w:ascii="Arial" w:hAnsi="Arial" w:cs="Arial"/>
          <w:strike/>
          <w:sz w:val="32"/>
          <w:szCs w:val="32"/>
          <w:lang w:val="es-ES"/>
        </w:rPr>
        <w:t xml:space="preserve"> </w:t>
      </w:r>
      <w:r w:rsidR="00245939" w:rsidRPr="000F1C19">
        <w:rPr>
          <w:rFonts w:ascii="Arial" w:hAnsi="Arial" w:cs="Arial"/>
          <w:strike/>
          <w:lang w:val="es-ES"/>
        </w:rPr>
        <w:t xml:space="preserve">actitud </w:t>
      </w:r>
      <w:r w:rsidR="008A57F2" w:rsidRPr="000F1C19">
        <w:rPr>
          <w:rFonts w:ascii="Arial" w:hAnsi="Arial" w:cs="Arial"/>
          <w:strike/>
          <w:lang w:val="es-ES"/>
        </w:rPr>
        <w:t>o</w:t>
      </w:r>
      <w:r w:rsidR="00245939" w:rsidRPr="000F1C19">
        <w:rPr>
          <w:rFonts w:ascii="Arial" w:hAnsi="Arial" w:cs="Arial"/>
          <w:strike/>
          <w:lang w:val="es-ES"/>
        </w:rPr>
        <w:t xml:space="preserve"> comportamiento</w:t>
      </w:r>
      <w:r w:rsidR="00245939" w:rsidRPr="000F1C19">
        <w:rPr>
          <w:rFonts w:ascii="Arial" w:hAnsi="Arial" w:cs="Arial"/>
          <w:strike/>
          <w:sz w:val="32"/>
          <w:szCs w:val="32"/>
          <w:lang w:val="es-ES"/>
        </w:rPr>
        <w:t>,</w:t>
      </w:r>
      <w:r w:rsidRPr="000F1C19">
        <w:rPr>
          <w:rFonts w:ascii="Arial" w:hAnsi="Arial" w:cs="Arial"/>
          <w:strike/>
          <w:lang w:val="es-ES"/>
        </w:rPr>
        <w:t xml:space="preserve"> y acordar estrategias de manejo en casa buscando consistencia y coherencia con el jardín. Los padres deben comprometerse a seguir las recomendaciones sugeridas en la reunión.</w:t>
      </w:r>
    </w:p>
    <w:p w14:paraId="4ACEFEC0" w14:textId="77777777" w:rsidR="0034152F" w:rsidRPr="000F1C19" w:rsidRDefault="00613493" w:rsidP="00201786">
      <w:pPr>
        <w:pStyle w:val="ListBullet"/>
        <w:numPr>
          <w:ilvl w:val="0"/>
          <w:numId w:val="22"/>
        </w:numPr>
        <w:jc w:val="both"/>
        <w:rPr>
          <w:rFonts w:ascii="Arial" w:hAnsi="Arial" w:cs="Arial"/>
          <w:strike/>
          <w:lang w:val="es-ES"/>
        </w:rPr>
      </w:pPr>
      <w:r w:rsidRPr="000F1C19">
        <w:rPr>
          <w:rFonts w:ascii="Arial" w:hAnsi="Arial" w:cs="Arial"/>
          <w:strike/>
          <w:lang w:val="es-ES"/>
        </w:rPr>
        <w:t xml:space="preserve">Si </w:t>
      </w:r>
      <w:r w:rsidR="008A57F2" w:rsidRPr="000F1C19">
        <w:rPr>
          <w:rFonts w:ascii="Arial" w:hAnsi="Arial" w:cs="Arial"/>
          <w:strike/>
          <w:lang w:val="es-ES"/>
        </w:rPr>
        <w:t xml:space="preserve">el comportamiento o actitud </w:t>
      </w:r>
      <w:r w:rsidRPr="000F1C19">
        <w:rPr>
          <w:rFonts w:ascii="Arial" w:hAnsi="Arial" w:cs="Arial"/>
          <w:strike/>
          <w:lang w:val="es-ES"/>
        </w:rPr>
        <w:t xml:space="preserve">del niño persiste se cita nuevamente a los padres para hacer el seguimiento y establecer, </w:t>
      </w:r>
      <w:r w:rsidR="008A57F2" w:rsidRPr="000F1C19">
        <w:rPr>
          <w:rFonts w:ascii="Arial" w:hAnsi="Arial" w:cs="Arial"/>
          <w:strike/>
          <w:lang w:val="es-ES"/>
        </w:rPr>
        <w:t>nuevos acuerdos y estrategias de implementación en las pautas de crianza.  En caso de ser necesario, se considera la posibilidad, de remisión a terapia externa, a cargo de la psicóloga del jardín</w:t>
      </w:r>
      <w:r w:rsidR="00944973" w:rsidRPr="000F1C19">
        <w:rPr>
          <w:rFonts w:ascii="Arial" w:eastAsia="Arial" w:hAnsi="Arial" w:cs="Arial"/>
          <w:strike/>
          <w:lang w:val="es-ES"/>
        </w:rPr>
        <w:t xml:space="preserve">, </w:t>
      </w:r>
      <w:r w:rsidR="0034152F" w:rsidRPr="000F1C19">
        <w:rPr>
          <w:rFonts w:ascii="Arial" w:eastAsia="Arial" w:hAnsi="Arial" w:cs="Arial"/>
          <w:strike/>
          <w:lang w:val="es-ES"/>
        </w:rPr>
        <w:t>previa aprobación de la Directora del Jardín.</w:t>
      </w:r>
    </w:p>
    <w:p w14:paraId="020FE764" w14:textId="77777777" w:rsidR="008A57F2" w:rsidRPr="00944973" w:rsidRDefault="0034152F" w:rsidP="0034152F">
      <w:pPr>
        <w:pStyle w:val="ListBullet"/>
        <w:jc w:val="both"/>
        <w:rPr>
          <w:rFonts w:ascii="Arial" w:hAnsi="Arial" w:cs="Arial"/>
          <w:lang w:val="es-ES"/>
        </w:rPr>
      </w:pPr>
      <w:r w:rsidRPr="000F1C19">
        <w:rPr>
          <w:rFonts w:ascii="Arial" w:eastAsia="Arial" w:hAnsi="Arial" w:cs="Arial"/>
          <w:strike/>
          <w:lang w:val="es-ES"/>
        </w:rPr>
        <w:t>Se realizarán reuniones con padres de familia, con el fin de analizar y proponer un trabajo continuo padres de familia- Jardín</w:t>
      </w:r>
      <w:r w:rsidR="00613493" w:rsidRPr="000F1C19">
        <w:rPr>
          <w:rFonts w:ascii="Arial" w:hAnsi="Arial" w:cs="Arial"/>
          <w:strike/>
          <w:lang w:val="es-ES"/>
        </w:rPr>
        <w:t xml:space="preserve">. </w:t>
      </w:r>
    </w:p>
    <w:p w14:paraId="372CA06D" w14:textId="77777777" w:rsidR="008A57F2" w:rsidRPr="008A57F2" w:rsidRDefault="008A57F2" w:rsidP="008A57F2">
      <w:pPr>
        <w:pStyle w:val="ListBullet"/>
        <w:ind w:left="360"/>
        <w:jc w:val="both"/>
        <w:rPr>
          <w:rFonts w:cs="Arial"/>
          <w:b/>
          <w:lang w:val="es-CO"/>
        </w:rPr>
      </w:pPr>
    </w:p>
    <w:p w14:paraId="461338D0" w14:textId="66C63E62" w:rsidR="00153BD4" w:rsidRPr="00245939" w:rsidRDefault="00613493" w:rsidP="008A57F2">
      <w:pPr>
        <w:pStyle w:val="ListBullet"/>
        <w:jc w:val="both"/>
        <w:rPr>
          <w:rFonts w:cs="Arial"/>
          <w:b/>
          <w:lang w:val="es-CO"/>
        </w:rPr>
      </w:pPr>
      <w:r w:rsidRPr="00245939">
        <w:rPr>
          <w:rFonts w:cs="Arial"/>
          <w:b/>
          <w:lang w:val="es-CO"/>
        </w:rPr>
        <w:t>_</w:t>
      </w:r>
      <w:r w:rsidR="006809FF" w:rsidRPr="00245939">
        <w:rPr>
          <w:rFonts w:ascii="Arial" w:hAnsi="Arial" w:cs="Arial"/>
          <w:b/>
          <w:lang w:val="es-CO"/>
        </w:rPr>
        <w:t>4</w:t>
      </w:r>
      <w:r w:rsidRPr="00245939">
        <w:rPr>
          <w:rFonts w:ascii="Arial" w:hAnsi="Arial" w:cs="Arial"/>
          <w:b/>
          <w:lang w:val="es-CO"/>
        </w:rPr>
        <w:t xml:space="preserve">.2 </w:t>
      </w:r>
      <w:r w:rsidR="007A2FB5" w:rsidRPr="00245939">
        <w:rPr>
          <w:rFonts w:ascii="Arial" w:hAnsi="Arial" w:cs="Arial"/>
          <w:b/>
          <w:lang w:val="es-CO"/>
        </w:rPr>
        <w:t xml:space="preserve">PROCESO FORMATIVO EN </w:t>
      </w:r>
      <w:r w:rsidR="000F1C19">
        <w:rPr>
          <w:rFonts w:ascii="Arial" w:hAnsi="Arial" w:cs="Arial"/>
          <w:b/>
          <w:lang w:val="es-CO"/>
        </w:rPr>
        <w:t>PRIMERA INFANCIA</w:t>
      </w:r>
      <w:r w:rsidR="007A2FB5" w:rsidRPr="000F1C19">
        <w:rPr>
          <w:rFonts w:ascii="Arial" w:hAnsi="Arial" w:cs="Arial"/>
          <w:b/>
          <w:strike/>
          <w:color w:val="FF0000"/>
          <w:lang w:val="es-CO"/>
        </w:rPr>
        <w:t>PREPRIMARIA</w:t>
      </w:r>
      <w:r w:rsidR="007A2FB5" w:rsidRPr="00245939">
        <w:rPr>
          <w:rFonts w:ascii="Arial" w:hAnsi="Arial" w:cs="Arial"/>
          <w:b/>
          <w:lang w:val="es-CO"/>
        </w:rPr>
        <w:t>, PRIMARIA Y B</w:t>
      </w:r>
      <w:r w:rsidR="00D20398" w:rsidRPr="00245939">
        <w:rPr>
          <w:rFonts w:ascii="Arial" w:hAnsi="Arial" w:cs="Arial"/>
          <w:b/>
          <w:lang w:val="es-CO"/>
        </w:rPr>
        <w:t>ACHILLERA</w:t>
      </w:r>
      <w:r w:rsidR="007A2FB5" w:rsidRPr="00245939">
        <w:rPr>
          <w:rFonts w:ascii="Arial" w:hAnsi="Arial" w:cs="Arial"/>
          <w:b/>
          <w:lang w:val="es-CO"/>
        </w:rPr>
        <w:t>TO</w:t>
      </w:r>
      <w:r w:rsidR="007A2FB5" w:rsidRPr="00245939">
        <w:rPr>
          <w:rFonts w:cs="Arial"/>
          <w:b/>
          <w:lang w:val="es-CO"/>
        </w:rPr>
        <w:t>.</w:t>
      </w:r>
    </w:p>
    <w:p w14:paraId="6A774B6B" w14:textId="77777777" w:rsidR="00153BD4" w:rsidRDefault="008E5509" w:rsidP="00BA35AC">
      <w:pPr>
        <w:pStyle w:val="BodyText"/>
        <w:rPr>
          <w:rFonts w:cs="Arial"/>
          <w:sz w:val="24"/>
          <w:szCs w:val="24"/>
        </w:rPr>
      </w:pPr>
      <w:r w:rsidRPr="003B78FF">
        <w:rPr>
          <w:rFonts w:cs="Arial"/>
          <w:sz w:val="24"/>
          <w:szCs w:val="24"/>
        </w:rPr>
        <w:t>Siempre que se cometa una falta</w:t>
      </w:r>
      <w:r w:rsidR="006A11C3" w:rsidRPr="003B78FF">
        <w:rPr>
          <w:rFonts w:cs="Arial"/>
          <w:sz w:val="24"/>
          <w:szCs w:val="24"/>
        </w:rPr>
        <w:t>,</w:t>
      </w:r>
      <w:r w:rsidRPr="003B78FF">
        <w:rPr>
          <w:rFonts w:cs="Arial"/>
          <w:sz w:val="24"/>
          <w:szCs w:val="24"/>
        </w:rPr>
        <w:t xml:space="preserve"> se propicia un espacio de reflexión para que el estudiante comprenda lo sucedido, busque e implemente alternativas de solución, enmienda o acción reparadora y se comprometa a no repetir dicho comportamiento.</w:t>
      </w:r>
    </w:p>
    <w:p w14:paraId="7D952920" w14:textId="77777777" w:rsidR="00F87433" w:rsidRDefault="00F87433" w:rsidP="00BA35AC">
      <w:pPr>
        <w:pStyle w:val="BodyText"/>
        <w:rPr>
          <w:rFonts w:cs="Arial"/>
          <w:sz w:val="24"/>
          <w:szCs w:val="24"/>
        </w:rPr>
      </w:pPr>
    </w:p>
    <w:p w14:paraId="67202F6D" w14:textId="77777777" w:rsidR="00060326" w:rsidRDefault="00700851" w:rsidP="00060326">
      <w:pPr>
        <w:pStyle w:val="BodyText"/>
        <w:rPr>
          <w:rFonts w:cs="Arial"/>
          <w:bCs/>
          <w:sz w:val="24"/>
          <w:szCs w:val="24"/>
          <w:highlight w:val="yellow"/>
          <w:lang w:val="es-CO"/>
        </w:rPr>
      </w:pPr>
      <w:r w:rsidRPr="00700851">
        <w:rPr>
          <w:rFonts w:cs="Arial"/>
          <w:sz w:val="24"/>
          <w:szCs w:val="24"/>
          <w:highlight w:val="yellow"/>
        </w:rPr>
        <w:t>En el proceso formativo se acogen los lineamientos de la ley de convivencia Decreto 1965 de 2013 y Ley 1620 de 2013</w:t>
      </w:r>
      <w:r>
        <w:rPr>
          <w:rFonts w:cs="Arial"/>
          <w:sz w:val="24"/>
          <w:szCs w:val="24"/>
        </w:rPr>
        <w:t>.</w:t>
      </w:r>
      <w:r w:rsidR="00060326" w:rsidRPr="00060326">
        <w:rPr>
          <w:rFonts w:cs="Arial"/>
          <w:bCs/>
          <w:sz w:val="24"/>
          <w:szCs w:val="24"/>
          <w:highlight w:val="yellow"/>
          <w:lang w:val="es-CO"/>
        </w:rPr>
        <w:t xml:space="preserve"> </w:t>
      </w:r>
    </w:p>
    <w:p w14:paraId="5BEF3DB1" w14:textId="77777777" w:rsidR="006526C5" w:rsidRPr="00F9320C" w:rsidRDefault="006526C5" w:rsidP="006526C5">
      <w:pPr>
        <w:pStyle w:val="BodyText"/>
        <w:rPr>
          <w:rFonts w:cs="Arial"/>
          <w:sz w:val="23"/>
          <w:szCs w:val="23"/>
          <w:highlight w:val="lightGray"/>
          <w:lang w:val="es-CO" w:eastAsia="es-CO"/>
        </w:rPr>
      </w:pPr>
      <w:r w:rsidRPr="00F9320C">
        <w:rPr>
          <w:rFonts w:cs="Arial"/>
          <w:sz w:val="24"/>
          <w:szCs w:val="24"/>
          <w:highlight w:val="lightGray"/>
          <w:lang w:val="es-CO" w:eastAsia="es-CO"/>
        </w:rPr>
        <w:t>Los participantes en el proceso deben garantizar el derecho a la intimidad y a la confidencialidad de los documentos en medio físico o electrónico, así como de las informaciones suministradas por las personas que intervengan en las actuaciones y de toda la información que se genere dentro de las mismas.</w:t>
      </w:r>
      <w:r w:rsidRPr="00F9320C">
        <w:rPr>
          <w:rFonts w:cs="Arial"/>
          <w:sz w:val="23"/>
          <w:szCs w:val="23"/>
          <w:highlight w:val="lightGray"/>
          <w:lang w:val="es-CO" w:eastAsia="es-CO"/>
        </w:rPr>
        <w:t xml:space="preserve"> </w:t>
      </w:r>
    </w:p>
    <w:p w14:paraId="2B32456C" w14:textId="1C565CBC" w:rsidR="006526C5" w:rsidRDefault="006526C5" w:rsidP="006526C5">
      <w:pPr>
        <w:pStyle w:val="BodyText"/>
        <w:rPr>
          <w:rFonts w:cs="Arial"/>
          <w:sz w:val="24"/>
          <w:szCs w:val="24"/>
          <w:highlight w:val="lightGray"/>
          <w:lang w:val="es-CO" w:eastAsia="es-CO"/>
        </w:rPr>
      </w:pPr>
      <w:r w:rsidRPr="006526C5">
        <w:rPr>
          <w:rFonts w:cs="Arial"/>
          <w:sz w:val="24"/>
          <w:szCs w:val="24"/>
          <w:highlight w:val="lightGray"/>
          <w:lang w:val="es-CO" w:eastAsia="es-CO"/>
        </w:rPr>
        <w:t>El Colegio estará atento a proteger a quien informe sobre la ocurrencia de situaciones que afecten la convivencia escolar y el ejercicio de derechos evaluando también el riesgo que implica la situación para miembros de la comunidad educativa</w:t>
      </w:r>
    </w:p>
    <w:p w14:paraId="25ED5158" w14:textId="77777777" w:rsidR="00655D86" w:rsidRDefault="00655D86" w:rsidP="006526C5">
      <w:pPr>
        <w:pStyle w:val="BodyText"/>
        <w:rPr>
          <w:rFonts w:cs="Arial"/>
          <w:sz w:val="24"/>
          <w:szCs w:val="24"/>
          <w:highlight w:val="lightGray"/>
          <w:lang w:val="es-CO" w:eastAsia="es-CO"/>
        </w:rPr>
      </w:pPr>
    </w:p>
    <w:p w14:paraId="19D86F94" w14:textId="393EE2B9" w:rsidR="00656B29" w:rsidRPr="00895D9A" w:rsidRDefault="00060326" w:rsidP="00060326">
      <w:pPr>
        <w:pStyle w:val="BodyText"/>
        <w:rPr>
          <w:rFonts w:cs="Arial"/>
          <w:bCs/>
          <w:sz w:val="24"/>
          <w:szCs w:val="24"/>
          <w:highlight w:val="yellow"/>
          <w:lang w:val="es-CO"/>
        </w:rPr>
      </w:pPr>
      <w:r w:rsidRPr="00895D9A">
        <w:rPr>
          <w:rFonts w:cs="Arial"/>
          <w:b/>
          <w:bCs/>
          <w:iCs/>
          <w:sz w:val="24"/>
          <w:szCs w:val="24"/>
          <w:highlight w:val="yellow"/>
          <w:lang w:val="es-CO"/>
        </w:rPr>
        <w:t xml:space="preserve">Garantía de Derechos </w:t>
      </w:r>
      <w:r w:rsidRPr="00895D9A">
        <w:rPr>
          <w:rFonts w:cs="Arial"/>
          <w:b/>
          <w:bCs/>
          <w:sz w:val="24"/>
          <w:szCs w:val="24"/>
          <w:highlight w:val="yellow"/>
          <w:lang w:val="es-CO"/>
        </w:rPr>
        <w:t xml:space="preserve">y </w:t>
      </w:r>
      <w:r w:rsidRPr="00895D9A">
        <w:rPr>
          <w:rFonts w:cs="Arial"/>
          <w:b/>
          <w:bCs/>
          <w:iCs/>
          <w:sz w:val="24"/>
          <w:szCs w:val="24"/>
          <w:highlight w:val="yellow"/>
          <w:lang w:val="es-CO"/>
        </w:rPr>
        <w:t>aplicación de Principios:</w:t>
      </w:r>
      <w:r w:rsidRPr="00F7175A">
        <w:rPr>
          <w:rFonts w:cs="Arial"/>
          <w:i/>
          <w:iCs/>
          <w:sz w:val="24"/>
          <w:szCs w:val="24"/>
          <w:highlight w:val="yellow"/>
          <w:lang w:val="es-CO"/>
        </w:rPr>
        <w:t xml:space="preserve"> </w:t>
      </w:r>
      <w:r w:rsidRPr="00F7175A">
        <w:rPr>
          <w:rFonts w:cs="Arial"/>
          <w:sz w:val="24"/>
          <w:szCs w:val="24"/>
          <w:highlight w:val="yellow"/>
          <w:lang w:val="es-CO"/>
        </w:rPr>
        <w:t xml:space="preserve">En todas las acciones que se realicen en </w:t>
      </w:r>
      <w:r>
        <w:rPr>
          <w:rFonts w:cs="Arial"/>
          <w:sz w:val="24"/>
          <w:szCs w:val="24"/>
          <w:highlight w:val="yellow"/>
          <w:lang w:val="es-CO"/>
        </w:rPr>
        <w:t xml:space="preserve">desarrollo del </w:t>
      </w:r>
      <w:r w:rsidRPr="00A47DEB">
        <w:rPr>
          <w:rFonts w:cs="Arial"/>
          <w:sz w:val="24"/>
          <w:szCs w:val="24"/>
          <w:highlight w:val="green"/>
          <w:lang w:val="es-CO"/>
        </w:rPr>
        <w:t>Proceso Formativo y Disciplinario</w:t>
      </w:r>
      <w:r w:rsidRPr="00F7175A">
        <w:rPr>
          <w:rFonts w:cs="Arial"/>
          <w:sz w:val="24"/>
          <w:szCs w:val="24"/>
          <w:highlight w:val="yellow"/>
          <w:lang w:val="es-CO"/>
        </w:rPr>
        <w:t xml:space="preserve">, debe garantizarse la aplicación de los </w:t>
      </w:r>
      <w:r w:rsidR="00656B29">
        <w:rPr>
          <w:rFonts w:cs="Arial"/>
          <w:sz w:val="24"/>
          <w:szCs w:val="24"/>
          <w:highlight w:val="yellow"/>
          <w:lang w:val="es-CO"/>
        </w:rPr>
        <w:t xml:space="preserve">siguientes </w:t>
      </w:r>
      <w:r w:rsidRPr="00F7175A">
        <w:rPr>
          <w:rFonts w:cs="Arial"/>
          <w:bCs/>
          <w:sz w:val="24"/>
          <w:szCs w:val="24"/>
          <w:highlight w:val="yellow"/>
          <w:lang w:val="es-CO"/>
        </w:rPr>
        <w:t>principios</w:t>
      </w:r>
      <w:r w:rsidR="00895D9A">
        <w:rPr>
          <w:rFonts w:cs="Arial"/>
          <w:bCs/>
          <w:sz w:val="24"/>
          <w:szCs w:val="24"/>
          <w:highlight w:val="yellow"/>
          <w:lang w:val="es-CO"/>
        </w:rPr>
        <w:t xml:space="preserve"> </w:t>
      </w:r>
      <w:r w:rsidR="0028647C" w:rsidRPr="0016147C">
        <w:rPr>
          <w:rFonts w:cs="Arial"/>
          <w:sz w:val="24"/>
          <w:szCs w:val="24"/>
          <w:highlight w:val="yellow"/>
          <w:lang w:val="es-CO"/>
        </w:rPr>
        <w:t>(D</w:t>
      </w:r>
      <w:r w:rsidR="0028647C">
        <w:rPr>
          <w:rFonts w:cs="Arial"/>
          <w:sz w:val="24"/>
          <w:szCs w:val="24"/>
          <w:highlight w:val="yellow"/>
          <w:lang w:val="es-CO"/>
        </w:rPr>
        <w:t>e</w:t>
      </w:r>
      <w:r w:rsidR="0028647C" w:rsidRPr="0016147C">
        <w:rPr>
          <w:rFonts w:cs="Arial"/>
          <w:sz w:val="24"/>
          <w:szCs w:val="24"/>
          <w:highlight w:val="yellow"/>
          <w:lang w:val="es-CO"/>
        </w:rPr>
        <w:t>c</w:t>
      </w:r>
      <w:r w:rsidR="0028647C">
        <w:rPr>
          <w:rFonts w:cs="Arial"/>
          <w:sz w:val="24"/>
          <w:szCs w:val="24"/>
          <w:highlight w:val="yellow"/>
          <w:lang w:val="es-CO"/>
        </w:rPr>
        <w:t>re</w:t>
      </w:r>
      <w:r w:rsidR="0028647C" w:rsidRPr="0016147C">
        <w:rPr>
          <w:rFonts w:cs="Arial"/>
          <w:sz w:val="24"/>
          <w:szCs w:val="24"/>
          <w:highlight w:val="yellow"/>
          <w:lang w:val="es-CO"/>
        </w:rPr>
        <w:t>to 1965 art 35 y 41</w:t>
      </w:r>
      <w:r w:rsidR="0028647C" w:rsidRPr="00895D9A">
        <w:rPr>
          <w:rFonts w:cs="Arial"/>
          <w:sz w:val="24"/>
          <w:szCs w:val="24"/>
          <w:highlight w:val="yellow"/>
          <w:lang w:val="es-CO"/>
        </w:rPr>
        <w:t>)</w:t>
      </w:r>
      <w:r w:rsidR="00656B29" w:rsidRPr="00895D9A">
        <w:rPr>
          <w:rFonts w:cs="Arial"/>
          <w:bCs/>
          <w:sz w:val="24"/>
          <w:szCs w:val="24"/>
          <w:highlight w:val="yellow"/>
          <w:lang w:val="es-CO"/>
        </w:rPr>
        <w:t>:</w:t>
      </w:r>
    </w:p>
    <w:p w14:paraId="0DCCF4E0" w14:textId="77777777" w:rsidR="00656B29" w:rsidRDefault="00656B29" w:rsidP="00060326">
      <w:pPr>
        <w:pStyle w:val="BodyText"/>
        <w:rPr>
          <w:rFonts w:cs="Arial"/>
          <w:bCs/>
          <w:sz w:val="24"/>
          <w:szCs w:val="24"/>
          <w:highlight w:val="yellow"/>
          <w:lang w:val="es-CO"/>
        </w:rPr>
      </w:pPr>
    </w:p>
    <w:p w14:paraId="68560B52" w14:textId="5391AB90" w:rsidR="00656B29" w:rsidRPr="005E0FD7" w:rsidRDefault="00656B29" w:rsidP="0028647C">
      <w:pPr>
        <w:pStyle w:val="BodyText"/>
        <w:numPr>
          <w:ilvl w:val="0"/>
          <w:numId w:val="60"/>
        </w:numPr>
        <w:rPr>
          <w:rFonts w:cs="Arial"/>
          <w:sz w:val="24"/>
          <w:szCs w:val="24"/>
          <w:highlight w:val="lightGray"/>
          <w:lang w:val="es-CO"/>
        </w:rPr>
      </w:pPr>
      <w:r w:rsidRPr="005E0FD7">
        <w:rPr>
          <w:rFonts w:cs="Arial"/>
          <w:b/>
          <w:bCs/>
          <w:sz w:val="24"/>
          <w:szCs w:val="24"/>
          <w:highlight w:val="yellow"/>
          <w:lang w:val="es-CO"/>
        </w:rPr>
        <w:t>P</w:t>
      </w:r>
      <w:r w:rsidR="00060326" w:rsidRPr="005E0FD7">
        <w:rPr>
          <w:rFonts w:cs="Arial"/>
          <w:b/>
          <w:bCs/>
          <w:sz w:val="24"/>
          <w:szCs w:val="24"/>
          <w:highlight w:val="yellow"/>
          <w:lang w:val="es-CO"/>
        </w:rPr>
        <w:t>rotección integral</w:t>
      </w:r>
      <w:r w:rsidR="00060326" w:rsidRPr="00F7175A">
        <w:rPr>
          <w:rFonts w:cs="Arial"/>
          <w:sz w:val="24"/>
          <w:szCs w:val="24"/>
          <w:highlight w:val="yellow"/>
          <w:lang w:val="es-CO"/>
        </w:rPr>
        <w:t xml:space="preserve">, incluyendo el </w:t>
      </w:r>
      <w:r w:rsidR="00060326" w:rsidRPr="00F7175A">
        <w:rPr>
          <w:rFonts w:cs="Arial"/>
          <w:bCs/>
          <w:sz w:val="24"/>
          <w:szCs w:val="24"/>
          <w:highlight w:val="yellow"/>
          <w:lang w:val="es-CO"/>
        </w:rPr>
        <w:t xml:space="preserve">derecho a no ser </w:t>
      </w:r>
      <w:r w:rsidR="00A030F0" w:rsidRPr="00F7175A">
        <w:rPr>
          <w:rFonts w:cs="Arial"/>
          <w:bCs/>
          <w:sz w:val="24"/>
          <w:szCs w:val="24"/>
          <w:highlight w:val="yellow"/>
          <w:lang w:val="es-CO"/>
        </w:rPr>
        <w:t>re victimizado</w:t>
      </w:r>
      <w:r>
        <w:rPr>
          <w:rFonts w:cs="Arial"/>
          <w:sz w:val="24"/>
          <w:szCs w:val="24"/>
          <w:highlight w:val="yellow"/>
          <w:lang w:val="es-CO"/>
        </w:rPr>
        <w:t>.</w:t>
      </w:r>
      <w:r w:rsidR="00A030F0">
        <w:rPr>
          <w:rFonts w:cs="Arial"/>
          <w:sz w:val="24"/>
          <w:szCs w:val="24"/>
          <w:highlight w:val="yellow"/>
          <w:lang w:val="es-CO"/>
        </w:rPr>
        <w:t xml:space="preserve"> </w:t>
      </w:r>
      <w:r w:rsidR="00A030F0" w:rsidRPr="005E0FD7">
        <w:rPr>
          <w:rFonts w:cs="Arial"/>
          <w:sz w:val="24"/>
          <w:szCs w:val="24"/>
          <w:highlight w:val="lightGray"/>
          <w:lang w:val="es-CO"/>
        </w:rPr>
        <w:t>Establece 4 acciones: 1. Reconocimiento de los niños, niñas y adolescentes como sujetos de derecho. 2. Garantizar su cumplimiento. 3. Prevenir su amenaza o vulneración y 4. Asegurar su restablecimiento inmediato.</w:t>
      </w:r>
      <w:r w:rsidR="00E37376">
        <w:rPr>
          <w:rFonts w:cs="Arial"/>
          <w:sz w:val="24"/>
          <w:szCs w:val="24"/>
          <w:highlight w:val="lightGray"/>
          <w:lang w:val="es-CO"/>
        </w:rPr>
        <w:t xml:space="preserve"> Re victimización es una situación que se da al exponer a nuevos atropellos o situaciones de vulnerabilidad a una persona agredida, por parte de las personas que deben brindarle atención o apoyo</w:t>
      </w:r>
      <w:r w:rsidR="005E0FD7">
        <w:rPr>
          <w:rFonts w:cs="Arial"/>
          <w:sz w:val="24"/>
          <w:szCs w:val="24"/>
          <w:highlight w:val="lightGray"/>
          <w:lang w:val="es-CO"/>
        </w:rPr>
        <w:t xml:space="preserve"> </w:t>
      </w:r>
      <w:r w:rsidR="005E0FD7">
        <w:rPr>
          <w:rFonts w:cs="Arial"/>
          <w:bCs/>
          <w:sz w:val="24"/>
          <w:szCs w:val="24"/>
          <w:highlight w:val="lightGray"/>
          <w:lang w:val="es-CO"/>
        </w:rPr>
        <w:t>(Guía 49 del MEN)</w:t>
      </w:r>
    </w:p>
    <w:p w14:paraId="32195AB9" w14:textId="441E41CF" w:rsidR="00656B29" w:rsidRPr="00656B29" w:rsidRDefault="00656B29" w:rsidP="0028647C">
      <w:pPr>
        <w:pStyle w:val="BodyText"/>
        <w:numPr>
          <w:ilvl w:val="0"/>
          <w:numId w:val="60"/>
        </w:numPr>
        <w:rPr>
          <w:rFonts w:cs="Arial"/>
          <w:sz w:val="24"/>
          <w:szCs w:val="24"/>
          <w:highlight w:val="lightGray"/>
          <w:lang w:val="es-CO"/>
        </w:rPr>
      </w:pPr>
      <w:r w:rsidRPr="00A030F0">
        <w:rPr>
          <w:rFonts w:cs="Arial"/>
          <w:b/>
          <w:bCs/>
          <w:sz w:val="24"/>
          <w:szCs w:val="24"/>
          <w:highlight w:val="yellow"/>
          <w:lang w:val="es-CO"/>
        </w:rPr>
        <w:t>I</w:t>
      </w:r>
      <w:r w:rsidR="00060326" w:rsidRPr="00A030F0">
        <w:rPr>
          <w:rFonts w:cs="Arial"/>
          <w:b/>
          <w:bCs/>
          <w:sz w:val="24"/>
          <w:szCs w:val="24"/>
          <w:highlight w:val="yellow"/>
          <w:lang w:val="es-CO"/>
        </w:rPr>
        <w:t>nterés superior de los niños, las niñas y los adolescentes</w:t>
      </w:r>
      <w:r>
        <w:rPr>
          <w:rFonts w:cs="Arial"/>
          <w:sz w:val="24"/>
          <w:szCs w:val="24"/>
          <w:highlight w:val="yellow"/>
          <w:lang w:val="es-CO"/>
        </w:rPr>
        <w:t xml:space="preserve">: </w:t>
      </w:r>
      <w:r w:rsidRPr="00656B29">
        <w:rPr>
          <w:rFonts w:cs="Arial"/>
          <w:sz w:val="24"/>
          <w:szCs w:val="24"/>
          <w:highlight w:val="lightGray"/>
          <w:lang w:val="es-CO"/>
        </w:rPr>
        <w:t>Se refiere a que el bienestar de niños, niñas y adolescentes estará por encima de las circunstancias (UNICEF, 2005)</w:t>
      </w:r>
    </w:p>
    <w:p w14:paraId="32312C72" w14:textId="064CEFA5" w:rsidR="00656B29" w:rsidRPr="005E0FD7" w:rsidRDefault="00656B29" w:rsidP="0028647C">
      <w:pPr>
        <w:pStyle w:val="BodyText"/>
        <w:numPr>
          <w:ilvl w:val="0"/>
          <w:numId w:val="60"/>
        </w:numPr>
        <w:rPr>
          <w:rFonts w:cs="Arial"/>
          <w:bCs/>
          <w:sz w:val="24"/>
          <w:szCs w:val="24"/>
          <w:highlight w:val="lightGray"/>
          <w:lang w:val="es-CO"/>
        </w:rPr>
      </w:pPr>
      <w:r w:rsidRPr="005E0FD7">
        <w:rPr>
          <w:rFonts w:cs="Arial"/>
          <w:b/>
          <w:bCs/>
          <w:sz w:val="24"/>
          <w:szCs w:val="24"/>
          <w:highlight w:val="yellow"/>
          <w:lang w:val="es-CO"/>
        </w:rPr>
        <w:t>P</w:t>
      </w:r>
      <w:r w:rsidR="00A030F0" w:rsidRPr="005E0FD7">
        <w:rPr>
          <w:rFonts w:cs="Arial"/>
          <w:b/>
          <w:bCs/>
          <w:sz w:val="24"/>
          <w:szCs w:val="24"/>
          <w:highlight w:val="yellow"/>
          <w:lang w:val="es-CO"/>
        </w:rPr>
        <w:t>revalencia de los derechos</w:t>
      </w:r>
      <w:r w:rsidR="00A030F0">
        <w:rPr>
          <w:rFonts w:cs="Arial"/>
          <w:bCs/>
          <w:sz w:val="24"/>
          <w:szCs w:val="24"/>
          <w:highlight w:val="yellow"/>
          <w:lang w:val="es-CO"/>
        </w:rPr>
        <w:t xml:space="preserve">: </w:t>
      </w:r>
      <w:r w:rsidR="00A030F0" w:rsidRPr="005E0FD7">
        <w:rPr>
          <w:rFonts w:cs="Arial"/>
          <w:bCs/>
          <w:sz w:val="24"/>
          <w:szCs w:val="24"/>
          <w:highlight w:val="lightGray"/>
          <w:lang w:val="es-CO"/>
        </w:rPr>
        <w:t xml:space="preserve">Cuando entran en un dilema o conflicto los derechos de dos o </w:t>
      </w:r>
      <w:r w:rsidR="005E0FD7" w:rsidRPr="005E0FD7">
        <w:rPr>
          <w:rFonts w:cs="Arial"/>
          <w:bCs/>
          <w:sz w:val="24"/>
          <w:szCs w:val="24"/>
          <w:highlight w:val="lightGray"/>
          <w:lang w:val="es-CO"/>
        </w:rPr>
        <w:t>más</w:t>
      </w:r>
      <w:r w:rsidR="00A030F0" w:rsidRPr="005E0FD7">
        <w:rPr>
          <w:rFonts w:cs="Arial"/>
          <w:bCs/>
          <w:sz w:val="24"/>
          <w:szCs w:val="24"/>
          <w:highlight w:val="lightGray"/>
          <w:lang w:val="es-CO"/>
        </w:rPr>
        <w:t xml:space="preserve"> personas o el ejercicio de dos o </w:t>
      </w:r>
      <w:r w:rsidR="005E0FD7" w:rsidRPr="005E0FD7">
        <w:rPr>
          <w:rFonts w:cs="Arial"/>
          <w:bCs/>
          <w:sz w:val="24"/>
          <w:szCs w:val="24"/>
          <w:highlight w:val="lightGray"/>
          <w:lang w:val="es-CO"/>
        </w:rPr>
        <w:t>más</w:t>
      </w:r>
      <w:r w:rsidR="00A030F0" w:rsidRPr="005E0FD7">
        <w:rPr>
          <w:rFonts w:cs="Arial"/>
          <w:bCs/>
          <w:sz w:val="24"/>
          <w:szCs w:val="24"/>
          <w:highlight w:val="lightGray"/>
          <w:lang w:val="es-CO"/>
        </w:rPr>
        <w:t xml:space="preserve"> derechos, el </w:t>
      </w:r>
      <w:r w:rsidR="005E0FD7" w:rsidRPr="005E0FD7">
        <w:rPr>
          <w:rFonts w:cs="Arial"/>
          <w:bCs/>
          <w:sz w:val="24"/>
          <w:szCs w:val="24"/>
          <w:highlight w:val="lightGray"/>
          <w:lang w:val="es-CO"/>
        </w:rPr>
        <w:t>principio</w:t>
      </w:r>
      <w:r w:rsidR="00A030F0" w:rsidRPr="005E0FD7">
        <w:rPr>
          <w:rFonts w:cs="Arial"/>
          <w:bCs/>
          <w:sz w:val="24"/>
          <w:szCs w:val="24"/>
          <w:highlight w:val="lightGray"/>
          <w:lang w:val="es-CO"/>
        </w:rPr>
        <w:t xml:space="preserve"> de prevalencia exige que las acciones que se realicen den prioridad, garanticen y cuiden ciertos derechos o grupos</w:t>
      </w:r>
      <w:r w:rsidR="005E0FD7">
        <w:rPr>
          <w:rFonts w:cs="Arial"/>
          <w:bCs/>
          <w:sz w:val="24"/>
          <w:szCs w:val="24"/>
          <w:highlight w:val="lightGray"/>
          <w:lang w:val="es-CO"/>
        </w:rPr>
        <w:t xml:space="preserve"> de personas sobre otros. (Guía 49 del MEN)</w:t>
      </w:r>
      <w:r w:rsidR="00A030F0" w:rsidRPr="005E0FD7">
        <w:rPr>
          <w:rFonts w:cs="Arial"/>
          <w:bCs/>
          <w:sz w:val="24"/>
          <w:szCs w:val="24"/>
          <w:highlight w:val="lightGray"/>
          <w:lang w:val="es-CO"/>
        </w:rPr>
        <w:t xml:space="preserve"> </w:t>
      </w:r>
    </w:p>
    <w:p w14:paraId="6F9C38E3" w14:textId="78A71BC2" w:rsidR="00656B29" w:rsidRDefault="00656B29" w:rsidP="0028647C">
      <w:pPr>
        <w:pStyle w:val="BodyText"/>
        <w:numPr>
          <w:ilvl w:val="0"/>
          <w:numId w:val="60"/>
        </w:numPr>
        <w:rPr>
          <w:rFonts w:cs="Arial"/>
          <w:bCs/>
          <w:sz w:val="24"/>
          <w:szCs w:val="24"/>
          <w:highlight w:val="yellow"/>
          <w:lang w:val="es-CO"/>
        </w:rPr>
      </w:pPr>
      <w:r w:rsidRPr="005E0FD7">
        <w:rPr>
          <w:rFonts w:cs="Arial"/>
          <w:b/>
          <w:bCs/>
          <w:sz w:val="24"/>
          <w:szCs w:val="24"/>
          <w:highlight w:val="yellow"/>
          <w:lang w:val="es-CO"/>
        </w:rPr>
        <w:t>Corresponsabilidad</w:t>
      </w:r>
      <w:r>
        <w:rPr>
          <w:rFonts w:cs="Arial"/>
          <w:bCs/>
          <w:sz w:val="24"/>
          <w:szCs w:val="24"/>
          <w:highlight w:val="yellow"/>
          <w:lang w:val="es-CO"/>
        </w:rPr>
        <w:t xml:space="preserve">: </w:t>
      </w:r>
      <w:r w:rsidRPr="00656B29">
        <w:rPr>
          <w:rFonts w:cs="Arial"/>
          <w:bCs/>
          <w:sz w:val="24"/>
          <w:szCs w:val="24"/>
          <w:highlight w:val="lightGray"/>
          <w:lang w:val="es-CO"/>
        </w:rPr>
        <w:t xml:space="preserve">Es la responsabilidad que comparten dos o </w:t>
      </w:r>
      <w:r w:rsidR="00895D9A" w:rsidRPr="00656B29">
        <w:rPr>
          <w:rFonts w:cs="Arial"/>
          <w:bCs/>
          <w:sz w:val="24"/>
          <w:szCs w:val="24"/>
          <w:highlight w:val="lightGray"/>
          <w:lang w:val="es-CO"/>
        </w:rPr>
        <w:t>más</w:t>
      </w:r>
      <w:r w:rsidRPr="00656B29">
        <w:rPr>
          <w:rFonts w:cs="Arial"/>
          <w:bCs/>
          <w:sz w:val="24"/>
          <w:szCs w:val="24"/>
          <w:highlight w:val="lightGray"/>
          <w:lang w:val="es-CO"/>
        </w:rPr>
        <w:t xml:space="preserve"> persona frente a las condiciones en las cuales se desarrolla una situación en particular. Implica el reconocimiento de obligaciones compartidas por diferentes personas frente a la convivencia, la promoción y protección de los derechos propios y ajenos, tanto en el mantenimiento de las condiciones deseadas en pro del bienestar como en la generación de condiciones adversas y los efectos que esto genera en la calidad de vida en las personas.</w:t>
      </w:r>
      <w:r>
        <w:rPr>
          <w:rFonts w:cs="Arial"/>
          <w:bCs/>
          <w:sz w:val="24"/>
          <w:szCs w:val="24"/>
          <w:highlight w:val="lightGray"/>
          <w:lang w:val="es-CO"/>
        </w:rPr>
        <w:t xml:space="preserve"> (</w:t>
      </w:r>
      <w:r w:rsidR="00203BD2">
        <w:rPr>
          <w:rFonts w:cs="Arial"/>
          <w:bCs/>
          <w:sz w:val="24"/>
          <w:szCs w:val="24"/>
          <w:highlight w:val="lightGray"/>
          <w:lang w:val="es-CO"/>
        </w:rPr>
        <w:t>Guía</w:t>
      </w:r>
      <w:r>
        <w:rPr>
          <w:rFonts w:cs="Arial"/>
          <w:bCs/>
          <w:sz w:val="24"/>
          <w:szCs w:val="24"/>
          <w:highlight w:val="lightGray"/>
          <w:lang w:val="es-CO"/>
        </w:rPr>
        <w:t xml:space="preserve"> 49 del </w:t>
      </w:r>
      <w:r w:rsidR="00203BD2">
        <w:rPr>
          <w:rFonts w:cs="Arial"/>
          <w:bCs/>
          <w:sz w:val="24"/>
          <w:szCs w:val="24"/>
          <w:highlight w:val="lightGray"/>
          <w:lang w:val="es-CO"/>
        </w:rPr>
        <w:t>MEN</w:t>
      </w:r>
      <w:r>
        <w:rPr>
          <w:rFonts w:cs="Arial"/>
          <w:bCs/>
          <w:sz w:val="24"/>
          <w:szCs w:val="24"/>
          <w:highlight w:val="lightGray"/>
          <w:lang w:val="es-CO"/>
        </w:rPr>
        <w:t>)</w:t>
      </w:r>
    </w:p>
    <w:p w14:paraId="33A7EB52" w14:textId="113BCAEA" w:rsidR="00656B29" w:rsidRPr="00656B29" w:rsidRDefault="00656B29" w:rsidP="0028647C">
      <w:pPr>
        <w:pStyle w:val="BodyText"/>
        <w:numPr>
          <w:ilvl w:val="0"/>
          <w:numId w:val="60"/>
        </w:numPr>
        <w:rPr>
          <w:rFonts w:cs="Arial"/>
          <w:bCs/>
          <w:sz w:val="24"/>
          <w:szCs w:val="24"/>
          <w:highlight w:val="lightGray"/>
          <w:lang w:val="es-CO"/>
        </w:rPr>
      </w:pPr>
      <w:r w:rsidRPr="005E0FD7">
        <w:rPr>
          <w:rFonts w:cs="Arial"/>
          <w:b/>
          <w:bCs/>
          <w:sz w:val="24"/>
          <w:szCs w:val="24"/>
          <w:highlight w:val="yellow"/>
          <w:lang w:val="es-CO"/>
        </w:rPr>
        <w:t>Exigibilidad de los derechos</w:t>
      </w:r>
      <w:r>
        <w:rPr>
          <w:rFonts w:cs="Arial"/>
          <w:bCs/>
          <w:sz w:val="24"/>
          <w:szCs w:val="24"/>
          <w:highlight w:val="yellow"/>
          <w:lang w:val="es-CO"/>
        </w:rPr>
        <w:t xml:space="preserve">: </w:t>
      </w:r>
      <w:r w:rsidRPr="00656B29">
        <w:rPr>
          <w:rFonts w:cs="Arial"/>
          <w:bCs/>
          <w:sz w:val="24"/>
          <w:szCs w:val="24"/>
          <w:highlight w:val="lightGray"/>
          <w:lang w:val="es-CO"/>
        </w:rPr>
        <w:t xml:space="preserve">La realización de los derechos impone al Estado obligaciones para su materialización, protección </w:t>
      </w:r>
      <w:r>
        <w:rPr>
          <w:rFonts w:cs="Arial"/>
          <w:bCs/>
          <w:sz w:val="24"/>
          <w:szCs w:val="24"/>
          <w:highlight w:val="lightGray"/>
          <w:lang w:val="es-CO"/>
        </w:rPr>
        <w:t>y respeto (Defensoría del Pueblo</w:t>
      </w:r>
      <w:r w:rsidRPr="00656B29">
        <w:rPr>
          <w:rFonts w:cs="Arial"/>
          <w:bCs/>
          <w:sz w:val="24"/>
          <w:szCs w:val="24"/>
          <w:highlight w:val="lightGray"/>
          <w:lang w:val="es-CO"/>
        </w:rPr>
        <w:t>, 2001)</w:t>
      </w:r>
      <w:r>
        <w:rPr>
          <w:rFonts w:cs="Arial"/>
          <w:bCs/>
          <w:sz w:val="24"/>
          <w:szCs w:val="24"/>
          <w:highlight w:val="lightGray"/>
          <w:lang w:val="es-CO"/>
        </w:rPr>
        <w:t xml:space="preserve">. Se reconocen tres tipos de exigibilidad social, política y jurídica. (Guía 49 del </w:t>
      </w:r>
      <w:r w:rsidR="00203BD2">
        <w:rPr>
          <w:rFonts w:cs="Arial"/>
          <w:bCs/>
          <w:sz w:val="24"/>
          <w:szCs w:val="24"/>
          <w:highlight w:val="lightGray"/>
          <w:lang w:val="es-CO"/>
        </w:rPr>
        <w:t>MEN</w:t>
      </w:r>
      <w:r>
        <w:rPr>
          <w:rFonts w:cs="Arial"/>
          <w:bCs/>
          <w:sz w:val="24"/>
          <w:szCs w:val="24"/>
          <w:highlight w:val="lightGray"/>
          <w:lang w:val="es-CO"/>
        </w:rPr>
        <w:t xml:space="preserve">). </w:t>
      </w:r>
      <w:r w:rsidRPr="00656B29">
        <w:rPr>
          <w:rFonts w:cs="Arial"/>
          <w:bCs/>
          <w:sz w:val="24"/>
          <w:szCs w:val="24"/>
          <w:highlight w:val="lightGray"/>
          <w:lang w:val="es-CO"/>
        </w:rPr>
        <w:t xml:space="preserve"> </w:t>
      </w:r>
    </w:p>
    <w:p w14:paraId="070677BF" w14:textId="020435D5" w:rsidR="00656B29" w:rsidRDefault="0028647C" w:rsidP="0028647C">
      <w:pPr>
        <w:pStyle w:val="BodyText"/>
        <w:numPr>
          <w:ilvl w:val="0"/>
          <w:numId w:val="60"/>
        </w:numPr>
        <w:rPr>
          <w:rFonts w:cs="Arial"/>
          <w:bCs/>
          <w:sz w:val="24"/>
          <w:szCs w:val="24"/>
          <w:highlight w:val="yellow"/>
          <w:lang w:val="es-CO"/>
        </w:rPr>
      </w:pPr>
      <w:r w:rsidRPr="00B74BBC">
        <w:rPr>
          <w:rFonts w:cs="Arial"/>
          <w:b/>
          <w:bCs/>
          <w:sz w:val="24"/>
          <w:szCs w:val="24"/>
          <w:highlight w:val="yellow"/>
          <w:lang w:val="es-CO"/>
        </w:rPr>
        <w:t>Perspectiva de género</w:t>
      </w:r>
      <w:r>
        <w:rPr>
          <w:rFonts w:cs="Arial"/>
          <w:bCs/>
          <w:sz w:val="24"/>
          <w:szCs w:val="24"/>
          <w:highlight w:val="yellow"/>
          <w:lang w:val="es-CO"/>
        </w:rPr>
        <w:t xml:space="preserve">: </w:t>
      </w:r>
      <w:r w:rsidRPr="00203BD2">
        <w:rPr>
          <w:rFonts w:cs="Arial"/>
          <w:bCs/>
          <w:sz w:val="24"/>
          <w:szCs w:val="24"/>
          <w:highlight w:val="lightGray"/>
          <w:lang w:val="es-CO"/>
        </w:rPr>
        <w:t xml:space="preserve">El enfoque de </w:t>
      </w:r>
      <w:r w:rsidR="00203BD2" w:rsidRPr="00203BD2">
        <w:rPr>
          <w:rFonts w:cs="Arial"/>
          <w:bCs/>
          <w:sz w:val="24"/>
          <w:szCs w:val="24"/>
          <w:highlight w:val="lightGray"/>
          <w:lang w:val="es-CO"/>
        </w:rPr>
        <w:t>género</w:t>
      </w:r>
      <w:r w:rsidRPr="00203BD2">
        <w:rPr>
          <w:rFonts w:cs="Arial"/>
          <w:bCs/>
          <w:sz w:val="24"/>
          <w:szCs w:val="24"/>
          <w:highlight w:val="lightGray"/>
          <w:lang w:val="es-CO"/>
        </w:rPr>
        <w:t xml:space="preserve"> significa profundizar en las formas</w:t>
      </w:r>
      <w:r w:rsidR="00895D9A">
        <w:rPr>
          <w:rFonts w:cs="Arial"/>
          <w:bCs/>
          <w:sz w:val="24"/>
          <w:szCs w:val="24"/>
          <w:highlight w:val="lightGray"/>
          <w:lang w:val="es-CO"/>
        </w:rPr>
        <w:t xml:space="preserve"> </w:t>
      </w:r>
      <w:r w:rsidR="00A030F0">
        <w:rPr>
          <w:rFonts w:cs="Arial"/>
          <w:bCs/>
          <w:sz w:val="24"/>
          <w:szCs w:val="24"/>
          <w:highlight w:val="lightGray"/>
          <w:lang w:val="es-CO"/>
        </w:rPr>
        <w:t>cómo se construyen las relaciones entre hombres y mujeres, y como son determinadas por el sistema de creencias sociales del contexto en el que se encuentran. Permite analizar las relaciones y facilita generar espacios de reflexión y fomentar acciones afirmativas para equiparar oportunidades educativa (HEGOA &amp; ACSUR, 2008)</w:t>
      </w:r>
      <w:r w:rsidRPr="00203BD2">
        <w:rPr>
          <w:rFonts w:cs="Arial"/>
          <w:bCs/>
          <w:sz w:val="24"/>
          <w:szCs w:val="24"/>
          <w:highlight w:val="lightGray"/>
          <w:lang w:val="es-CO"/>
        </w:rPr>
        <w:t xml:space="preserve"> </w:t>
      </w:r>
      <w:r w:rsidR="00A030F0">
        <w:rPr>
          <w:rFonts w:cs="Arial"/>
          <w:bCs/>
          <w:sz w:val="24"/>
          <w:szCs w:val="24"/>
          <w:highlight w:val="lightGray"/>
          <w:lang w:val="es-CO"/>
        </w:rPr>
        <w:t xml:space="preserve">(Guía 49 del MEN). </w:t>
      </w:r>
    </w:p>
    <w:p w14:paraId="2F61FC6A" w14:textId="3E9F43C1" w:rsidR="00656B29" w:rsidRDefault="0028647C" w:rsidP="0028647C">
      <w:pPr>
        <w:pStyle w:val="BodyText"/>
        <w:numPr>
          <w:ilvl w:val="0"/>
          <w:numId w:val="60"/>
        </w:numPr>
        <w:rPr>
          <w:rFonts w:cs="Arial"/>
          <w:sz w:val="24"/>
          <w:szCs w:val="24"/>
          <w:highlight w:val="yellow"/>
          <w:lang w:val="es-CO"/>
        </w:rPr>
      </w:pPr>
      <w:r w:rsidRPr="00B74BBC">
        <w:rPr>
          <w:rFonts w:cs="Arial"/>
          <w:b/>
          <w:bCs/>
          <w:sz w:val="24"/>
          <w:szCs w:val="24"/>
          <w:highlight w:val="yellow"/>
          <w:lang w:val="es-CO"/>
        </w:rPr>
        <w:t>D</w:t>
      </w:r>
      <w:r w:rsidR="00060326" w:rsidRPr="00B74BBC">
        <w:rPr>
          <w:rFonts w:cs="Arial"/>
          <w:b/>
          <w:bCs/>
          <w:sz w:val="24"/>
          <w:szCs w:val="24"/>
          <w:highlight w:val="yellow"/>
          <w:lang w:val="es-CO"/>
        </w:rPr>
        <w:t>erechos de los niños, las niñas y los adolescentes de los grupos étnicos</w:t>
      </w:r>
      <w:r w:rsidR="00060326" w:rsidRPr="00F7175A">
        <w:rPr>
          <w:rFonts w:cs="Arial"/>
          <w:sz w:val="24"/>
          <w:szCs w:val="24"/>
          <w:highlight w:val="yellow"/>
          <w:lang w:val="es-CO"/>
        </w:rPr>
        <w:t>.</w:t>
      </w:r>
    </w:p>
    <w:p w14:paraId="2B928592" w14:textId="2AF73C93" w:rsidR="0028647C" w:rsidRPr="00A030F0" w:rsidRDefault="0028647C" w:rsidP="0028647C">
      <w:pPr>
        <w:pStyle w:val="BodyText"/>
        <w:numPr>
          <w:ilvl w:val="0"/>
          <w:numId w:val="60"/>
        </w:numPr>
        <w:rPr>
          <w:rFonts w:cs="Arial"/>
          <w:b/>
          <w:sz w:val="24"/>
          <w:szCs w:val="24"/>
          <w:highlight w:val="lightGray"/>
          <w:lang w:val="es-CO"/>
        </w:rPr>
      </w:pPr>
      <w:r w:rsidRPr="00B74BBC">
        <w:rPr>
          <w:rFonts w:cs="Arial"/>
          <w:b/>
          <w:bCs/>
          <w:sz w:val="24"/>
          <w:szCs w:val="24"/>
          <w:highlight w:val="yellow"/>
          <w:lang w:val="es-CO"/>
        </w:rPr>
        <w:t>P</w:t>
      </w:r>
      <w:r w:rsidR="00060326" w:rsidRPr="00B74BBC">
        <w:rPr>
          <w:rFonts w:cs="Arial"/>
          <w:b/>
          <w:bCs/>
          <w:sz w:val="24"/>
          <w:szCs w:val="24"/>
          <w:highlight w:val="yellow"/>
          <w:lang w:val="es-CO"/>
        </w:rPr>
        <w:t>roporcionalidad en las medidas adoptadas</w:t>
      </w:r>
      <w:r w:rsidR="00060326" w:rsidRPr="00B74BBC">
        <w:rPr>
          <w:rFonts w:cs="Arial"/>
          <w:b/>
          <w:sz w:val="24"/>
          <w:szCs w:val="24"/>
          <w:highlight w:val="yellow"/>
          <w:lang w:val="es-CO"/>
        </w:rPr>
        <w:t xml:space="preserve"> en las situacion</w:t>
      </w:r>
      <w:r w:rsidRPr="00B74BBC">
        <w:rPr>
          <w:rFonts w:cs="Arial"/>
          <w:b/>
          <w:sz w:val="24"/>
          <w:szCs w:val="24"/>
          <w:highlight w:val="yellow"/>
          <w:lang w:val="es-CO"/>
        </w:rPr>
        <w:t>es que afecten la convivencia</w:t>
      </w:r>
      <w:r>
        <w:rPr>
          <w:rFonts w:cs="Arial"/>
          <w:sz w:val="24"/>
          <w:szCs w:val="24"/>
          <w:highlight w:val="yellow"/>
          <w:lang w:val="es-CO"/>
        </w:rPr>
        <w:t>:</w:t>
      </w:r>
      <w:r w:rsidR="00A030F0">
        <w:rPr>
          <w:rFonts w:cs="Arial"/>
          <w:sz w:val="24"/>
          <w:szCs w:val="24"/>
          <w:lang w:val="es-CO"/>
        </w:rPr>
        <w:t xml:space="preserve"> </w:t>
      </w:r>
      <w:r w:rsidR="00A030F0" w:rsidRPr="00A030F0">
        <w:rPr>
          <w:rFonts w:cs="Arial"/>
          <w:sz w:val="24"/>
          <w:szCs w:val="24"/>
          <w:highlight w:val="lightGray"/>
          <w:lang w:val="es-CO"/>
        </w:rPr>
        <w:t>Este principio exige que las medidas correctivas que se tomen ante cualquier situación, sean proporcionales y no desmedidas. Es decir, que los castigos que se impongan sean adecuadas para alcanzar el fin que las justifica y lo menos graves posibles.</w:t>
      </w:r>
      <w:r w:rsidR="00A030F0">
        <w:rPr>
          <w:rFonts w:cs="Arial"/>
          <w:sz w:val="24"/>
          <w:szCs w:val="24"/>
          <w:highlight w:val="lightGray"/>
          <w:lang w:val="es-CO"/>
        </w:rPr>
        <w:t xml:space="preserve"> Implica privilegiar acciones formativas sobre correctivas.</w:t>
      </w:r>
      <w:r w:rsidR="005E0FD7">
        <w:rPr>
          <w:rFonts w:cs="Arial"/>
          <w:sz w:val="24"/>
          <w:szCs w:val="24"/>
          <w:highlight w:val="lightGray"/>
          <w:lang w:val="es-CO"/>
        </w:rPr>
        <w:t xml:space="preserve"> </w:t>
      </w:r>
      <w:r w:rsidR="005E0FD7">
        <w:rPr>
          <w:rFonts w:cs="Arial"/>
          <w:bCs/>
          <w:sz w:val="24"/>
          <w:szCs w:val="24"/>
          <w:highlight w:val="lightGray"/>
          <w:lang w:val="es-CO"/>
        </w:rPr>
        <w:t>(Guía 49 del MEN).</w:t>
      </w:r>
    </w:p>
    <w:p w14:paraId="4D2B5BA3" w14:textId="577DFDC7" w:rsidR="00060326" w:rsidRPr="00F7175A" w:rsidRDefault="0028647C" w:rsidP="0028647C">
      <w:pPr>
        <w:pStyle w:val="BodyText"/>
        <w:numPr>
          <w:ilvl w:val="0"/>
          <w:numId w:val="60"/>
        </w:numPr>
        <w:rPr>
          <w:rFonts w:cs="Arial"/>
          <w:b/>
          <w:sz w:val="24"/>
          <w:szCs w:val="24"/>
          <w:lang w:val="es-CO"/>
        </w:rPr>
      </w:pPr>
      <w:r w:rsidRPr="00B74BBC">
        <w:rPr>
          <w:rFonts w:cs="Arial"/>
          <w:b/>
          <w:bCs/>
          <w:sz w:val="24"/>
          <w:szCs w:val="24"/>
          <w:highlight w:val="yellow"/>
          <w:lang w:val="es-CO"/>
        </w:rPr>
        <w:t>P</w:t>
      </w:r>
      <w:r w:rsidR="00060326" w:rsidRPr="00B74BBC">
        <w:rPr>
          <w:rFonts w:cs="Arial"/>
          <w:b/>
          <w:bCs/>
          <w:sz w:val="24"/>
          <w:szCs w:val="24"/>
          <w:highlight w:val="yellow"/>
          <w:lang w:val="es-CO"/>
        </w:rPr>
        <w:t>rotección de datos</w:t>
      </w:r>
      <w:r w:rsidR="00060326">
        <w:rPr>
          <w:rFonts w:cs="Arial"/>
          <w:bCs/>
          <w:sz w:val="24"/>
          <w:szCs w:val="24"/>
          <w:highlight w:val="yellow"/>
          <w:lang w:val="es-CO"/>
        </w:rPr>
        <w:t xml:space="preserve"> para garantizar el </w:t>
      </w:r>
      <w:r w:rsidR="00060326" w:rsidRPr="0016147C">
        <w:rPr>
          <w:rFonts w:cs="Arial"/>
          <w:sz w:val="24"/>
          <w:szCs w:val="24"/>
          <w:highlight w:val="yellow"/>
          <w:lang w:val="es-CO"/>
        </w:rPr>
        <w:t>derecho a la intimidad y a la confidencialidad de los documentos en medio físico o electrónico, así como de las informaciones suministradas por las personas que intervengan en las actuaciones y de toda la información que se genere dentro de las mismas</w:t>
      </w:r>
      <w:r w:rsidR="00060326" w:rsidRPr="0016147C">
        <w:rPr>
          <w:rFonts w:cs="Arial"/>
          <w:b/>
          <w:sz w:val="24"/>
          <w:szCs w:val="24"/>
          <w:highlight w:val="yellow"/>
          <w:lang w:val="es-CO"/>
        </w:rPr>
        <w:t xml:space="preserve">. </w:t>
      </w:r>
    </w:p>
    <w:p w14:paraId="10A61804" w14:textId="7972A400" w:rsidR="00700851" w:rsidRDefault="00700851" w:rsidP="00BA35AC">
      <w:pPr>
        <w:pStyle w:val="BodyText"/>
        <w:rPr>
          <w:rFonts w:cs="Arial"/>
          <w:sz w:val="24"/>
          <w:szCs w:val="24"/>
        </w:rPr>
      </w:pPr>
    </w:p>
    <w:p w14:paraId="0DE5DDCE" w14:textId="5E5D781D" w:rsidR="00655D86" w:rsidRPr="003471B3" w:rsidRDefault="00B74BBC" w:rsidP="00655D86">
      <w:pPr>
        <w:pStyle w:val="BodyText"/>
        <w:rPr>
          <w:rFonts w:cs="Arial"/>
          <w:sz w:val="24"/>
          <w:szCs w:val="24"/>
        </w:rPr>
      </w:pPr>
      <w:r w:rsidRPr="00B74BBC">
        <w:rPr>
          <w:rFonts w:cs="Arial"/>
          <w:b/>
          <w:sz w:val="24"/>
          <w:szCs w:val="24"/>
        </w:rPr>
        <w:t>E</w:t>
      </w:r>
      <w:r w:rsidR="00655D86" w:rsidRPr="00B74BBC">
        <w:rPr>
          <w:rFonts w:cs="Arial"/>
          <w:b/>
          <w:sz w:val="24"/>
          <w:szCs w:val="24"/>
        </w:rPr>
        <w:t>l conducto regular para el tratamiento de las faltas</w:t>
      </w:r>
      <w:r w:rsidR="00655D86" w:rsidRPr="003B78FF">
        <w:rPr>
          <w:rFonts w:cs="Arial"/>
          <w:sz w:val="24"/>
          <w:szCs w:val="24"/>
        </w:rPr>
        <w:t xml:space="preserve"> </w:t>
      </w:r>
      <w:r>
        <w:rPr>
          <w:rFonts w:cs="Arial"/>
          <w:sz w:val="24"/>
          <w:szCs w:val="24"/>
        </w:rPr>
        <w:t xml:space="preserve">es </w:t>
      </w:r>
      <w:r w:rsidR="00655D86" w:rsidRPr="003B78FF">
        <w:rPr>
          <w:rFonts w:cs="Arial"/>
          <w:sz w:val="24"/>
          <w:szCs w:val="24"/>
        </w:rPr>
        <w:t xml:space="preserve">el siguiente: Estudiante – Docente –  </w:t>
      </w:r>
      <w:r w:rsidR="00655D86">
        <w:rPr>
          <w:rFonts w:cs="Arial"/>
          <w:sz w:val="24"/>
          <w:szCs w:val="24"/>
        </w:rPr>
        <w:t xml:space="preserve">Coordinador de Grado – </w:t>
      </w:r>
      <w:r w:rsidR="00655D86" w:rsidRPr="003B78FF">
        <w:rPr>
          <w:rFonts w:cs="Arial"/>
          <w:sz w:val="24"/>
          <w:szCs w:val="24"/>
        </w:rPr>
        <w:t>Asistente</w:t>
      </w:r>
      <w:r w:rsidR="00655D86">
        <w:rPr>
          <w:rFonts w:cs="Arial"/>
          <w:sz w:val="24"/>
          <w:szCs w:val="24"/>
        </w:rPr>
        <w:t xml:space="preserve"> de Jefe de Sección -</w:t>
      </w:r>
      <w:r w:rsidR="00655D86" w:rsidRPr="003B78FF">
        <w:rPr>
          <w:rFonts w:cs="Arial"/>
          <w:sz w:val="24"/>
          <w:szCs w:val="24"/>
        </w:rPr>
        <w:t xml:space="preserve"> </w:t>
      </w:r>
      <w:r w:rsidR="00655D86">
        <w:rPr>
          <w:rFonts w:cs="Arial"/>
          <w:sz w:val="24"/>
          <w:szCs w:val="24"/>
        </w:rPr>
        <w:t xml:space="preserve">Jefe de Sección </w:t>
      </w:r>
      <w:r w:rsidR="00655D86" w:rsidRPr="003B78FF">
        <w:rPr>
          <w:rFonts w:cs="Arial"/>
          <w:sz w:val="24"/>
          <w:szCs w:val="24"/>
        </w:rPr>
        <w:t>– Rector – Consejo. Directivo</w:t>
      </w:r>
      <w:r w:rsidR="00655D86" w:rsidRPr="003B78FF">
        <w:rPr>
          <w:rFonts w:cs="Arial"/>
          <w:b/>
          <w:sz w:val="24"/>
          <w:szCs w:val="24"/>
        </w:rPr>
        <w:t xml:space="preserve">. </w:t>
      </w:r>
      <w:r w:rsidR="00655D86" w:rsidRPr="00655D86">
        <w:rPr>
          <w:rFonts w:cs="Arial"/>
          <w:sz w:val="24"/>
          <w:szCs w:val="24"/>
          <w:highlight w:val="yellow"/>
        </w:rPr>
        <w:t xml:space="preserve">Cuando un padre desee informar sobre una falta disciplinaria o situación que afecta la convivencia y el ejercicio de derechos deberá dirigirse al </w:t>
      </w:r>
      <w:proofErr w:type="spellStart"/>
      <w:r w:rsidR="00655D86" w:rsidRPr="00203BD2">
        <w:rPr>
          <w:rFonts w:cs="Arial"/>
          <w:i/>
          <w:sz w:val="24"/>
          <w:szCs w:val="24"/>
          <w:highlight w:val="yellow"/>
        </w:rPr>
        <w:t>Class</w:t>
      </w:r>
      <w:proofErr w:type="spellEnd"/>
      <w:r w:rsidR="00655D86" w:rsidRPr="00203BD2">
        <w:rPr>
          <w:rFonts w:cs="Arial"/>
          <w:i/>
          <w:sz w:val="24"/>
          <w:szCs w:val="24"/>
          <w:highlight w:val="yellow"/>
        </w:rPr>
        <w:t xml:space="preserve"> </w:t>
      </w:r>
      <w:proofErr w:type="spellStart"/>
      <w:r w:rsidR="00655D86" w:rsidRPr="00203BD2">
        <w:rPr>
          <w:rFonts w:cs="Arial"/>
          <w:i/>
          <w:sz w:val="24"/>
          <w:szCs w:val="24"/>
          <w:highlight w:val="yellow"/>
        </w:rPr>
        <w:t>Room</w:t>
      </w:r>
      <w:proofErr w:type="spellEnd"/>
      <w:r w:rsidR="00655D86" w:rsidRPr="00203BD2">
        <w:rPr>
          <w:rFonts w:cs="Arial"/>
          <w:i/>
          <w:sz w:val="24"/>
          <w:szCs w:val="24"/>
          <w:highlight w:val="yellow"/>
        </w:rPr>
        <w:t xml:space="preserve"> </w:t>
      </w:r>
      <w:proofErr w:type="spellStart"/>
      <w:r w:rsidR="00655D86" w:rsidRPr="00203BD2">
        <w:rPr>
          <w:rFonts w:cs="Arial"/>
          <w:i/>
          <w:sz w:val="24"/>
          <w:szCs w:val="24"/>
          <w:highlight w:val="yellow"/>
        </w:rPr>
        <w:t>Teacher</w:t>
      </w:r>
      <w:proofErr w:type="spellEnd"/>
      <w:r w:rsidR="00655D86" w:rsidRPr="00655D86">
        <w:rPr>
          <w:rFonts w:cs="Arial"/>
          <w:sz w:val="24"/>
          <w:szCs w:val="24"/>
          <w:highlight w:val="yellow"/>
        </w:rPr>
        <w:t xml:space="preserve"> </w:t>
      </w:r>
      <w:r w:rsidR="00655D86" w:rsidRPr="00655D86">
        <w:rPr>
          <w:rFonts w:cs="Arial"/>
          <w:color w:val="FF0000"/>
          <w:sz w:val="24"/>
          <w:szCs w:val="24"/>
          <w:highlight w:val="yellow"/>
        </w:rPr>
        <w:t xml:space="preserve">en </w:t>
      </w:r>
      <w:proofErr w:type="spellStart"/>
      <w:r w:rsidR="00655D86" w:rsidRPr="00950D33">
        <w:rPr>
          <w:rFonts w:cs="Arial"/>
          <w:i/>
          <w:color w:val="FF0000"/>
          <w:sz w:val="24"/>
          <w:szCs w:val="24"/>
          <w:highlight w:val="yellow"/>
        </w:rPr>
        <w:t>Early</w:t>
      </w:r>
      <w:proofErr w:type="spellEnd"/>
      <w:r w:rsidR="00655D86" w:rsidRPr="00950D33">
        <w:rPr>
          <w:rFonts w:cs="Arial"/>
          <w:i/>
          <w:color w:val="FF0000"/>
          <w:sz w:val="24"/>
          <w:szCs w:val="24"/>
          <w:highlight w:val="yellow"/>
        </w:rPr>
        <w:t xml:space="preserve"> </w:t>
      </w:r>
      <w:proofErr w:type="spellStart"/>
      <w:r w:rsidR="00655D86" w:rsidRPr="00950D33">
        <w:rPr>
          <w:rFonts w:cs="Arial"/>
          <w:i/>
          <w:color w:val="FF0000"/>
          <w:sz w:val="24"/>
          <w:szCs w:val="24"/>
          <w:highlight w:val="yellow"/>
        </w:rPr>
        <w:t>Years</w:t>
      </w:r>
      <w:proofErr w:type="spellEnd"/>
      <w:r w:rsidR="00655D86" w:rsidRPr="00655D86">
        <w:rPr>
          <w:rFonts w:cs="Arial"/>
          <w:color w:val="FF0000"/>
          <w:sz w:val="24"/>
          <w:szCs w:val="24"/>
          <w:highlight w:val="yellow"/>
        </w:rPr>
        <w:t xml:space="preserve"> </w:t>
      </w:r>
      <w:r w:rsidR="00655D86" w:rsidRPr="00655D86">
        <w:rPr>
          <w:rFonts w:cs="Arial"/>
          <w:sz w:val="24"/>
          <w:szCs w:val="24"/>
          <w:highlight w:val="yellow"/>
        </w:rPr>
        <w:t>y Primaria; en Bachillerato deberá dirigirse al Coordinador de Grado.</w:t>
      </w:r>
      <w:r w:rsidR="00203BD2">
        <w:rPr>
          <w:rFonts w:cs="Arial"/>
          <w:sz w:val="24"/>
          <w:szCs w:val="24"/>
        </w:rPr>
        <w:t xml:space="preserve"> </w:t>
      </w:r>
    </w:p>
    <w:p w14:paraId="47D73CAA" w14:textId="77777777" w:rsidR="00655D86" w:rsidRDefault="00655D86" w:rsidP="00BA35AC">
      <w:pPr>
        <w:pStyle w:val="BodyText"/>
        <w:rPr>
          <w:rFonts w:cs="Arial"/>
          <w:sz w:val="24"/>
          <w:szCs w:val="24"/>
        </w:rPr>
      </w:pPr>
    </w:p>
    <w:p w14:paraId="6E3E2F21" w14:textId="5C7C15B8" w:rsidR="000F1C19" w:rsidRPr="003B78FF" w:rsidRDefault="000F1C19" w:rsidP="000F1C19">
      <w:pPr>
        <w:pStyle w:val="BodyText"/>
        <w:rPr>
          <w:rFonts w:cs="Arial"/>
          <w:b/>
          <w:sz w:val="24"/>
          <w:szCs w:val="24"/>
        </w:rPr>
      </w:pPr>
      <w:r w:rsidRPr="003B78FF">
        <w:rPr>
          <w:rFonts w:cs="Arial"/>
          <w:b/>
          <w:sz w:val="24"/>
          <w:szCs w:val="24"/>
        </w:rPr>
        <w:t>_</w:t>
      </w:r>
      <w:r>
        <w:rPr>
          <w:rFonts w:cs="Arial"/>
          <w:b/>
          <w:sz w:val="24"/>
          <w:szCs w:val="24"/>
        </w:rPr>
        <w:t>4</w:t>
      </w:r>
      <w:r w:rsidRPr="003B78FF">
        <w:rPr>
          <w:rFonts w:cs="Arial"/>
          <w:b/>
          <w:sz w:val="24"/>
          <w:szCs w:val="24"/>
        </w:rPr>
        <w:t>.</w:t>
      </w:r>
      <w:r>
        <w:rPr>
          <w:rFonts w:cs="Arial"/>
          <w:b/>
          <w:sz w:val="24"/>
          <w:szCs w:val="24"/>
        </w:rPr>
        <w:t>2.1</w:t>
      </w:r>
      <w:r w:rsidRPr="003B78FF">
        <w:rPr>
          <w:rFonts w:cs="Arial"/>
          <w:b/>
          <w:sz w:val="24"/>
          <w:szCs w:val="24"/>
        </w:rPr>
        <w:t xml:space="preserve"> PROCEDIMIENTO FORMATIVO</w:t>
      </w:r>
      <w:r>
        <w:rPr>
          <w:rFonts w:cs="Arial"/>
          <w:b/>
          <w:sz w:val="24"/>
          <w:szCs w:val="24"/>
        </w:rPr>
        <w:t xml:space="preserve"> EN TOTS, TODDLERS &amp; NURSERY</w:t>
      </w:r>
      <w:r w:rsidRPr="003B78FF">
        <w:rPr>
          <w:rFonts w:cs="Arial"/>
          <w:b/>
          <w:sz w:val="24"/>
          <w:szCs w:val="24"/>
        </w:rPr>
        <w:t xml:space="preserve"> </w:t>
      </w:r>
      <w:r w:rsidRPr="000F1C19">
        <w:rPr>
          <w:rFonts w:cs="Arial"/>
          <w:b/>
          <w:strike/>
          <w:color w:val="FF0000"/>
          <w:sz w:val="24"/>
          <w:szCs w:val="24"/>
        </w:rPr>
        <w:t>JARDIN INFANTIL CCB</w:t>
      </w:r>
      <w:r w:rsidRPr="004C2D6B">
        <w:rPr>
          <w:rFonts w:cs="Arial"/>
          <w:b/>
          <w:color w:val="FF0000"/>
          <w:sz w:val="24"/>
          <w:szCs w:val="24"/>
        </w:rPr>
        <w:t xml:space="preserve"> </w:t>
      </w:r>
    </w:p>
    <w:p w14:paraId="62A2FFCB" w14:textId="14502B9C" w:rsidR="000F1C19" w:rsidRPr="003B78FF" w:rsidRDefault="000F1C19" w:rsidP="000F1C19">
      <w:pPr>
        <w:pStyle w:val="BodyText"/>
        <w:rPr>
          <w:rFonts w:cs="Arial"/>
          <w:sz w:val="24"/>
          <w:szCs w:val="24"/>
        </w:rPr>
      </w:pPr>
      <w:r w:rsidRPr="003B78FF">
        <w:rPr>
          <w:rFonts w:cs="Arial"/>
          <w:sz w:val="24"/>
          <w:szCs w:val="24"/>
        </w:rPr>
        <w:t xml:space="preserve">En </w:t>
      </w:r>
      <w:r w:rsidR="00C16048">
        <w:rPr>
          <w:rFonts w:cs="Arial"/>
          <w:sz w:val="24"/>
          <w:szCs w:val="24"/>
        </w:rPr>
        <w:t xml:space="preserve">estas edades </w:t>
      </w:r>
      <w:r w:rsidRPr="00C16048">
        <w:rPr>
          <w:rFonts w:cs="Arial"/>
          <w:strike/>
          <w:sz w:val="24"/>
          <w:szCs w:val="24"/>
        </w:rPr>
        <w:t>el Jardín</w:t>
      </w:r>
      <w:r w:rsidRPr="003B78FF">
        <w:rPr>
          <w:rFonts w:cs="Arial"/>
          <w:sz w:val="24"/>
          <w:szCs w:val="24"/>
        </w:rPr>
        <w:t xml:space="preserve"> los</w:t>
      </w:r>
      <w:r w:rsidRPr="00944973">
        <w:rPr>
          <w:rFonts w:cs="Arial"/>
          <w:sz w:val="24"/>
          <w:szCs w:val="24"/>
        </w:rPr>
        <w:t xml:space="preserve"> niños</w:t>
      </w:r>
      <w:r w:rsidRPr="003B78FF">
        <w:rPr>
          <w:rFonts w:cs="Arial"/>
          <w:sz w:val="24"/>
          <w:szCs w:val="24"/>
        </w:rPr>
        <w:t xml:space="preserve"> están en un proceso de aprendizaje en el que la conciencia moral aún </w:t>
      </w:r>
      <w:r w:rsidRPr="00C16048">
        <w:rPr>
          <w:rFonts w:cs="Arial"/>
          <w:strike/>
          <w:sz w:val="24"/>
          <w:szCs w:val="24"/>
        </w:rPr>
        <w:t xml:space="preserve">no </w:t>
      </w:r>
      <w:r w:rsidRPr="003B78FF">
        <w:rPr>
          <w:rFonts w:cs="Arial"/>
          <w:sz w:val="24"/>
          <w:szCs w:val="24"/>
        </w:rPr>
        <w:t xml:space="preserve">está </w:t>
      </w:r>
      <w:r w:rsidR="00C16048">
        <w:rPr>
          <w:rFonts w:cs="Arial"/>
          <w:sz w:val="24"/>
          <w:szCs w:val="24"/>
        </w:rPr>
        <w:t xml:space="preserve">en formación </w:t>
      </w:r>
      <w:r w:rsidRPr="00C16048">
        <w:rPr>
          <w:rFonts w:cs="Arial"/>
          <w:strike/>
          <w:sz w:val="24"/>
          <w:szCs w:val="24"/>
        </w:rPr>
        <w:t>muy desarrollada</w:t>
      </w:r>
      <w:r w:rsidRPr="003B78FF">
        <w:rPr>
          <w:rFonts w:cs="Arial"/>
          <w:sz w:val="24"/>
          <w:szCs w:val="24"/>
        </w:rPr>
        <w:t xml:space="preserve"> y muchos de sus comportamientos son propios y esperados de la edad en la que se encuentran. </w:t>
      </w:r>
    </w:p>
    <w:p w14:paraId="223C03DC" w14:textId="77777777" w:rsidR="000F1C19" w:rsidRPr="003B78FF" w:rsidRDefault="000F1C19" w:rsidP="000F1C19">
      <w:pPr>
        <w:pStyle w:val="BodyText"/>
        <w:rPr>
          <w:rFonts w:cs="Arial"/>
          <w:sz w:val="24"/>
          <w:szCs w:val="24"/>
        </w:rPr>
      </w:pPr>
      <w:r w:rsidRPr="003B78FF">
        <w:rPr>
          <w:rFonts w:cs="Arial"/>
          <w:sz w:val="24"/>
          <w:szCs w:val="24"/>
        </w:rPr>
        <w:t>La implementación de</w:t>
      </w:r>
      <w:r w:rsidRPr="008A57F2">
        <w:rPr>
          <w:rFonts w:cs="Arial"/>
          <w:color w:val="92D050"/>
          <w:sz w:val="24"/>
          <w:szCs w:val="24"/>
        </w:rPr>
        <w:t xml:space="preserve"> </w:t>
      </w:r>
      <w:r w:rsidRPr="00944973">
        <w:rPr>
          <w:rFonts w:cs="Arial"/>
          <w:sz w:val="24"/>
          <w:szCs w:val="24"/>
        </w:rPr>
        <w:t>los acuerdos organizativos que posibilitaran la adquisición de</w:t>
      </w:r>
      <w:r>
        <w:rPr>
          <w:rFonts w:cs="Arial"/>
          <w:color w:val="92D050"/>
          <w:sz w:val="24"/>
          <w:szCs w:val="24"/>
        </w:rPr>
        <w:t xml:space="preserve"> </w:t>
      </w:r>
      <w:r w:rsidRPr="003B78FF">
        <w:rPr>
          <w:rFonts w:cs="Arial"/>
          <w:sz w:val="24"/>
          <w:szCs w:val="24"/>
        </w:rPr>
        <w:t xml:space="preserve"> las normas en edades tempranas se lleva a cabo teniendo en cuenta el momento del desarrollo de los niños y sus procesos de aprendizaje.</w:t>
      </w:r>
    </w:p>
    <w:p w14:paraId="736CE516" w14:textId="77777777" w:rsidR="000F1C19" w:rsidRPr="003B78FF" w:rsidRDefault="000F1C19" w:rsidP="000F1C19">
      <w:pPr>
        <w:pStyle w:val="BodyText"/>
        <w:rPr>
          <w:rFonts w:cs="Arial"/>
          <w:sz w:val="24"/>
          <w:szCs w:val="24"/>
        </w:rPr>
      </w:pPr>
      <w:r w:rsidRPr="003B78FF">
        <w:rPr>
          <w:rFonts w:cs="Arial"/>
          <w:sz w:val="24"/>
          <w:szCs w:val="24"/>
        </w:rPr>
        <w:t xml:space="preserve">Frente a un comportamiento inadecuado de un niño(a) </w:t>
      </w:r>
      <w:r w:rsidRPr="000F1C19">
        <w:rPr>
          <w:rFonts w:cs="Arial"/>
          <w:strike/>
          <w:sz w:val="24"/>
          <w:szCs w:val="24"/>
        </w:rPr>
        <w:t>en el Jardín Infantil</w:t>
      </w:r>
      <w:r w:rsidRPr="003B78FF">
        <w:rPr>
          <w:rFonts w:cs="Arial"/>
          <w:sz w:val="24"/>
          <w:szCs w:val="24"/>
        </w:rPr>
        <w:t>:</w:t>
      </w:r>
    </w:p>
    <w:p w14:paraId="339D78DA" w14:textId="77777777" w:rsidR="000F1C19" w:rsidRPr="003B78FF" w:rsidRDefault="000F1C19" w:rsidP="000F1C19">
      <w:pPr>
        <w:pStyle w:val="ListBullet"/>
        <w:jc w:val="both"/>
        <w:rPr>
          <w:rFonts w:ascii="Arial" w:hAnsi="Arial" w:cs="Arial"/>
          <w:lang w:val="es-ES"/>
        </w:rPr>
      </w:pPr>
      <w:r w:rsidRPr="003B78FF">
        <w:rPr>
          <w:rFonts w:ascii="Arial" w:hAnsi="Arial" w:cs="Arial"/>
          <w:lang w:val="es-ES"/>
        </w:rPr>
        <w:t xml:space="preserve">La profesora y/o psicóloga interviene al niño(a) </w:t>
      </w:r>
      <w:r w:rsidRPr="0056716B">
        <w:rPr>
          <w:rFonts w:ascii="Arial" w:hAnsi="Arial" w:cs="Arial"/>
          <w:strike/>
          <w:highlight w:val="cyan"/>
          <w:lang w:val="es-ES"/>
        </w:rPr>
        <w:t>señalando su</w:t>
      </w:r>
      <w:r w:rsidRPr="003B78FF">
        <w:rPr>
          <w:rFonts w:ascii="Arial" w:hAnsi="Arial" w:cs="Arial"/>
          <w:lang w:val="es-ES"/>
        </w:rPr>
        <w:t xml:space="preserve"> </w:t>
      </w:r>
      <w:r>
        <w:rPr>
          <w:rFonts w:ascii="Arial" w:eastAsia="Arial" w:hAnsi="Arial" w:cs="Arial"/>
          <w:lang w:val="es-ES"/>
        </w:rPr>
        <w:t>señalando su</w:t>
      </w:r>
      <w:r w:rsidRPr="00944973">
        <w:rPr>
          <w:rFonts w:ascii="Arial" w:eastAsia="Arial" w:hAnsi="Arial" w:cs="Arial"/>
          <w:lang w:val="es-ES"/>
        </w:rPr>
        <w:t xml:space="preserve"> conducta</w:t>
      </w:r>
      <w:r>
        <w:rPr>
          <w:rFonts w:ascii="Arial" w:eastAsia="Arial" w:hAnsi="Arial" w:cs="Arial"/>
          <w:lang w:val="es-ES"/>
        </w:rPr>
        <w:t xml:space="preserve"> y llevándolo a reflexionar sobr</w:t>
      </w:r>
      <w:r w:rsidRPr="00944973">
        <w:rPr>
          <w:rFonts w:ascii="Arial" w:eastAsia="Arial" w:hAnsi="Arial" w:cs="Arial"/>
          <w:lang w:val="es-ES"/>
        </w:rPr>
        <w:t xml:space="preserve">e su </w:t>
      </w:r>
      <w:r w:rsidRPr="00944973">
        <w:rPr>
          <w:rFonts w:ascii="Arial" w:hAnsi="Arial" w:cs="Arial"/>
          <w:lang w:val="es-ES"/>
        </w:rPr>
        <w:t>actitud o comportamiento</w:t>
      </w:r>
      <w:r w:rsidRPr="003B78FF">
        <w:rPr>
          <w:rFonts w:ascii="Arial" w:hAnsi="Arial" w:cs="Arial"/>
          <w:lang w:val="es-ES"/>
        </w:rPr>
        <w:t xml:space="preserve"> ofreciéndole alternativas de solución, mostrándole las consecuencias de sus actos, explorando sentimientos y acompañándolo a reparar el daño. Con los niños mayores de tres años se intenta establecer compromisos verbales que conlleven al mejoramiento de su conduc</w:t>
      </w:r>
      <w:r>
        <w:rPr>
          <w:rFonts w:ascii="Arial" w:hAnsi="Arial" w:cs="Arial"/>
          <w:lang w:val="es-ES"/>
        </w:rPr>
        <w:t xml:space="preserve">ta. </w:t>
      </w:r>
    </w:p>
    <w:p w14:paraId="3B32006A" w14:textId="77777777" w:rsidR="000F1C19" w:rsidRPr="003B78FF" w:rsidRDefault="000F1C19" w:rsidP="000F1C19">
      <w:pPr>
        <w:pStyle w:val="ListBullet"/>
        <w:jc w:val="both"/>
        <w:rPr>
          <w:rFonts w:ascii="Arial" w:hAnsi="Arial" w:cs="Arial"/>
          <w:lang w:val="es-ES"/>
        </w:rPr>
      </w:pPr>
      <w:r w:rsidRPr="003B78FF">
        <w:rPr>
          <w:rFonts w:ascii="Arial" w:hAnsi="Arial" w:cs="Arial"/>
          <w:lang w:val="es-ES"/>
        </w:rPr>
        <w:t>Si el comportamiento inadecuado persiste se establecen diferentes medidas y estrategias como  la de prescindir de su participación en las actividades e invitarlo a observar y reflexionar sobre la conducta apropiada de sus compañeros con el acompañamiento permanente del adulto bien sea de las profesoras y/o psicóloga.</w:t>
      </w:r>
    </w:p>
    <w:p w14:paraId="0846A559" w14:textId="62A5A908" w:rsidR="000F1C19" w:rsidRPr="00944973" w:rsidRDefault="000F1C19" w:rsidP="000F1C19">
      <w:pPr>
        <w:pStyle w:val="ListBullet"/>
        <w:jc w:val="both"/>
        <w:rPr>
          <w:rFonts w:ascii="Arial" w:hAnsi="Arial" w:cs="Arial"/>
          <w:lang w:val="es-ES"/>
        </w:rPr>
      </w:pPr>
      <w:r w:rsidRPr="003B78FF">
        <w:rPr>
          <w:rFonts w:ascii="Arial" w:hAnsi="Arial" w:cs="Arial"/>
          <w:lang w:val="es-ES"/>
        </w:rPr>
        <w:t xml:space="preserve">Si su comportamiento comienza a afectar reiteradamente la relación con sus compañeros y el funcionamiento del grupo se cita a los padres para informarles sobre su </w:t>
      </w:r>
      <w:r w:rsidRPr="00944973">
        <w:rPr>
          <w:rFonts w:ascii="Arial" w:hAnsi="Arial" w:cs="Arial"/>
          <w:lang w:val="es-ES"/>
        </w:rPr>
        <w:t>conducta</w:t>
      </w:r>
      <w:r w:rsidRPr="00944973">
        <w:rPr>
          <w:rFonts w:ascii="Arial" w:hAnsi="Arial" w:cs="Arial"/>
          <w:sz w:val="32"/>
          <w:szCs w:val="32"/>
          <w:lang w:val="es-ES"/>
        </w:rPr>
        <w:t xml:space="preserve"> </w:t>
      </w:r>
      <w:r w:rsidRPr="00944973">
        <w:rPr>
          <w:rFonts w:ascii="Arial" w:hAnsi="Arial" w:cs="Arial"/>
          <w:lang w:val="es-ES"/>
        </w:rPr>
        <w:t>actitud o comportamiento</w:t>
      </w:r>
      <w:r w:rsidRPr="00944973">
        <w:rPr>
          <w:rFonts w:ascii="Arial" w:hAnsi="Arial" w:cs="Arial"/>
          <w:sz w:val="32"/>
          <w:szCs w:val="32"/>
          <w:lang w:val="es-ES"/>
        </w:rPr>
        <w:t>,</w:t>
      </w:r>
      <w:r w:rsidRPr="00944973">
        <w:rPr>
          <w:rFonts w:ascii="Arial" w:hAnsi="Arial" w:cs="Arial"/>
          <w:lang w:val="es-ES"/>
        </w:rPr>
        <w:t xml:space="preserve"> y acordar estrategias de manejo en casa buscando consistencia y coherencia con el</w:t>
      </w:r>
      <w:r w:rsidR="00C16048">
        <w:rPr>
          <w:rFonts w:ascii="Arial" w:hAnsi="Arial" w:cs="Arial"/>
          <w:lang w:val="es-ES"/>
        </w:rPr>
        <w:t xml:space="preserve"> colegio</w:t>
      </w:r>
      <w:r w:rsidRPr="00944973">
        <w:rPr>
          <w:rFonts w:ascii="Arial" w:hAnsi="Arial" w:cs="Arial"/>
          <w:lang w:val="es-ES"/>
        </w:rPr>
        <w:t xml:space="preserve"> </w:t>
      </w:r>
      <w:r w:rsidRPr="00C16048">
        <w:rPr>
          <w:rFonts w:ascii="Arial" w:hAnsi="Arial" w:cs="Arial"/>
          <w:strike/>
          <w:lang w:val="es-ES"/>
        </w:rPr>
        <w:t>jardín</w:t>
      </w:r>
      <w:r w:rsidRPr="00944973">
        <w:rPr>
          <w:rFonts w:ascii="Arial" w:hAnsi="Arial" w:cs="Arial"/>
          <w:lang w:val="es-ES"/>
        </w:rPr>
        <w:t>. Los padres deben comprometerse a seguir las recomendaciones sugeridas en la reunión.</w:t>
      </w:r>
    </w:p>
    <w:p w14:paraId="1941FBB6" w14:textId="62DBE4C4" w:rsidR="000F1C19" w:rsidRPr="00C16048" w:rsidRDefault="000F1C19" w:rsidP="000F1C19">
      <w:pPr>
        <w:pStyle w:val="ListBullet"/>
        <w:numPr>
          <w:ilvl w:val="0"/>
          <w:numId w:val="22"/>
        </w:numPr>
        <w:jc w:val="both"/>
        <w:rPr>
          <w:rFonts w:ascii="Arial" w:hAnsi="Arial" w:cs="Arial"/>
          <w:lang w:val="es-ES"/>
        </w:rPr>
      </w:pPr>
      <w:r w:rsidRPr="00944973">
        <w:rPr>
          <w:rFonts w:ascii="Arial" w:hAnsi="Arial" w:cs="Arial"/>
          <w:lang w:val="es-ES"/>
        </w:rPr>
        <w:t xml:space="preserve">Si el comportamiento o actitud del niño persiste se cita nuevamente a los padres para hacer el seguimiento y establecer, nuevos acuerdos y estrategias </w:t>
      </w:r>
      <w:r w:rsidRPr="00C16048">
        <w:rPr>
          <w:rFonts w:ascii="Arial" w:hAnsi="Arial" w:cs="Arial"/>
          <w:lang w:val="es-ES"/>
        </w:rPr>
        <w:t>de implementación en las pautas de crianza.  En caso de ser necesario, se considera la posibilidad, de remisión a terapia externa, a cargo de la psicóloga</w:t>
      </w:r>
      <w:r w:rsidR="00C16048" w:rsidRPr="00C16048">
        <w:rPr>
          <w:rFonts w:ascii="Arial" w:hAnsi="Arial" w:cs="Arial"/>
          <w:lang w:val="es-ES"/>
        </w:rPr>
        <w:t xml:space="preserve"> de la sección</w:t>
      </w:r>
      <w:r w:rsidRPr="00C16048">
        <w:rPr>
          <w:rFonts w:ascii="Arial" w:hAnsi="Arial" w:cs="Arial"/>
          <w:lang w:val="es-ES"/>
        </w:rPr>
        <w:t xml:space="preserve"> </w:t>
      </w:r>
      <w:r w:rsidRPr="00C16048">
        <w:rPr>
          <w:rFonts w:ascii="Arial" w:hAnsi="Arial" w:cs="Arial"/>
          <w:strike/>
          <w:lang w:val="es-ES"/>
        </w:rPr>
        <w:t>del jardín</w:t>
      </w:r>
      <w:r w:rsidRPr="00C16048">
        <w:rPr>
          <w:rFonts w:ascii="Arial" w:eastAsia="Arial" w:hAnsi="Arial" w:cs="Arial"/>
          <w:strike/>
          <w:lang w:val="es-ES"/>
        </w:rPr>
        <w:t>, previa aprobación de la Directora del Jardín</w:t>
      </w:r>
      <w:r w:rsidRPr="00C16048">
        <w:rPr>
          <w:rFonts w:ascii="Arial" w:eastAsia="Arial" w:hAnsi="Arial" w:cs="Arial"/>
          <w:lang w:val="es-ES"/>
        </w:rPr>
        <w:t>.</w:t>
      </w:r>
    </w:p>
    <w:p w14:paraId="11D33252" w14:textId="28E41C67" w:rsidR="000F1C19" w:rsidRPr="00C16048" w:rsidRDefault="000F1C19" w:rsidP="000F1C19">
      <w:pPr>
        <w:pStyle w:val="BodyText"/>
        <w:rPr>
          <w:rFonts w:cs="Arial"/>
          <w:sz w:val="24"/>
          <w:szCs w:val="24"/>
        </w:rPr>
      </w:pPr>
      <w:r w:rsidRPr="00C16048">
        <w:rPr>
          <w:rFonts w:eastAsia="Arial" w:cs="Arial"/>
          <w:sz w:val="24"/>
          <w:szCs w:val="24"/>
        </w:rPr>
        <w:t>Se realizarán reuniones con padres de familia, con el fin de analizar y proponer un trabajo continuo padres de familia-</w:t>
      </w:r>
      <w:r w:rsidR="00C16048" w:rsidRPr="00C16048">
        <w:rPr>
          <w:rFonts w:eastAsia="Arial" w:cs="Arial"/>
          <w:sz w:val="24"/>
          <w:szCs w:val="24"/>
        </w:rPr>
        <w:t>colegio</w:t>
      </w:r>
      <w:r w:rsidRPr="00C16048">
        <w:rPr>
          <w:rFonts w:eastAsia="Arial" w:cs="Arial"/>
          <w:sz w:val="24"/>
          <w:szCs w:val="24"/>
        </w:rPr>
        <w:t xml:space="preserve"> </w:t>
      </w:r>
      <w:r w:rsidRPr="00C16048">
        <w:rPr>
          <w:rFonts w:eastAsia="Arial" w:cs="Arial"/>
          <w:strike/>
          <w:sz w:val="24"/>
          <w:szCs w:val="24"/>
        </w:rPr>
        <w:t>Jardín</w:t>
      </w:r>
      <w:r w:rsidRPr="00C16048">
        <w:rPr>
          <w:rFonts w:cs="Arial"/>
          <w:sz w:val="24"/>
          <w:szCs w:val="24"/>
        </w:rPr>
        <w:t>.</w:t>
      </w:r>
    </w:p>
    <w:p w14:paraId="201E4D99" w14:textId="77777777" w:rsidR="000F1C19" w:rsidRPr="000F1C19" w:rsidRDefault="000F1C19" w:rsidP="000F1C19">
      <w:pPr>
        <w:pStyle w:val="BodyText"/>
        <w:rPr>
          <w:rFonts w:eastAsia="Arial" w:cs="Arial"/>
        </w:rPr>
      </w:pPr>
    </w:p>
    <w:p w14:paraId="77F2431F" w14:textId="3D439E8A" w:rsidR="00422AFB" w:rsidRPr="00CD02B9" w:rsidRDefault="004C2D6B" w:rsidP="0065670F">
      <w:pPr>
        <w:ind w:right="51"/>
        <w:jc w:val="both"/>
        <w:rPr>
          <w:rFonts w:ascii="Arial" w:hAnsi="Arial" w:cs="Arial"/>
          <w:b/>
          <w:lang w:val="es-ES"/>
        </w:rPr>
      </w:pPr>
      <w:r w:rsidRPr="00CD02B9">
        <w:rPr>
          <w:rFonts w:ascii="Arial" w:hAnsi="Arial" w:cs="Arial"/>
          <w:b/>
          <w:lang w:val="es-ES"/>
        </w:rPr>
        <w:t>_ 4.2</w:t>
      </w:r>
      <w:r w:rsidR="00CD02B9" w:rsidRPr="00CD02B9">
        <w:rPr>
          <w:rFonts w:ascii="Arial" w:hAnsi="Arial" w:cs="Arial"/>
          <w:b/>
          <w:lang w:val="es-ES"/>
        </w:rPr>
        <w:t>.1</w:t>
      </w:r>
      <w:r w:rsidRPr="00CD02B9">
        <w:rPr>
          <w:rFonts w:ascii="Arial" w:hAnsi="Arial" w:cs="Arial"/>
          <w:b/>
          <w:lang w:val="es-ES"/>
        </w:rPr>
        <w:t xml:space="preserve"> FALTAS LEVES</w:t>
      </w:r>
    </w:p>
    <w:p w14:paraId="5ED7FBAD" w14:textId="7FB13B3F" w:rsidR="004C2D6B" w:rsidRDefault="004C2D6B" w:rsidP="0065670F">
      <w:pPr>
        <w:ind w:right="51"/>
        <w:jc w:val="both"/>
        <w:rPr>
          <w:rFonts w:ascii="Arial" w:hAnsi="Arial" w:cs="Arial"/>
          <w:lang w:val="es-ES"/>
        </w:rPr>
      </w:pPr>
      <w:r>
        <w:rPr>
          <w:rFonts w:ascii="Arial" w:hAnsi="Arial" w:cs="Arial"/>
          <w:lang w:val="es-ES"/>
        </w:rPr>
        <w:t xml:space="preserve">Son aquellas que contradicen las normas básicas del Colegio. </w:t>
      </w:r>
      <w:r w:rsidR="00DA3E52" w:rsidRPr="00DA3E52">
        <w:rPr>
          <w:rFonts w:ascii="Arial" w:hAnsi="Arial" w:cs="Arial"/>
          <w:highlight w:val="yellow"/>
          <w:lang w:val="es-ES"/>
        </w:rPr>
        <w:t>Son los incidentes que evidencian el no cumplir con las expectativas de comportamiento en el aula y en el Colegio. Cuando una de estas se presenta deberá haber una respuesta inmediata por parte del profesor a cargo, seguido del registro de la falta.</w:t>
      </w:r>
      <w:r w:rsidR="00DA3E52">
        <w:rPr>
          <w:rFonts w:ascii="Arial" w:hAnsi="Arial" w:cs="Arial"/>
          <w:lang w:val="es-ES"/>
        </w:rPr>
        <w:t xml:space="preserve"> </w:t>
      </w:r>
      <w:r>
        <w:rPr>
          <w:rFonts w:ascii="Arial" w:hAnsi="Arial" w:cs="Arial"/>
          <w:lang w:val="es-ES"/>
        </w:rPr>
        <w:t>Se consideran faltas leves las siguientes:</w:t>
      </w:r>
    </w:p>
    <w:p w14:paraId="00CF5B41" w14:textId="77777777" w:rsidR="005103F8" w:rsidRPr="003B78FF" w:rsidRDefault="005103F8" w:rsidP="0065670F">
      <w:pPr>
        <w:ind w:right="51"/>
        <w:jc w:val="both"/>
        <w:rPr>
          <w:rFonts w:ascii="Arial" w:hAnsi="Arial" w:cs="Arial"/>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860"/>
      </w:tblGrid>
      <w:tr w:rsidR="00613493" w:rsidRPr="00AB7936" w14:paraId="11FE7239" w14:textId="77777777" w:rsidTr="00D64386">
        <w:tc>
          <w:tcPr>
            <w:tcW w:w="9540" w:type="dxa"/>
            <w:gridSpan w:val="2"/>
          </w:tcPr>
          <w:p w14:paraId="2405EA69" w14:textId="35DD6B28" w:rsidR="00613493" w:rsidRPr="003B78FF" w:rsidRDefault="006809FF" w:rsidP="0065670F">
            <w:pPr>
              <w:ind w:right="51"/>
              <w:jc w:val="both"/>
              <w:rPr>
                <w:rFonts w:ascii="Arial" w:hAnsi="Arial" w:cs="Arial"/>
                <w:b/>
                <w:lang w:val="es-ES"/>
              </w:rPr>
            </w:pPr>
            <w:r>
              <w:rPr>
                <w:rFonts w:ascii="Arial" w:hAnsi="Arial" w:cs="Arial"/>
                <w:b/>
                <w:lang w:val="es-ES"/>
              </w:rPr>
              <w:t>4</w:t>
            </w:r>
            <w:r w:rsidR="00613493" w:rsidRPr="003B78FF">
              <w:rPr>
                <w:rFonts w:ascii="Arial" w:hAnsi="Arial" w:cs="Arial"/>
                <w:b/>
                <w:lang w:val="es-ES"/>
              </w:rPr>
              <w:t>.2.1</w:t>
            </w:r>
            <w:r w:rsidR="007A2FB5" w:rsidRPr="003B78FF">
              <w:rPr>
                <w:rFonts w:ascii="Arial" w:hAnsi="Arial" w:cs="Arial"/>
                <w:b/>
                <w:lang w:val="es-ES"/>
              </w:rPr>
              <w:t>.1</w:t>
            </w:r>
            <w:r w:rsidR="00613493" w:rsidRPr="003B78FF">
              <w:rPr>
                <w:rFonts w:ascii="Arial" w:hAnsi="Arial" w:cs="Arial"/>
                <w:b/>
                <w:lang w:val="es-ES"/>
              </w:rPr>
              <w:t xml:space="preserve"> FALTAS LEVES EN LA SECCION DE</w:t>
            </w:r>
            <w:r w:rsidR="000B2AC6">
              <w:rPr>
                <w:rFonts w:ascii="Arial" w:hAnsi="Arial" w:cs="Arial"/>
                <w:b/>
                <w:lang w:val="es-ES"/>
              </w:rPr>
              <w:t xml:space="preserve"> PRIMERA INFANCIA (PREKINDER, KINDER, PRIMERO)</w:t>
            </w:r>
            <w:r w:rsidR="00613493" w:rsidRPr="003B78FF">
              <w:rPr>
                <w:rFonts w:ascii="Arial" w:hAnsi="Arial" w:cs="Arial"/>
                <w:b/>
                <w:lang w:val="es-ES"/>
              </w:rPr>
              <w:t xml:space="preserve"> </w:t>
            </w:r>
            <w:r w:rsidR="00613493" w:rsidRPr="000B2AC6">
              <w:rPr>
                <w:rFonts w:ascii="Arial" w:hAnsi="Arial" w:cs="Arial"/>
                <w:b/>
                <w:strike/>
                <w:color w:val="FF0000"/>
                <w:lang w:val="es-ES"/>
              </w:rPr>
              <w:t>PREPRIMARIA</w:t>
            </w:r>
            <w:r w:rsidR="00613493" w:rsidRPr="000B2AC6">
              <w:rPr>
                <w:rFonts w:ascii="Arial" w:hAnsi="Arial" w:cs="Arial"/>
                <w:b/>
                <w:strike/>
                <w:lang w:val="es-ES"/>
              </w:rPr>
              <w:t xml:space="preserve"> </w:t>
            </w:r>
            <w:r w:rsidR="00613493" w:rsidRPr="003B78FF">
              <w:rPr>
                <w:rFonts w:ascii="Arial" w:hAnsi="Arial" w:cs="Arial"/>
                <w:b/>
                <w:lang w:val="es-ES"/>
              </w:rPr>
              <w:t xml:space="preserve"> </w:t>
            </w:r>
          </w:p>
        </w:tc>
      </w:tr>
      <w:tr w:rsidR="00613493" w:rsidRPr="00AB7936" w14:paraId="512CC575" w14:textId="77777777" w:rsidTr="00D64386">
        <w:trPr>
          <w:cantSplit/>
          <w:trHeight w:val="406"/>
        </w:trPr>
        <w:tc>
          <w:tcPr>
            <w:tcW w:w="4680" w:type="dxa"/>
            <w:tcBorders>
              <w:bottom w:val="single" w:sz="4" w:space="0" w:color="auto"/>
            </w:tcBorders>
          </w:tcPr>
          <w:p w14:paraId="6970B166" w14:textId="77777777" w:rsidR="00613493" w:rsidRPr="003B78FF" w:rsidRDefault="00613493" w:rsidP="0065670F">
            <w:pPr>
              <w:jc w:val="both"/>
              <w:rPr>
                <w:rFonts w:ascii="Arial" w:hAnsi="Arial" w:cs="Arial"/>
                <w:lang w:val="es-ES"/>
              </w:rPr>
            </w:pPr>
            <w:r w:rsidRPr="003B78FF">
              <w:rPr>
                <w:rFonts w:ascii="Arial" w:hAnsi="Arial" w:cs="Arial"/>
                <w:b/>
                <w:lang w:val="es-ES"/>
              </w:rPr>
              <w:t>Faltas:</w:t>
            </w:r>
          </w:p>
          <w:p w14:paraId="235274D7" w14:textId="77777777" w:rsidR="00613493" w:rsidRPr="003B78FF" w:rsidRDefault="00613493" w:rsidP="0065670F">
            <w:pPr>
              <w:ind w:right="51"/>
              <w:jc w:val="both"/>
              <w:rPr>
                <w:rFonts w:ascii="Arial" w:hAnsi="Arial" w:cs="Arial"/>
                <w:b/>
                <w:lang w:val="es-ES"/>
              </w:rPr>
            </w:pPr>
          </w:p>
        </w:tc>
        <w:tc>
          <w:tcPr>
            <w:tcW w:w="4860" w:type="dxa"/>
            <w:tcBorders>
              <w:bottom w:val="single" w:sz="4" w:space="0" w:color="auto"/>
            </w:tcBorders>
          </w:tcPr>
          <w:p w14:paraId="2D592D54" w14:textId="77777777" w:rsidR="00613493" w:rsidRPr="003B78FF" w:rsidRDefault="00613493" w:rsidP="0065670F">
            <w:pPr>
              <w:ind w:right="51"/>
              <w:jc w:val="both"/>
              <w:rPr>
                <w:rFonts w:ascii="Arial" w:hAnsi="Arial" w:cs="Arial"/>
                <w:b/>
                <w:lang w:val="es-ES"/>
              </w:rPr>
            </w:pPr>
            <w:r w:rsidRPr="003B78FF">
              <w:rPr>
                <w:rFonts w:ascii="Arial" w:hAnsi="Arial" w:cs="Arial"/>
                <w:b/>
                <w:lang w:val="es-ES"/>
              </w:rPr>
              <w:t>Procedimiento para su control y enmienda:</w:t>
            </w:r>
          </w:p>
        </w:tc>
      </w:tr>
      <w:tr w:rsidR="00613493" w:rsidRPr="00AB7936" w14:paraId="1C65A4D0" w14:textId="77777777" w:rsidTr="00D64386">
        <w:trPr>
          <w:cantSplit/>
          <w:trHeight w:val="3400"/>
        </w:trPr>
        <w:tc>
          <w:tcPr>
            <w:tcW w:w="4680" w:type="dxa"/>
            <w:vMerge w:val="restart"/>
          </w:tcPr>
          <w:p w14:paraId="3DA00075" w14:textId="77777777" w:rsidR="00613493" w:rsidRPr="003B78FF" w:rsidRDefault="00613493" w:rsidP="0065670F">
            <w:pPr>
              <w:jc w:val="both"/>
              <w:rPr>
                <w:rFonts w:ascii="Arial" w:hAnsi="Arial" w:cs="Arial"/>
                <w:lang w:val="es-ES"/>
              </w:rPr>
            </w:pPr>
            <w:r w:rsidRPr="003B78FF">
              <w:rPr>
                <w:rFonts w:ascii="Arial" w:hAnsi="Arial" w:cs="Arial"/>
                <w:lang w:val="es-ES"/>
              </w:rPr>
              <w:t>-Llegar tarde a clase u otra actividad académica.</w:t>
            </w:r>
          </w:p>
          <w:p w14:paraId="3E3E5202" w14:textId="77777777" w:rsidR="00613493" w:rsidRPr="003B78FF" w:rsidRDefault="00142CB1" w:rsidP="0065670F">
            <w:pPr>
              <w:jc w:val="both"/>
              <w:rPr>
                <w:rFonts w:ascii="Arial" w:hAnsi="Arial" w:cs="Arial"/>
                <w:lang w:val="es-ES"/>
              </w:rPr>
            </w:pPr>
            <w:r>
              <w:rPr>
                <w:rFonts w:ascii="Arial" w:hAnsi="Arial" w:cs="Arial"/>
                <w:lang w:val="es-ES"/>
              </w:rPr>
              <w:t>-</w:t>
            </w:r>
            <w:r w:rsidR="00613493" w:rsidRPr="003B78FF">
              <w:rPr>
                <w:rFonts w:ascii="Arial" w:hAnsi="Arial" w:cs="Arial"/>
                <w:lang w:val="es-ES"/>
              </w:rPr>
              <w:t>Interrumpir reiteradamente el desarrollo normal de las actividades académicas conversando, o distrayendo a los compañeros.</w:t>
            </w:r>
          </w:p>
          <w:p w14:paraId="77DCF7D5" w14:textId="77777777" w:rsidR="00613493" w:rsidRPr="003B78FF" w:rsidRDefault="00142CB1" w:rsidP="0065670F">
            <w:pPr>
              <w:jc w:val="both"/>
              <w:rPr>
                <w:rFonts w:ascii="Arial" w:hAnsi="Arial" w:cs="Arial"/>
                <w:lang w:val="es-ES"/>
              </w:rPr>
            </w:pPr>
            <w:r>
              <w:rPr>
                <w:rFonts w:ascii="Arial" w:hAnsi="Arial" w:cs="Arial"/>
                <w:lang w:val="es-ES"/>
              </w:rPr>
              <w:t>-</w:t>
            </w:r>
            <w:r w:rsidR="00613493" w:rsidRPr="003B78FF">
              <w:rPr>
                <w:rFonts w:ascii="Arial" w:hAnsi="Arial" w:cs="Arial"/>
                <w:lang w:val="es-ES"/>
              </w:rPr>
              <w:t>No acatar las indicaciones dadas por los adultos.</w:t>
            </w:r>
          </w:p>
          <w:p w14:paraId="731C8FCD" w14:textId="77777777" w:rsidR="00C0381A" w:rsidRPr="003B78FF" w:rsidRDefault="00613493" w:rsidP="0065670F">
            <w:pPr>
              <w:jc w:val="both"/>
              <w:rPr>
                <w:rFonts w:ascii="Arial" w:hAnsi="Arial" w:cs="Arial"/>
                <w:lang w:val="es-ES"/>
              </w:rPr>
            </w:pPr>
            <w:r w:rsidRPr="003B78FF">
              <w:rPr>
                <w:rFonts w:ascii="Arial" w:hAnsi="Arial" w:cs="Arial"/>
                <w:lang w:val="es-ES"/>
              </w:rPr>
              <w:t>-</w:t>
            </w:r>
            <w:r w:rsidR="001D24C0" w:rsidRPr="003B78FF">
              <w:rPr>
                <w:rFonts w:ascii="Arial" w:hAnsi="Arial" w:cs="Arial"/>
                <w:lang w:val="es-ES"/>
              </w:rPr>
              <w:t>No portar los uniformes de acuerdo a lo estipulado en el presente manual.</w:t>
            </w:r>
          </w:p>
          <w:p w14:paraId="29C59B31" w14:textId="77777777" w:rsidR="00613493" w:rsidRPr="003B78FF" w:rsidRDefault="00142CB1" w:rsidP="0065670F">
            <w:pPr>
              <w:jc w:val="both"/>
              <w:rPr>
                <w:rFonts w:ascii="Arial" w:hAnsi="Arial" w:cs="Arial"/>
                <w:lang w:val="es-ES"/>
              </w:rPr>
            </w:pPr>
            <w:r>
              <w:rPr>
                <w:rFonts w:ascii="Arial" w:hAnsi="Arial" w:cs="Arial"/>
                <w:lang w:val="es-ES"/>
              </w:rPr>
              <w:t>-</w:t>
            </w:r>
            <w:r w:rsidR="00613493" w:rsidRPr="003B78FF">
              <w:rPr>
                <w:rFonts w:ascii="Arial" w:hAnsi="Arial" w:cs="Arial"/>
                <w:lang w:val="es-ES"/>
              </w:rPr>
              <w:t xml:space="preserve">Hacer uso de </w:t>
            </w:r>
            <w:r w:rsidR="00A21603" w:rsidRPr="003B78FF">
              <w:rPr>
                <w:rFonts w:ascii="Arial" w:hAnsi="Arial" w:cs="Arial"/>
                <w:lang w:val="es-ES"/>
              </w:rPr>
              <w:t>dispositivos de comunicación inalámbrica (</w:t>
            </w:r>
            <w:r w:rsidR="00FA7828">
              <w:rPr>
                <w:rFonts w:ascii="Arial" w:hAnsi="Arial" w:cs="Arial"/>
                <w:lang w:val="es-ES"/>
              </w:rPr>
              <w:t>celulares</w:t>
            </w:r>
            <w:r w:rsidR="00A21603" w:rsidRPr="003B78FF">
              <w:rPr>
                <w:rFonts w:ascii="Arial" w:hAnsi="Arial" w:cs="Arial"/>
                <w:lang w:val="es-ES"/>
              </w:rPr>
              <w:t xml:space="preserve">), </w:t>
            </w:r>
            <w:r w:rsidR="00FA7828">
              <w:rPr>
                <w:rFonts w:ascii="Arial" w:hAnsi="Arial" w:cs="Arial"/>
                <w:lang w:val="es-ES"/>
              </w:rPr>
              <w:t>reproductores de música</w:t>
            </w:r>
            <w:r w:rsidR="00613493" w:rsidRPr="003B78FF">
              <w:rPr>
                <w:rFonts w:ascii="Arial" w:hAnsi="Arial" w:cs="Arial"/>
                <w:lang w:val="es-ES"/>
              </w:rPr>
              <w:t xml:space="preserve">, </w:t>
            </w:r>
            <w:r w:rsidR="00FA7828">
              <w:rPr>
                <w:rFonts w:ascii="Arial" w:hAnsi="Arial" w:cs="Arial"/>
                <w:lang w:val="es-ES"/>
              </w:rPr>
              <w:t xml:space="preserve">tabletas electrónicas, entre otros, </w:t>
            </w:r>
            <w:r w:rsidR="00613493" w:rsidRPr="003B78FF">
              <w:rPr>
                <w:rFonts w:ascii="Arial" w:hAnsi="Arial" w:cs="Arial"/>
                <w:lang w:val="es-ES"/>
              </w:rPr>
              <w:t>durante la jornada académica. (El Colegio no se responsabiliza por extravío o pérdida de ningún objeto.)</w:t>
            </w:r>
          </w:p>
          <w:p w14:paraId="1CDF7A0C" w14:textId="77777777" w:rsidR="00C07B1C" w:rsidRPr="003B78FF" w:rsidRDefault="00613493" w:rsidP="0065670F">
            <w:pPr>
              <w:jc w:val="both"/>
              <w:rPr>
                <w:rFonts w:ascii="Arial" w:hAnsi="Arial" w:cs="Arial"/>
                <w:lang w:val="es-ES"/>
              </w:rPr>
            </w:pPr>
            <w:r w:rsidRPr="003B78FF">
              <w:rPr>
                <w:rFonts w:ascii="Arial" w:hAnsi="Arial" w:cs="Arial"/>
                <w:lang w:val="es-ES"/>
              </w:rPr>
              <w:t>-Traer al Colegio juguetes sin permiso de la institución o utilizar</w:t>
            </w:r>
            <w:r w:rsidR="00096FA0">
              <w:rPr>
                <w:rFonts w:ascii="Arial" w:hAnsi="Arial" w:cs="Arial"/>
                <w:lang w:val="es-ES"/>
              </w:rPr>
              <w:t>los en momentos no autorizados.</w:t>
            </w:r>
          </w:p>
          <w:p w14:paraId="4459F0A1" w14:textId="77777777" w:rsidR="00613493" w:rsidRPr="003B78FF" w:rsidRDefault="00142CB1" w:rsidP="0065670F">
            <w:pPr>
              <w:jc w:val="both"/>
              <w:rPr>
                <w:rFonts w:ascii="Arial" w:hAnsi="Arial" w:cs="Arial"/>
                <w:lang w:val="es-ES"/>
              </w:rPr>
            </w:pPr>
            <w:r>
              <w:rPr>
                <w:rFonts w:ascii="Arial" w:hAnsi="Arial" w:cs="Arial"/>
                <w:lang w:val="es-ES"/>
              </w:rPr>
              <w:t>-</w:t>
            </w:r>
            <w:r w:rsidR="00613493" w:rsidRPr="003B78FF">
              <w:rPr>
                <w:rFonts w:ascii="Arial" w:hAnsi="Arial" w:cs="Arial"/>
                <w:lang w:val="es-ES"/>
              </w:rPr>
              <w:t>Comprar en la cafetería del Colegio sin haber sido autorizado para ello.</w:t>
            </w:r>
          </w:p>
          <w:p w14:paraId="49713B43" w14:textId="77777777" w:rsidR="00C07B1C" w:rsidRPr="003B78FF" w:rsidRDefault="00A204DB" w:rsidP="0065670F">
            <w:pPr>
              <w:jc w:val="both"/>
              <w:rPr>
                <w:rFonts w:ascii="Arial" w:hAnsi="Arial" w:cs="Arial"/>
                <w:lang w:val="es-ES"/>
              </w:rPr>
            </w:pPr>
            <w:r>
              <w:rPr>
                <w:rFonts w:ascii="Arial" w:hAnsi="Arial" w:cs="Arial"/>
                <w:lang w:val="es-ES"/>
              </w:rPr>
              <w:t>-</w:t>
            </w:r>
            <w:r w:rsidR="00FA7828">
              <w:rPr>
                <w:rFonts w:ascii="Arial" w:hAnsi="Arial" w:cs="Arial"/>
                <w:lang w:val="es-ES"/>
              </w:rPr>
              <w:t>Realizar ventas en el C</w:t>
            </w:r>
            <w:r w:rsidR="00C07B1C" w:rsidRPr="003B78FF">
              <w:rPr>
                <w:rFonts w:ascii="Arial" w:hAnsi="Arial" w:cs="Arial"/>
                <w:lang w:val="es-ES"/>
              </w:rPr>
              <w:t>olegio.</w:t>
            </w:r>
          </w:p>
          <w:p w14:paraId="17FB4CF6" w14:textId="77777777" w:rsidR="00613493" w:rsidRPr="003B78FF" w:rsidRDefault="00A204DB" w:rsidP="00D64386">
            <w:pPr>
              <w:jc w:val="both"/>
              <w:rPr>
                <w:rFonts w:ascii="Arial" w:hAnsi="Arial" w:cs="Arial"/>
                <w:lang w:val="es-ES"/>
              </w:rPr>
            </w:pPr>
            <w:r>
              <w:rPr>
                <w:rFonts w:ascii="Arial" w:hAnsi="Arial" w:cs="Arial"/>
                <w:lang w:val="es-ES"/>
              </w:rPr>
              <w:t>-</w:t>
            </w:r>
            <w:r w:rsidR="00613493" w:rsidRPr="003B78FF">
              <w:rPr>
                <w:rFonts w:ascii="Arial" w:hAnsi="Arial" w:cs="Arial"/>
                <w:lang w:val="es-ES"/>
              </w:rPr>
              <w:t>En general, todo compartimiento que contravenga las normas básicas del Colegio ya sea en el aula, la biblioteca, la</w:t>
            </w:r>
            <w:r w:rsidR="00613493" w:rsidRPr="003B78FF">
              <w:rPr>
                <w:rFonts w:ascii="Arial" w:hAnsi="Arial" w:cs="Arial"/>
                <w:b/>
                <w:lang w:val="es-ES"/>
              </w:rPr>
              <w:t xml:space="preserve"> </w:t>
            </w:r>
            <w:r w:rsidR="00613493" w:rsidRPr="003B78FF">
              <w:rPr>
                <w:rFonts w:ascii="Arial" w:hAnsi="Arial" w:cs="Arial"/>
                <w:lang w:val="es-ES"/>
              </w:rPr>
              <w:t>cafetería, la zona de juegos, el auditorio, en los buses o fuera del Cole</w:t>
            </w:r>
            <w:r w:rsidR="00D64386">
              <w:rPr>
                <w:rFonts w:ascii="Arial" w:hAnsi="Arial" w:cs="Arial"/>
                <w:lang w:val="es-ES"/>
              </w:rPr>
              <w:t>gio en actividades programadas.</w:t>
            </w:r>
          </w:p>
        </w:tc>
        <w:tc>
          <w:tcPr>
            <w:tcW w:w="4860" w:type="dxa"/>
          </w:tcPr>
          <w:p w14:paraId="1EC4481F" w14:textId="77777777" w:rsidR="00613493" w:rsidRPr="003B78FF" w:rsidRDefault="00613493" w:rsidP="0065670F">
            <w:pPr>
              <w:jc w:val="both"/>
              <w:rPr>
                <w:rFonts w:ascii="Arial" w:hAnsi="Arial" w:cs="Arial"/>
                <w:lang w:val="es-ES"/>
              </w:rPr>
            </w:pPr>
            <w:r w:rsidRPr="003B78FF">
              <w:rPr>
                <w:rFonts w:ascii="Arial" w:hAnsi="Arial" w:cs="Arial"/>
                <w:lang w:val="es-ES"/>
              </w:rPr>
              <w:t xml:space="preserve">1. El docente </w:t>
            </w:r>
            <w:r w:rsidR="00C14BD2" w:rsidRPr="003B78FF">
              <w:rPr>
                <w:rFonts w:ascii="Arial" w:hAnsi="Arial" w:cs="Arial"/>
                <w:lang w:val="es-ES"/>
              </w:rPr>
              <w:t xml:space="preserve">a cargo en ese momento </w:t>
            </w:r>
            <w:r w:rsidRPr="003B78FF">
              <w:rPr>
                <w:rFonts w:ascii="Arial" w:hAnsi="Arial" w:cs="Arial"/>
                <w:lang w:val="es-ES"/>
              </w:rPr>
              <w:t xml:space="preserve">dialoga con el niño para ayudarlo a reflexionar sobre lo sucedido y a pensar en alternativas. </w:t>
            </w:r>
          </w:p>
          <w:p w14:paraId="6B0F7D10" w14:textId="77777777" w:rsidR="00613493" w:rsidRPr="003B78FF" w:rsidRDefault="00613493" w:rsidP="0065670F">
            <w:pPr>
              <w:jc w:val="both"/>
              <w:rPr>
                <w:rFonts w:ascii="Arial" w:hAnsi="Arial" w:cs="Arial"/>
                <w:lang w:val="es-ES"/>
              </w:rPr>
            </w:pPr>
            <w:r w:rsidRPr="003B78FF">
              <w:rPr>
                <w:rFonts w:ascii="Arial" w:hAnsi="Arial" w:cs="Arial"/>
                <w:lang w:val="es-ES"/>
              </w:rPr>
              <w:t>2. Al incurrir en la segunda falta, se reitera la instancia de reflexión y se establecen acuerdos verbales.</w:t>
            </w:r>
          </w:p>
          <w:p w14:paraId="4C3DCAAB" w14:textId="77777777" w:rsidR="00613493" w:rsidRPr="003B78FF" w:rsidRDefault="00613493" w:rsidP="0065670F">
            <w:pPr>
              <w:jc w:val="both"/>
              <w:rPr>
                <w:rFonts w:ascii="Arial" w:hAnsi="Arial" w:cs="Arial"/>
                <w:lang w:val="es-ES"/>
              </w:rPr>
            </w:pPr>
            <w:r w:rsidRPr="003B78FF">
              <w:rPr>
                <w:rFonts w:ascii="Arial" w:hAnsi="Arial" w:cs="Arial"/>
                <w:lang w:val="es-ES"/>
              </w:rPr>
              <w:t xml:space="preserve">3. A la tercera falta, además de la nueva reflexión se hace el registro escrito utilizando el </w:t>
            </w:r>
            <w:r w:rsidR="00FA7828">
              <w:rPr>
                <w:rFonts w:ascii="Arial" w:hAnsi="Arial" w:cs="Arial"/>
                <w:i/>
                <w:lang w:val="es-ES"/>
              </w:rPr>
              <w:t>“Formato de R</w:t>
            </w:r>
            <w:r w:rsidRPr="003B78FF">
              <w:rPr>
                <w:rFonts w:ascii="Arial" w:hAnsi="Arial" w:cs="Arial"/>
                <w:i/>
                <w:lang w:val="es-ES"/>
              </w:rPr>
              <w:t>eflexión”</w:t>
            </w:r>
            <w:r w:rsidRPr="003B78FF">
              <w:rPr>
                <w:rFonts w:ascii="Arial" w:hAnsi="Arial" w:cs="Arial"/>
                <w:lang w:val="es-ES"/>
              </w:rPr>
              <w:t xml:space="preserve"> </w:t>
            </w:r>
            <w:r w:rsidR="00C14BD2" w:rsidRPr="003B78FF">
              <w:rPr>
                <w:rFonts w:ascii="Arial" w:hAnsi="Arial" w:cs="Arial"/>
                <w:lang w:val="es-ES"/>
              </w:rPr>
              <w:t>el cual es enviado</w:t>
            </w:r>
            <w:r w:rsidRPr="003B78FF">
              <w:rPr>
                <w:rFonts w:ascii="Arial" w:hAnsi="Arial" w:cs="Arial"/>
                <w:lang w:val="es-ES"/>
              </w:rPr>
              <w:t xml:space="preserve"> a los padres de familia. </w:t>
            </w:r>
            <w:r w:rsidR="00D64386" w:rsidRPr="003B78FF">
              <w:rPr>
                <w:rFonts w:ascii="Arial" w:hAnsi="Arial" w:cs="Arial"/>
                <w:lang w:val="es-ES"/>
              </w:rPr>
              <w:t>La información referente a la falta y a la sanción se le pasa al tutor asignado.</w:t>
            </w:r>
          </w:p>
          <w:p w14:paraId="7994E5B3" w14:textId="77777777" w:rsidR="00613493" w:rsidRPr="003B78FF" w:rsidRDefault="00613493" w:rsidP="0065670F">
            <w:pPr>
              <w:jc w:val="both"/>
              <w:rPr>
                <w:rFonts w:ascii="Arial" w:hAnsi="Arial" w:cs="Arial"/>
                <w:b/>
                <w:lang w:val="es-ES"/>
              </w:rPr>
            </w:pPr>
            <w:r w:rsidRPr="003B78FF">
              <w:rPr>
                <w:rFonts w:ascii="Arial" w:hAnsi="Arial" w:cs="Arial"/>
                <w:lang w:val="es-ES"/>
              </w:rPr>
              <w:t xml:space="preserve">4. Una vez que el estudiante ha diligenciado </w:t>
            </w:r>
            <w:r w:rsidR="00C14BD2" w:rsidRPr="003B78FF">
              <w:rPr>
                <w:rFonts w:ascii="Arial" w:hAnsi="Arial" w:cs="Arial"/>
                <w:lang w:val="es-ES"/>
              </w:rPr>
              <w:t xml:space="preserve">el cuarto </w:t>
            </w:r>
            <w:r w:rsidR="00FA7828">
              <w:rPr>
                <w:rFonts w:ascii="Arial" w:hAnsi="Arial" w:cs="Arial"/>
                <w:i/>
                <w:lang w:val="es-ES"/>
              </w:rPr>
              <w:t>“Formato de R</w:t>
            </w:r>
            <w:r w:rsidRPr="003B78FF">
              <w:rPr>
                <w:rFonts w:ascii="Arial" w:hAnsi="Arial" w:cs="Arial"/>
                <w:i/>
                <w:lang w:val="es-ES"/>
              </w:rPr>
              <w:t>eflexión”</w:t>
            </w:r>
            <w:r w:rsidRPr="003B78FF">
              <w:rPr>
                <w:rFonts w:ascii="Arial" w:hAnsi="Arial" w:cs="Arial"/>
                <w:lang w:val="es-ES"/>
              </w:rPr>
              <w:t xml:space="preserve"> es referido </w:t>
            </w:r>
            <w:r w:rsidR="00C14BD2" w:rsidRPr="003B78FF">
              <w:rPr>
                <w:rFonts w:ascii="Arial" w:hAnsi="Arial" w:cs="Arial"/>
                <w:lang w:val="es-ES"/>
              </w:rPr>
              <w:t xml:space="preserve">inmediatamente </w:t>
            </w:r>
            <w:r w:rsidRPr="003B78FF">
              <w:rPr>
                <w:rFonts w:ascii="Arial" w:hAnsi="Arial" w:cs="Arial"/>
                <w:lang w:val="es-ES"/>
              </w:rPr>
              <w:t>al Jefe de Sección</w:t>
            </w:r>
            <w:r w:rsidR="00FA7828">
              <w:rPr>
                <w:rFonts w:ascii="Arial" w:hAnsi="Arial" w:cs="Arial"/>
                <w:lang w:val="es-ES"/>
              </w:rPr>
              <w:t xml:space="preserve"> o al A</w:t>
            </w:r>
            <w:r w:rsidR="00C14BD2" w:rsidRPr="003B78FF">
              <w:rPr>
                <w:rFonts w:ascii="Arial" w:hAnsi="Arial" w:cs="Arial"/>
                <w:lang w:val="es-ES"/>
              </w:rPr>
              <w:t>sistente</w:t>
            </w:r>
            <w:r w:rsidRPr="003B78FF">
              <w:rPr>
                <w:rFonts w:ascii="Arial" w:hAnsi="Arial" w:cs="Arial"/>
                <w:lang w:val="es-ES"/>
              </w:rPr>
              <w:t xml:space="preserve"> para firmar </w:t>
            </w:r>
            <w:r w:rsidR="00C14BD2" w:rsidRPr="003B78FF">
              <w:rPr>
                <w:rFonts w:ascii="Arial" w:hAnsi="Arial" w:cs="Arial"/>
                <w:lang w:val="es-ES"/>
              </w:rPr>
              <w:t>un</w:t>
            </w:r>
            <w:r w:rsidR="006D14CD" w:rsidRPr="003B78FF">
              <w:rPr>
                <w:rFonts w:ascii="Arial" w:hAnsi="Arial" w:cs="Arial"/>
                <w:lang w:val="es-ES"/>
              </w:rPr>
              <w:t>a</w:t>
            </w:r>
            <w:r w:rsidR="00142CB1">
              <w:rPr>
                <w:rFonts w:ascii="Arial" w:hAnsi="Arial" w:cs="Arial"/>
                <w:lang w:val="es-ES"/>
              </w:rPr>
              <w:t xml:space="preserve"> </w:t>
            </w:r>
            <w:r w:rsidRPr="003B78FF">
              <w:rPr>
                <w:rFonts w:ascii="Arial" w:hAnsi="Arial" w:cs="Arial"/>
                <w:i/>
                <w:lang w:val="es-ES"/>
              </w:rPr>
              <w:t xml:space="preserve">“Carta de </w:t>
            </w:r>
            <w:r w:rsidR="00142CB1">
              <w:rPr>
                <w:rFonts w:ascii="Arial" w:hAnsi="Arial" w:cs="Arial"/>
                <w:i/>
                <w:lang w:val="es-ES"/>
              </w:rPr>
              <w:t>C</w:t>
            </w:r>
            <w:r w:rsidRPr="003B78FF">
              <w:rPr>
                <w:rFonts w:ascii="Arial" w:hAnsi="Arial" w:cs="Arial"/>
                <w:i/>
                <w:lang w:val="es-ES"/>
              </w:rPr>
              <w:t>ompromiso”</w:t>
            </w:r>
            <w:r w:rsidRPr="003B78FF">
              <w:rPr>
                <w:rFonts w:ascii="Arial" w:hAnsi="Arial" w:cs="Arial"/>
                <w:lang w:val="es-ES"/>
              </w:rPr>
              <w:t xml:space="preserve"> e informar por escrito a los padres de familia.</w:t>
            </w:r>
          </w:p>
          <w:p w14:paraId="603CED3A" w14:textId="77777777" w:rsidR="00613493" w:rsidRPr="003B78FF" w:rsidRDefault="00613493" w:rsidP="0065670F">
            <w:pPr>
              <w:ind w:right="51"/>
              <w:jc w:val="both"/>
              <w:rPr>
                <w:rFonts w:ascii="Arial" w:hAnsi="Arial" w:cs="Arial"/>
                <w:b/>
                <w:lang w:val="es-ES"/>
              </w:rPr>
            </w:pPr>
            <w:r w:rsidRPr="003B78FF">
              <w:rPr>
                <w:rFonts w:ascii="Arial" w:hAnsi="Arial" w:cs="Arial"/>
                <w:lang w:val="es-ES"/>
              </w:rPr>
              <w:t>5. De persistir la actitud del niño, el procedimiento y las sanciones se asimilarán al de la ocurrencia de una falta grave</w:t>
            </w:r>
            <w:r w:rsidRPr="003B78FF">
              <w:rPr>
                <w:rFonts w:ascii="Arial" w:hAnsi="Arial" w:cs="Arial"/>
                <w:b/>
                <w:lang w:val="es-ES"/>
              </w:rPr>
              <w:t>.</w:t>
            </w:r>
          </w:p>
        </w:tc>
      </w:tr>
      <w:tr w:rsidR="00D64386" w:rsidRPr="00AB7936" w14:paraId="4D6C0E5A" w14:textId="77777777" w:rsidTr="00D64386">
        <w:trPr>
          <w:cantSplit/>
          <w:trHeight w:val="360"/>
        </w:trPr>
        <w:tc>
          <w:tcPr>
            <w:tcW w:w="4680" w:type="dxa"/>
            <w:vMerge/>
          </w:tcPr>
          <w:p w14:paraId="027071C5" w14:textId="77777777" w:rsidR="00D64386" w:rsidRPr="004720F2" w:rsidRDefault="00D64386" w:rsidP="0065670F">
            <w:pPr>
              <w:jc w:val="both"/>
              <w:rPr>
                <w:rFonts w:ascii="Arial" w:hAnsi="Arial" w:cs="Arial"/>
                <w:lang w:val="es-ES"/>
              </w:rPr>
            </w:pPr>
          </w:p>
        </w:tc>
        <w:tc>
          <w:tcPr>
            <w:tcW w:w="4860" w:type="dxa"/>
            <w:tcBorders>
              <w:bottom w:val="single" w:sz="4" w:space="0" w:color="auto"/>
            </w:tcBorders>
          </w:tcPr>
          <w:p w14:paraId="2EC93A81" w14:textId="77777777" w:rsidR="00D64386" w:rsidRPr="003B78FF" w:rsidRDefault="00D64386" w:rsidP="0065670F">
            <w:pPr>
              <w:jc w:val="both"/>
              <w:rPr>
                <w:rFonts w:ascii="Arial" w:hAnsi="Arial" w:cs="Arial"/>
                <w:lang w:val="es-ES"/>
              </w:rPr>
            </w:pPr>
            <w:r>
              <w:rPr>
                <w:rFonts w:ascii="Arial" w:hAnsi="Arial" w:cs="Arial"/>
                <w:lang w:val="es-ES"/>
              </w:rPr>
              <w:t xml:space="preserve">Los </w:t>
            </w:r>
            <w:r w:rsidRPr="00FA7828">
              <w:rPr>
                <w:rFonts w:ascii="Arial" w:hAnsi="Arial" w:cs="Arial"/>
                <w:i/>
                <w:lang w:val="es-ES"/>
              </w:rPr>
              <w:t>Formatos de Reflexión</w:t>
            </w:r>
            <w:r w:rsidRPr="003B78FF">
              <w:rPr>
                <w:rFonts w:ascii="Arial" w:hAnsi="Arial" w:cs="Arial"/>
                <w:lang w:val="es-ES"/>
              </w:rPr>
              <w:t xml:space="preserve"> serán acumulativos durante todo el año escolar.</w:t>
            </w:r>
          </w:p>
          <w:p w14:paraId="78D63995" w14:textId="2C197A98" w:rsidR="00D64386" w:rsidRPr="004720F2" w:rsidRDefault="00FA5884" w:rsidP="0065670F">
            <w:pPr>
              <w:jc w:val="both"/>
              <w:rPr>
                <w:rFonts w:ascii="Arial" w:hAnsi="Arial" w:cs="Arial"/>
                <w:b/>
                <w:lang w:val="es-ES"/>
              </w:rPr>
            </w:pPr>
            <w:r w:rsidRPr="00FA5884">
              <w:rPr>
                <w:rFonts w:ascii="Arial" w:hAnsi="Arial" w:cs="Arial"/>
                <w:highlight w:val="yellow"/>
                <w:lang w:val="es-CO"/>
              </w:rPr>
              <w:t>-</w:t>
            </w:r>
            <w:r w:rsidRPr="00FA5884">
              <w:rPr>
                <w:rFonts w:ascii="Arial" w:hAnsi="Arial" w:cs="Arial"/>
                <w:highlight w:val="yellow"/>
                <w:lang w:val="es-ES"/>
              </w:rPr>
              <w:t xml:space="preserve"> De no cumplir con la norma establecida, el celular, reproductor de música, </w:t>
            </w:r>
            <w:proofErr w:type="spellStart"/>
            <w:r w:rsidRPr="00FA5884">
              <w:rPr>
                <w:rFonts w:ascii="Arial" w:hAnsi="Arial" w:cs="Arial"/>
                <w:highlight w:val="yellow"/>
                <w:lang w:val="es-ES"/>
              </w:rPr>
              <w:t>ipod</w:t>
            </w:r>
            <w:proofErr w:type="spellEnd"/>
            <w:r w:rsidRPr="00FA5884">
              <w:rPr>
                <w:rFonts w:ascii="Arial" w:hAnsi="Arial" w:cs="Arial"/>
                <w:highlight w:val="yellow"/>
                <w:lang w:val="es-ES"/>
              </w:rPr>
              <w:t>, o cualquier otro dispositivo electrónico, será decomisado y entregado al otro día hábil escolar al final de la jornada,</w:t>
            </w:r>
            <w:r w:rsidRPr="00FA5884">
              <w:rPr>
                <w:rFonts w:ascii="Arial" w:hAnsi="Arial" w:cs="Arial"/>
                <w:sz w:val="32"/>
                <w:szCs w:val="32"/>
                <w:highlight w:val="yellow"/>
                <w:lang w:val="es-ES"/>
              </w:rPr>
              <w:t xml:space="preserve"> </w:t>
            </w:r>
            <w:r w:rsidRPr="00FA5884">
              <w:rPr>
                <w:rFonts w:ascii="Arial" w:hAnsi="Arial" w:cs="Arial"/>
                <w:highlight w:val="yellow"/>
                <w:lang w:val="es-ES"/>
              </w:rPr>
              <w:t>de reincidir se confiscará por 5 días hábiles, en caso de reincidir los padres deberán ir al Colegio a recogerlo.</w:t>
            </w:r>
          </w:p>
        </w:tc>
      </w:tr>
    </w:tbl>
    <w:p w14:paraId="456F6B09" w14:textId="77777777" w:rsidR="00A204DB" w:rsidRDefault="00A204DB" w:rsidP="00142CB1">
      <w:pPr>
        <w:ind w:right="51"/>
        <w:jc w:val="both"/>
        <w:rPr>
          <w:rFonts w:ascii="Arial" w:hAnsi="Arial" w:cs="Arial"/>
          <w:lang w:val="es-ES"/>
        </w:rPr>
      </w:pPr>
    </w:p>
    <w:p w14:paraId="5E6A1807" w14:textId="77777777" w:rsidR="00613493" w:rsidRPr="00142CB1" w:rsidRDefault="00A204DB" w:rsidP="00142CB1">
      <w:pPr>
        <w:ind w:right="51"/>
        <w:jc w:val="both"/>
        <w:rPr>
          <w:rFonts w:ascii="Arial" w:hAnsi="Arial" w:cs="Arial"/>
          <w:lang w:val="es-ES"/>
        </w:rPr>
      </w:pPr>
      <w:r>
        <w:rPr>
          <w:rFonts w:ascii="Arial" w:hAnsi="Arial" w:cs="Arial"/>
          <w:lang w:val="es-ES"/>
        </w:rPr>
        <w:br w:type="page"/>
      </w:r>
    </w:p>
    <w:tbl>
      <w:tblPr>
        <w:tblW w:w="9540" w:type="dxa"/>
        <w:tblInd w:w="108" w:type="dxa"/>
        <w:tblLayout w:type="fixed"/>
        <w:tblLook w:val="01E0" w:firstRow="1" w:lastRow="1" w:firstColumn="1" w:lastColumn="1" w:noHBand="0" w:noVBand="0"/>
      </w:tblPr>
      <w:tblGrid>
        <w:gridCol w:w="5040"/>
        <w:gridCol w:w="4500"/>
      </w:tblGrid>
      <w:tr w:rsidR="00AA5C31" w:rsidRPr="00AB7936" w14:paraId="5D1A1E38" w14:textId="77777777" w:rsidTr="00DA3E52">
        <w:tc>
          <w:tcPr>
            <w:tcW w:w="9540" w:type="dxa"/>
            <w:gridSpan w:val="2"/>
            <w:tcBorders>
              <w:top w:val="single" w:sz="4" w:space="0" w:color="auto"/>
              <w:left w:val="single" w:sz="4" w:space="0" w:color="auto"/>
              <w:bottom w:val="single" w:sz="4" w:space="0" w:color="auto"/>
              <w:right w:val="single" w:sz="4" w:space="0" w:color="auto"/>
            </w:tcBorders>
          </w:tcPr>
          <w:p w14:paraId="2728A3A1" w14:textId="77777777" w:rsidR="00AA5C31" w:rsidRPr="003B78FF" w:rsidRDefault="00AA5C31" w:rsidP="00BA35AC">
            <w:pPr>
              <w:ind w:right="-97"/>
              <w:jc w:val="both"/>
              <w:rPr>
                <w:rFonts w:ascii="Arial" w:hAnsi="Arial" w:cs="Arial"/>
                <w:b/>
                <w:lang w:val="es-ES"/>
              </w:rPr>
            </w:pPr>
            <w:r w:rsidRPr="003B78FF">
              <w:rPr>
                <w:rFonts w:ascii="Arial" w:hAnsi="Arial" w:cs="Arial"/>
                <w:b/>
                <w:lang w:val="es-ES"/>
              </w:rPr>
              <w:t>_</w:t>
            </w:r>
            <w:r w:rsidR="006809FF">
              <w:rPr>
                <w:rFonts w:ascii="Arial" w:hAnsi="Arial" w:cs="Arial"/>
                <w:b/>
                <w:lang w:val="es-ES"/>
              </w:rPr>
              <w:t>4</w:t>
            </w:r>
            <w:r w:rsidRPr="003B78FF">
              <w:rPr>
                <w:rFonts w:ascii="Arial" w:hAnsi="Arial" w:cs="Arial"/>
                <w:b/>
                <w:lang w:val="es-ES"/>
              </w:rPr>
              <w:t>.2.1.2 FALTAS LEVES EN LA SECCIÓN DE PRIMARIA</w:t>
            </w:r>
          </w:p>
        </w:tc>
      </w:tr>
      <w:tr w:rsidR="00AA5C31" w:rsidRPr="00AB7936" w14:paraId="6D71EE88" w14:textId="77777777" w:rsidTr="00DA3E52">
        <w:tc>
          <w:tcPr>
            <w:tcW w:w="5040" w:type="dxa"/>
            <w:tcBorders>
              <w:top w:val="single" w:sz="4" w:space="0" w:color="auto"/>
              <w:left w:val="single" w:sz="4" w:space="0" w:color="auto"/>
              <w:bottom w:val="single" w:sz="4" w:space="0" w:color="auto"/>
              <w:right w:val="single" w:sz="4" w:space="0" w:color="auto"/>
            </w:tcBorders>
          </w:tcPr>
          <w:p w14:paraId="4E06362A" w14:textId="77777777" w:rsidR="00AA5C31" w:rsidRPr="003B78FF" w:rsidRDefault="00AA5C31" w:rsidP="00BA35AC">
            <w:pPr>
              <w:ind w:right="-97"/>
              <w:jc w:val="both"/>
              <w:rPr>
                <w:rFonts w:ascii="Arial" w:hAnsi="Arial" w:cs="Arial"/>
                <w:b/>
                <w:noProof/>
                <w:lang w:val="es-ES"/>
              </w:rPr>
            </w:pPr>
            <w:r w:rsidRPr="003B78FF">
              <w:rPr>
                <w:rFonts w:ascii="Arial" w:hAnsi="Arial" w:cs="Arial"/>
                <w:b/>
                <w:noProof/>
                <w:lang w:val="es-ES"/>
              </w:rPr>
              <w:t xml:space="preserve"> Faltas </w:t>
            </w:r>
          </w:p>
        </w:tc>
        <w:tc>
          <w:tcPr>
            <w:tcW w:w="4500" w:type="dxa"/>
            <w:tcBorders>
              <w:top w:val="single" w:sz="4" w:space="0" w:color="auto"/>
              <w:left w:val="single" w:sz="4" w:space="0" w:color="auto"/>
              <w:bottom w:val="single" w:sz="4" w:space="0" w:color="auto"/>
              <w:right w:val="single" w:sz="4" w:space="0" w:color="auto"/>
            </w:tcBorders>
          </w:tcPr>
          <w:p w14:paraId="5F58D1B5" w14:textId="77777777" w:rsidR="00AA5C31" w:rsidRPr="003B78FF" w:rsidRDefault="00AA5C31" w:rsidP="00BA35AC">
            <w:pPr>
              <w:ind w:right="-97"/>
              <w:jc w:val="both"/>
              <w:rPr>
                <w:rFonts w:ascii="Arial" w:hAnsi="Arial" w:cs="Arial"/>
                <w:noProof/>
                <w:lang w:val="es-ES"/>
              </w:rPr>
            </w:pPr>
            <w:r w:rsidRPr="003B78FF">
              <w:rPr>
                <w:rFonts w:ascii="Arial" w:hAnsi="Arial" w:cs="Arial"/>
                <w:b/>
                <w:lang w:val="es-ES"/>
              </w:rPr>
              <w:t>Procedimiento para su control y enmienda</w:t>
            </w:r>
          </w:p>
        </w:tc>
      </w:tr>
      <w:tr w:rsidR="00AA5C31" w:rsidRPr="00AB7936" w14:paraId="7931B166" w14:textId="77777777" w:rsidTr="00DA3E52">
        <w:trPr>
          <w:cantSplit/>
          <w:trHeight w:val="450"/>
        </w:trPr>
        <w:tc>
          <w:tcPr>
            <w:tcW w:w="5040" w:type="dxa"/>
            <w:vMerge w:val="restart"/>
            <w:tcBorders>
              <w:top w:val="single" w:sz="4" w:space="0" w:color="auto"/>
              <w:left w:val="single" w:sz="4" w:space="0" w:color="auto"/>
              <w:bottom w:val="single" w:sz="4" w:space="0" w:color="auto"/>
              <w:right w:val="single" w:sz="4" w:space="0" w:color="auto"/>
            </w:tcBorders>
          </w:tcPr>
          <w:p w14:paraId="46D8D92F" w14:textId="77777777" w:rsidR="00AA5C31" w:rsidRPr="003B78FF" w:rsidRDefault="00A204DB" w:rsidP="0065670F">
            <w:pPr>
              <w:jc w:val="both"/>
              <w:rPr>
                <w:rFonts w:ascii="Arial" w:hAnsi="Arial" w:cs="Arial"/>
                <w:lang w:val="es-ES"/>
              </w:rPr>
            </w:pPr>
            <w:r>
              <w:rPr>
                <w:rFonts w:ascii="Arial" w:hAnsi="Arial" w:cs="Arial"/>
                <w:lang w:val="es-ES"/>
              </w:rPr>
              <w:t>-</w:t>
            </w:r>
            <w:r w:rsidR="00AA5C31" w:rsidRPr="003B78FF">
              <w:rPr>
                <w:rFonts w:ascii="Arial" w:hAnsi="Arial" w:cs="Arial"/>
                <w:lang w:val="es-ES"/>
              </w:rPr>
              <w:t>Llegada tarde al Colegio, a clase, o a cualquier otra actividad programada, sin causa justificada.</w:t>
            </w:r>
          </w:p>
          <w:p w14:paraId="0810AAA2" w14:textId="77777777" w:rsidR="00AA5C31" w:rsidRPr="003B78FF" w:rsidRDefault="00A204DB" w:rsidP="00A204DB">
            <w:pPr>
              <w:jc w:val="both"/>
              <w:rPr>
                <w:rFonts w:ascii="Arial" w:hAnsi="Arial" w:cs="Arial"/>
                <w:lang w:val="es-ES"/>
              </w:rPr>
            </w:pPr>
            <w:r>
              <w:rPr>
                <w:rFonts w:ascii="Arial" w:hAnsi="Arial" w:cs="Arial"/>
                <w:lang w:val="es-ES"/>
              </w:rPr>
              <w:t>-</w:t>
            </w:r>
            <w:r w:rsidR="00AA5C31" w:rsidRPr="003B78FF">
              <w:rPr>
                <w:rFonts w:ascii="Arial" w:hAnsi="Arial" w:cs="Arial"/>
                <w:lang w:val="es-ES"/>
              </w:rPr>
              <w:t>Interrumpir reiteradamente el desarrollo de las actividades académicas, asambleas o cualquier otra actividad programada.</w:t>
            </w:r>
          </w:p>
          <w:p w14:paraId="026EB211" w14:textId="77777777" w:rsidR="00AA5C31" w:rsidRPr="003B78FF" w:rsidRDefault="00A204DB" w:rsidP="00A204DB">
            <w:pPr>
              <w:jc w:val="both"/>
              <w:rPr>
                <w:rFonts w:ascii="Arial" w:hAnsi="Arial" w:cs="Arial"/>
                <w:lang w:val="es-ES"/>
              </w:rPr>
            </w:pPr>
            <w:r>
              <w:rPr>
                <w:rFonts w:ascii="Arial" w:hAnsi="Arial" w:cs="Arial"/>
                <w:lang w:val="es-ES"/>
              </w:rPr>
              <w:t>-</w:t>
            </w:r>
            <w:r w:rsidR="00AA5C31" w:rsidRPr="003B78FF">
              <w:rPr>
                <w:rFonts w:ascii="Arial" w:hAnsi="Arial" w:cs="Arial"/>
                <w:lang w:val="es-ES"/>
              </w:rPr>
              <w:t>Incumplimiento de las normas del uniforme o las demás reglas referentes a la presentación.</w:t>
            </w:r>
          </w:p>
          <w:p w14:paraId="6BB1E5E7" w14:textId="77777777" w:rsidR="00AA5C31" w:rsidRPr="003B78FF" w:rsidRDefault="00A204DB" w:rsidP="0065670F">
            <w:pPr>
              <w:jc w:val="both"/>
              <w:rPr>
                <w:rFonts w:ascii="Arial" w:hAnsi="Arial" w:cs="Arial"/>
                <w:lang w:val="es-ES"/>
              </w:rPr>
            </w:pPr>
            <w:r>
              <w:rPr>
                <w:rFonts w:ascii="Arial" w:hAnsi="Arial" w:cs="Arial"/>
                <w:lang w:val="es-ES"/>
              </w:rPr>
              <w:t>-</w:t>
            </w:r>
            <w:r w:rsidR="00AA5C31" w:rsidRPr="003B78FF">
              <w:rPr>
                <w:rFonts w:ascii="Arial" w:hAnsi="Arial" w:cs="Arial"/>
                <w:lang w:val="es-ES"/>
              </w:rPr>
              <w:t>Comer o beber en áreas no designadas para este propósito.</w:t>
            </w:r>
          </w:p>
          <w:p w14:paraId="22CDC3D0" w14:textId="77777777" w:rsidR="001C6B6B" w:rsidRPr="003B78FF" w:rsidRDefault="00A204DB" w:rsidP="00A204DB">
            <w:pPr>
              <w:jc w:val="both"/>
              <w:rPr>
                <w:rFonts w:ascii="Arial" w:hAnsi="Arial" w:cs="Arial"/>
                <w:lang w:val="es-ES"/>
              </w:rPr>
            </w:pPr>
            <w:r>
              <w:rPr>
                <w:rFonts w:ascii="Arial" w:hAnsi="Arial" w:cs="Arial"/>
                <w:lang w:val="es-ES"/>
              </w:rPr>
              <w:t>-</w:t>
            </w:r>
            <w:r w:rsidR="001C6B6B" w:rsidRPr="003B78FF">
              <w:rPr>
                <w:rFonts w:ascii="Arial" w:hAnsi="Arial" w:cs="Arial"/>
                <w:lang w:val="es-ES"/>
              </w:rPr>
              <w:t xml:space="preserve">No cumplir con </w:t>
            </w:r>
            <w:r w:rsidR="00FA7828">
              <w:rPr>
                <w:rFonts w:ascii="Arial" w:hAnsi="Arial" w:cs="Arial"/>
                <w:lang w:val="es-ES"/>
              </w:rPr>
              <w:t>el trabajo asignado</w:t>
            </w:r>
            <w:r w:rsidR="001C6B6B" w:rsidRPr="003B78FF">
              <w:rPr>
                <w:rFonts w:ascii="Arial" w:hAnsi="Arial" w:cs="Arial"/>
                <w:lang w:val="es-ES"/>
              </w:rPr>
              <w:t xml:space="preserve"> para hacer en clase o en casa sin una causa justificada.</w:t>
            </w:r>
          </w:p>
          <w:p w14:paraId="4ADDB48A" w14:textId="77777777" w:rsidR="00AA5C31" w:rsidRPr="003B78FF" w:rsidRDefault="00A204DB" w:rsidP="00A204DB">
            <w:pPr>
              <w:jc w:val="both"/>
              <w:rPr>
                <w:rFonts w:ascii="Arial" w:hAnsi="Arial" w:cs="Arial"/>
                <w:lang w:val="es-ES"/>
              </w:rPr>
            </w:pPr>
            <w:r>
              <w:rPr>
                <w:rFonts w:ascii="Arial" w:hAnsi="Arial" w:cs="Arial"/>
                <w:lang w:val="es-ES"/>
              </w:rPr>
              <w:t>-</w:t>
            </w:r>
            <w:r w:rsidR="00AA5C31" w:rsidRPr="003B78FF">
              <w:rPr>
                <w:rFonts w:ascii="Arial" w:hAnsi="Arial" w:cs="Arial"/>
                <w:lang w:val="es-ES"/>
              </w:rPr>
              <w:t>No entregar la correspondencia del Colegio a los padres.</w:t>
            </w:r>
          </w:p>
          <w:p w14:paraId="3663F1E4" w14:textId="77777777" w:rsidR="00AA5C31" w:rsidRDefault="00A204DB" w:rsidP="00A204DB">
            <w:pPr>
              <w:jc w:val="both"/>
              <w:rPr>
                <w:rFonts w:ascii="Arial" w:hAnsi="Arial" w:cs="Arial"/>
                <w:lang w:val="es-ES"/>
              </w:rPr>
            </w:pPr>
            <w:r>
              <w:rPr>
                <w:rFonts w:ascii="Arial" w:hAnsi="Arial" w:cs="Arial"/>
                <w:lang w:val="es-ES"/>
              </w:rPr>
              <w:t>-</w:t>
            </w:r>
            <w:r w:rsidR="00AA5C31" w:rsidRPr="003B78FF">
              <w:rPr>
                <w:rFonts w:ascii="Arial" w:hAnsi="Arial" w:cs="Arial"/>
                <w:lang w:val="es-ES"/>
              </w:rPr>
              <w:t xml:space="preserve"> No seguir instrucciones del docente.</w:t>
            </w:r>
          </w:p>
          <w:p w14:paraId="334396EA" w14:textId="77777777" w:rsidR="003B4BF4" w:rsidRDefault="003B4BF4" w:rsidP="003B4BF4">
            <w:pPr>
              <w:jc w:val="both"/>
              <w:rPr>
                <w:rFonts w:ascii="Arial" w:hAnsi="Arial" w:cs="Arial"/>
                <w:lang w:val="es-ES"/>
              </w:rPr>
            </w:pPr>
            <w:r>
              <w:rPr>
                <w:rFonts w:ascii="Arial" w:hAnsi="Arial" w:cs="Arial"/>
                <w:highlight w:val="green"/>
                <w:lang w:val="es-ES"/>
              </w:rPr>
              <w:t xml:space="preserve">- </w:t>
            </w:r>
            <w:r w:rsidRPr="005B3F2F">
              <w:rPr>
                <w:rFonts w:ascii="Arial" w:hAnsi="Arial" w:cs="Arial"/>
                <w:highlight w:val="green"/>
                <w:lang w:val="es-ES"/>
              </w:rPr>
              <w:t>Traer al Colegio juguetes sin permiso de la institución o utilizarlos en momentos no autorizados</w:t>
            </w:r>
            <w:r w:rsidRPr="004F749F">
              <w:rPr>
                <w:rFonts w:ascii="Arial" w:hAnsi="Arial" w:cs="Arial"/>
                <w:lang w:val="es-ES"/>
              </w:rPr>
              <w:t>.</w:t>
            </w:r>
          </w:p>
          <w:p w14:paraId="430155BE" w14:textId="4EDCE072" w:rsidR="003B4BF4" w:rsidRPr="003B78FF" w:rsidRDefault="003B4BF4" w:rsidP="00A204DB">
            <w:pPr>
              <w:jc w:val="both"/>
              <w:rPr>
                <w:rFonts w:ascii="Arial" w:hAnsi="Arial" w:cs="Arial"/>
                <w:lang w:val="es-ES"/>
              </w:rPr>
            </w:pPr>
            <w:r>
              <w:rPr>
                <w:rFonts w:ascii="Arial" w:hAnsi="Arial" w:cs="Arial"/>
                <w:highlight w:val="green"/>
                <w:lang w:val="es-ES"/>
              </w:rPr>
              <w:t xml:space="preserve">- </w:t>
            </w:r>
            <w:r w:rsidRPr="005B3F2F">
              <w:rPr>
                <w:rFonts w:ascii="Arial" w:hAnsi="Arial" w:cs="Arial"/>
                <w:highlight w:val="green"/>
                <w:lang w:val="es-ES"/>
              </w:rPr>
              <w:t>Realizar ventas</w:t>
            </w:r>
            <w:r w:rsidR="00DA3E52">
              <w:rPr>
                <w:rFonts w:ascii="Arial" w:hAnsi="Arial" w:cs="Arial"/>
                <w:highlight w:val="green"/>
                <w:lang w:val="es-ES"/>
              </w:rPr>
              <w:t xml:space="preserve"> no autorizadas</w:t>
            </w:r>
            <w:r w:rsidRPr="005B3F2F">
              <w:rPr>
                <w:rFonts w:ascii="Arial" w:hAnsi="Arial" w:cs="Arial"/>
                <w:highlight w:val="green"/>
                <w:lang w:val="es-ES"/>
              </w:rPr>
              <w:t xml:space="preserve"> en el Colegio</w:t>
            </w:r>
            <w:r w:rsidRPr="004F749F">
              <w:rPr>
                <w:rFonts w:ascii="Arial" w:hAnsi="Arial" w:cs="Arial"/>
                <w:lang w:val="es-ES"/>
              </w:rPr>
              <w:t>.</w:t>
            </w:r>
          </w:p>
          <w:p w14:paraId="25431F7C" w14:textId="2123A915" w:rsidR="00AA5C31" w:rsidRPr="003B78FF" w:rsidRDefault="2123A915" w:rsidP="0065670F">
            <w:pPr>
              <w:jc w:val="both"/>
              <w:rPr>
                <w:rFonts w:ascii="Arial" w:hAnsi="Arial" w:cs="Arial"/>
                <w:lang w:val="es-ES"/>
              </w:rPr>
            </w:pPr>
            <w:r w:rsidRPr="2123A915">
              <w:rPr>
                <w:rFonts w:ascii="Arial" w:eastAsia="Arial" w:hAnsi="Arial" w:cs="Arial"/>
                <w:lang w:val="es-ES"/>
              </w:rPr>
              <w:t xml:space="preserve">-Hacer uso de dispositivos de comunicación inalámbrica (teléfonos celulares), reproductor de música, </w:t>
            </w:r>
            <w:proofErr w:type="spellStart"/>
            <w:r w:rsidRPr="2123A915">
              <w:rPr>
                <w:rFonts w:ascii="Arial" w:eastAsia="Arial" w:hAnsi="Arial" w:cs="Arial"/>
                <w:lang w:val="es-ES"/>
              </w:rPr>
              <w:t>ipods</w:t>
            </w:r>
            <w:proofErr w:type="spellEnd"/>
            <w:r w:rsidRPr="2123A915">
              <w:rPr>
                <w:rFonts w:ascii="Arial" w:eastAsia="Arial" w:hAnsi="Arial" w:cs="Arial"/>
                <w:lang w:val="es-ES"/>
              </w:rPr>
              <w:t>, entre otros durante la jornada académica, extracurricular o tutorías.</w:t>
            </w:r>
          </w:p>
          <w:p w14:paraId="72DC7D1C" w14:textId="5D235C34" w:rsidR="2123A915" w:rsidRPr="005E50E0" w:rsidRDefault="5D235C34" w:rsidP="13D5EC86">
            <w:pPr>
              <w:jc w:val="both"/>
              <w:rPr>
                <w:lang w:val="es-CO"/>
              </w:rPr>
            </w:pPr>
            <w:r w:rsidRPr="5D235C34">
              <w:rPr>
                <w:rFonts w:ascii="Arial" w:eastAsia="Arial" w:hAnsi="Arial" w:cs="Arial"/>
                <w:lang w:val="es-ES"/>
              </w:rPr>
              <w:t>-</w:t>
            </w:r>
            <w:r w:rsidRPr="5D235C34">
              <w:rPr>
                <w:rFonts w:ascii="Arial" w:eastAsia="Arial" w:hAnsi="Arial" w:cs="Arial"/>
                <w:highlight w:val="yellow"/>
                <w:lang w:val="es-ES"/>
              </w:rPr>
              <w:t>Utilizar de manera reiterada palabras soeces como una forma coloquial de conversación sin intención de insultar.</w:t>
            </w:r>
            <w:r w:rsidRPr="5D235C34">
              <w:rPr>
                <w:rFonts w:ascii="Arial" w:eastAsia="Arial" w:hAnsi="Arial" w:cs="Arial"/>
                <w:lang w:val="es-ES"/>
              </w:rPr>
              <w:t xml:space="preserve"> </w:t>
            </w:r>
          </w:p>
          <w:p w14:paraId="1B1B9A23" w14:textId="77777777" w:rsidR="00AA5C31" w:rsidRPr="003B78FF" w:rsidRDefault="00A204DB" w:rsidP="0065670F">
            <w:pPr>
              <w:jc w:val="both"/>
              <w:rPr>
                <w:rFonts w:ascii="Arial" w:hAnsi="Arial" w:cs="Arial"/>
                <w:lang w:val="es-ES"/>
              </w:rPr>
            </w:pPr>
            <w:r>
              <w:rPr>
                <w:rFonts w:ascii="Arial" w:hAnsi="Arial" w:cs="Arial"/>
                <w:lang w:val="es-ES"/>
              </w:rPr>
              <w:t>-</w:t>
            </w:r>
            <w:r w:rsidR="00AA5C31" w:rsidRPr="003B78FF">
              <w:rPr>
                <w:rFonts w:ascii="Arial" w:hAnsi="Arial" w:cs="Arial"/>
                <w:lang w:val="es-ES"/>
              </w:rPr>
              <w:t>En general, todo comportamiento que contravenga las normas básicas del Colegio ya sea en el aula, la biblioteca, la</w:t>
            </w:r>
            <w:r w:rsidR="00AA5C31" w:rsidRPr="003B78FF">
              <w:rPr>
                <w:rFonts w:ascii="Arial" w:hAnsi="Arial" w:cs="Arial"/>
                <w:b/>
                <w:lang w:val="es-ES"/>
              </w:rPr>
              <w:t xml:space="preserve"> </w:t>
            </w:r>
            <w:r w:rsidR="00AA5C31" w:rsidRPr="003B78FF">
              <w:rPr>
                <w:rFonts w:ascii="Arial" w:hAnsi="Arial" w:cs="Arial"/>
                <w:lang w:val="es-ES"/>
              </w:rPr>
              <w:t>cafetería, la zona de juegos, el auditorio, en los buses o fuera del colegio en actividades programadas.</w:t>
            </w:r>
          </w:p>
        </w:tc>
        <w:tc>
          <w:tcPr>
            <w:tcW w:w="4500" w:type="dxa"/>
            <w:tcBorders>
              <w:top w:val="single" w:sz="4" w:space="0" w:color="auto"/>
              <w:left w:val="single" w:sz="4" w:space="0" w:color="auto"/>
              <w:bottom w:val="single" w:sz="4" w:space="0" w:color="auto"/>
              <w:right w:val="single" w:sz="4" w:space="0" w:color="auto"/>
            </w:tcBorders>
          </w:tcPr>
          <w:p w14:paraId="0CF4EC23" w14:textId="10796798" w:rsidR="003C78CA" w:rsidRDefault="00AA5C31" w:rsidP="00142CB1">
            <w:pPr>
              <w:jc w:val="both"/>
              <w:rPr>
                <w:rFonts w:ascii="Arial" w:hAnsi="Arial" w:cs="Arial"/>
                <w:lang w:val="es-ES"/>
              </w:rPr>
            </w:pPr>
            <w:r w:rsidRPr="003B78FF">
              <w:rPr>
                <w:rFonts w:ascii="Arial" w:hAnsi="Arial" w:cs="Arial"/>
                <w:lang w:val="es-ES"/>
              </w:rPr>
              <w:t>1. El docente</w:t>
            </w:r>
            <w:r w:rsidR="00DA3E52">
              <w:rPr>
                <w:rFonts w:ascii="Arial" w:hAnsi="Arial" w:cs="Arial"/>
                <w:lang w:val="es-ES"/>
              </w:rPr>
              <w:t xml:space="preserve"> a cargo</w:t>
            </w:r>
            <w:r w:rsidRPr="003B78FF">
              <w:rPr>
                <w:rFonts w:ascii="Arial" w:hAnsi="Arial" w:cs="Arial"/>
                <w:lang w:val="es-ES"/>
              </w:rPr>
              <w:t xml:space="preserve"> dialoga con el estudiante, lo llama</w:t>
            </w:r>
            <w:r w:rsidR="00DA3E52">
              <w:rPr>
                <w:rFonts w:ascii="Arial" w:hAnsi="Arial" w:cs="Arial"/>
                <w:lang w:val="es-ES"/>
              </w:rPr>
              <w:t xml:space="preserve"> </w:t>
            </w:r>
            <w:r w:rsidR="00DA3E52" w:rsidRPr="00DA3E52">
              <w:rPr>
                <w:rFonts w:ascii="Arial" w:hAnsi="Arial" w:cs="Arial"/>
                <w:highlight w:val="yellow"/>
                <w:lang w:val="es-ES"/>
              </w:rPr>
              <w:t>la atención</w:t>
            </w:r>
            <w:r w:rsidR="00DA3E52">
              <w:rPr>
                <w:rFonts w:ascii="Arial" w:hAnsi="Arial" w:cs="Arial"/>
                <w:lang w:val="es-ES"/>
              </w:rPr>
              <w:t>,</w:t>
            </w:r>
            <w:r w:rsidRPr="003B78FF">
              <w:rPr>
                <w:rFonts w:ascii="Arial" w:hAnsi="Arial" w:cs="Arial"/>
                <w:lang w:val="es-ES"/>
              </w:rPr>
              <w:t xml:space="preserve"> a la </w:t>
            </w:r>
            <w:r w:rsidRPr="003B78FF">
              <w:rPr>
                <w:rFonts w:ascii="Arial" w:hAnsi="Arial" w:cs="Arial"/>
                <w:bCs/>
                <w:lang w:val="es-ES"/>
              </w:rPr>
              <w:t>reflexión</w:t>
            </w:r>
            <w:r w:rsidRPr="003B78FF">
              <w:rPr>
                <w:rFonts w:ascii="Arial" w:hAnsi="Arial" w:cs="Arial"/>
                <w:lang w:val="es-ES"/>
              </w:rPr>
              <w:t xml:space="preserve"> </w:t>
            </w:r>
            <w:r w:rsidRPr="003B78FF">
              <w:rPr>
                <w:rFonts w:ascii="Arial" w:hAnsi="Arial" w:cs="Arial"/>
                <w:bCs/>
                <w:lang w:val="es-ES"/>
              </w:rPr>
              <w:t>y establece un  acuerdo verbal. Si el docente o tutor lo considera</w:t>
            </w:r>
            <w:r w:rsidRPr="003B78FF">
              <w:rPr>
                <w:rFonts w:ascii="Arial" w:hAnsi="Arial" w:cs="Arial"/>
                <w:b/>
                <w:lang w:val="es-ES"/>
              </w:rPr>
              <w:t xml:space="preserve"> </w:t>
            </w:r>
            <w:r w:rsidRPr="003B78FF">
              <w:rPr>
                <w:rFonts w:ascii="Arial" w:hAnsi="Arial" w:cs="Arial"/>
                <w:bCs/>
                <w:lang w:val="es-ES"/>
              </w:rPr>
              <w:t>necesario,</w:t>
            </w:r>
            <w:r w:rsidRPr="003B78FF">
              <w:rPr>
                <w:rFonts w:ascii="Arial" w:hAnsi="Arial" w:cs="Arial"/>
                <w:lang w:val="es-ES"/>
              </w:rPr>
              <w:t xml:space="preserve"> el estudiante deberá firmar una carta de compromiso</w:t>
            </w:r>
            <w:r w:rsidR="003C78CA">
              <w:rPr>
                <w:rFonts w:ascii="Arial" w:hAnsi="Arial" w:cs="Arial"/>
                <w:lang w:val="es-ES"/>
              </w:rPr>
              <w:t>.</w:t>
            </w:r>
          </w:p>
          <w:p w14:paraId="2B13AFC4" w14:textId="77777777" w:rsidR="003C78CA" w:rsidRDefault="003C78CA" w:rsidP="003C78CA">
            <w:pPr>
              <w:ind w:left="43"/>
              <w:jc w:val="both"/>
              <w:rPr>
                <w:rFonts w:ascii="Arial" w:hAnsi="Arial" w:cs="Arial"/>
                <w:lang w:val="es-ES"/>
              </w:rPr>
            </w:pPr>
            <w:r w:rsidRPr="003B78FF">
              <w:rPr>
                <w:rFonts w:ascii="Arial" w:hAnsi="Arial" w:cs="Arial"/>
                <w:lang w:val="es-ES"/>
              </w:rPr>
              <w:t>2. Al reincidir</w:t>
            </w:r>
            <w:r w:rsidRPr="00FA7828">
              <w:rPr>
                <w:rFonts w:ascii="Arial" w:hAnsi="Arial" w:cs="Arial"/>
                <w:lang w:val="es-ES"/>
              </w:rPr>
              <w:t>, en la misma falta</w:t>
            </w:r>
            <w:r w:rsidRPr="003B78FF">
              <w:rPr>
                <w:rFonts w:ascii="Arial" w:hAnsi="Arial" w:cs="Arial"/>
                <w:lang w:val="es-ES"/>
              </w:rPr>
              <w:t>, el docente impone una sanción</w:t>
            </w:r>
            <w:r>
              <w:rPr>
                <w:rFonts w:ascii="Arial" w:hAnsi="Arial" w:cs="Arial"/>
                <w:lang w:val="es-ES"/>
              </w:rPr>
              <w:t xml:space="preserve"> (ver abajo)</w:t>
            </w:r>
            <w:r w:rsidRPr="003B78FF">
              <w:rPr>
                <w:rFonts w:ascii="Arial" w:hAnsi="Arial" w:cs="Arial"/>
                <w:lang w:val="es-ES"/>
              </w:rPr>
              <w:t>.</w:t>
            </w:r>
          </w:p>
          <w:p w14:paraId="2D4ABCC2" w14:textId="77777777" w:rsidR="003C78CA" w:rsidRDefault="003C78CA" w:rsidP="003C78CA">
            <w:pPr>
              <w:ind w:left="43"/>
              <w:jc w:val="both"/>
              <w:rPr>
                <w:rFonts w:ascii="Arial" w:hAnsi="Arial" w:cs="Arial"/>
                <w:lang w:val="es-CO"/>
              </w:rPr>
            </w:pPr>
            <w:r w:rsidRPr="003B78FF">
              <w:rPr>
                <w:rFonts w:ascii="Arial" w:hAnsi="Arial" w:cs="Arial"/>
                <w:lang w:val="es-ES"/>
              </w:rPr>
              <w:t xml:space="preserve">3. </w:t>
            </w:r>
            <w:r w:rsidRPr="003B78FF">
              <w:rPr>
                <w:rFonts w:ascii="Arial" w:hAnsi="Arial" w:cs="Arial"/>
                <w:lang w:val="es-CO"/>
              </w:rPr>
              <w:t>Se notifica la sanción a los padres y al estudiante.</w:t>
            </w:r>
          </w:p>
          <w:p w14:paraId="27382E0D" w14:textId="77777777" w:rsidR="003C78CA" w:rsidRPr="003B78FF" w:rsidRDefault="003C78CA" w:rsidP="003C78CA">
            <w:pPr>
              <w:ind w:left="43"/>
              <w:jc w:val="both"/>
              <w:rPr>
                <w:rFonts w:ascii="Arial" w:hAnsi="Arial" w:cs="Arial"/>
                <w:lang w:val="es-CO"/>
              </w:rPr>
            </w:pPr>
            <w:r w:rsidRPr="003B78FF">
              <w:rPr>
                <w:rFonts w:ascii="Arial" w:hAnsi="Arial" w:cs="Arial"/>
                <w:lang w:val="es-CO"/>
              </w:rPr>
              <w:t>4. Cuando la falta se ha cometido con un especialista, el docente informa al tutor.</w:t>
            </w:r>
          </w:p>
          <w:p w14:paraId="314B7ED1" w14:textId="77777777" w:rsidR="003C78CA" w:rsidRPr="003B78FF" w:rsidRDefault="003C78CA" w:rsidP="003C78CA">
            <w:pPr>
              <w:ind w:left="43"/>
              <w:jc w:val="both"/>
              <w:rPr>
                <w:rFonts w:ascii="Arial" w:hAnsi="Arial" w:cs="Arial"/>
                <w:b/>
                <w:lang w:val="es-ES"/>
              </w:rPr>
            </w:pPr>
            <w:r w:rsidRPr="003B78FF">
              <w:rPr>
                <w:rFonts w:ascii="Arial" w:hAnsi="Arial" w:cs="Arial"/>
                <w:lang w:val="es-CO"/>
              </w:rPr>
              <w:t xml:space="preserve">5. </w:t>
            </w:r>
            <w:r w:rsidRPr="003B78FF">
              <w:rPr>
                <w:rFonts w:ascii="Arial" w:hAnsi="Arial" w:cs="Arial"/>
                <w:lang w:val="es-ES"/>
              </w:rPr>
              <w:t>De persistir la actitud del estudiante, el procedimiento y las sanciones se asimilarán al de la ocurrencia de una falta grave</w:t>
            </w:r>
            <w:r w:rsidRPr="003B78FF">
              <w:rPr>
                <w:rFonts w:ascii="Arial" w:hAnsi="Arial" w:cs="Arial"/>
                <w:b/>
                <w:lang w:val="es-ES"/>
              </w:rPr>
              <w:t>.</w:t>
            </w:r>
          </w:p>
          <w:p w14:paraId="384CE674" w14:textId="77777777" w:rsidR="00AA5C31" w:rsidRPr="003B78FF" w:rsidRDefault="00AA5C31" w:rsidP="00142CB1">
            <w:pPr>
              <w:jc w:val="both"/>
              <w:rPr>
                <w:rFonts w:ascii="Arial" w:hAnsi="Arial" w:cs="Arial"/>
                <w:lang w:val="es-ES"/>
              </w:rPr>
            </w:pPr>
          </w:p>
        </w:tc>
      </w:tr>
      <w:tr w:rsidR="00AA5C31" w:rsidRPr="00AB7936" w14:paraId="7814ABEC" w14:textId="77777777" w:rsidTr="00DA3E52">
        <w:trPr>
          <w:cantSplit/>
          <w:trHeight w:val="716"/>
        </w:trPr>
        <w:tc>
          <w:tcPr>
            <w:tcW w:w="5040" w:type="dxa"/>
            <w:vMerge/>
            <w:tcBorders>
              <w:left w:val="single" w:sz="4" w:space="0" w:color="auto"/>
              <w:bottom w:val="single" w:sz="4" w:space="0" w:color="auto"/>
              <w:right w:val="single" w:sz="4" w:space="0" w:color="auto"/>
            </w:tcBorders>
            <w:vAlign w:val="center"/>
          </w:tcPr>
          <w:p w14:paraId="026F9E47" w14:textId="77777777" w:rsidR="00AA5C31" w:rsidRPr="003B78FF" w:rsidRDefault="00AA5C31" w:rsidP="00BA35AC">
            <w:pPr>
              <w:jc w:val="both"/>
              <w:rPr>
                <w:rFonts w:ascii="Arial" w:hAnsi="Arial" w:cs="Arial"/>
                <w:lang w:val="es-ES"/>
              </w:rPr>
            </w:pPr>
          </w:p>
        </w:tc>
        <w:tc>
          <w:tcPr>
            <w:tcW w:w="4500" w:type="dxa"/>
            <w:tcBorders>
              <w:top w:val="single" w:sz="4" w:space="0" w:color="auto"/>
              <w:left w:val="single" w:sz="4" w:space="0" w:color="auto"/>
              <w:bottom w:val="single" w:sz="4" w:space="0" w:color="auto"/>
              <w:right w:val="single" w:sz="4" w:space="0" w:color="auto"/>
            </w:tcBorders>
          </w:tcPr>
          <w:p w14:paraId="0F17C5F7" w14:textId="77777777" w:rsidR="003C78CA" w:rsidRPr="003B78FF" w:rsidRDefault="003C78CA" w:rsidP="003C78CA">
            <w:pPr>
              <w:ind w:left="43"/>
              <w:jc w:val="both"/>
              <w:rPr>
                <w:rFonts w:ascii="Arial" w:hAnsi="Arial" w:cs="Arial"/>
                <w:b/>
                <w:lang w:val="es-ES"/>
              </w:rPr>
            </w:pPr>
            <w:r w:rsidRPr="003B78FF">
              <w:rPr>
                <w:rFonts w:ascii="Arial" w:hAnsi="Arial" w:cs="Arial"/>
                <w:b/>
                <w:lang w:val="es-ES"/>
              </w:rPr>
              <w:t>Sanciones Posibles:</w:t>
            </w:r>
          </w:p>
          <w:p w14:paraId="1E1242BE" w14:textId="77777777" w:rsidR="003C78CA" w:rsidRPr="00246BBD" w:rsidRDefault="003C78CA" w:rsidP="003C78CA">
            <w:pPr>
              <w:pStyle w:val="CommentText"/>
              <w:rPr>
                <w:rFonts w:ascii="Arial" w:hAnsi="Arial" w:cs="Arial"/>
                <w:sz w:val="24"/>
                <w:szCs w:val="24"/>
                <w:lang w:val="es-CO"/>
              </w:rPr>
            </w:pPr>
            <w:r w:rsidRPr="003B78FF">
              <w:rPr>
                <w:rFonts w:ascii="Arial" w:hAnsi="Arial" w:cs="Arial"/>
                <w:b/>
                <w:lang w:val="es-ES"/>
              </w:rPr>
              <w:t>-</w:t>
            </w:r>
            <w:r w:rsidRPr="003C78CA">
              <w:rPr>
                <w:rFonts w:ascii="Arial" w:hAnsi="Arial" w:cs="Arial"/>
                <w:b/>
                <w:sz w:val="24"/>
                <w:szCs w:val="24"/>
                <w:lang w:val="es-ES"/>
              </w:rPr>
              <w:t>Detención</w:t>
            </w:r>
            <w:r w:rsidRPr="008C46BB">
              <w:rPr>
                <w:rFonts w:ascii="Arial" w:hAnsi="Arial" w:cs="Arial"/>
                <w:b/>
                <w:sz w:val="24"/>
                <w:szCs w:val="24"/>
                <w:lang w:val="es-ES"/>
              </w:rPr>
              <w:t xml:space="preserve">: </w:t>
            </w:r>
            <w:r w:rsidRPr="008C46BB">
              <w:rPr>
                <w:rFonts w:ascii="Arial" w:hAnsi="Arial" w:cs="Arial"/>
                <w:sz w:val="24"/>
                <w:szCs w:val="24"/>
                <w:lang w:val="es-ES"/>
              </w:rPr>
              <w:t xml:space="preserve">Cuando la sanción sea detención, la impone el docente. </w:t>
            </w:r>
          </w:p>
          <w:p w14:paraId="3D972B5F" w14:textId="77777777" w:rsidR="003C78CA" w:rsidRPr="003B78FF" w:rsidRDefault="003C78CA" w:rsidP="003C78CA">
            <w:pPr>
              <w:ind w:left="43"/>
              <w:jc w:val="both"/>
              <w:rPr>
                <w:rFonts w:ascii="Arial" w:hAnsi="Arial" w:cs="Arial"/>
                <w:lang w:val="es-CO"/>
              </w:rPr>
            </w:pPr>
            <w:r w:rsidRPr="00246BBD">
              <w:rPr>
                <w:rFonts w:ascii="Arial" w:hAnsi="Arial" w:cs="Arial"/>
                <w:lang w:val="es-CO"/>
              </w:rPr>
              <w:t>-</w:t>
            </w:r>
            <w:r w:rsidRPr="002C17BF">
              <w:rPr>
                <w:rFonts w:ascii="Arial" w:hAnsi="Arial" w:cs="Arial"/>
                <w:b/>
                <w:lang w:val="es-CO"/>
              </w:rPr>
              <w:t>Suspensión:</w:t>
            </w:r>
            <w:r>
              <w:rPr>
                <w:rFonts w:ascii="Arial" w:hAnsi="Arial" w:cs="Arial"/>
                <w:lang w:val="es-CO"/>
              </w:rPr>
              <w:t xml:space="preserve"> </w:t>
            </w:r>
            <w:r w:rsidRPr="00246BBD">
              <w:rPr>
                <w:rFonts w:ascii="Arial" w:hAnsi="Arial" w:cs="Arial"/>
                <w:lang w:val="es-CO"/>
              </w:rPr>
              <w:t>La acumulación de tres detencio</w:t>
            </w:r>
            <w:r w:rsidRPr="003B78FF">
              <w:rPr>
                <w:rFonts w:ascii="Arial" w:hAnsi="Arial" w:cs="Arial"/>
                <w:lang w:val="es-CO"/>
              </w:rPr>
              <w:t xml:space="preserve">nes, en un mismo año lectivo, por faltas leves, genera un día de suspensión de las actividades internas o externas. </w:t>
            </w:r>
          </w:p>
          <w:p w14:paraId="6B67A5C3" w14:textId="77777777" w:rsidR="002C17BF" w:rsidRDefault="003C78CA" w:rsidP="003C78CA">
            <w:pPr>
              <w:ind w:left="43"/>
              <w:jc w:val="both"/>
              <w:rPr>
                <w:rFonts w:ascii="Arial" w:hAnsi="Arial" w:cs="Arial"/>
                <w:lang w:val="es-CO"/>
              </w:rPr>
            </w:pPr>
            <w:r>
              <w:rPr>
                <w:rFonts w:ascii="Arial" w:hAnsi="Arial" w:cs="Arial"/>
                <w:lang w:val="es-CO"/>
              </w:rPr>
              <w:t xml:space="preserve">-La renuencia al </w:t>
            </w:r>
            <w:r w:rsidRPr="003B78FF">
              <w:rPr>
                <w:rFonts w:ascii="Arial" w:hAnsi="Arial" w:cs="Arial"/>
                <w:lang w:val="es-CO"/>
              </w:rPr>
              <w:t xml:space="preserve">cambio de actitud y </w:t>
            </w:r>
            <w:proofErr w:type="spellStart"/>
            <w:r w:rsidRPr="003B78FF">
              <w:rPr>
                <w:rFonts w:ascii="Arial" w:hAnsi="Arial" w:cs="Arial"/>
                <w:lang w:val="es-CO"/>
              </w:rPr>
              <w:t>anormatividad</w:t>
            </w:r>
            <w:proofErr w:type="spellEnd"/>
            <w:r w:rsidRPr="003B78FF">
              <w:rPr>
                <w:rFonts w:ascii="Arial" w:hAnsi="Arial" w:cs="Arial"/>
                <w:lang w:val="es-CO"/>
              </w:rPr>
              <w:t xml:space="preserve"> reiterada, a pesar de las llamadas de atención</w:t>
            </w:r>
            <w:r w:rsidR="002C17BF">
              <w:rPr>
                <w:rFonts w:ascii="Arial" w:hAnsi="Arial" w:cs="Arial"/>
                <w:lang w:val="es-CO"/>
              </w:rPr>
              <w:t>,</w:t>
            </w:r>
            <w:r w:rsidRPr="003B78FF">
              <w:rPr>
                <w:rFonts w:ascii="Arial" w:hAnsi="Arial" w:cs="Arial"/>
                <w:lang w:val="es-CO"/>
              </w:rPr>
              <w:t xml:space="preserve"> reflexiones </w:t>
            </w:r>
            <w:r w:rsidR="002C17BF">
              <w:rPr>
                <w:rFonts w:ascii="Arial" w:hAnsi="Arial" w:cs="Arial"/>
                <w:lang w:val="es-CO"/>
              </w:rPr>
              <w:t xml:space="preserve">y sanciones </w:t>
            </w:r>
            <w:r w:rsidRPr="003B78FF">
              <w:rPr>
                <w:rFonts w:ascii="Arial" w:hAnsi="Arial" w:cs="Arial"/>
                <w:lang w:val="es-CO"/>
              </w:rPr>
              <w:t>anteriores,  hace merecedor a</w:t>
            </w:r>
            <w:r>
              <w:rPr>
                <w:rFonts w:ascii="Arial" w:hAnsi="Arial" w:cs="Arial"/>
                <w:lang w:val="es-CO"/>
              </w:rPr>
              <w:t>l estudiante de una sanción de 1</w:t>
            </w:r>
            <w:r w:rsidRPr="003B78FF">
              <w:rPr>
                <w:rFonts w:ascii="Arial" w:hAnsi="Arial" w:cs="Arial"/>
                <w:lang w:val="es-CO"/>
              </w:rPr>
              <w:t xml:space="preserve"> a </w:t>
            </w:r>
            <w:r>
              <w:rPr>
                <w:rFonts w:ascii="Arial" w:hAnsi="Arial" w:cs="Arial"/>
                <w:lang w:val="es-CO"/>
              </w:rPr>
              <w:t>3</w:t>
            </w:r>
            <w:r w:rsidRPr="003B78FF">
              <w:rPr>
                <w:rFonts w:ascii="Arial" w:hAnsi="Arial" w:cs="Arial"/>
                <w:lang w:val="es-CO"/>
              </w:rPr>
              <w:t xml:space="preserve"> días de suspensión. </w:t>
            </w:r>
          </w:p>
          <w:p w14:paraId="024F2A45" w14:textId="77777777" w:rsidR="003C78CA" w:rsidRPr="003B78FF" w:rsidRDefault="003C78CA" w:rsidP="003C78CA">
            <w:pPr>
              <w:ind w:left="43"/>
              <w:jc w:val="both"/>
              <w:rPr>
                <w:rFonts w:ascii="Arial" w:hAnsi="Arial" w:cs="Arial"/>
                <w:lang w:val="es-CO"/>
              </w:rPr>
            </w:pPr>
            <w:r w:rsidRPr="003B78FF">
              <w:rPr>
                <w:rFonts w:ascii="Arial" w:hAnsi="Arial" w:cs="Arial"/>
                <w:lang w:val="es-ES"/>
              </w:rPr>
              <w:t>Cuando la sanción sea suspensión, la impone el Jefe de Sección o su Asistente.</w:t>
            </w:r>
          </w:p>
          <w:p w14:paraId="3215596E" w14:textId="70DF715B" w:rsidR="00AA5C31" w:rsidRPr="00142CB1" w:rsidRDefault="350F6144" w:rsidP="00DA3E52">
            <w:pPr>
              <w:jc w:val="both"/>
              <w:rPr>
                <w:rFonts w:ascii="Arial" w:hAnsi="Arial" w:cs="Arial"/>
                <w:lang w:val="es-ES"/>
              </w:rPr>
            </w:pPr>
            <w:r w:rsidRPr="350F6144">
              <w:rPr>
                <w:rFonts w:ascii="Arial" w:eastAsia="Arial" w:hAnsi="Arial" w:cs="Arial"/>
                <w:lang w:val="es-CO"/>
              </w:rPr>
              <w:t>-</w:t>
            </w:r>
            <w:r w:rsidRPr="350F6144">
              <w:rPr>
                <w:rFonts w:ascii="Arial" w:eastAsia="Arial" w:hAnsi="Arial" w:cs="Arial"/>
                <w:lang w:val="es-ES"/>
              </w:rPr>
              <w:t xml:space="preserve"> De no cumplir con la norma establecida, el celular, reproductor de música, </w:t>
            </w:r>
            <w:proofErr w:type="spellStart"/>
            <w:r w:rsidRPr="350F6144">
              <w:rPr>
                <w:rFonts w:ascii="Arial" w:eastAsia="Arial" w:hAnsi="Arial" w:cs="Arial"/>
                <w:lang w:val="es-ES"/>
              </w:rPr>
              <w:t>ipod</w:t>
            </w:r>
            <w:proofErr w:type="spellEnd"/>
            <w:r w:rsidRPr="350F6144">
              <w:rPr>
                <w:rFonts w:ascii="Arial" w:eastAsia="Arial" w:hAnsi="Arial" w:cs="Arial"/>
                <w:lang w:val="es-ES"/>
              </w:rPr>
              <w:t>, o cualquier otro dispositivo electrónico, será decomisado y entregado al final de la jornada escolar,</w:t>
            </w:r>
            <w:r w:rsidRPr="350F6144">
              <w:rPr>
                <w:rFonts w:ascii="Arial" w:eastAsia="Arial" w:hAnsi="Arial" w:cs="Arial"/>
                <w:sz w:val="32"/>
                <w:szCs w:val="32"/>
                <w:lang w:val="es-ES"/>
              </w:rPr>
              <w:t xml:space="preserve"> </w:t>
            </w:r>
            <w:r w:rsidRPr="350F6144">
              <w:rPr>
                <w:rFonts w:ascii="Arial" w:eastAsia="Arial" w:hAnsi="Arial" w:cs="Arial"/>
                <w:lang w:val="es-ES"/>
              </w:rPr>
              <w:t xml:space="preserve">de reincidir se confiscará por 5 días hábiles, en caso de reincidir </w:t>
            </w:r>
            <w:r w:rsidRPr="350F6144">
              <w:rPr>
                <w:rFonts w:ascii="Arial" w:eastAsia="Arial" w:hAnsi="Arial" w:cs="Arial"/>
                <w:highlight w:val="lightGray"/>
                <w:lang w:val="es-ES"/>
              </w:rPr>
              <w:t>nuevamente</w:t>
            </w:r>
            <w:r w:rsidRPr="350F6144">
              <w:rPr>
                <w:rFonts w:ascii="Arial" w:eastAsia="Arial" w:hAnsi="Arial" w:cs="Arial"/>
                <w:lang w:val="es-ES"/>
              </w:rPr>
              <w:t xml:space="preserve"> </w:t>
            </w:r>
            <w:r w:rsidR="00DA3E52">
              <w:rPr>
                <w:rFonts w:ascii="Arial" w:eastAsia="Arial" w:hAnsi="Arial" w:cs="Arial"/>
                <w:lang w:val="es-ES"/>
              </w:rPr>
              <w:t xml:space="preserve">se entregará a </w:t>
            </w:r>
            <w:r w:rsidR="00DA3E52" w:rsidRPr="350F6144">
              <w:rPr>
                <w:rFonts w:ascii="Arial" w:eastAsia="Arial" w:hAnsi="Arial" w:cs="Arial"/>
                <w:lang w:val="es-ES"/>
              </w:rPr>
              <w:t xml:space="preserve">los padres </w:t>
            </w:r>
            <w:r w:rsidR="00DA3E52" w:rsidRPr="00DA3E52">
              <w:rPr>
                <w:rFonts w:ascii="Arial" w:eastAsia="Arial" w:hAnsi="Arial" w:cs="Arial"/>
                <w:highlight w:val="lightGray"/>
                <w:lang w:val="es-ES"/>
              </w:rPr>
              <w:t>después de 10 días hábiles.</w:t>
            </w:r>
          </w:p>
        </w:tc>
      </w:tr>
    </w:tbl>
    <w:p w14:paraId="4C148135" w14:textId="77777777" w:rsidR="00613493" w:rsidRPr="003B78FF" w:rsidRDefault="00613493" w:rsidP="0065670F">
      <w:pPr>
        <w:ind w:right="51"/>
        <w:jc w:val="both"/>
        <w:rPr>
          <w:rFonts w:ascii="Arial" w:hAnsi="Arial" w:cs="Arial"/>
          <w:lang w:val="es-ES"/>
        </w:rPr>
      </w:pPr>
    </w:p>
    <w:p w14:paraId="49ADAD7D" w14:textId="77777777" w:rsidR="00613493" w:rsidRPr="003B78FF" w:rsidRDefault="00613493" w:rsidP="0065670F">
      <w:pPr>
        <w:ind w:right="51"/>
        <w:jc w:val="both"/>
        <w:rPr>
          <w:rFonts w:ascii="Arial" w:hAnsi="Arial" w:cs="Arial"/>
          <w:lang w:val="es-ES"/>
        </w:rPr>
      </w:pPr>
      <w:r w:rsidRPr="003B78FF">
        <w:rPr>
          <w:rFonts w:ascii="Arial" w:hAnsi="Arial" w:cs="Arial"/>
          <w:lang w:val="es-ES"/>
        </w:rPr>
        <w:br w:type="page"/>
      </w:r>
    </w:p>
    <w:tbl>
      <w:tblPr>
        <w:tblW w:w="96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0"/>
        <w:gridCol w:w="3780"/>
      </w:tblGrid>
      <w:tr w:rsidR="00613493" w:rsidRPr="00AB7936" w14:paraId="49FD07D8" w14:textId="77777777" w:rsidTr="39C13E63">
        <w:tc>
          <w:tcPr>
            <w:tcW w:w="9610" w:type="dxa"/>
            <w:gridSpan w:val="2"/>
          </w:tcPr>
          <w:p w14:paraId="26E56915" w14:textId="77777777" w:rsidR="00613493" w:rsidRPr="003B78FF" w:rsidRDefault="00613493" w:rsidP="00BA35AC">
            <w:pPr>
              <w:ind w:right="51"/>
              <w:jc w:val="both"/>
              <w:rPr>
                <w:rFonts w:ascii="Arial" w:hAnsi="Arial" w:cs="Arial"/>
                <w:b/>
                <w:lang w:val="es-ES"/>
              </w:rPr>
            </w:pPr>
            <w:r w:rsidRPr="003B78FF">
              <w:rPr>
                <w:rFonts w:ascii="Arial" w:hAnsi="Arial" w:cs="Arial"/>
                <w:b/>
                <w:lang w:val="es-ES"/>
              </w:rPr>
              <w:t>_</w:t>
            </w:r>
            <w:r w:rsidR="006809FF">
              <w:rPr>
                <w:rFonts w:ascii="Arial" w:hAnsi="Arial" w:cs="Arial"/>
                <w:b/>
                <w:lang w:val="es-ES"/>
              </w:rPr>
              <w:t>4</w:t>
            </w:r>
            <w:r w:rsidRPr="003B78FF">
              <w:rPr>
                <w:rFonts w:ascii="Arial" w:hAnsi="Arial" w:cs="Arial"/>
                <w:b/>
                <w:lang w:val="es-ES"/>
              </w:rPr>
              <w:t>.2.</w:t>
            </w:r>
            <w:r w:rsidR="007A2FB5" w:rsidRPr="003B78FF">
              <w:rPr>
                <w:rFonts w:ascii="Arial" w:hAnsi="Arial" w:cs="Arial"/>
                <w:b/>
                <w:lang w:val="es-ES"/>
              </w:rPr>
              <w:t>1.</w:t>
            </w:r>
            <w:r w:rsidRPr="003B78FF">
              <w:rPr>
                <w:rFonts w:ascii="Arial" w:hAnsi="Arial" w:cs="Arial"/>
                <w:b/>
                <w:lang w:val="es-ES"/>
              </w:rPr>
              <w:t>3 FALTAS LEVES EN LA SECCIÓN DE BACHILLERATO</w:t>
            </w:r>
          </w:p>
        </w:tc>
      </w:tr>
      <w:tr w:rsidR="00613493" w:rsidRPr="003B78FF" w14:paraId="4FA5047D" w14:textId="77777777" w:rsidTr="39C13E63">
        <w:tc>
          <w:tcPr>
            <w:tcW w:w="5830" w:type="dxa"/>
          </w:tcPr>
          <w:p w14:paraId="0B22D2AC" w14:textId="77777777" w:rsidR="00613493" w:rsidRPr="003B78FF" w:rsidRDefault="00613493" w:rsidP="0065670F">
            <w:pPr>
              <w:ind w:right="51"/>
              <w:jc w:val="both"/>
              <w:rPr>
                <w:rFonts w:ascii="Arial" w:hAnsi="Arial" w:cs="Arial"/>
                <w:b/>
                <w:bCs/>
                <w:lang w:val="es-ES"/>
              </w:rPr>
            </w:pPr>
            <w:r w:rsidRPr="003B78FF">
              <w:rPr>
                <w:rFonts w:ascii="Arial" w:hAnsi="Arial" w:cs="Arial"/>
                <w:b/>
                <w:bCs/>
                <w:lang w:val="es-ES"/>
              </w:rPr>
              <w:t>Faltas</w:t>
            </w:r>
          </w:p>
        </w:tc>
        <w:tc>
          <w:tcPr>
            <w:tcW w:w="3780" w:type="dxa"/>
          </w:tcPr>
          <w:p w14:paraId="51F8C4DC" w14:textId="77777777" w:rsidR="00613493" w:rsidRPr="003B78FF" w:rsidRDefault="00613493" w:rsidP="0065670F">
            <w:pPr>
              <w:ind w:right="51"/>
              <w:jc w:val="both"/>
              <w:rPr>
                <w:rFonts w:ascii="Arial" w:hAnsi="Arial" w:cs="Arial"/>
                <w:b/>
                <w:lang w:val="es-ES"/>
              </w:rPr>
            </w:pPr>
            <w:r w:rsidRPr="003B78FF">
              <w:rPr>
                <w:rFonts w:ascii="Arial" w:hAnsi="Arial" w:cs="Arial"/>
                <w:b/>
                <w:lang w:val="es-ES"/>
              </w:rPr>
              <w:t xml:space="preserve"> Procedimiento</w:t>
            </w:r>
          </w:p>
        </w:tc>
      </w:tr>
      <w:tr w:rsidR="00D64386" w:rsidRPr="00AB7936" w14:paraId="3114EFBC" w14:textId="77777777" w:rsidTr="39C13E63">
        <w:trPr>
          <w:trHeight w:val="3390"/>
        </w:trPr>
        <w:tc>
          <w:tcPr>
            <w:tcW w:w="5830" w:type="dxa"/>
            <w:vMerge w:val="restart"/>
          </w:tcPr>
          <w:p w14:paraId="08A9FDB7" w14:textId="77777777" w:rsidR="00D64386" w:rsidRPr="003B78FF" w:rsidRDefault="00D64386" w:rsidP="0065670F">
            <w:pPr>
              <w:pStyle w:val="ListParagraph2"/>
              <w:spacing w:after="0"/>
              <w:ind w:left="0"/>
              <w:contextualSpacing w:val="0"/>
              <w:jc w:val="both"/>
              <w:rPr>
                <w:rFonts w:ascii="Arial" w:hAnsi="Arial" w:cs="Arial"/>
                <w:sz w:val="24"/>
                <w:szCs w:val="24"/>
              </w:rPr>
            </w:pPr>
            <w:r w:rsidRPr="003B78FF">
              <w:rPr>
                <w:rFonts w:ascii="Arial" w:hAnsi="Arial" w:cs="Arial"/>
                <w:sz w:val="24"/>
                <w:szCs w:val="24"/>
                <w:lang w:val="es-ES"/>
              </w:rPr>
              <w:t>- Llegar tarde al colegio, a clase, a las asambleas o a cualquier otra actividad programada,</w:t>
            </w:r>
            <w:r w:rsidRPr="003B78FF">
              <w:rPr>
                <w:rFonts w:ascii="Arial" w:hAnsi="Arial" w:cs="Arial"/>
                <w:sz w:val="24"/>
                <w:szCs w:val="24"/>
              </w:rPr>
              <w:t xml:space="preserve"> sin causa </w:t>
            </w:r>
            <w:proofErr w:type="gramStart"/>
            <w:r w:rsidRPr="003B78FF">
              <w:rPr>
                <w:rFonts w:ascii="Arial" w:hAnsi="Arial" w:cs="Arial"/>
                <w:sz w:val="24"/>
                <w:szCs w:val="24"/>
              </w:rPr>
              <w:t>justificada .</w:t>
            </w:r>
            <w:proofErr w:type="gramEnd"/>
          </w:p>
          <w:p w14:paraId="7C7701D6" w14:textId="77777777" w:rsidR="00D64386" w:rsidRPr="00246BBD" w:rsidRDefault="00D64386" w:rsidP="00246BBD">
            <w:pPr>
              <w:pStyle w:val="CommentText"/>
              <w:rPr>
                <w:rFonts w:ascii="Arial" w:eastAsia="Calibri" w:hAnsi="Arial" w:cs="Arial"/>
                <w:sz w:val="24"/>
                <w:szCs w:val="24"/>
                <w:lang w:val="es-ES"/>
              </w:rPr>
            </w:pPr>
            <w:r w:rsidRPr="003B78FF">
              <w:rPr>
                <w:rFonts w:ascii="Arial" w:hAnsi="Arial" w:cs="Arial"/>
                <w:lang w:val="es-CO"/>
              </w:rPr>
              <w:t>-</w:t>
            </w:r>
            <w:r w:rsidRPr="00D36323">
              <w:rPr>
                <w:rFonts w:ascii="Arial" w:eastAsia="Calibri" w:hAnsi="Arial" w:cs="Arial"/>
                <w:sz w:val="24"/>
                <w:szCs w:val="24"/>
                <w:lang w:val="es-ES"/>
              </w:rPr>
              <w:t xml:space="preserve">Infringir la norma sobre dispositivos de </w:t>
            </w:r>
            <w:r>
              <w:rPr>
                <w:rFonts w:ascii="Arial" w:eastAsia="Calibri" w:hAnsi="Arial" w:cs="Arial"/>
                <w:sz w:val="24"/>
                <w:szCs w:val="24"/>
                <w:lang w:val="es-ES"/>
              </w:rPr>
              <w:t>c</w:t>
            </w:r>
            <w:r w:rsidRPr="00D36323">
              <w:rPr>
                <w:rFonts w:ascii="Arial" w:eastAsia="Calibri" w:hAnsi="Arial" w:cs="Arial"/>
                <w:sz w:val="24"/>
                <w:szCs w:val="24"/>
                <w:lang w:val="es-ES"/>
              </w:rPr>
              <w:t xml:space="preserve">omunicación inalámbrica (teléfonos celulares, BlackBerry), mp3, </w:t>
            </w:r>
            <w:proofErr w:type="spellStart"/>
            <w:r w:rsidRPr="00D36323">
              <w:rPr>
                <w:rFonts w:ascii="Arial" w:eastAsia="Calibri" w:hAnsi="Arial" w:cs="Arial"/>
                <w:sz w:val="24"/>
                <w:szCs w:val="24"/>
                <w:lang w:val="es-ES"/>
              </w:rPr>
              <w:t>ipods</w:t>
            </w:r>
            <w:proofErr w:type="spellEnd"/>
            <w:r w:rsidRPr="00D36323">
              <w:rPr>
                <w:rFonts w:ascii="Arial" w:eastAsia="Calibri" w:hAnsi="Arial" w:cs="Arial"/>
                <w:sz w:val="24"/>
                <w:szCs w:val="24"/>
                <w:lang w:val="es-ES"/>
              </w:rPr>
              <w:t xml:space="preserve">, o cualquier otro dispositivo electrónico, durante las actividades de la jornada académica, extracurricular o tutorías, exceptuando el </w:t>
            </w:r>
            <w:r w:rsidRPr="00246BBD">
              <w:rPr>
                <w:rFonts w:ascii="Arial" w:eastAsia="Calibri" w:hAnsi="Arial" w:cs="Arial"/>
                <w:sz w:val="24"/>
                <w:szCs w:val="24"/>
                <w:lang w:val="es-ES"/>
              </w:rPr>
              <w:t>recreo o cuando estos sean utilizados en clase con fines pedagógicos.</w:t>
            </w:r>
          </w:p>
          <w:p w14:paraId="7C8E5CF5" w14:textId="77777777" w:rsidR="00D64386" w:rsidRPr="003B78FF" w:rsidRDefault="00D64386" w:rsidP="0065670F">
            <w:pPr>
              <w:ind w:right="51"/>
              <w:jc w:val="both"/>
              <w:rPr>
                <w:rFonts w:ascii="Arial" w:hAnsi="Arial" w:cs="Arial"/>
                <w:lang w:val="es-ES"/>
              </w:rPr>
            </w:pPr>
            <w:r w:rsidRPr="003B78FF">
              <w:rPr>
                <w:rFonts w:ascii="Arial" w:hAnsi="Arial" w:cs="Arial"/>
                <w:lang w:val="es-ES"/>
              </w:rPr>
              <w:t xml:space="preserve">- No cumplir con el trabajo asignado para hacer en la clase o en casa, sin una excusa justificada </w:t>
            </w:r>
          </w:p>
          <w:p w14:paraId="7C912AB2" w14:textId="77777777" w:rsidR="00D64386" w:rsidRPr="003B78FF" w:rsidRDefault="00D64386" w:rsidP="0065670F">
            <w:pPr>
              <w:pStyle w:val="ListParagraph2"/>
              <w:spacing w:after="0"/>
              <w:ind w:left="0"/>
              <w:contextualSpacing w:val="0"/>
              <w:jc w:val="both"/>
              <w:rPr>
                <w:rFonts w:ascii="Arial" w:hAnsi="Arial" w:cs="Arial"/>
                <w:sz w:val="24"/>
                <w:szCs w:val="24"/>
              </w:rPr>
            </w:pPr>
            <w:r w:rsidRPr="003B78FF">
              <w:rPr>
                <w:rFonts w:ascii="Arial" w:hAnsi="Arial" w:cs="Arial"/>
                <w:sz w:val="24"/>
                <w:szCs w:val="24"/>
                <w:lang w:val="es-ES"/>
              </w:rPr>
              <w:t>- Incumplimiento de las normas del uniforme o las demás reglas referentes a la presentación,</w:t>
            </w:r>
            <w:r w:rsidRPr="003B78FF">
              <w:rPr>
                <w:rFonts w:ascii="Arial" w:hAnsi="Arial" w:cs="Arial"/>
                <w:sz w:val="24"/>
                <w:szCs w:val="24"/>
              </w:rPr>
              <w:t xml:space="preserve"> personal dentro del colegio, los buses o en cualquier actividad académica, deportiva u otra donde se requiera su uso.</w:t>
            </w:r>
          </w:p>
          <w:p w14:paraId="681FED11" w14:textId="77777777" w:rsidR="00D64386" w:rsidRPr="003B78FF" w:rsidRDefault="00D64386" w:rsidP="0065670F">
            <w:pPr>
              <w:ind w:right="51"/>
              <w:jc w:val="both"/>
              <w:rPr>
                <w:rFonts w:ascii="Arial" w:hAnsi="Arial" w:cs="Arial"/>
                <w:lang w:val="es-ES"/>
              </w:rPr>
            </w:pPr>
            <w:r w:rsidRPr="003B78FF">
              <w:rPr>
                <w:rFonts w:ascii="Arial" w:hAnsi="Arial" w:cs="Arial"/>
                <w:lang w:val="es-ES"/>
              </w:rPr>
              <w:t>- Comportamientos que interrumpan el aprendizaje de los demás durante las clases, la asamblea o durante cualquier otra actividad programada.</w:t>
            </w:r>
          </w:p>
          <w:p w14:paraId="2BD68F80" w14:textId="77777777" w:rsidR="00D64386" w:rsidRPr="003B78FF" w:rsidRDefault="00D64386" w:rsidP="0065670F">
            <w:pPr>
              <w:ind w:right="51"/>
              <w:jc w:val="both"/>
              <w:rPr>
                <w:rFonts w:ascii="Arial" w:hAnsi="Arial" w:cs="Arial"/>
                <w:lang w:val="es-ES"/>
              </w:rPr>
            </w:pPr>
            <w:r w:rsidRPr="003B78FF">
              <w:rPr>
                <w:rFonts w:ascii="Arial" w:hAnsi="Arial" w:cs="Arial"/>
                <w:lang w:val="es-ES"/>
              </w:rPr>
              <w:t>- Comer en clase, excepto fruta y agua.</w:t>
            </w:r>
          </w:p>
          <w:p w14:paraId="614BF1AC" w14:textId="77777777" w:rsidR="00D64386" w:rsidRPr="003B78FF" w:rsidRDefault="00D64386" w:rsidP="0065670F">
            <w:pPr>
              <w:ind w:right="51"/>
              <w:jc w:val="both"/>
              <w:rPr>
                <w:rFonts w:ascii="Arial" w:hAnsi="Arial" w:cs="Arial"/>
                <w:lang w:val="es-ES"/>
              </w:rPr>
            </w:pPr>
            <w:r w:rsidRPr="003B78FF">
              <w:rPr>
                <w:rFonts w:ascii="Arial" w:hAnsi="Arial" w:cs="Arial"/>
                <w:lang w:val="es-ES"/>
              </w:rPr>
              <w:t>-Comer o beber en áreas no designadas para este pro</w:t>
            </w:r>
            <w:r>
              <w:rPr>
                <w:rFonts w:ascii="Arial" w:hAnsi="Arial" w:cs="Arial"/>
                <w:lang w:val="es-ES"/>
              </w:rPr>
              <w:t>p</w:t>
            </w:r>
            <w:r w:rsidRPr="003B78FF">
              <w:rPr>
                <w:rFonts w:ascii="Arial" w:hAnsi="Arial" w:cs="Arial"/>
                <w:lang w:val="es-ES"/>
              </w:rPr>
              <w:t>ósito.</w:t>
            </w:r>
          </w:p>
          <w:p w14:paraId="39833AF6" w14:textId="77777777" w:rsidR="00D64386" w:rsidRPr="003B78FF" w:rsidRDefault="00D64386" w:rsidP="00BA35AC">
            <w:pPr>
              <w:jc w:val="both"/>
              <w:rPr>
                <w:rFonts w:ascii="Arial" w:hAnsi="Arial" w:cs="Arial"/>
                <w:i/>
                <w:iCs/>
                <w:lang w:val="es-CO"/>
              </w:rPr>
            </w:pPr>
            <w:r w:rsidRPr="003B78FF">
              <w:rPr>
                <w:rFonts w:ascii="Arial" w:hAnsi="Arial" w:cs="Arial"/>
                <w:lang w:val="es-ES"/>
              </w:rPr>
              <w:t>- No entregar la correspondencia del Colegio a los padres.</w:t>
            </w:r>
            <w:r w:rsidRPr="003B78FF">
              <w:rPr>
                <w:rFonts w:ascii="Arial" w:hAnsi="Arial" w:cs="Arial"/>
                <w:i/>
                <w:iCs/>
                <w:lang w:val="es-CO"/>
              </w:rPr>
              <w:t xml:space="preserve"> </w:t>
            </w:r>
          </w:p>
          <w:p w14:paraId="7A79C349" w14:textId="39C13E63" w:rsidR="00D64386" w:rsidRPr="003B78FF" w:rsidRDefault="39C13E63" w:rsidP="0065670F">
            <w:pPr>
              <w:pStyle w:val="BodyText3"/>
              <w:tabs>
                <w:tab w:val="clear" w:pos="-2268"/>
              </w:tabs>
              <w:rPr>
                <w:rFonts w:cs="Arial"/>
                <w:sz w:val="24"/>
                <w:szCs w:val="24"/>
                <w:lang w:eastAsia="en-US"/>
              </w:rPr>
            </w:pPr>
            <w:r w:rsidRPr="39C13E63">
              <w:rPr>
                <w:rFonts w:eastAsia="Arial" w:cs="Arial"/>
                <w:sz w:val="24"/>
                <w:szCs w:val="24"/>
                <w:lang w:eastAsia="en-US"/>
              </w:rPr>
              <w:t>- Incitar a cualquiera de las faltas anteriores.</w:t>
            </w:r>
          </w:p>
          <w:p w14:paraId="56B4EF90" w14:textId="0C63DFF5" w:rsidR="39C13E63" w:rsidRPr="005E50E0" w:rsidRDefault="39C13E63" w:rsidP="39C13E63">
            <w:pPr>
              <w:jc w:val="both"/>
              <w:rPr>
                <w:lang w:val="es-CO"/>
              </w:rPr>
            </w:pPr>
            <w:r w:rsidRPr="39C13E63">
              <w:rPr>
                <w:rFonts w:ascii="Arial" w:eastAsia="Arial" w:hAnsi="Arial" w:cs="Arial"/>
                <w:lang w:val="es-ES"/>
              </w:rPr>
              <w:t>-</w:t>
            </w:r>
            <w:r w:rsidRPr="39C13E63">
              <w:rPr>
                <w:rFonts w:ascii="Arial" w:eastAsia="Arial" w:hAnsi="Arial" w:cs="Arial"/>
                <w:highlight w:val="yellow"/>
                <w:lang w:val="es-ES"/>
              </w:rPr>
              <w:t>Utilizar de manera reiterada palabras soeces como una forma coloquial de conversación sin intención de insultar.</w:t>
            </w:r>
            <w:r w:rsidRPr="39C13E63">
              <w:rPr>
                <w:rFonts w:ascii="Arial" w:eastAsia="Arial" w:hAnsi="Arial" w:cs="Arial"/>
                <w:lang w:val="es-ES"/>
              </w:rPr>
              <w:t xml:space="preserve"> </w:t>
            </w:r>
          </w:p>
          <w:p w14:paraId="2C45B225" w14:textId="77777777" w:rsidR="00D64386" w:rsidRPr="003B78FF" w:rsidRDefault="00D64386" w:rsidP="0065670F">
            <w:pPr>
              <w:jc w:val="both"/>
              <w:rPr>
                <w:rFonts w:ascii="Arial" w:hAnsi="Arial" w:cs="Arial"/>
                <w:lang w:val="es-ES"/>
              </w:rPr>
            </w:pPr>
            <w:r w:rsidRPr="003B78FF">
              <w:rPr>
                <w:rFonts w:ascii="Arial" w:hAnsi="Arial" w:cs="Arial"/>
                <w:lang w:val="es-ES"/>
              </w:rPr>
              <w:t>- En general, todo compartimiento que contravenga las normas básicas del Colegio ya sea en el aula, la biblioteca, la</w:t>
            </w:r>
            <w:r w:rsidRPr="003B78FF">
              <w:rPr>
                <w:rFonts w:ascii="Arial" w:hAnsi="Arial" w:cs="Arial"/>
                <w:b/>
                <w:lang w:val="es-ES"/>
              </w:rPr>
              <w:t xml:space="preserve"> </w:t>
            </w:r>
            <w:r w:rsidRPr="003B78FF">
              <w:rPr>
                <w:rFonts w:ascii="Arial" w:hAnsi="Arial" w:cs="Arial"/>
                <w:lang w:val="es-ES"/>
              </w:rPr>
              <w:t xml:space="preserve">cafetería, la zona de juegos, el auditorio, las áreas deportivas, los baños, en los buses o fuera del colegio, en actividades programadas o patrocinadas por el colegio fuera de sus instalaciones. </w:t>
            </w:r>
          </w:p>
        </w:tc>
        <w:tc>
          <w:tcPr>
            <w:tcW w:w="3780" w:type="dxa"/>
          </w:tcPr>
          <w:p w14:paraId="08CFFB34" w14:textId="2B706FFB" w:rsidR="00D64386" w:rsidRPr="008B3406" w:rsidRDefault="00D64386" w:rsidP="0065670F">
            <w:pPr>
              <w:ind w:right="51"/>
              <w:jc w:val="both"/>
              <w:rPr>
                <w:rFonts w:ascii="Arial" w:hAnsi="Arial" w:cs="Arial"/>
                <w:color w:val="4F81BD"/>
                <w:lang w:val="es-ES"/>
              </w:rPr>
            </w:pPr>
            <w:r w:rsidRPr="003B78FF">
              <w:rPr>
                <w:rFonts w:ascii="Arial" w:hAnsi="Arial" w:cs="Arial"/>
                <w:lang w:val="es-ES"/>
              </w:rPr>
              <w:t>1. El docente</w:t>
            </w:r>
            <w:r w:rsidR="00DA3E52">
              <w:rPr>
                <w:rFonts w:ascii="Arial" w:hAnsi="Arial" w:cs="Arial"/>
                <w:lang w:val="es-ES"/>
              </w:rPr>
              <w:t xml:space="preserve"> a cargo</w:t>
            </w:r>
            <w:r w:rsidRPr="003B78FF">
              <w:rPr>
                <w:rFonts w:ascii="Arial" w:hAnsi="Arial" w:cs="Arial"/>
                <w:lang w:val="es-ES"/>
              </w:rPr>
              <w:t xml:space="preserve"> dialoga con el estudiante. </w:t>
            </w:r>
          </w:p>
          <w:p w14:paraId="2DE4B17D" w14:textId="77777777" w:rsidR="00D64386" w:rsidRPr="00246BBD" w:rsidRDefault="00D64386" w:rsidP="0065670F">
            <w:pPr>
              <w:ind w:right="51"/>
              <w:jc w:val="both"/>
              <w:rPr>
                <w:rFonts w:ascii="Arial" w:hAnsi="Arial" w:cs="Arial"/>
                <w:lang w:val="es-ES"/>
              </w:rPr>
            </w:pPr>
            <w:r w:rsidRPr="00246BBD">
              <w:rPr>
                <w:rFonts w:ascii="Arial" w:hAnsi="Arial" w:cs="Arial"/>
                <w:lang w:val="es-ES"/>
              </w:rPr>
              <w:t xml:space="preserve">2. El estudiante </w:t>
            </w:r>
            <w:r>
              <w:rPr>
                <w:rFonts w:ascii="Arial" w:hAnsi="Arial" w:cs="Arial"/>
                <w:lang w:val="es-ES"/>
              </w:rPr>
              <w:t>hacer un informe escrito de los sucedido</w:t>
            </w:r>
          </w:p>
          <w:p w14:paraId="3979D9B5" w14:textId="77777777" w:rsidR="00D64386" w:rsidRPr="003B78FF" w:rsidRDefault="00D64386" w:rsidP="0065670F">
            <w:pPr>
              <w:ind w:right="51"/>
              <w:jc w:val="both"/>
              <w:rPr>
                <w:rFonts w:ascii="Arial" w:hAnsi="Arial" w:cs="Arial"/>
                <w:b/>
                <w:lang w:val="es-ES"/>
              </w:rPr>
            </w:pPr>
            <w:r w:rsidRPr="003B78FF">
              <w:rPr>
                <w:rFonts w:ascii="Arial" w:hAnsi="Arial" w:cs="Arial"/>
                <w:lang w:val="es-ES"/>
              </w:rPr>
              <w:t>2. Se impone y notifica la sanción a los padres y al estudiante.</w:t>
            </w:r>
          </w:p>
          <w:p w14:paraId="12A1D1AB" w14:textId="77777777" w:rsidR="00D64386" w:rsidRPr="00D36323" w:rsidRDefault="00D64386" w:rsidP="0065670F">
            <w:pPr>
              <w:ind w:right="51"/>
              <w:jc w:val="both"/>
              <w:rPr>
                <w:rFonts w:ascii="Arial" w:hAnsi="Arial" w:cs="Arial"/>
                <w:b/>
                <w:color w:val="000099"/>
                <w:lang w:val="es-ES"/>
              </w:rPr>
            </w:pPr>
            <w:r w:rsidRPr="003B78FF">
              <w:rPr>
                <w:rFonts w:ascii="Arial" w:hAnsi="Arial" w:cs="Arial"/>
                <w:lang w:val="es-ES"/>
              </w:rPr>
              <w:t xml:space="preserve">3. La información referente a la </w:t>
            </w:r>
            <w:r w:rsidRPr="00246BBD">
              <w:rPr>
                <w:rFonts w:ascii="Arial" w:hAnsi="Arial" w:cs="Arial"/>
                <w:lang w:val="es-ES"/>
              </w:rPr>
              <w:t>falta y a la sanción se envía a la oficina y se archiva en la hoja de vida del estudiante.</w:t>
            </w:r>
          </w:p>
          <w:p w14:paraId="64F54996" w14:textId="77777777" w:rsidR="00D64386" w:rsidRPr="003B78FF" w:rsidRDefault="00D64386" w:rsidP="0065670F">
            <w:pPr>
              <w:ind w:right="51"/>
              <w:jc w:val="both"/>
              <w:rPr>
                <w:rFonts w:ascii="Arial" w:hAnsi="Arial" w:cs="Arial"/>
                <w:b/>
                <w:lang w:val="es-ES"/>
              </w:rPr>
            </w:pPr>
          </w:p>
        </w:tc>
      </w:tr>
      <w:tr w:rsidR="00D64386" w:rsidRPr="00AB7936" w14:paraId="42863463" w14:textId="77777777" w:rsidTr="39C13E63">
        <w:trPr>
          <w:trHeight w:val="4717"/>
        </w:trPr>
        <w:tc>
          <w:tcPr>
            <w:tcW w:w="5830" w:type="dxa"/>
            <w:vMerge/>
          </w:tcPr>
          <w:p w14:paraId="0B3DDCE3" w14:textId="77777777" w:rsidR="00D64386" w:rsidRPr="003B78FF" w:rsidRDefault="00D64386" w:rsidP="0065670F">
            <w:pPr>
              <w:pStyle w:val="ListParagraph2"/>
              <w:spacing w:after="0"/>
              <w:ind w:left="0"/>
              <w:contextualSpacing w:val="0"/>
              <w:jc w:val="both"/>
              <w:rPr>
                <w:rFonts w:ascii="Arial" w:hAnsi="Arial" w:cs="Arial"/>
                <w:sz w:val="24"/>
                <w:szCs w:val="24"/>
                <w:lang w:val="es-ES"/>
              </w:rPr>
            </w:pPr>
          </w:p>
        </w:tc>
        <w:tc>
          <w:tcPr>
            <w:tcW w:w="3780" w:type="dxa"/>
          </w:tcPr>
          <w:p w14:paraId="5F4F9EEB" w14:textId="77777777" w:rsidR="00D64386" w:rsidRDefault="00D64386" w:rsidP="00D64386">
            <w:pPr>
              <w:pStyle w:val="BodyText3"/>
              <w:ind w:right="0"/>
              <w:rPr>
                <w:rFonts w:cs="Arial"/>
                <w:sz w:val="24"/>
                <w:szCs w:val="24"/>
              </w:rPr>
            </w:pPr>
            <w:r w:rsidRPr="00D64386">
              <w:rPr>
                <w:rFonts w:cs="Arial"/>
                <w:b/>
                <w:sz w:val="24"/>
                <w:szCs w:val="24"/>
              </w:rPr>
              <w:t>Sanciones Posibles</w:t>
            </w:r>
          </w:p>
          <w:p w14:paraId="0C908EE4" w14:textId="77777777" w:rsidR="00D64386" w:rsidRPr="003B78FF" w:rsidRDefault="00D64386" w:rsidP="00D64386">
            <w:pPr>
              <w:pStyle w:val="BodyText3"/>
              <w:ind w:right="0"/>
              <w:rPr>
                <w:rFonts w:cs="Arial"/>
                <w:sz w:val="24"/>
                <w:szCs w:val="24"/>
              </w:rPr>
            </w:pPr>
            <w:r w:rsidRPr="003B78FF">
              <w:rPr>
                <w:rFonts w:cs="Arial"/>
                <w:sz w:val="24"/>
                <w:szCs w:val="24"/>
              </w:rPr>
              <w:t xml:space="preserve">- Detención. </w:t>
            </w:r>
          </w:p>
          <w:p w14:paraId="20C67B6D" w14:textId="77777777" w:rsidR="00D64386" w:rsidRPr="003B78FF" w:rsidRDefault="00D64386" w:rsidP="00D64386">
            <w:pPr>
              <w:ind w:right="51"/>
              <w:jc w:val="both"/>
              <w:rPr>
                <w:rFonts w:ascii="Arial" w:hAnsi="Arial" w:cs="Arial"/>
                <w:lang w:val="es-ES"/>
              </w:rPr>
            </w:pPr>
            <w:r w:rsidRPr="003B78FF">
              <w:rPr>
                <w:rFonts w:ascii="Arial" w:hAnsi="Arial" w:cs="Arial"/>
                <w:lang w:val="es-ES"/>
              </w:rPr>
              <w:t xml:space="preserve">- La renuencia al cambio de actitud y </w:t>
            </w:r>
            <w:proofErr w:type="spellStart"/>
            <w:r w:rsidRPr="003B78FF">
              <w:rPr>
                <w:rFonts w:ascii="Arial" w:hAnsi="Arial" w:cs="Arial"/>
                <w:lang w:val="es-ES"/>
              </w:rPr>
              <w:t>anormatividad</w:t>
            </w:r>
            <w:proofErr w:type="spellEnd"/>
            <w:r w:rsidRPr="003B78FF">
              <w:rPr>
                <w:rFonts w:ascii="Arial" w:hAnsi="Arial" w:cs="Arial"/>
                <w:lang w:val="es-ES"/>
              </w:rPr>
              <w:t xml:space="preserve"> reiterada, a pesar de las llamadas de at</w:t>
            </w:r>
            <w:r>
              <w:rPr>
                <w:rFonts w:ascii="Arial" w:hAnsi="Arial" w:cs="Arial"/>
                <w:lang w:val="es-ES"/>
              </w:rPr>
              <w:t>ención y reflexiones anteriores</w:t>
            </w:r>
            <w:r w:rsidRPr="003B78FF">
              <w:rPr>
                <w:rFonts w:ascii="Arial" w:hAnsi="Arial" w:cs="Arial"/>
                <w:lang w:val="es-ES"/>
              </w:rPr>
              <w:t xml:space="preserve"> hace merecedor </w:t>
            </w:r>
            <w:r>
              <w:rPr>
                <w:rFonts w:ascii="Arial" w:hAnsi="Arial" w:cs="Arial"/>
                <w:lang w:val="es-ES"/>
              </w:rPr>
              <w:t>al estudiante a una sanción de</w:t>
            </w:r>
            <w:r w:rsidRPr="003B78FF">
              <w:rPr>
                <w:rFonts w:ascii="Arial" w:hAnsi="Arial" w:cs="Arial"/>
                <w:lang w:val="es-ES"/>
              </w:rPr>
              <w:t xml:space="preserve"> </w:t>
            </w:r>
            <w:r w:rsidRPr="003B78FF">
              <w:rPr>
                <w:rFonts w:ascii="Arial" w:hAnsi="Arial" w:cs="Arial"/>
                <w:b/>
                <w:lang w:val="es-ES"/>
              </w:rPr>
              <w:t>uno a tres días de suspensión</w:t>
            </w:r>
            <w:r w:rsidRPr="003B78FF">
              <w:rPr>
                <w:rFonts w:ascii="Arial" w:hAnsi="Arial" w:cs="Arial"/>
                <w:lang w:val="es-ES"/>
              </w:rPr>
              <w:t xml:space="preserve">. </w:t>
            </w:r>
          </w:p>
          <w:p w14:paraId="7979B9B8" w14:textId="77777777" w:rsidR="00D64386" w:rsidRDefault="00D64386" w:rsidP="00D64386">
            <w:pPr>
              <w:ind w:right="51"/>
              <w:jc w:val="both"/>
              <w:rPr>
                <w:rFonts w:ascii="Arial" w:hAnsi="Arial" w:cs="Arial"/>
                <w:b/>
                <w:lang w:val="es-ES"/>
              </w:rPr>
            </w:pPr>
            <w:r w:rsidRPr="003B78FF">
              <w:rPr>
                <w:rFonts w:ascii="Arial" w:hAnsi="Arial" w:cs="Arial"/>
                <w:lang w:val="es-ES"/>
              </w:rPr>
              <w:t>- De persistir la actitud del estudiante, el procedimiento y las sanciones se asimilarán al de la ocurrencia de una falta grave</w:t>
            </w:r>
            <w:r w:rsidRPr="003B78FF">
              <w:rPr>
                <w:rFonts w:ascii="Arial" w:hAnsi="Arial" w:cs="Arial"/>
                <w:b/>
                <w:lang w:val="es-ES"/>
              </w:rPr>
              <w:t>.</w:t>
            </w:r>
          </w:p>
          <w:p w14:paraId="4DD6BFBA" w14:textId="43CA1150" w:rsidR="00D64386" w:rsidRPr="003B78FF" w:rsidRDefault="00D64386" w:rsidP="00A371A4">
            <w:pPr>
              <w:ind w:right="51"/>
              <w:jc w:val="both"/>
              <w:rPr>
                <w:rFonts w:ascii="Arial" w:hAnsi="Arial" w:cs="Arial"/>
                <w:lang w:val="es-ES"/>
              </w:rPr>
            </w:pPr>
            <w:r>
              <w:rPr>
                <w:rFonts w:ascii="Arial" w:hAnsi="Arial" w:cs="Arial"/>
                <w:b/>
                <w:lang w:val="es-ES"/>
              </w:rPr>
              <w:t xml:space="preserve">- </w:t>
            </w:r>
            <w:r w:rsidRPr="003B78FF">
              <w:rPr>
                <w:rFonts w:ascii="Arial" w:hAnsi="Arial" w:cs="Arial"/>
                <w:lang w:val="es-ES"/>
              </w:rPr>
              <w:t>De no cumplir con la norma establ</w:t>
            </w:r>
            <w:r>
              <w:rPr>
                <w:rFonts w:ascii="Arial" w:hAnsi="Arial" w:cs="Arial"/>
                <w:lang w:val="es-ES"/>
              </w:rPr>
              <w:t>ecida, los celulares, reproductores de música</w:t>
            </w:r>
            <w:r w:rsidRPr="003B78FF">
              <w:rPr>
                <w:rFonts w:ascii="Arial" w:hAnsi="Arial" w:cs="Arial"/>
                <w:lang w:val="es-ES"/>
              </w:rPr>
              <w:t xml:space="preserve">, </w:t>
            </w:r>
            <w:proofErr w:type="spellStart"/>
            <w:r w:rsidRPr="003B78FF">
              <w:rPr>
                <w:rFonts w:ascii="Arial" w:hAnsi="Arial" w:cs="Arial"/>
                <w:lang w:val="es-ES"/>
              </w:rPr>
              <w:t>ipods</w:t>
            </w:r>
            <w:proofErr w:type="spellEnd"/>
            <w:r w:rsidRPr="003B78FF">
              <w:rPr>
                <w:rFonts w:ascii="Arial" w:hAnsi="Arial" w:cs="Arial"/>
                <w:lang w:val="es-ES"/>
              </w:rPr>
              <w:t xml:space="preserve">, o cualquier otro dispositivo electrónico será decomisado y entregado </w:t>
            </w:r>
            <w:r w:rsidR="007E2738">
              <w:rPr>
                <w:rFonts w:ascii="Arial" w:hAnsi="Arial" w:cs="Arial"/>
                <w:lang w:val="es-ES"/>
              </w:rPr>
              <w:t xml:space="preserve">en la primera ocasión </w:t>
            </w:r>
            <w:r w:rsidRPr="003B78FF">
              <w:rPr>
                <w:rFonts w:ascii="Arial" w:hAnsi="Arial" w:cs="Arial"/>
                <w:lang w:val="es-ES"/>
              </w:rPr>
              <w:t>al</w:t>
            </w:r>
            <w:r>
              <w:rPr>
                <w:rFonts w:ascii="Arial" w:hAnsi="Arial" w:cs="Arial"/>
                <w:lang w:val="es-ES"/>
              </w:rPr>
              <w:t xml:space="preserve"> final  </w:t>
            </w:r>
            <w:r w:rsidR="00FA5884" w:rsidRPr="00FA5884">
              <w:rPr>
                <w:rFonts w:ascii="Arial" w:hAnsi="Arial" w:cs="Arial"/>
                <w:highlight w:val="lightGray"/>
                <w:lang w:val="es-ES"/>
              </w:rPr>
              <w:t>de la jornada</w:t>
            </w:r>
            <w:r w:rsidR="00FA5884">
              <w:rPr>
                <w:rFonts w:ascii="Arial" w:hAnsi="Arial" w:cs="Arial"/>
                <w:lang w:val="es-ES"/>
              </w:rPr>
              <w:t xml:space="preserve"> </w:t>
            </w:r>
            <w:r w:rsidR="007E2738">
              <w:rPr>
                <w:rFonts w:ascii="Arial" w:hAnsi="Arial" w:cs="Arial"/>
                <w:lang w:val="es-ES"/>
              </w:rPr>
              <w:t xml:space="preserve">escolar, en la segunda ocasión </w:t>
            </w:r>
            <w:r>
              <w:rPr>
                <w:rFonts w:ascii="Arial" w:hAnsi="Arial" w:cs="Arial"/>
                <w:lang w:val="es-ES"/>
              </w:rPr>
              <w:t xml:space="preserve">será </w:t>
            </w:r>
            <w:r w:rsidRPr="00FA5884">
              <w:rPr>
                <w:rFonts w:ascii="Arial" w:hAnsi="Arial" w:cs="Arial"/>
                <w:highlight w:val="lightGray"/>
                <w:lang w:val="es-ES"/>
              </w:rPr>
              <w:t>entregado</w:t>
            </w:r>
            <w:r w:rsidR="00FA5884" w:rsidRPr="00FA5884">
              <w:rPr>
                <w:rFonts w:ascii="Arial" w:hAnsi="Arial" w:cs="Arial"/>
                <w:highlight w:val="lightGray"/>
                <w:lang w:val="es-ES"/>
              </w:rPr>
              <w:t xml:space="preserve"> a los 5 días hábiles</w:t>
            </w:r>
            <w:r>
              <w:rPr>
                <w:rFonts w:ascii="Arial" w:hAnsi="Arial" w:cs="Arial"/>
                <w:lang w:val="es-ES"/>
              </w:rPr>
              <w:t xml:space="preserve"> </w:t>
            </w:r>
            <w:r w:rsidRPr="00FA5884">
              <w:rPr>
                <w:rFonts w:ascii="Arial" w:hAnsi="Arial" w:cs="Arial"/>
                <w:strike/>
                <w:lang w:val="es-ES"/>
              </w:rPr>
              <w:t>en la semana siguiente</w:t>
            </w:r>
            <w:r>
              <w:rPr>
                <w:rFonts w:ascii="Arial" w:hAnsi="Arial" w:cs="Arial"/>
                <w:lang w:val="es-ES"/>
              </w:rPr>
              <w:t>, en caso de reincidir</w:t>
            </w:r>
            <w:r w:rsidR="007E2738">
              <w:rPr>
                <w:rFonts w:ascii="Arial" w:hAnsi="Arial" w:cs="Arial"/>
                <w:lang w:val="es-ES"/>
              </w:rPr>
              <w:t xml:space="preserve"> </w:t>
            </w:r>
            <w:r w:rsidR="007E2738" w:rsidRPr="007E2738">
              <w:rPr>
                <w:rFonts w:ascii="Arial" w:hAnsi="Arial" w:cs="Arial"/>
                <w:highlight w:val="lightGray"/>
                <w:lang w:val="es-ES"/>
              </w:rPr>
              <w:t>nuevamente</w:t>
            </w:r>
            <w:r w:rsidR="00A371A4">
              <w:rPr>
                <w:rFonts w:ascii="Arial" w:hAnsi="Arial" w:cs="Arial"/>
                <w:lang w:val="es-ES"/>
              </w:rPr>
              <w:t xml:space="preserve"> se entregará a</w:t>
            </w:r>
            <w:r>
              <w:rPr>
                <w:rFonts w:ascii="Arial" w:hAnsi="Arial" w:cs="Arial"/>
                <w:lang w:val="es-ES"/>
              </w:rPr>
              <w:t xml:space="preserve"> los padres </w:t>
            </w:r>
            <w:r w:rsidR="00A371A4" w:rsidRPr="00A371A4">
              <w:rPr>
                <w:rFonts w:ascii="Arial" w:hAnsi="Arial" w:cs="Arial"/>
                <w:highlight w:val="lightGray"/>
                <w:lang w:val="es-ES"/>
              </w:rPr>
              <w:t>después de 30 días calendario.</w:t>
            </w:r>
          </w:p>
        </w:tc>
      </w:tr>
    </w:tbl>
    <w:p w14:paraId="3194906F" w14:textId="77777777" w:rsidR="00583A95" w:rsidRDefault="00583A95" w:rsidP="0065670F">
      <w:pPr>
        <w:ind w:right="51"/>
        <w:jc w:val="both"/>
        <w:rPr>
          <w:rFonts w:ascii="Arial" w:hAnsi="Arial" w:cs="Arial"/>
          <w:lang w:val="es-ES"/>
        </w:rPr>
      </w:pPr>
    </w:p>
    <w:p w14:paraId="2B75BD54" w14:textId="0240684B" w:rsidR="00153BD4" w:rsidRDefault="00583A95" w:rsidP="003C78CA">
      <w:pPr>
        <w:ind w:right="51"/>
        <w:jc w:val="both"/>
        <w:rPr>
          <w:rFonts w:ascii="Arial" w:hAnsi="Arial" w:cs="Arial"/>
          <w:lang w:val="es-ES"/>
        </w:rPr>
      </w:pPr>
      <w:r>
        <w:rPr>
          <w:rFonts w:ascii="Arial" w:hAnsi="Arial" w:cs="Arial"/>
          <w:lang w:val="es-ES"/>
        </w:rPr>
        <w:br w:type="page"/>
      </w:r>
      <w:r w:rsidR="00613493" w:rsidRPr="00BE325A">
        <w:rPr>
          <w:rFonts w:ascii="Arial" w:hAnsi="Arial" w:cs="Arial"/>
          <w:b/>
          <w:lang w:val="es-CO"/>
        </w:rPr>
        <w:t>_</w:t>
      </w:r>
      <w:r w:rsidR="006809FF" w:rsidRPr="00BE325A">
        <w:rPr>
          <w:rFonts w:ascii="Arial" w:hAnsi="Arial" w:cs="Arial"/>
          <w:b/>
          <w:lang w:val="es-CO"/>
        </w:rPr>
        <w:t>4</w:t>
      </w:r>
      <w:r w:rsidR="00613493" w:rsidRPr="00BE325A">
        <w:rPr>
          <w:rFonts w:ascii="Arial" w:hAnsi="Arial" w:cs="Arial"/>
          <w:b/>
          <w:lang w:val="es-CO"/>
        </w:rPr>
        <w:t>.</w:t>
      </w:r>
      <w:r w:rsidR="007A2FB5" w:rsidRPr="00BE325A">
        <w:rPr>
          <w:rFonts w:ascii="Arial" w:hAnsi="Arial" w:cs="Arial"/>
          <w:b/>
          <w:lang w:val="es-CO"/>
        </w:rPr>
        <w:t>2.2</w:t>
      </w:r>
      <w:r w:rsidR="00613493" w:rsidRPr="00BE325A">
        <w:rPr>
          <w:rFonts w:ascii="Arial" w:hAnsi="Arial" w:cs="Arial"/>
          <w:b/>
          <w:lang w:val="es-CO"/>
        </w:rPr>
        <w:t xml:space="preserve"> FALTAS GRAVES. Son aquellas que amenazan la armonía de la comunidad institucional.  Sanciones correspondientes y autorida</w:t>
      </w:r>
      <w:r w:rsidR="00DA3E52">
        <w:rPr>
          <w:rFonts w:ascii="Arial" w:hAnsi="Arial" w:cs="Arial"/>
          <w:b/>
          <w:lang w:val="es-CO"/>
        </w:rPr>
        <w:t xml:space="preserve">des competentes para aplicarlas. </w:t>
      </w:r>
      <w:r w:rsidR="00DA3E52" w:rsidRPr="00DA3E52">
        <w:rPr>
          <w:rFonts w:ascii="Arial" w:hAnsi="Arial" w:cs="Arial"/>
          <w:highlight w:val="yellow"/>
          <w:lang w:val="es-ES"/>
        </w:rPr>
        <w:t>Cuando una de estas se presenta deberá haber una respuesta inmediata por parte del profesor a cargo, seguido del registro de la falta.</w:t>
      </w:r>
    </w:p>
    <w:p w14:paraId="13A77B13" w14:textId="77777777" w:rsidR="00691A6A" w:rsidRPr="00BE325A" w:rsidRDefault="00691A6A" w:rsidP="003C78CA">
      <w:pPr>
        <w:ind w:right="51"/>
        <w:jc w:val="both"/>
        <w:rPr>
          <w:rFonts w:ascii="Arial" w:hAnsi="Arial" w:cs="Arial"/>
          <w:b/>
          <w:lang w:val="es-CO"/>
        </w:rPr>
      </w:pPr>
    </w:p>
    <w:p w14:paraId="5EED1289" w14:textId="091914D7" w:rsidR="00153BD4" w:rsidRPr="003B78FF" w:rsidRDefault="00814CD2" w:rsidP="00BA35AC">
      <w:pPr>
        <w:pStyle w:val="BodyText"/>
        <w:rPr>
          <w:rFonts w:cs="Arial"/>
          <w:b/>
          <w:sz w:val="24"/>
          <w:szCs w:val="24"/>
        </w:rPr>
      </w:pPr>
      <w:r w:rsidRPr="003B78FF">
        <w:rPr>
          <w:rFonts w:cs="Arial"/>
          <w:b/>
          <w:sz w:val="24"/>
          <w:szCs w:val="24"/>
        </w:rPr>
        <w:t>_</w:t>
      </w:r>
      <w:r w:rsidR="006809FF">
        <w:rPr>
          <w:rFonts w:cs="Arial"/>
          <w:b/>
          <w:sz w:val="24"/>
          <w:szCs w:val="24"/>
        </w:rPr>
        <w:t>4</w:t>
      </w:r>
      <w:r w:rsidRPr="003B78FF">
        <w:rPr>
          <w:rFonts w:cs="Arial"/>
          <w:b/>
          <w:sz w:val="24"/>
          <w:szCs w:val="24"/>
        </w:rPr>
        <w:t>.</w:t>
      </w:r>
      <w:r w:rsidR="003279B6" w:rsidRPr="003B78FF">
        <w:rPr>
          <w:rFonts w:cs="Arial"/>
          <w:b/>
          <w:sz w:val="24"/>
          <w:szCs w:val="24"/>
        </w:rPr>
        <w:t>2</w:t>
      </w:r>
      <w:r w:rsidRPr="003B78FF">
        <w:rPr>
          <w:rFonts w:cs="Arial"/>
          <w:b/>
          <w:sz w:val="24"/>
          <w:szCs w:val="24"/>
        </w:rPr>
        <w:t>.</w:t>
      </w:r>
      <w:r w:rsidR="007A2FB5" w:rsidRPr="003B78FF">
        <w:rPr>
          <w:rFonts w:cs="Arial"/>
          <w:b/>
          <w:sz w:val="24"/>
          <w:szCs w:val="24"/>
        </w:rPr>
        <w:t>2.</w:t>
      </w:r>
      <w:r w:rsidRPr="003B78FF">
        <w:rPr>
          <w:rFonts w:cs="Arial"/>
          <w:b/>
          <w:sz w:val="24"/>
          <w:szCs w:val="24"/>
        </w:rPr>
        <w:t>1  FALTAS GRAVES EN</w:t>
      </w:r>
      <w:r w:rsidR="00AC39DB">
        <w:rPr>
          <w:rFonts w:cs="Arial"/>
          <w:b/>
          <w:sz w:val="24"/>
          <w:szCs w:val="24"/>
        </w:rPr>
        <w:t xml:space="preserve"> PRIMERA INFANCIA (PREKINDER, KINDER, PRIMERO)</w:t>
      </w:r>
      <w:r w:rsidRPr="003B78FF">
        <w:rPr>
          <w:rFonts w:cs="Arial"/>
          <w:b/>
          <w:sz w:val="24"/>
          <w:szCs w:val="24"/>
        </w:rPr>
        <w:t xml:space="preserve"> </w:t>
      </w:r>
      <w:r w:rsidRPr="00AC39DB">
        <w:rPr>
          <w:rFonts w:cs="Arial"/>
          <w:b/>
          <w:strike/>
          <w:color w:val="FF0000"/>
          <w:sz w:val="24"/>
          <w:szCs w:val="24"/>
        </w:rPr>
        <w:t>PREPRIMARIA</w:t>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0"/>
        <w:gridCol w:w="5220"/>
      </w:tblGrid>
      <w:tr w:rsidR="00D43271" w:rsidRPr="00AB7936" w14:paraId="6A7E4FEC" w14:textId="77777777" w:rsidTr="00655D86">
        <w:tc>
          <w:tcPr>
            <w:tcW w:w="4570" w:type="dxa"/>
          </w:tcPr>
          <w:p w14:paraId="47ECF580" w14:textId="77777777" w:rsidR="00D43271" w:rsidRPr="003B78FF" w:rsidRDefault="00D43271" w:rsidP="00BA35AC">
            <w:pPr>
              <w:jc w:val="both"/>
              <w:rPr>
                <w:rFonts w:ascii="Arial" w:hAnsi="Arial" w:cs="Arial"/>
                <w:b/>
                <w:lang w:val="es-ES"/>
              </w:rPr>
            </w:pPr>
            <w:r w:rsidRPr="003B78FF">
              <w:rPr>
                <w:rFonts w:ascii="Arial" w:hAnsi="Arial" w:cs="Arial"/>
                <w:b/>
                <w:lang w:val="es-ES"/>
              </w:rPr>
              <w:t>Faltas</w:t>
            </w:r>
          </w:p>
        </w:tc>
        <w:tc>
          <w:tcPr>
            <w:tcW w:w="5220" w:type="dxa"/>
          </w:tcPr>
          <w:p w14:paraId="68930045" w14:textId="77777777" w:rsidR="00D43271" w:rsidRPr="003B78FF" w:rsidRDefault="00867F6F" w:rsidP="0065670F">
            <w:pPr>
              <w:jc w:val="both"/>
              <w:rPr>
                <w:rFonts w:ascii="Arial" w:hAnsi="Arial" w:cs="Arial"/>
                <w:b/>
                <w:u w:val="single"/>
                <w:lang w:val="es-ES"/>
              </w:rPr>
            </w:pPr>
            <w:r w:rsidRPr="00867F6F">
              <w:rPr>
                <w:rFonts w:ascii="Arial" w:hAnsi="Arial" w:cs="Arial"/>
                <w:b/>
                <w:highlight w:val="yellow"/>
                <w:lang w:val="es-ES"/>
              </w:rPr>
              <w:t>PROTOCOLO -</w:t>
            </w:r>
            <w:r>
              <w:rPr>
                <w:rFonts w:ascii="Arial" w:hAnsi="Arial" w:cs="Arial"/>
                <w:b/>
                <w:lang w:val="es-ES"/>
              </w:rPr>
              <w:t xml:space="preserve"> </w:t>
            </w:r>
            <w:r w:rsidR="00D43271" w:rsidRPr="003B78FF">
              <w:rPr>
                <w:rFonts w:ascii="Arial" w:hAnsi="Arial" w:cs="Arial"/>
                <w:b/>
                <w:lang w:val="es-ES"/>
              </w:rPr>
              <w:t>Procedimiento para su control y enmienda</w:t>
            </w:r>
          </w:p>
        </w:tc>
      </w:tr>
      <w:tr w:rsidR="00260839" w:rsidRPr="00AB7936" w14:paraId="2D0899E4" w14:textId="77777777" w:rsidTr="00655D86">
        <w:trPr>
          <w:trHeight w:val="1860"/>
        </w:trPr>
        <w:tc>
          <w:tcPr>
            <w:tcW w:w="4570" w:type="dxa"/>
            <w:vMerge w:val="restart"/>
          </w:tcPr>
          <w:p w14:paraId="0ACD106A" w14:textId="3677D139" w:rsidR="00260839" w:rsidRPr="003B78FF" w:rsidRDefault="00260839" w:rsidP="0065670F">
            <w:pPr>
              <w:jc w:val="both"/>
              <w:rPr>
                <w:rFonts w:ascii="Arial" w:hAnsi="Arial" w:cs="Arial"/>
                <w:lang w:val="es-ES"/>
              </w:rPr>
            </w:pPr>
            <w:r w:rsidRPr="003B78FF">
              <w:rPr>
                <w:rFonts w:ascii="Arial" w:hAnsi="Arial" w:cs="Arial"/>
                <w:lang w:val="es-ES"/>
              </w:rPr>
              <w:t>- Ausentarse del sitio donde se esté desarrollando la actividad, o de los límites de la Sección de</w:t>
            </w:r>
            <w:r w:rsidR="00AC39DB">
              <w:rPr>
                <w:rFonts w:ascii="Arial" w:hAnsi="Arial" w:cs="Arial"/>
                <w:lang w:val="es-ES"/>
              </w:rPr>
              <w:t xml:space="preserve"> Primera Infancia</w:t>
            </w:r>
            <w:r w:rsidRPr="003B78FF">
              <w:rPr>
                <w:rFonts w:ascii="Arial" w:hAnsi="Arial" w:cs="Arial"/>
                <w:lang w:val="es-ES"/>
              </w:rPr>
              <w:t xml:space="preserve"> </w:t>
            </w:r>
            <w:r w:rsidRPr="00AC39DB">
              <w:rPr>
                <w:rFonts w:ascii="Arial" w:hAnsi="Arial" w:cs="Arial"/>
                <w:strike/>
                <w:lang w:val="es-ES"/>
              </w:rPr>
              <w:t xml:space="preserve">Preprimaria </w:t>
            </w:r>
            <w:r w:rsidRPr="003B78FF">
              <w:rPr>
                <w:rFonts w:ascii="Arial" w:hAnsi="Arial" w:cs="Arial"/>
                <w:lang w:val="es-ES"/>
              </w:rPr>
              <w:t>sin permiso del docente.</w:t>
            </w:r>
          </w:p>
          <w:p w14:paraId="057B2415" w14:textId="4093E0C5" w:rsidR="00DF30C7" w:rsidRDefault="4093E0C5" w:rsidP="6E6BCEC8">
            <w:pPr>
              <w:pStyle w:val="ListBullet"/>
              <w:jc w:val="both"/>
              <w:rPr>
                <w:rFonts w:ascii="Arial" w:hAnsi="Arial" w:cs="Arial"/>
                <w:bCs/>
                <w:lang w:val="es-ES"/>
              </w:rPr>
            </w:pPr>
            <w:r w:rsidRPr="4093E0C5">
              <w:rPr>
                <w:rFonts w:ascii="Arial" w:eastAsia="Arial" w:hAnsi="Arial" w:cs="Arial"/>
                <w:lang w:val="es-ES"/>
              </w:rPr>
              <w:t xml:space="preserve">- </w:t>
            </w:r>
            <w:r w:rsidRPr="4093E0C5">
              <w:rPr>
                <w:rFonts w:ascii="Arial" w:eastAsia="Arial" w:hAnsi="Arial" w:cs="Arial"/>
                <w:b/>
                <w:bCs/>
                <w:highlight w:val="yellow"/>
                <w:lang w:val="es-CO"/>
              </w:rPr>
              <w:t xml:space="preserve">Situaciones Tipo I:  </w:t>
            </w:r>
            <w:r w:rsidRPr="4093E0C5">
              <w:rPr>
                <w:rFonts w:ascii="Arial" w:eastAsia="Arial" w:hAnsi="Arial" w:cs="Arial"/>
                <w:lang w:val="es-ES"/>
              </w:rPr>
              <w:t xml:space="preserve">Agresión </w:t>
            </w:r>
            <w:r w:rsidRPr="4093E0C5">
              <w:rPr>
                <w:rFonts w:ascii="Arial" w:eastAsia="Arial" w:hAnsi="Arial" w:cs="Arial"/>
                <w:highlight w:val="yellow"/>
                <w:lang w:val="es-ES"/>
              </w:rPr>
              <w:t>física,</w:t>
            </w:r>
            <w:r w:rsidRPr="4093E0C5">
              <w:rPr>
                <w:rFonts w:ascii="Arial" w:eastAsia="Arial" w:hAnsi="Arial" w:cs="Arial"/>
                <w:lang w:val="es-ES"/>
              </w:rPr>
              <w:t xml:space="preserve"> verbal, </w:t>
            </w:r>
            <w:r w:rsidRPr="4093E0C5">
              <w:rPr>
                <w:rFonts w:ascii="Arial" w:eastAsia="Arial" w:hAnsi="Arial" w:cs="Arial"/>
                <w:highlight w:val="green"/>
                <w:lang w:val="es-ES"/>
              </w:rPr>
              <w:t>escrita,</w:t>
            </w:r>
            <w:r w:rsidRPr="4093E0C5">
              <w:rPr>
                <w:rFonts w:ascii="Arial" w:eastAsia="Arial" w:hAnsi="Arial" w:cs="Arial"/>
                <w:lang w:val="es-ES"/>
              </w:rPr>
              <w:t xml:space="preserve"> </w:t>
            </w:r>
            <w:r w:rsidRPr="4093E0C5">
              <w:rPr>
                <w:rFonts w:ascii="Arial" w:eastAsia="Arial" w:hAnsi="Arial" w:cs="Arial"/>
                <w:highlight w:val="yellow"/>
                <w:lang w:val="es-ES"/>
              </w:rPr>
              <w:t>gestual, relacional, electrónica</w:t>
            </w:r>
            <w:r w:rsidRPr="4093E0C5">
              <w:rPr>
                <w:rFonts w:ascii="Arial" w:eastAsia="Arial" w:hAnsi="Arial" w:cs="Arial"/>
                <w:lang w:val="es-ES"/>
              </w:rPr>
              <w:t xml:space="preserve"> </w:t>
            </w:r>
            <w:r w:rsidRPr="4093E0C5">
              <w:rPr>
                <w:rFonts w:ascii="Arial" w:eastAsia="Arial" w:hAnsi="Arial" w:cs="Arial"/>
                <w:highlight w:val="yellow"/>
                <w:lang w:val="es-ES"/>
              </w:rPr>
              <w:t>o falta de respeto  (insultar o utilizar palabras soeces)</w:t>
            </w:r>
            <w:r w:rsidRPr="4093E0C5">
              <w:rPr>
                <w:rFonts w:ascii="Arial" w:eastAsia="Arial" w:hAnsi="Arial" w:cs="Arial"/>
                <w:lang w:val="es-ES"/>
              </w:rPr>
              <w:t xml:space="preserve"> contra cualquier miembro de la comunidad educativa </w:t>
            </w:r>
            <w:r w:rsidRPr="4093E0C5">
              <w:rPr>
                <w:rFonts w:ascii="Arial" w:eastAsia="Arial" w:hAnsi="Arial" w:cs="Arial"/>
                <w:highlight w:val="yellow"/>
                <w:lang w:val="es-ES"/>
              </w:rPr>
              <w:t>que no generen daños al cuerpo o a la salud</w:t>
            </w:r>
            <w:r w:rsidRPr="4093E0C5">
              <w:rPr>
                <w:rFonts w:ascii="Arial" w:eastAsia="Arial" w:hAnsi="Arial" w:cs="Arial"/>
                <w:lang w:val="es-ES"/>
              </w:rPr>
              <w:t xml:space="preserve"> </w:t>
            </w:r>
            <w:r w:rsidRPr="4093E0C5">
              <w:rPr>
                <w:rFonts w:ascii="Arial" w:eastAsia="Arial" w:hAnsi="Arial" w:cs="Arial"/>
                <w:strike/>
                <w:highlight w:val="cyan"/>
                <w:lang w:val="es-ES"/>
              </w:rPr>
              <w:t>dentro o fuera de las instalaciones del Colegio</w:t>
            </w:r>
            <w:r w:rsidRPr="4093E0C5">
              <w:rPr>
                <w:rFonts w:ascii="Arial" w:eastAsia="Arial" w:hAnsi="Arial" w:cs="Arial"/>
                <w:lang w:val="es-ES"/>
              </w:rPr>
              <w:t xml:space="preserve">, </w:t>
            </w:r>
            <w:r w:rsidRPr="4093E0C5">
              <w:rPr>
                <w:rFonts w:ascii="Arial" w:eastAsia="Arial" w:hAnsi="Arial" w:cs="Arial"/>
                <w:highlight w:val="cyan"/>
                <w:lang w:val="es-ES"/>
              </w:rPr>
              <w:t>dentro de las instalaciones del Colegio, buses, o durante cualquier actividad organizada, promovida, y/o patrocinada por el Colegio fuera de sus instalaciones, o que siendo fuera de las instalaciones afecte el clima escolar.</w:t>
            </w:r>
          </w:p>
          <w:p w14:paraId="6023DF04" w14:textId="62470455" w:rsidR="00D12C2F" w:rsidRPr="003B78FF" w:rsidRDefault="62470455" w:rsidP="0065670F">
            <w:pPr>
              <w:jc w:val="both"/>
              <w:rPr>
                <w:rFonts w:ascii="Arial" w:hAnsi="Arial" w:cs="Arial"/>
                <w:bCs/>
                <w:lang w:val="es-ES"/>
              </w:rPr>
            </w:pPr>
            <w:r w:rsidRPr="62470455">
              <w:rPr>
                <w:rFonts w:ascii="Arial" w:eastAsia="Arial" w:hAnsi="Arial" w:cs="Arial"/>
                <w:strike/>
                <w:highlight w:val="yellow"/>
                <w:lang w:val="es-ES"/>
              </w:rPr>
              <w:t>- Agresión física de cualquier tipo contra algún miembro de la comunidad educativa</w:t>
            </w:r>
            <w:r w:rsidRPr="62470455">
              <w:rPr>
                <w:rFonts w:ascii="Arial" w:eastAsia="Arial" w:hAnsi="Arial" w:cs="Arial"/>
                <w:lang w:val="es-ES"/>
              </w:rPr>
              <w:t xml:space="preserve"> </w:t>
            </w:r>
            <w:proofErr w:type="spellStart"/>
            <w:r w:rsidRPr="62470455">
              <w:rPr>
                <w:rFonts w:ascii="Arial" w:eastAsia="Arial" w:hAnsi="Arial" w:cs="Arial"/>
                <w:lang w:val="es-ES"/>
              </w:rPr>
              <w:t>o.</w:t>
            </w:r>
            <w:r w:rsidRPr="62470455">
              <w:rPr>
                <w:rFonts w:ascii="Arial" w:eastAsia="Arial" w:hAnsi="Arial" w:cs="Arial"/>
                <w:strike/>
                <w:highlight w:val="yellow"/>
                <w:lang w:val="es-ES"/>
              </w:rPr>
              <w:t>cualquier</w:t>
            </w:r>
            <w:proofErr w:type="spellEnd"/>
            <w:r w:rsidRPr="62470455">
              <w:rPr>
                <w:rFonts w:ascii="Arial" w:eastAsia="Arial" w:hAnsi="Arial" w:cs="Arial"/>
                <w:strike/>
                <w:highlight w:val="yellow"/>
                <w:lang w:val="es-ES"/>
              </w:rPr>
              <w:t xml:space="preserve"> persona dentro de las instalaciones del Colegio, buses, o durante  cualquier actividad organizada, promovida, y/o patrocinada por el Colegio fuera de sus instalaciones.</w:t>
            </w:r>
          </w:p>
          <w:p w14:paraId="5B2F8ECB" w14:textId="2B4EA37E" w:rsidR="00AA52C6" w:rsidRPr="003B78FF" w:rsidRDefault="2B4EA37E" w:rsidP="0065670F">
            <w:pPr>
              <w:jc w:val="both"/>
              <w:rPr>
                <w:rFonts w:ascii="Arial" w:hAnsi="Arial" w:cs="Arial"/>
                <w:bCs/>
                <w:lang w:val="es-ES"/>
              </w:rPr>
            </w:pPr>
            <w:r w:rsidRPr="2B4EA37E">
              <w:rPr>
                <w:rFonts w:ascii="Arial" w:eastAsia="Arial" w:hAnsi="Arial" w:cs="Arial"/>
                <w:lang w:val="es-ES"/>
              </w:rPr>
              <w:t>-</w:t>
            </w:r>
            <w:r w:rsidRPr="2B4EA37E">
              <w:rPr>
                <w:rFonts w:ascii="Arial" w:eastAsia="Arial" w:hAnsi="Arial" w:cs="Arial"/>
                <w:highlight w:val="yellow"/>
                <w:lang w:val="es-ES"/>
              </w:rPr>
              <w:t>Agresión intencionada a través de juego</w:t>
            </w:r>
            <w:r w:rsidRPr="2B4EA37E">
              <w:rPr>
                <w:rFonts w:ascii="Arial" w:eastAsia="Arial" w:hAnsi="Arial" w:cs="Arial"/>
                <w:lang w:val="es-ES"/>
              </w:rPr>
              <w:t>.</w:t>
            </w:r>
          </w:p>
          <w:p w14:paraId="4A85E2A1" w14:textId="77777777" w:rsidR="00260839" w:rsidRPr="003B78FF" w:rsidRDefault="00260839" w:rsidP="0065670F">
            <w:pPr>
              <w:jc w:val="both"/>
              <w:rPr>
                <w:rFonts w:ascii="Arial" w:hAnsi="Arial" w:cs="Arial"/>
                <w:bCs/>
                <w:lang w:val="es-ES"/>
              </w:rPr>
            </w:pPr>
            <w:r w:rsidRPr="003B78FF">
              <w:rPr>
                <w:rFonts w:ascii="Arial" w:hAnsi="Arial" w:cs="Arial"/>
                <w:bCs/>
                <w:lang w:val="es-ES"/>
              </w:rPr>
              <w:t>- Cualquier daño a la propiedad ajena o materiales y recursos del Colegio.</w:t>
            </w:r>
          </w:p>
          <w:p w14:paraId="0D540F03" w14:textId="77777777" w:rsidR="00260839" w:rsidRPr="003B78FF" w:rsidRDefault="00260839" w:rsidP="0065670F">
            <w:pPr>
              <w:jc w:val="both"/>
              <w:rPr>
                <w:rFonts w:ascii="Arial" w:hAnsi="Arial" w:cs="Arial"/>
                <w:bCs/>
                <w:lang w:val="es-ES"/>
              </w:rPr>
            </w:pPr>
            <w:r w:rsidRPr="003B78FF">
              <w:rPr>
                <w:rFonts w:ascii="Arial" w:hAnsi="Arial" w:cs="Arial"/>
                <w:bCs/>
                <w:lang w:val="es-ES"/>
              </w:rPr>
              <w:t xml:space="preserve"> -Alterar cualquier comunicación enviada a los padres.</w:t>
            </w:r>
          </w:p>
          <w:p w14:paraId="6CD0955E" w14:textId="77777777" w:rsidR="00260839" w:rsidRPr="003B78FF" w:rsidRDefault="00260839" w:rsidP="0065670F">
            <w:pPr>
              <w:jc w:val="both"/>
              <w:rPr>
                <w:rFonts w:ascii="Arial" w:hAnsi="Arial" w:cs="Arial"/>
                <w:bCs/>
                <w:lang w:val="es-ES"/>
              </w:rPr>
            </w:pPr>
            <w:r w:rsidRPr="003B78FF">
              <w:rPr>
                <w:rFonts w:ascii="Arial" w:hAnsi="Arial" w:cs="Arial"/>
                <w:bCs/>
                <w:lang w:val="es-CO"/>
              </w:rPr>
              <w:t xml:space="preserve">- Tomar o esconder  la propiedad </w:t>
            </w:r>
            <w:r w:rsidRPr="003B78FF">
              <w:rPr>
                <w:rFonts w:ascii="Arial" w:hAnsi="Arial" w:cs="Arial"/>
                <w:bCs/>
                <w:lang w:val="es-ES"/>
              </w:rPr>
              <w:t>ajena.</w:t>
            </w:r>
          </w:p>
          <w:p w14:paraId="18FF2898" w14:textId="77777777" w:rsidR="00260839" w:rsidRPr="003B78FF" w:rsidRDefault="00260839" w:rsidP="0065670F">
            <w:pPr>
              <w:jc w:val="both"/>
              <w:rPr>
                <w:rFonts w:ascii="Arial" w:hAnsi="Arial" w:cs="Arial"/>
                <w:bCs/>
                <w:lang w:val="es-ES"/>
              </w:rPr>
            </w:pPr>
            <w:r w:rsidRPr="003B78FF">
              <w:rPr>
                <w:rFonts w:ascii="Arial" w:hAnsi="Arial" w:cs="Arial"/>
                <w:bCs/>
                <w:lang w:val="es-ES"/>
              </w:rPr>
              <w:t>-Reiteración en un mismo año lectivo de faltas leves.</w:t>
            </w:r>
          </w:p>
        </w:tc>
        <w:tc>
          <w:tcPr>
            <w:tcW w:w="5220" w:type="dxa"/>
          </w:tcPr>
          <w:p w14:paraId="1E226745" w14:textId="06EF420F" w:rsidR="2F867FFE" w:rsidRPr="005E50E0" w:rsidRDefault="06EF420F" w:rsidP="06EF420F">
            <w:pPr>
              <w:jc w:val="both"/>
              <w:rPr>
                <w:lang w:val="es-CO"/>
              </w:rPr>
            </w:pPr>
            <w:r w:rsidRPr="06EF420F">
              <w:rPr>
                <w:rFonts w:ascii="Arial" w:eastAsia="Arial" w:hAnsi="Arial" w:cs="Arial"/>
                <w:strike/>
                <w:highlight w:val="cyan"/>
                <w:lang w:val="es-ES"/>
              </w:rPr>
              <w:t>1.</w:t>
            </w:r>
            <w:r w:rsidRPr="06EF420F">
              <w:rPr>
                <w:rFonts w:ascii="Arial" w:eastAsia="Arial" w:hAnsi="Arial" w:cs="Arial"/>
                <w:lang w:val="es-ES"/>
              </w:rPr>
              <w:t xml:space="preserve"> El estudiante dialoga con el docente diligenciando el “Formato de Reflexión”.</w:t>
            </w:r>
          </w:p>
          <w:p w14:paraId="6101EB60" w14:textId="77777777" w:rsidR="00655D86" w:rsidRPr="00655D86" w:rsidRDefault="6F941FCD" w:rsidP="00655D86">
            <w:pPr>
              <w:ind w:right="51"/>
              <w:jc w:val="both"/>
              <w:rPr>
                <w:rFonts w:ascii="Arial" w:hAnsi="Arial" w:cs="Arial"/>
                <w:lang w:val="es-ES"/>
              </w:rPr>
            </w:pPr>
            <w:r w:rsidRPr="6F941FCD">
              <w:rPr>
                <w:rFonts w:ascii="Arial" w:eastAsia="Arial" w:hAnsi="Arial" w:cs="Arial"/>
                <w:highlight w:val="yellow"/>
                <w:lang w:val="es-ES"/>
              </w:rPr>
              <w:t>2.</w:t>
            </w:r>
            <w:r w:rsidR="007463D7">
              <w:rPr>
                <w:rFonts w:ascii="Arial" w:eastAsia="Arial" w:hAnsi="Arial" w:cs="Arial"/>
                <w:highlight w:val="yellow"/>
                <w:lang w:val="es-ES"/>
              </w:rPr>
              <w:t xml:space="preserve"> </w:t>
            </w:r>
            <w:r w:rsidRPr="6F941FCD">
              <w:rPr>
                <w:rFonts w:ascii="Arial" w:eastAsia="Arial" w:hAnsi="Arial" w:cs="Arial"/>
                <w:highlight w:val="yellow"/>
                <w:lang w:val="es-ES"/>
              </w:rPr>
              <w:t>Cuando se trate de S</w:t>
            </w:r>
            <w:r w:rsidR="007463D7">
              <w:rPr>
                <w:rFonts w:ascii="Arial" w:eastAsia="Arial" w:hAnsi="Arial" w:cs="Arial"/>
                <w:highlight w:val="yellow"/>
                <w:lang w:val="es-ES"/>
              </w:rPr>
              <w:t>ituaciones Tipo 1: Aplicará el p</w:t>
            </w:r>
            <w:r w:rsidRPr="6F941FCD">
              <w:rPr>
                <w:rFonts w:ascii="Arial" w:eastAsia="Arial" w:hAnsi="Arial" w:cs="Arial"/>
                <w:highlight w:val="yellow"/>
                <w:lang w:val="es-ES"/>
              </w:rPr>
              <w:t>rocedimiento de Practicas Restaurativas</w:t>
            </w:r>
            <w:r w:rsidR="007463D7">
              <w:rPr>
                <w:rFonts w:ascii="Arial" w:eastAsia="Arial" w:hAnsi="Arial" w:cs="Arial"/>
                <w:highlight w:val="yellow"/>
                <w:lang w:val="es-ES"/>
              </w:rPr>
              <w:t xml:space="preserve"> (Numeral  </w:t>
            </w:r>
            <w:r w:rsidR="007463D7" w:rsidRPr="6F941FCD">
              <w:rPr>
                <w:rFonts w:ascii="Arial" w:eastAsia="Arial" w:hAnsi="Arial" w:cs="Arial"/>
                <w:highlight w:val="yellow"/>
                <w:lang w:val="es-ES"/>
              </w:rPr>
              <w:t>4.6</w:t>
            </w:r>
            <w:r w:rsidR="007463D7" w:rsidRPr="00655D86">
              <w:rPr>
                <w:rFonts w:ascii="Arial" w:eastAsia="Arial" w:hAnsi="Arial" w:cs="Arial"/>
                <w:highlight w:val="yellow"/>
                <w:lang w:val="es-ES"/>
              </w:rPr>
              <w:t>)</w:t>
            </w:r>
            <w:r w:rsidR="00655D86" w:rsidRPr="00655D86">
              <w:rPr>
                <w:rFonts w:ascii="Arial" w:eastAsia="Arial" w:hAnsi="Arial" w:cs="Arial"/>
                <w:lang w:val="es-ES"/>
              </w:rPr>
              <w:t xml:space="preserve">. </w:t>
            </w:r>
            <w:r w:rsidR="00655D86" w:rsidRPr="00655D86">
              <w:rPr>
                <w:rFonts w:ascii="Arial" w:eastAsia="Arial" w:hAnsi="Arial" w:cs="Arial"/>
                <w:highlight w:val="lightGray"/>
                <w:lang w:val="es-ES"/>
              </w:rPr>
              <w:t>De ser aplicable, el Jefe de Sección notificará al Rector la necesidad de convocar al Comité de Convivencia.</w:t>
            </w:r>
          </w:p>
          <w:p w14:paraId="6068BC31" w14:textId="30030591" w:rsidR="00260839" w:rsidRPr="003B78FF" w:rsidRDefault="6ADF7347" w:rsidP="00655D86">
            <w:pPr>
              <w:ind w:right="51"/>
              <w:jc w:val="both"/>
              <w:rPr>
                <w:rFonts w:ascii="Arial" w:hAnsi="Arial" w:cs="Arial"/>
                <w:bCs/>
                <w:lang w:val="es-ES"/>
              </w:rPr>
            </w:pPr>
            <w:r w:rsidRPr="6ADF7347">
              <w:rPr>
                <w:rFonts w:ascii="Arial" w:eastAsia="Arial" w:hAnsi="Arial" w:cs="Arial"/>
                <w:strike/>
                <w:highlight w:val="cyan"/>
                <w:lang w:val="es-ES"/>
              </w:rPr>
              <w:t>2.</w:t>
            </w:r>
            <w:r w:rsidRPr="6ADF7347">
              <w:rPr>
                <w:rFonts w:ascii="Arial" w:eastAsia="Arial" w:hAnsi="Arial" w:cs="Arial"/>
                <w:lang w:val="es-ES"/>
              </w:rPr>
              <w:t xml:space="preserve"> El estudiante es enviado a la oficina  del Jefe de Sección para establecer un compromiso </w:t>
            </w:r>
            <w:r w:rsidRPr="6ADF7347">
              <w:rPr>
                <w:rFonts w:ascii="Arial" w:eastAsia="Arial" w:hAnsi="Arial" w:cs="Arial"/>
                <w:highlight w:val="cyan"/>
                <w:lang w:val="es-ES"/>
              </w:rPr>
              <w:t>que quedará registrado en una carta que se enviará a casa para ser firmada por los padres.</w:t>
            </w:r>
            <w:r w:rsidRPr="6ADF7347">
              <w:rPr>
                <w:rFonts w:ascii="Arial" w:eastAsia="Arial" w:hAnsi="Arial" w:cs="Arial"/>
                <w:lang w:val="es-ES"/>
              </w:rPr>
              <w:t xml:space="preserve"> </w:t>
            </w:r>
            <w:r w:rsidRPr="6ADF7347">
              <w:rPr>
                <w:rFonts w:ascii="Arial" w:eastAsia="Arial" w:hAnsi="Arial" w:cs="Arial"/>
                <w:strike/>
                <w:highlight w:val="cyan"/>
                <w:lang w:val="es-ES"/>
              </w:rPr>
              <w:t xml:space="preserve">.firmando una </w:t>
            </w:r>
            <w:r w:rsidRPr="6ADF7347">
              <w:rPr>
                <w:rFonts w:ascii="Arial" w:eastAsia="Arial" w:hAnsi="Arial" w:cs="Arial"/>
                <w:i/>
                <w:iCs/>
                <w:strike/>
                <w:highlight w:val="cyan"/>
                <w:lang w:val="es-ES"/>
              </w:rPr>
              <w:t xml:space="preserve">Carta de Compromiso, </w:t>
            </w:r>
            <w:r w:rsidRPr="6ADF7347">
              <w:rPr>
                <w:rFonts w:ascii="Arial" w:eastAsia="Arial" w:hAnsi="Arial" w:cs="Arial"/>
                <w:strike/>
                <w:highlight w:val="cyan"/>
                <w:lang w:val="es-ES"/>
              </w:rPr>
              <w:t>el cual será firmado también por los padres</w:t>
            </w:r>
            <w:r w:rsidRPr="6ADF7347">
              <w:rPr>
                <w:rFonts w:ascii="Arial" w:eastAsia="Arial" w:hAnsi="Arial" w:cs="Arial"/>
                <w:lang w:val="es-ES"/>
              </w:rPr>
              <w:t>.</w:t>
            </w:r>
            <w:r w:rsidRPr="6ADF7347">
              <w:rPr>
                <w:rFonts w:ascii="Arial" w:eastAsia="Arial" w:hAnsi="Arial" w:cs="Arial"/>
                <w:color w:val="31849B"/>
                <w:lang w:val="es-ES"/>
              </w:rPr>
              <w:t xml:space="preserve"> </w:t>
            </w:r>
            <w:r w:rsidR="00260839" w:rsidRPr="00DF30C7">
              <w:rPr>
                <w:rFonts w:ascii="Arial" w:hAnsi="Arial" w:cs="Arial"/>
                <w:bCs/>
                <w:strike/>
                <w:highlight w:val="cyan"/>
                <w:lang w:val="es-ES"/>
              </w:rPr>
              <w:t>3.</w:t>
            </w:r>
            <w:r w:rsidR="00260839" w:rsidRPr="003B78FF">
              <w:rPr>
                <w:rFonts w:ascii="Arial" w:hAnsi="Arial" w:cs="Arial"/>
                <w:bCs/>
                <w:lang w:val="es-ES"/>
              </w:rPr>
              <w:t xml:space="preserve"> La sanción se notifica al estudiante y los padres de familia.</w:t>
            </w:r>
          </w:p>
        </w:tc>
      </w:tr>
      <w:tr w:rsidR="00260839" w:rsidRPr="00AB7936" w14:paraId="2F7F8791" w14:textId="77777777" w:rsidTr="00655D86">
        <w:trPr>
          <w:trHeight w:val="1658"/>
        </w:trPr>
        <w:tc>
          <w:tcPr>
            <w:tcW w:w="4570" w:type="dxa"/>
            <w:vMerge/>
          </w:tcPr>
          <w:p w14:paraId="3E047D7F" w14:textId="77777777" w:rsidR="00260839" w:rsidRPr="003B78FF" w:rsidRDefault="00260839" w:rsidP="0065670F">
            <w:pPr>
              <w:jc w:val="both"/>
              <w:rPr>
                <w:rFonts w:ascii="Arial" w:hAnsi="Arial" w:cs="Arial"/>
                <w:lang w:val="es-ES"/>
              </w:rPr>
            </w:pPr>
          </w:p>
        </w:tc>
        <w:tc>
          <w:tcPr>
            <w:tcW w:w="5220" w:type="dxa"/>
          </w:tcPr>
          <w:p w14:paraId="4D4F376B" w14:textId="77777777" w:rsidR="00260839" w:rsidRPr="003B78FF" w:rsidRDefault="00260839" w:rsidP="0065670F">
            <w:pPr>
              <w:jc w:val="both"/>
              <w:rPr>
                <w:rFonts w:ascii="Arial" w:hAnsi="Arial" w:cs="Arial"/>
                <w:b/>
                <w:lang w:val="es-ES"/>
              </w:rPr>
            </w:pPr>
            <w:r w:rsidRPr="003B78FF">
              <w:rPr>
                <w:rFonts w:ascii="Arial" w:hAnsi="Arial" w:cs="Arial"/>
                <w:b/>
                <w:lang w:val="es-ES"/>
              </w:rPr>
              <w:t>Responsable:</w:t>
            </w:r>
          </w:p>
          <w:p w14:paraId="730DEC3E" w14:textId="77777777" w:rsidR="00260839" w:rsidRPr="003B78FF" w:rsidRDefault="00260839" w:rsidP="0065670F">
            <w:pPr>
              <w:jc w:val="both"/>
              <w:rPr>
                <w:rFonts w:ascii="Arial" w:hAnsi="Arial" w:cs="Arial"/>
                <w:bCs/>
                <w:lang w:val="es-ES"/>
              </w:rPr>
            </w:pPr>
            <w:r w:rsidRPr="003B78FF">
              <w:rPr>
                <w:rFonts w:ascii="Arial" w:hAnsi="Arial" w:cs="Arial"/>
                <w:bCs/>
                <w:lang w:val="es-ES"/>
              </w:rPr>
              <w:t>- El Jefe de Sección decide la sanción.</w:t>
            </w:r>
          </w:p>
          <w:p w14:paraId="782D07B2" w14:textId="77777777" w:rsidR="00260839" w:rsidRPr="003B78FF" w:rsidRDefault="00153BD4" w:rsidP="0065670F">
            <w:pPr>
              <w:jc w:val="both"/>
              <w:rPr>
                <w:rFonts w:ascii="Arial" w:hAnsi="Arial" w:cs="Arial"/>
                <w:bCs/>
                <w:lang w:val="es-ES"/>
              </w:rPr>
            </w:pPr>
            <w:r w:rsidRPr="003B78FF">
              <w:rPr>
                <w:rFonts w:ascii="Arial" w:hAnsi="Arial" w:cs="Arial"/>
                <w:bCs/>
                <w:lang w:val="es-ES"/>
              </w:rPr>
              <w:t>Nota</w:t>
            </w:r>
            <w:r w:rsidR="00583A95">
              <w:rPr>
                <w:rFonts w:ascii="Arial" w:hAnsi="Arial" w:cs="Arial"/>
                <w:bCs/>
                <w:lang w:val="es-ES"/>
              </w:rPr>
              <w:t xml:space="preserve">: </w:t>
            </w:r>
            <w:r w:rsidRPr="003B78FF">
              <w:rPr>
                <w:rFonts w:ascii="Arial" w:hAnsi="Arial" w:cs="Arial"/>
                <w:bCs/>
                <w:lang w:val="es-ES"/>
              </w:rPr>
              <w:t xml:space="preserve">Los </w:t>
            </w:r>
            <w:r w:rsidR="00260839" w:rsidRPr="003B78FF">
              <w:rPr>
                <w:rFonts w:ascii="Arial" w:hAnsi="Arial" w:cs="Arial"/>
                <w:bCs/>
                <w:lang w:val="es-ES"/>
              </w:rPr>
              <w:t xml:space="preserve">casos de </w:t>
            </w:r>
            <w:proofErr w:type="spellStart"/>
            <w:r w:rsidR="00260839" w:rsidRPr="003B78FF">
              <w:rPr>
                <w:rFonts w:ascii="Arial" w:hAnsi="Arial" w:cs="Arial"/>
                <w:bCs/>
                <w:lang w:val="es-ES"/>
              </w:rPr>
              <w:t>anormatividad</w:t>
            </w:r>
            <w:proofErr w:type="spellEnd"/>
            <w:r w:rsidR="00260839" w:rsidRPr="003B78FF">
              <w:rPr>
                <w:rFonts w:ascii="Arial" w:hAnsi="Arial" w:cs="Arial"/>
                <w:bCs/>
                <w:lang w:val="es-ES"/>
              </w:rPr>
              <w:t xml:space="preserve"> reiterada, se</w:t>
            </w:r>
            <w:r w:rsidRPr="003B78FF">
              <w:rPr>
                <w:rFonts w:ascii="Arial" w:hAnsi="Arial" w:cs="Arial"/>
                <w:bCs/>
                <w:lang w:val="es-ES"/>
              </w:rPr>
              <w:t xml:space="preserve"> considerarán Falta Muy Grave y a</w:t>
            </w:r>
            <w:r w:rsidR="00583A95">
              <w:rPr>
                <w:rFonts w:ascii="Arial" w:hAnsi="Arial" w:cs="Arial"/>
                <w:bCs/>
                <w:lang w:val="es-ES"/>
              </w:rPr>
              <w:t xml:space="preserve">plicará </w:t>
            </w:r>
            <w:r w:rsidRPr="003B78FF">
              <w:rPr>
                <w:rFonts w:ascii="Arial" w:hAnsi="Arial" w:cs="Arial"/>
                <w:bCs/>
                <w:lang w:val="es-ES"/>
              </w:rPr>
              <w:t>el procedimiento correspondiente.</w:t>
            </w:r>
          </w:p>
          <w:p w14:paraId="728D3D8F" w14:textId="77777777" w:rsidR="00260839" w:rsidRPr="003B78FF" w:rsidRDefault="00260839" w:rsidP="0065670F">
            <w:pPr>
              <w:ind w:right="51"/>
              <w:jc w:val="both"/>
              <w:rPr>
                <w:rFonts w:ascii="Arial" w:hAnsi="Arial" w:cs="Arial"/>
                <w:bCs/>
                <w:lang w:val="es-ES"/>
              </w:rPr>
            </w:pPr>
          </w:p>
        </w:tc>
      </w:tr>
      <w:tr w:rsidR="00260839" w:rsidRPr="00AB7936" w14:paraId="6FE7BC9F" w14:textId="77777777" w:rsidTr="00655D86">
        <w:trPr>
          <w:trHeight w:val="2241"/>
        </w:trPr>
        <w:tc>
          <w:tcPr>
            <w:tcW w:w="4570" w:type="dxa"/>
            <w:vMerge/>
          </w:tcPr>
          <w:p w14:paraId="4A809FD0" w14:textId="77777777" w:rsidR="00260839" w:rsidRPr="003B78FF" w:rsidRDefault="00260839" w:rsidP="0065670F">
            <w:pPr>
              <w:jc w:val="both"/>
              <w:rPr>
                <w:rFonts w:ascii="Arial" w:hAnsi="Arial" w:cs="Arial"/>
                <w:lang w:val="es-ES"/>
              </w:rPr>
            </w:pPr>
          </w:p>
        </w:tc>
        <w:tc>
          <w:tcPr>
            <w:tcW w:w="5220" w:type="dxa"/>
          </w:tcPr>
          <w:p w14:paraId="437FDC1C" w14:textId="77777777" w:rsidR="00260839" w:rsidRPr="003B78FF" w:rsidRDefault="00260839" w:rsidP="0065670F">
            <w:pPr>
              <w:jc w:val="both"/>
              <w:rPr>
                <w:rFonts w:ascii="Arial" w:hAnsi="Arial" w:cs="Arial"/>
                <w:b/>
                <w:lang w:val="es-ES"/>
              </w:rPr>
            </w:pPr>
            <w:r w:rsidRPr="003B78FF">
              <w:rPr>
                <w:rFonts w:ascii="Arial" w:hAnsi="Arial" w:cs="Arial"/>
                <w:b/>
                <w:lang w:val="es-ES"/>
              </w:rPr>
              <w:t>Sanciones Posibles:</w:t>
            </w:r>
          </w:p>
          <w:p w14:paraId="1B2BE714" w14:textId="77777777" w:rsidR="00260839" w:rsidRPr="003B78FF" w:rsidRDefault="00150895" w:rsidP="0065670F">
            <w:pPr>
              <w:jc w:val="both"/>
              <w:rPr>
                <w:rFonts w:ascii="Arial" w:hAnsi="Arial" w:cs="Arial"/>
                <w:lang w:val="es-ES"/>
              </w:rPr>
            </w:pPr>
            <w:r w:rsidRPr="003B78FF">
              <w:rPr>
                <w:rFonts w:ascii="Arial" w:hAnsi="Arial" w:cs="Arial"/>
                <w:lang w:val="es-ES"/>
              </w:rPr>
              <w:t>-</w:t>
            </w:r>
            <w:r w:rsidR="00260839" w:rsidRPr="003B78FF">
              <w:rPr>
                <w:rFonts w:ascii="Arial" w:hAnsi="Arial" w:cs="Arial"/>
                <w:lang w:val="es-ES"/>
              </w:rPr>
              <w:t xml:space="preserve"> Suspensión del derecho a participar en actividades extracurriculares complementarias tales como: deportivas, intercambios culturales, etc. </w:t>
            </w:r>
          </w:p>
          <w:p w14:paraId="7E4CB9FC" w14:textId="77777777" w:rsidR="00260839" w:rsidRPr="001665AC" w:rsidRDefault="00260839" w:rsidP="0065670F">
            <w:pPr>
              <w:jc w:val="both"/>
              <w:rPr>
                <w:rFonts w:ascii="Arial" w:hAnsi="Arial" w:cs="Arial"/>
                <w:bCs/>
                <w:color w:val="31849B"/>
                <w:lang w:val="es-ES"/>
              </w:rPr>
            </w:pPr>
            <w:r w:rsidRPr="003B78FF">
              <w:rPr>
                <w:rFonts w:ascii="Arial" w:hAnsi="Arial" w:cs="Arial"/>
                <w:bCs/>
                <w:lang w:val="es-ES"/>
              </w:rPr>
              <w:t xml:space="preserve">- Suspensión </w:t>
            </w:r>
            <w:r w:rsidR="00096FA0">
              <w:rPr>
                <w:rFonts w:ascii="Arial" w:hAnsi="Arial" w:cs="Arial"/>
                <w:bCs/>
                <w:lang w:val="es-ES"/>
              </w:rPr>
              <w:t>I</w:t>
            </w:r>
            <w:r w:rsidRPr="003B78FF">
              <w:rPr>
                <w:rFonts w:ascii="Arial" w:hAnsi="Arial" w:cs="Arial"/>
                <w:bCs/>
                <w:lang w:val="es-ES"/>
              </w:rPr>
              <w:t>nterna</w:t>
            </w:r>
            <w:r w:rsidR="00E32FF1" w:rsidRPr="003B78FF">
              <w:rPr>
                <w:rFonts w:ascii="Arial" w:hAnsi="Arial" w:cs="Arial"/>
                <w:bCs/>
                <w:lang w:val="es-ES"/>
              </w:rPr>
              <w:t xml:space="preserve"> </w:t>
            </w:r>
            <w:r w:rsidR="00E32FF1" w:rsidRPr="00096FA0">
              <w:rPr>
                <w:rFonts w:ascii="Arial" w:hAnsi="Arial" w:cs="Arial"/>
                <w:bCs/>
                <w:lang w:val="es-ES"/>
              </w:rPr>
              <w:t>por uno o más días</w:t>
            </w:r>
            <w:r w:rsidRPr="00096FA0">
              <w:rPr>
                <w:rFonts w:ascii="Arial" w:hAnsi="Arial" w:cs="Arial"/>
                <w:bCs/>
                <w:lang w:val="es-ES"/>
              </w:rPr>
              <w:t>.</w:t>
            </w:r>
            <w:r w:rsidRPr="001665AC">
              <w:rPr>
                <w:rFonts w:ascii="Arial" w:hAnsi="Arial" w:cs="Arial"/>
                <w:bCs/>
                <w:color w:val="31849B"/>
                <w:lang w:val="es-ES"/>
              </w:rPr>
              <w:t xml:space="preserve"> </w:t>
            </w:r>
          </w:p>
          <w:p w14:paraId="608802F0" w14:textId="77777777" w:rsidR="00260839" w:rsidRPr="003B78FF" w:rsidRDefault="00260839" w:rsidP="0065670F">
            <w:pPr>
              <w:jc w:val="both"/>
              <w:rPr>
                <w:rFonts w:ascii="Arial" w:hAnsi="Arial" w:cs="Arial"/>
                <w:bCs/>
                <w:lang w:val="es-ES"/>
              </w:rPr>
            </w:pPr>
            <w:r w:rsidRPr="003B78FF">
              <w:rPr>
                <w:rFonts w:ascii="Arial" w:hAnsi="Arial" w:cs="Arial"/>
                <w:bCs/>
                <w:lang w:val="es-ES"/>
              </w:rPr>
              <w:t xml:space="preserve">- Suspensión externa por uno o más días. </w:t>
            </w:r>
          </w:p>
          <w:p w14:paraId="5CE59DE8" w14:textId="77777777" w:rsidR="00260839" w:rsidRPr="003B78FF" w:rsidRDefault="00260839" w:rsidP="0065670F">
            <w:pPr>
              <w:ind w:right="51"/>
              <w:jc w:val="both"/>
              <w:rPr>
                <w:rFonts w:ascii="Arial" w:hAnsi="Arial" w:cs="Arial"/>
                <w:bCs/>
                <w:lang w:val="es-ES"/>
              </w:rPr>
            </w:pPr>
          </w:p>
        </w:tc>
      </w:tr>
    </w:tbl>
    <w:p w14:paraId="283C1CD2" w14:textId="77777777" w:rsidR="00583A95" w:rsidRDefault="00583A95" w:rsidP="0065670F">
      <w:pPr>
        <w:ind w:right="51"/>
        <w:jc w:val="both"/>
        <w:rPr>
          <w:rFonts w:ascii="Arial" w:hAnsi="Arial" w:cs="Arial"/>
          <w:lang w:val="es-ES"/>
        </w:rPr>
      </w:pPr>
    </w:p>
    <w:p w14:paraId="252A5DE9" w14:textId="77777777" w:rsidR="00153BD4" w:rsidRDefault="00583A95" w:rsidP="00583A95">
      <w:pPr>
        <w:ind w:right="51"/>
        <w:jc w:val="both"/>
        <w:rPr>
          <w:rFonts w:ascii="Arial" w:hAnsi="Arial" w:cs="Arial"/>
          <w:b/>
          <w:lang w:val="es-ES"/>
        </w:rPr>
      </w:pPr>
      <w:r>
        <w:rPr>
          <w:rFonts w:ascii="Arial" w:hAnsi="Arial"/>
          <w:lang w:val="es-ES"/>
        </w:rPr>
        <w:br w:type="page"/>
      </w:r>
      <w:r w:rsidR="00814CD2" w:rsidRPr="003C78CA">
        <w:rPr>
          <w:rFonts w:ascii="Arial" w:hAnsi="Arial" w:cs="Arial"/>
          <w:b/>
          <w:lang w:val="es-ES"/>
        </w:rPr>
        <w:t>_</w:t>
      </w:r>
      <w:r w:rsidR="006809FF" w:rsidRPr="003C78CA">
        <w:rPr>
          <w:rFonts w:ascii="Arial" w:hAnsi="Arial" w:cs="Arial"/>
          <w:b/>
          <w:lang w:val="es-ES"/>
        </w:rPr>
        <w:t>4</w:t>
      </w:r>
      <w:r w:rsidR="00814CD2" w:rsidRPr="003C78CA">
        <w:rPr>
          <w:rFonts w:ascii="Arial" w:hAnsi="Arial" w:cs="Arial"/>
          <w:b/>
          <w:lang w:val="es-ES"/>
        </w:rPr>
        <w:t>.</w:t>
      </w:r>
      <w:r w:rsidR="007A2FB5" w:rsidRPr="003C78CA">
        <w:rPr>
          <w:rFonts w:ascii="Arial" w:hAnsi="Arial" w:cs="Arial"/>
          <w:b/>
          <w:lang w:val="es-ES"/>
        </w:rPr>
        <w:t xml:space="preserve">2.2.2 </w:t>
      </w:r>
      <w:r w:rsidR="00814CD2" w:rsidRPr="003C78CA">
        <w:rPr>
          <w:rFonts w:ascii="Arial" w:hAnsi="Arial" w:cs="Arial"/>
          <w:b/>
          <w:lang w:val="es-ES"/>
        </w:rPr>
        <w:t xml:space="preserve"> FALTAS GRAVES EN LAS SECCIÓNES DE PRIMARIA Y BACHILLERATO</w:t>
      </w:r>
    </w:p>
    <w:p w14:paraId="7BEDAADB" w14:textId="2528D4B1" w:rsidR="00DA3E52" w:rsidRPr="003C78CA" w:rsidRDefault="00DA3E52" w:rsidP="00583A95">
      <w:pPr>
        <w:ind w:right="51"/>
        <w:jc w:val="both"/>
        <w:rPr>
          <w:rFonts w:ascii="Arial" w:hAnsi="Arial" w:cs="Arial"/>
          <w:b/>
          <w:lang w:val="es-ES"/>
        </w:rPr>
      </w:pPr>
    </w:p>
    <w:tbl>
      <w:tblPr>
        <w:tblW w:w="9391"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9"/>
        <w:gridCol w:w="4642"/>
      </w:tblGrid>
      <w:tr w:rsidR="00EC639D" w:rsidRPr="00AB7936" w14:paraId="398FC30E" w14:textId="77777777" w:rsidTr="00703311">
        <w:trPr>
          <w:trHeight w:val="153"/>
        </w:trPr>
        <w:tc>
          <w:tcPr>
            <w:tcW w:w="4749" w:type="dxa"/>
          </w:tcPr>
          <w:p w14:paraId="65618145" w14:textId="7AB987EB" w:rsidR="00EC639D" w:rsidRPr="003B78FF" w:rsidRDefault="38B697FD" w:rsidP="0065670F">
            <w:pPr>
              <w:ind w:right="51"/>
              <w:jc w:val="both"/>
              <w:rPr>
                <w:rFonts w:ascii="Arial" w:hAnsi="Arial" w:cs="Arial"/>
                <w:b/>
                <w:bCs/>
                <w:lang w:val="es-ES"/>
              </w:rPr>
            </w:pPr>
            <w:r w:rsidRPr="38B697FD">
              <w:rPr>
                <w:rFonts w:ascii="Arial" w:eastAsia="Arial" w:hAnsi="Arial" w:cs="Arial"/>
                <w:b/>
                <w:bCs/>
                <w:lang w:val="es-ES"/>
              </w:rPr>
              <w:t>Faltas</w:t>
            </w:r>
          </w:p>
        </w:tc>
        <w:tc>
          <w:tcPr>
            <w:tcW w:w="4642" w:type="dxa"/>
          </w:tcPr>
          <w:p w14:paraId="68A914CC" w14:textId="77777777" w:rsidR="00EC639D" w:rsidRPr="003B78FF" w:rsidRDefault="003B4BF4" w:rsidP="0065670F">
            <w:pPr>
              <w:ind w:right="51"/>
              <w:jc w:val="both"/>
              <w:rPr>
                <w:rFonts w:ascii="Arial" w:hAnsi="Arial" w:cs="Arial"/>
                <w:b/>
                <w:lang w:val="es-ES"/>
              </w:rPr>
            </w:pPr>
            <w:r w:rsidRPr="003B4BF4">
              <w:rPr>
                <w:rFonts w:ascii="Arial" w:hAnsi="Arial" w:cs="Arial"/>
                <w:b/>
                <w:highlight w:val="yellow"/>
                <w:lang w:val="es-ES"/>
              </w:rPr>
              <w:t>Protocolo</w:t>
            </w:r>
            <w:r>
              <w:rPr>
                <w:rFonts w:ascii="Arial" w:hAnsi="Arial" w:cs="Arial"/>
                <w:b/>
                <w:lang w:val="es-ES"/>
              </w:rPr>
              <w:t xml:space="preserve"> – </w:t>
            </w:r>
            <w:r w:rsidR="00EC639D" w:rsidRPr="003B78FF">
              <w:rPr>
                <w:rFonts w:ascii="Arial" w:hAnsi="Arial" w:cs="Arial"/>
                <w:b/>
                <w:lang w:val="es-ES"/>
              </w:rPr>
              <w:t>Procedimiento</w:t>
            </w:r>
            <w:r>
              <w:rPr>
                <w:rFonts w:ascii="Arial" w:hAnsi="Arial" w:cs="Arial"/>
                <w:b/>
                <w:lang w:val="es-ES"/>
              </w:rPr>
              <w:t xml:space="preserve"> para su </w:t>
            </w:r>
            <w:r w:rsidRPr="003B4BF4">
              <w:rPr>
                <w:rFonts w:ascii="Arial" w:hAnsi="Arial" w:cs="Arial"/>
                <w:b/>
                <w:highlight w:val="yellow"/>
                <w:lang w:val="es-ES"/>
              </w:rPr>
              <w:t>control y enmienda.</w:t>
            </w:r>
          </w:p>
        </w:tc>
      </w:tr>
      <w:tr w:rsidR="00260839" w:rsidRPr="00AB7936" w14:paraId="3C2DEDB9" w14:textId="77777777" w:rsidTr="00703311">
        <w:trPr>
          <w:trHeight w:val="1408"/>
        </w:trPr>
        <w:tc>
          <w:tcPr>
            <w:tcW w:w="4749" w:type="dxa"/>
          </w:tcPr>
          <w:p w14:paraId="5B3ACDF8"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La ausencia no autorizada de las actividades escolares o extracurriculares.</w:t>
            </w:r>
          </w:p>
          <w:p w14:paraId="79FC93C8" w14:textId="4329B9F8" w:rsidR="00260839" w:rsidRPr="003B78FF" w:rsidRDefault="4329B9F8" w:rsidP="4329B9F8">
            <w:pPr>
              <w:tabs>
                <w:tab w:val="num" w:pos="0"/>
                <w:tab w:val="left" w:pos="180"/>
              </w:tabs>
              <w:jc w:val="both"/>
              <w:rPr>
                <w:rFonts w:ascii="Arial" w:hAnsi="Arial" w:cs="Arial"/>
                <w:bCs/>
                <w:lang w:val="es-ES"/>
              </w:rPr>
            </w:pPr>
            <w:r w:rsidRPr="4329B9F8">
              <w:rPr>
                <w:rFonts w:ascii="Arial" w:eastAsia="Arial" w:hAnsi="Arial" w:cs="Arial"/>
                <w:lang w:val="es-ES"/>
              </w:rPr>
              <w:t>-Salir del Colegio sin seguir el procedimiento y sin la autorización debida.</w:t>
            </w:r>
          </w:p>
          <w:p w14:paraId="69BE670D"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La falta de respeto a un miembro de la comunidad educativa dentro o fuera del CCB.</w:t>
            </w:r>
          </w:p>
          <w:p w14:paraId="48844041" w14:textId="77777777" w:rsidR="00D12C2F" w:rsidRPr="003B78FF" w:rsidRDefault="00D12C2F" w:rsidP="0065670F">
            <w:pPr>
              <w:pStyle w:val="ListParagraph2"/>
              <w:spacing w:after="0"/>
              <w:ind w:left="0"/>
              <w:contextualSpacing w:val="0"/>
              <w:jc w:val="both"/>
              <w:rPr>
                <w:rFonts w:ascii="Arial" w:hAnsi="Arial" w:cs="Arial"/>
                <w:sz w:val="24"/>
                <w:szCs w:val="24"/>
              </w:rPr>
            </w:pPr>
            <w:r w:rsidRPr="003B78FF">
              <w:rPr>
                <w:rFonts w:ascii="Arial" w:hAnsi="Arial" w:cs="Arial"/>
                <w:sz w:val="24"/>
                <w:szCs w:val="24"/>
                <w:lang w:val="es-ES"/>
              </w:rPr>
              <w:t xml:space="preserve">-La falta de respeto a personas externas al CCB que estén dentro o </w:t>
            </w:r>
            <w:r w:rsidR="004B0C8D" w:rsidRPr="003B78FF">
              <w:rPr>
                <w:rFonts w:ascii="Arial" w:hAnsi="Arial" w:cs="Arial"/>
                <w:sz w:val="24"/>
                <w:szCs w:val="24"/>
              </w:rPr>
              <w:t>en</w:t>
            </w:r>
            <w:r w:rsidRPr="003B78FF">
              <w:rPr>
                <w:rFonts w:ascii="Arial" w:hAnsi="Arial" w:cs="Arial"/>
                <w:sz w:val="24"/>
                <w:szCs w:val="24"/>
              </w:rPr>
              <w:t xml:space="preserve"> cualquier actividad organizada, promovida, y/o patrocinada por el colegio fuera de sus instalaciones</w:t>
            </w:r>
          </w:p>
          <w:p w14:paraId="1F017841" w14:textId="04693E8D" w:rsidR="00D12C2F" w:rsidRPr="003B78FF" w:rsidRDefault="04693E8D" w:rsidP="04693E8D">
            <w:pPr>
              <w:pStyle w:val="ListBullet"/>
              <w:jc w:val="both"/>
              <w:rPr>
                <w:rFonts w:ascii="Arial" w:hAnsi="Arial" w:cs="Arial"/>
                <w:lang w:val="es-ES"/>
              </w:rPr>
            </w:pPr>
            <w:r w:rsidRPr="04693E8D">
              <w:rPr>
                <w:rFonts w:ascii="Arial" w:eastAsia="Arial" w:hAnsi="Arial" w:cs="Arial"/>
                <w:lang w:val="es-ES"/>
              </w:rPr>
              <w:t xml:space="preserve">-Atentar contra la política de Probidad Académica, por </w:t>
            </w:r>
            <w:proofErr w:type="spellStart"/>
            <w:r w:rsidRPr="04693E8D">
              <w:rPr>
                <w:rFonts w:ascii="Arial" w:eastAsia="Arial" w:hAnsi="Arial" w:cs="Arial"/>
                <w:lang w:val="es-ES"/>
              </w:rPr>
              <w:t>ej</w:t>
            </w:r>
            <w:proofErr w:type="spellEnd"/>
            <w:r w:rsidRPr="04693E8D">
              <w:rPr>
                <w:rFonts w:ascii="Arial" w:eastAsia="Arial" w:hAnsi="Arial" w:cs="Arial"/>
                <w:lang w:val="es-ES"/>
              </w:rPr>
              <w:t>: Plagiar, Hacer Trampa, Copiar, Falsificar.</w:t>
            </w:r>
          </w:p>
          <w:p w14:paraId="166F28F0"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Esconder o tomar objetos ajenos sin permiso.</w:t>
            </w:r>
          </w:p>
          <w:p w14:paraId="41823210"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Posesión o distribución de pornografía.</w:t>
            </w:r>
          </w:p>
          <w:p w14:paraId="3AC77677" w14:textId="77777777" w:rsidR="00260839" w:rsidRPr="003B78FF" w:rsidRDefault="00260839" w:rsidP="00BA35AC">
            <w:pPr>
              <w:jc w:val="both"/>
              <w:rPr>
                <w:rFonts w:ascii="Arial" w:hAnsi="Arial" w:cs="Arial"/>
                <w:lang w:val="es-ES"/>
              </w:rPr>
            </w:pPr>
            <w:r w:rsidRPr="003B78FF">
              <w:rPr>
                <w:rFonts w:ascii="Arial" w:hAnsi="Arial" w:cs="Arial"/>
                <w:lang w:val="es-ES"/>
              </w:rPr>
              <w:t>- Violación de las políticas de Informática y Tecnología.</w:t>
            </w:r>
          </w:p>
          <w:p w14:paraId="1118873A" w14:textId="77777777" w:rsidR="00260839" w:rsidRPr="003B78FF" w:rsidRDefault="00260839" w:rsidP="00BA35AC">
            <w:pPr>
              <w:jc w:val="both"/>
              <w:rPr>
                <w:rFonts w:ascii="Arial" w:hAnsi="Arial" w:cs="Arial"/>
                <w:lang w:val="es-ES"/>
              </w:rPr>
            </w:pPr>
            <w:r w:rsidRPr="003B78FF">
              <w:rPr>
                <w:rFonts w:ascii="Arial" w:hAnsi="Arial" w:cs="Arial"/>
                <w:lang w:val="es-ES"/>
              </w:rPr>
              <w:t>- Uso de equipos de cómputo para actividades ilegales o violación de los derechos de autor.</w:t>
            </w:r>
          </w:p>
          <w:p w14:paraId="7508874C" w14:textId="77777777" w:rsidR="00260839" w:rsidRPr="003B78FF" w:rsidRDefault="00260839" w:rsidP="00BA35AC">
            <w:pPr>
              <w:jc w:val="both"/>
              <w:rPr>
                <w:rFonts w:ascii="Arial" w:hAnsi="Arial" w:cs="Arial"/>
                <w:lang w:val="es-ES"/>
              </w:rPr>
            </w:pPr>
            <w:r w:rsidRPr="003B78FF">
              <w:rPr>
                <w:rFonts w:ascii="Arial" w:hAnsi="Arial" w:cs="Arial"/>
                <w:lang w:val="es-ES"/>
              </w:rPr>
              <w:t>- Borrado, adición, personalización o modificación del hardware o software instalado.</w:t>
            </w:r>
          </w:p>
          <w:p w14:paraId="633B5688" w14:textId="77777777" w:rsidR="00AE1FC6" w:rsidRPr="003B78FF" w:rsidRDefault="00260839" w:rsidP="00BA35AC">
            <w:pPr>
              <w:jc w:val="both"/>
              <w:rPr>
                <w:rFonts w:ascii="Arial" w:hAnsi="Arial" w:cs="Arial"/>
                <w:lang w:val="es-ES"/>
              </w:rPr>
            </w:pPr>
            <w:r w:rsidRPr="003B78FF">
              <w:rPr>
                <w:rFonts w:ascii="Arial" w:hAnsi="Arial" w:cs="Arial"/>
                <w:lang w:val="es-ES"/>
              </w:rPr>
              <w:t xml:space="preserve">- Acceso a instalaciones  del Colegio sin autorización. </w:t>
            </w:r>
          </w:p>
          <w:p w14:paraId="76739D35" w14:textId="77777777" w:rsidR="00DF3130" w:rsidRPr="003B78FF" w:rsidRDefault="00DF3130" w:rsidP="00BA35AC">
            <w:pPr>
              <w:jc w:val="both"/>
              <w:rPr>
                <w:rFonts w:ascii="Arial" w:hAnsi="Arial" w:cs="Arial"/>
                <w:lang w:val="es-ES"/>
              </w:rPr>
            </w:pPr>
            <w:r w:rsidRPr="003B78FF">
              <w:rPr>
                <w:rFonts w:ascii="Arial" w:hAnsi="Arial" w:cs="Arial"/>
                <w:lang w:val="es-ES"/>
              </w:rPr>
              <w:t>-Permanecer en el colegio después de la jornada escolar sin autorización.</w:t>
            </w:r>
          </w:p>
          <w:p w14:paraId="4C62F97B" w14:textId="77777777" w:rsidR="00260839" w:rsidRPr="003B78FF" w:rsidRDefault="00260839" w:rsidP="00BA35AC">
            <w:pPr>
              <w:jc w:val="both"/>
              <w:rPr>
                <w:rFonts w:ascii="Arial" w:hAnsi="Arial" w:cs="Arial"/>
                <w:lang w:val="es-ES"/>
              </w:rPr>
            </w:pPr>
            <w:r w:rsidRPr="003B78FF">
              <w:rPr>
                <w:rFonts w:ascii="Arial" w:hAnsi="Arial" w:cs="Arial"/>
                <w:lang w:val="es-ES"/>
              </w:rPr>
              <w:t xml:space="preserve">- Usar </w:t>
            </w:r>
            <w:r w:rsidR="00B13CCE" w:rsidRPr="003B78FF">
              <w:rPr>
                <w:rFonts w:ascii="Arial" w:hAnsi="Arial" w:cs="Arial"/>
                <w:lang w:val="es-ES"/>
              </w:rPr>
              <w:t>dispositivo de comunicación inalámbrico</w:t>
            </w:r>
            <w:r w:rsidR="00E53DBA">
              <w:rPr>
                <w:rFonts w:ascii="Arial" w:hAnsi="Arial" w:cs="Arial"/>
                <w:lang w:val="es-ES"/>
              </w:rPr>
              <w:t xml:space="preserve"> durante</w:t>
            </w:r>
            <w:r w:rsidRPr="003B78FF">
              <w:rPr>
                <w:rFonts w:ascii="Arial" w:hAnsi="Arial" w:cs="Arial"/>
                <w:lang w:val="es-ES"/>
              </w:rPr>
              <w:t xml:space="preserve"> un examen</w:t>
            </w:r>
            <w:r w:rsidR="00E504F2" w:rsidRPr="003B78FF">
              <w:rPr>
                <w:rFonts w:ascii="Arial" w:hAnsi="Arial" w:cs="Arial"/>
                <w:lang w:val="es-ES"/>
              </w:rPr>
              <w:t>.</w:t>
            </w:r>
          </w:p>
          <w:p w14:paraId="0C09CE03" w14:textId="77777777" w:rsidR="00260839" w:rsidRPr="003B78FF" w:rsidRDefault="00355FBD" w:rsidP="0065670F">
            <w:pPr>
              <w:jc w:val="both"/>
              <w:rPr>
                <w:rFonts w:ascii="Arial" w:hAnsi="Arial" w:cs="Arial"/>
                <w:lang w:val="es-ES"/>
              </w:rPr>
            </w:pPr>
            <w:r>
              <w:rPr>
                <w:rFonts w:ascii="Arial" w:hAnsi="Arial" w:cs="Arial"/>
                <w:lang w:val="es-ES"/>
              </w:rPr>
              <w:t>- Causar daño a la propiedad</w:t>
            </w:r>
            <w:r w:rsidR="00260839" w:rsidRPr="003B78FF">
              <w:rPr>
                <w:rFonts w:ascii="Arial" w:hAnsi="Arial" w:cs="Arial"/>
                <w:lang w:val="es-ES"/>
              </w:rPr>
              <w:t xml:space="preserve"> del CCB u objetos ajenos.</w:t>
            </w:r>
          </w:p>
          <w:p w14:paraId="6F30F2E6" w14:textId="77777777" w:rsidR="00260839" w:rsidRPr="00096FA0" w:rsidRDefault="00260839" w:rsidP="00111253">
            <w:pPr>
              <w:pStyle w:val="CommentText"/>
              <w:rPr>
                <w:rFonts w:ascii="Arial" w:hAnsi="Arial" w:cs="Arial"/>
                <w:sz w:val="24"/>
                <w:szCs w:val="24"/>
                <w:lang w:val="es-CO"/>
              </w:rPr>
            </w:pPr>
            <w:r w:rsidRPr="003B78FF">
              <w:rPr>
                <w:rFonts w:ascii="Arial" w:hAnsi="Arial" w:cs="Arial"/>
                <w:lang w:val="es-ES"/>
              </w:rPr>
              <w:t xml:space="preserve"> </w:t>
            </w:r>
            <w:r w:rsidRPr="003B78FF">
              <w:rPr>
                <w:rFonts w:ascii="Arial" w:hAnsi="Arial" w:cs="Arial"/>
                <w:bCs/>
                <w:lang w:val="es-ES_tradnl"/>
              </w:rPr>
              <w:t xml:space="preserve">- </w:t>
            </w:r>
            <w:r w:rsidR="00CA2A0B" w:rsidRPr="00096FA0">
              <w:rPr>
                <w:rFonts w:ascii="Arial" w:hAnsi="Arial" w:cs="Arial"/>
                <w:bCs/>
                <w:sz w:val="24"/>
                <w:szCs w:val="24"/>
                <w:lang w:val="es-ES_tradnl"/>
              </w:rPr>
              <w:t xml:space="preserve">Ocultar o </w:t>
            </w:r>
            <w:r w:rsidRPr="00096FA0">
              <w:rPr>
                <w:rFonts w:ascii="Arial" w:hAnsi="Arial" w:cs="Arial"/>
                <w:bCs/>
                <w:sz w:val="24"/>
                <w:szCs w:val="24"/>
                <w:lang w:val="es-ES"/>
              </w:rPr>
              <w:t>Alterar cualquier comunicación enviada a los padres.</w:t>
            </w:r>
            <w:r w:rsidR="008C46BB" w:rsidRPr="00096FA0">
              <w:rPr>
                <w:rFonts w:ascii="Arial" w:hAnsi="Arial" w:cs="Arial"/>
                <w:sz w:val="24"/>
                <w:szCs w:val="24"/>
                <w:lang w:val="es-CO"/>
              </w:rPr>
              <w:t xml:space="preserve"> </w:t>
            </w:r>
          </w:p>
          <w:p w14:paraId="43E34908" w14:textId="2EAAC36E" w:rsidR="00260839" w:rsidRPr="003B78FF" w:rsidRDefault="2EAAC36E" w:rsidP="2EAAC36E">
            <w:pPr>
              <w:tabs>
                <w:tab w:val="num" w:pos="0"/>
                <w:tab w:val="left" w:pos="180"/>
              </w:tabs>
              <w:jc w:val="both"/>
              <w:rPr>
                <w:rFonts w:ascii="Arial" w:hAnsi="Arial" w:cs="Arial"/>
                <w:bCs/>
                <w:lang w:val="es-ES"/>
              </w:rPr>
            </w:pPr>
            <w:r w:rsidRPr="2EAAC36E">
              <w:rPr>
                <w:rFonts w:ascii="Arial" w:eastAsia="Arial" w:hAnsi="Arial" w:cs="Arial"/>
                <w:lang w:val="es-ES"/>
              </w:rPr>
              <w:t>-Realizar ventas en el Colegio sin autorización.</w:t>
            </w:r>
          </w:p>
          <w:p w14:paraId="01758BE8" w14:textId="6BC29659" w:rsidR="00260839" w:rsidRPr="003B78FF" w:rsidRDefault="6BC29659" w:rsidP="0065670F">
            <w:pPr>
              <w:ind w:right="51"/>
              <w:jc w:val="both"/>
              <w:rPr>
                <w:rFonts w:ascii="Arial" w:hAnsi="Arial" w:cs="Arial"/>
                <w:lang w:val="es-ES"/>
              </w:rPr>
            </w:pPr>
            <w:r w:rsidRPr="6BC29659">
              <w:rPr>
                <w:rFonts w:ascii="Arial" w:eastAsia="Arial" w:hAnsi="Arial" w:cs="Arial"/>
                <w:lang w:val="es-ES"/>
              </w:rPr>
              <w:t>- Dibujar o escribir en las paredes o en propiedad ajena.</w:t>
            </w:r>
          </w:p>
          <w:p w14:paraId="0A882217" w14:textId="180C3FC9" w:rsidR="6BC29659" w:rsidRPr="005E50E0" w:rsidRDefault="2EAAC36E" w:rsidP="2EAAC36E">
            <w:pPr>
              <w:ind w:right="51"/>
              <w:jc w:val="both"/>
              <w:rPr>
                <w:lang w:val="es-CO"/>
              </w:rPr>
            </w:pPr>
            <w:r w:rsidRPr="2EAAC36E">
              <w:rPr>
                <w:rFonts w:ascii="Arial" w:eastAsia="Arial" w:hAnsi="Arial" w:cs="Arial"/>
                <w:lang w:val="es-ES"/>
              </w:rPr>
              <w:t>-</w:t>
            </w:r>
            <w:r w:rsidRPr="006D139F">
              <w:rPr>
                <w:rFonts w:ascii="Arial" w:eastAsia="Arial" w:hAnsi="Arial" w:cs="Arial"/>
                <w:highlight w:val="yellow"/>
                <w:lang w:val="es-ES"/>
              </w:rPr>
              <w:t>Amenaza de agresión física o verbal, dentro o fuera del colegio.</w:t>
            </w:r>
          </w:p>
          <w:p w14:paraId="1584E826" w14:textId="4A4B972B" w:rsidR="00831F4B" w:rsidRPr="003B78FF" w:rsidRDefault="7D02E9A7" w:rsidP="0065670F">
            <w:pPr>
              <w:ind w:right="51"/>
              <w:jc w:val="both"/>
              <w:rPr>
                <w:rFonts w:ascii="Arial" w:hAnsi="Arial" w:cs="Arial"/>
                <w:lang w:val="es-ES"/>
              </w:rPr>
            </w:pPr>
            <w:r w:rsidRPr="7D02E9A7">
              <w:rPr>
                <w:rFonts w:ascii="Arial" w:eastAsia="Arial" w:hAnsi="Arial" w:cs="Arial"/>
                <w:lang w:val="es-ES"/>
              </w:rPr>
              <w:t xml:space="preserve">- </w:t>
            </w:r>
            <w:r w:rsidR="00691A6A">
              <w:rPr>
                <w:rFonts w:ascii="Arial" w:eastAsia="Arial" w:hAnsi="Arial" w:cs="Arial"/>
                <w:lang w:val="es-ES"/>
              </w:rPr>
              <w:t xml:space="preserve">Incitar, </w:t>
            </w:r>
            <w:r w:rsidRPr="006D139F">
              <w:rPr>
                <w:rFonts w:ascii="Arial" w:eastAsia="Arial" w:hAnsi="Arial" w:cs="Arial"/>
                <w:lang w:val="es-ES"/>
              </w:rPr>
              <w:t>provocar</w:t>
            </w:r>
            <w:r w:rsidR="00691A6A">
              <w:rPr>
                <w:rFonts w:ascii="Arial" w:eastAsia="Arial" w:hAnsi="Arial" w:cs="Arial"/>
                <w:lang w:val="es-ES"/>
              </w:rPr>
              <w:t xml:space="preserve"> o animar</w:t>
            </w:r>
            <w:r w:rsidRPr="006D139F">
              <w:rPr>
                <w:rFonts w:ascii="Arial" w:eastAsia="Arial" w:hAnsi="Arial" w:cs="Arial"/>
                <w:lang w:val="es-ES"/>
              </w:rPr>
              <w:t xml:space="preserve"> la agresión física, verbal, escrita, </w:t>
            </w:r>
            <w:r w:rsidRPr="006D139F">
              <w:rPr>
                <w:rFonts w:ascii="Arial" w:eastAsia="Arial" w:hAnsi="Arial" w:cs="Arial"/>
                <w:highlight w:val="yellow"/>
                <w:lang w:val="es-ES"/>
              </w:rPr>
              <w:t>gestual, relacional</w:t>
            </w:r>
            <w:r w:rsidRPr="006D139F">
              <w:rPr>
                <w:rFonts w:ascii="Arial" w:eastAsia="Arial" w:hAnsi="Arial" w:cs="Arial"/>
                <w:lang w:val="es-ES"/>
              </w:rPr>
              <w:t xml:space="preserve"> o por medios tecnológicos.</w:t>
            </w:r>
          </w:p>
          <w:p w14:paraId="630F89D0" w14:textId="20610175" w:rsidR="7D02E9A7" w:rsidRPr="005E50E0" w:rsidRDefault="2A344373" w:rsidP="7D02E9A7">
            <w:pPr>
              <w:pStyle w:val="ListBullet"/>
              <w:jc w:val="both"/>
              <w:rPr>
                <w:lang w:val="es-CO"/>
              </w:rPr>
            </w:pPr>
            <w:r w:rsidRPr="2A344373">
              <w:rPr>
                <w:rFonts w:ascii="Arial" w:eastAsia="Arial" w:hAnsi="Arial" w:cs="Arial"/>
                <w:lang w:val="es-ES"/>
              </w:rPr>
              <w:t xml:space="preserve"> </w:t>
            </w:r>
            <w:r w:rsidRPr="2A344373">
              <w:rPr>
                <w:rFonts w:ascii="Arial" w:eastAsia="Arial" w:hAnsi="Arial" w:cs="Arial"/>
                <w:b/>
                <w:bCs/>
                <w:highlight w:val="yellow"/>
                <w:lang w:val="es-CO"/>
              </w:rPr>
              <w:t xml:space="preserve">Situaciones Tipo 1: </w:t>
            </w:r>
            <w:r w:rsidRPr="2A344373">
              <w:rPr>
                <w:rFonts w:ascii="Arial" w:eastAsia="Arial" w:hAnsi="Arial" w:cs="Arial"/>
                <w:highlight w:val="yellow"/>
                <w:lang w:val="es-ES"/>
              </w:rPr>
              <w:t xml:space="preserve">Agresión verbal, escrita, gestual,  </w:t>
            </w:r>
            <w:r w:rsidR="000010AA">
              <w:rPr>
                <w:rFonts w:ascii="Arial" w:eastAsia="Arial" w:hAnsi="Arial" w:cs="Arial"/>
                <w:highlight w:val="yellow"/>
                <w:lang w:val="es-ES"/>
              </w:rPr>
              <w:t xml:space="preserve">relacional, o por medios electrónicos, </w:t>
            </w:r>
            <w:r w:rsidRPr="2A344373">
              <w:rPr>
                <w:rFonts w:ascii="Arial" w:eastAsia="Arial" w:hAnsi="Arial" w:cs="Arial"/>
                <w:highlight w:val="yellow"/>
                <w:lang w:val="es-ES"/>
              </w:rPr>
              <w:t xml:space="preserve">contra cualquier miembro de la comunidad educativa, dentro de las instalaciones del Colegio, buses, o durante cualquier actividad organizada, promovida, y/o patrocinada por el Colegio fuera de sus instalaciones, o que siendo fuera de las instalaciones afecte el clima escolar, y que en </w:t>
            </w:r>
            <w:r w:rsidR="000010AA" w:rsidRPr="2A344373">
              <w:rPr>
                <w:rFonts w:ascii="Arial" w:eastAsia="Arial" w:hAnsi="Arial" w:cs="Arial"/>
                <w:highlight w:val="yellow"/>
                <w:lang w:val="es-ES"/>
              </w:rPr>
              <w:t>ningún</w:t>
            </w:r>
            <w:r w:rsidRPr="2A344373">
              <w:rPr>
                <w:rFonts w:ascii="Arial" w:eastAsia="Arial" w:hAnsi="Arial" w:cs="Arial"/>
                <w:highlight w:val="yellow"/>
                <w:lang w:val="es-ES"/>
              </w:rPr>
              <w:t xml:space="preserve"> caso generan daños al cuerpo o a la salud.</w:t>
            </w:r>
          </w:p>
          <w:p w14:paraId="527BF57E" w14:textId="1CCD840D" w:rsidR="2A344373" w:rsidRDefault="2A344373" w:rsidP="2A344373">
            <w:pPr>
              <w:jc w:val="both"/>
              <w:rPr>
                <w:rFonts w:ascii="Arial" w:eastAsia="Arial" w:hAnsi="Arial" w:cs="Arial"/>
                <w:lang w:val="es-ES"/>
              </w:rPr>
            </w:pPr>
            <w:r w:rsidRPr="2A344373">
              <w:rPr>
                <w:rFonts w:ascii="Arial" w:eastAsia="Arial" w:hAnsi="Arial" w:cs="Arial"/>
                <w:lang w:val="es-ES"/>
              </w:rPr>
              <w:t>-</w:t>
            </w:r>
            <w:r w:rsidRPr="2A344373">
              <w:rPr>
                <w:rFonts w:ascii="Arial" w:eastAsia="Arial" w:hAnsi="Arial" w:cs="Arial"/>
                <w:highlight w:val="yellow"/>
                <w:lang w:val="es-ES"/>
              </w:rPr>
              <w:t>Agresión intencionada a través de juego.</w:t>
            </w:r>
          </w:p>
          <w:p w14:paraId="542BEC2D" w14:textId="0E7A4C57" w:rsidR="00703311" w:rsidRDefault="00703311" w:rsidP="2A344373">
            <w:pPr>
              <w:jc w:val="both"/>
              <w:rPr>
                <w:rFonts w:ascii="Arial" w:eastAsia="Arial" w:hAnsi="Arial" w:cs="Arial"/>
                <w:lang w:val="es-ES"/>
              </w:rPr>
            </w:pPr>
            <w:r>
              <w:rPr>
                <w:rFonts w:ascii="Arial" w:eastAsia="Arial" w:hAnsi="Arial" w:cs="Arial"/>
                <w:lang w:val="es-ES"/>
              </w:rPr>
              <w:t>-</w:t>
            </w:r>
            <w:r w:rsidRPr="00703311">
              <w:rPr>
                <w:rFonts w:ascii="Arial" w:hAnsi="Arial" w:cs="Arial"/>
                <w:lang w:val="es-ES"/>
              </w:rPr>
              <w:t>-</w:t>
            </w:r>
            <w:r w:rsidRPr="00703311">
              <w:rPr>
                <w:rFonts w:ascii="Arial" w:hAnsi="Arial" w:cs="Arial"/>
                <w:highlight w:val="yellow"/>
                <w:lang w:val="es-ES"/>
              </w:rPr>
              <w:t>Envío de correos electrónicos o mensajes a través de la red que sean insultantes</w:t>
            </w:r>
            <w:r>
              <w:rPr>
                <w:rFonts w:ascii="Arial" w:hAnsi="Arial" w:cs="Arial"/>
                <w:highlight w:val="yellow"/>
                <w:lang w:val="es-ES"/>
              </w:rPr>
              <w:t>, injuriosos</w:t>
            </w:r>
            <w:r w:rsidRPr="00703311">
              <w:rPr>
                <w:rFonts w:ascii="Arial" w:hAnsi="Arial" w:cs="Arial"/>
                <w:highlight w:val="yellow"/>
                <w:lang w:val="es-ES"/>
              </w:rPr>
              <w:t xml:space="preserve"> o amenazantes</w:t>
            </w:r>
            <w:r>
              <w:rPr>
                <w:rFonts w:ascii="Arial" w:hAnsi="Arial" w:cs="Arial"/>
                <w:lang w:val="es-ES"/>
              </w:rPr>
              <w:t>.</w:t>
            </w:r>
          </w:p>
          <w:p w14:paraId="26CABB5F"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Actos que atenten contra la moral o el buen nombre del colegio dentro o fuera de él.</w:t>
            </w:r>
          </w:p>
          <w:p w14:paraId="4A82E804"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Incumplimiento de una detención.</w:t>
            </w:r>
          </w:p>
          <w:p w14:paraId="1B0BC200"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Complicidad en cualquiera de los anteriores.</w:t>
            </w:r>
          </w:p>
          <w:p w14:paraId="2D1E4262"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Incitar a cualquiera de las anteriores.</w:t>
            </w:r>
          </w:p>
          <w:p w14:paraId="7CE56EE8" w14:textId="77777777" w:rsidR="00260839" w:rsidRPr="003B78FF" w:rsidRDefault="00260839" w:rsidP="0065670F">
            <w:pPr>
              <w:ind w:right="51"/>
              <w:jc w:val="both"/>
              <w:rPr>
                <w:rFonts w:ascii="Arial" w:hAnsi="Arial" w:cs="Arial"/>
                <w:lang w:val="es-ES"/>
              </w:rPr>
            </w:pPr>
            <w:r w:rsidRPr="003B78FF">
              <w:rPr>
                <w:rFonts w:ascii="Arial" w:hAnsi="Arial" w:cs="Arial"/>
                <w:bCs/>
                <w:lang w:val="es-ES"/>
              </w:rPr>
              <w:t>- Reiteración en un mismo año lectivo de faltas leves.</w:t>
            </w:r>
          </w:p>
        </w:tc>
        <w:tc>
          <w:tcPr>
            <w:tcW w:w="4642" w:type="dxa"/>
          </w:tcPr>
          <w:p w14:paraId="08DCBB29" w14:textId="77777777" w:rsidR="00260839" w:rsidRPr="003B78FF" w:rsidRDefault="00260839" w:rsidP="0065670F">
            <w:pPr>
              <w:ind w:right="51"/>
              <w:jc w:val="both"/>
              <w:rPr>
                <w:rFonts w:ascii="Arial" w:hAnsi="Arial" w:cs="Arial"/>
                <w:lang w:val="es-ES"/>
              </w:rPr>
            </w:pPr>
            <w:r w:rsidRPr="003B78FF">
              <w:rPr>
                <w:rFonts w:ascii="Arial" w:hAnsi="Arial" w:cs="Arial"/>
                <w:lang w:val="es-ES"/>
              </w:rPr>
              <w:t>1. El docente dialoga con el estudiante.</w:t>
            </w:r>
          </w:p>
          <w:p w14:paraId="1704D78F" w14:textId="77777777" w:rsidR="00260839" w:rsidRPr="003B78FF" w:rsidRDefault="00260839" w:rsidP="0065670F">
            <w:pPr>
              <w:ind w:right="51"/>
              <w:jc w:val="both"/>
              <w:rPr>
                <w:rFonts w:ascii="Arial" w:hAnsi="Arial" w:cs="Arial"/>
                <w:lang w:val="es-ES"/>
              </w:rPr>
            </w:pPr>
            <w:r w:rsidRPr="003B78FF">
              <w:rPr>
                <w:rFonts w:ascii="Arial" w:hAnsi="Arial" w:cs="Arial"/>
                <w:lang w:val="es-ES"/>
              </w:rPr>
              <w:t>2. El estudiante hace una declaración escrita del incidente.</w:t>
            </w:r>
          </w:p>
          <w:p w14:paraId="78FFB4B9" w14:textId="7CCB26E8" w:rsidR="00260839" w:rsidRPr="005E50E0" w:rsidRDefault="7CCB26E8" w:rsidP="0065670F">
            <w:pPr>
              <w:ind w:right="51"/>
              <w:jc w:val="both"/>
              <w:rPr>
                <w:lang w:val="es-CO"/>
              </w:rPr>
            </w:pPr>
            <w:r w:rsidRPr="7CCB26E8">
              <w:rPr>
                <w:rFonts w:ascii="Arial" w:eastAsia="Arial" w:hAnsi="Arial" w:cs="Arial"/>
                <w:lang w:val="es-ES"/>
              </w:rPr>
              <w:t xml:space="preserve">3. El Jefe de Sección, el Asistente de la sección </w:t>
            </w:r>
            <w:r w:rsidRPr="7CCB26E8">
              <w:rPr>
                <w:rFonts w:ascii="Arial" w:eastAsia="Arial" w:hAnsi="Arial" w:cs="Arial"/>
                <w:highlight w:val="yellow"/>
                <w:lang w:val="es-ES"/>
              </w:rPr>
              <w:t>o el Decano de Disciplina</w:t>
            </w:r>
            <w:r w:rsidRPr="7CCB26E8">
              <w:rPr>
                <w:rFonts w:ascii="Arial" w:eastAsia="Arial" w:hAnsi="Arial" w:cs="Arial"/>
                <w:lang w:val="es-ES"/>
              </w:rPr>
              <w:t xml:space="preserve"> dialoga con el estudiante. </w:t>
            </w:r>
          </w:p>
          <w:p w14:paraId="2FCE3D40" w14:textId="4CB7D638" w:rsidR="00260839" w:rsidRPr="00655D86" w:rsidRDefault="7CCB26E8" w:rsidP="17AF83CB">
            <w:pPr>
              <w:jc w:val="both"/>
              <w:rPr>
                <w:rFonts w:ascii="Arial" w:hAnsi="Arial" w:cs="Arial"/>
                <w:lang w:val="es-ES"/>
              </w:rPr>
            </w:pPr>
            <w:r w:rsidRPr="7CCB26E8">
              <w:rPr>
                <w:rFonts w:ascii="Arial" w:eastAsia="Arial" w:hAnsi="Arial" w:cs="Arial"/>
                <w:highlight w:val="yellow"/>
                <w:lang w:val="es-ES"/>
              </w:rPr>
              <w:t>Aplicará el procedimiento</w:t>
            </w:r>
            <w:r w:rsidR="007463D7">
              <w:rPr>
                <w:rFonts w:ascii="Arial" w:eastAsia="Arial" w:hAnsi="Arial" w:cs="Arial"/>
                <w:highlight w:val="yellow"/>
                <w:lang w:val="es-ES"/>
              </w:rPr>
              <w:t xml:space="preserve"> 4.6 de Prácticas Restaurativas</w:t>
            </w:r>
            <w:r w:rsidRPr="7CCB26E8">
              <w:rPr>
                <w:rFonts w:ascii="Arial" w:eastAsia="Arial" w:hAnsi="Arial" w:cs="Arial"/>
                <w:highlight w:val="yellow"/>
                <w:lang w:val="es-ES"/>
              </w:rPr>
              <w:t xml:space="preserve"> para aquellas fa</w:t>
            </w:r>
            <w:r w:rsidR="00655D86">
              <w:rPr>
                <w:rFonts w:ascii="Arial" w:eastAsia="Arial" w:hAnsi="Arial" w:cs="Arial"/>
                <w:highlight w:val="yellow"/>
                <w:lang w:val="es-ES"/>
              </w:rPr>
              <w:t xml:space="preserve">ltas que afecten la convivencia y las situaciones tipo 1. </w:t>
            </w:r>
            <w:r w:rsidR="17D8BAE0" w:rsidRPr="00655D86">
              <w:rPr>
                <w:rFonts w:ascii="Arial" w:eastAsia="Arial" w:hAnsi="Arial" w:cs="Arial"/>
                <w:lang w:val="es-ES"/>
              </w:rPr>
              <w:t>De ser aplicable, el Jefe de Sección notificará al Rector la necesidad de convocar al Comité de Convivencia</w:t>
            </w:r>
            <w:r w:rsidR="17D8BAE0" w:rsidRPr="00655D86">
              <w:rPr>
                <w:rFonts w:ascii="Arial" w:eastAsia="Arial" w:hAnsi="Arial" w:cs="Arial"/>
                <w:highlight w:val="yellow"/>
                <w:lang w:val="es-ES"/>
              </w:rPr>
              <w:t>.</w:t>
            </w:r>
          </w:p>
          <w:p w14:paraId="161091DA" w14:textId="77777777" w:rsidR="007B2BC1" w:rsidRPr="003B78FF" w:rsidRDefault="00260839" w:rsidP="0065670F">
            <w:pPr>
              <w:ind w:right="51"/>
              <w:jc w:val="both"/>
              <w:rPr>
                <w:rFonts w:ascii="Arial" w:hAnsi="Arial" w:cs="Arial"/>
                <w:lang w:val="es-ES"/>
              </w:rPr>
            </w:pPr>
            <w:r w:rsidRPr="003B78FF">
              <w:rPr>
                <w:rFonts w:ascii="Arial" w:hAnsi="Arial" w:cs="Arial"/>
                <w:lang w:val="es-ES"/>
              </w:rPr>
              <w:t xml:space="preserve">4. </w:t>
            </w:r>
            <w:r w:rsidR="007B2BC1" w:rsidRPr="003B78FF">
              <w:rPr>
                <w:rFonts w:ascii="Arial" w:hAnsi="Arial" w:cs="Arial"/>
                <w:lang w:val="es-ES"/>
              </w:rPr>
              <w:t>El Jefe</w:t>
            </w:r>
            <w:r w:rsidR="00355FBD">
              <w:rPr>
                <w:rFonts w:ascii="Arial" w:hAnsi="Arial" w:cs="Arial"/>
                <w:lang w:val="es-ES"/>
              </w:rPr>
              <w:t xml:space="preserve"> de Sección,</w:t>
            </w:r>
            <w:r w:rsidR="007B2BC1" w:rsidRPr="003B78FF">
              <w:rPr>
                <w:rFonts w:ascii="Arial" w:hAnsi="Arial" w:cs="Arial"/>
                <w:lang w:val="es-ES"/>
              </w:rPr>
              <w:t xml:space="preserve"> el Asistente de la sección</w:t>
            </w:r>
            <w:r w:rsidR="00355FBD">
              <w:rPr>
                <w:rFonts w:ascii="Arial" w:hAnsi="Arial" w:cs="Arial"/>
                <w:lang w:val="es-ES"/>
              </w:rPr>
              <w:t xml:space="preserve"> o su delegado</w:t>
            </w:r>
            <w:r w:rsidR="007B2BC1" w:rsidRPr="003B78FF">
              <w:rPr>
                <w:rFonts w:ascii="Arial" w:hAnsi="Arial" w:cs="Arial"/>
                <w:lang w:val="es-ES"/>
              </w:rPr>
              <w:t xml:space="preserve"> se reúne con los padres. </w:t>
            </w:r>
          </w:p>
          <w:p w14:paraId="14B80442" w14:textId="77777777" w:rsidR="007B2BC1" w:rsidRPr="003B78FF" w:rsidRDefault="00355FBD" w:rsidP="0065670F">
            <w:pPr>
              <w:ind w:right="51"/>
              <w:jc w:val="both"/>
              <w:rPr>
                <w:rFonts w:ascii="Arial" w:hAnsi="Arial" w:cs="Arial"/>
                <w:lang w:val="es-ES"/>
              </w:rPr>
            </w:pPr>
            <w:r>
              <w:rPr>
                <w:rFonts w:ascii="Arial" w:hAnsi="Arial" w:cs="Arial"/>
                <w:lang w:val="es-ES"/>
              </w:rPr>
              <w:t xml:space="preserve">5. </w:t>
            </w:r>
            <w:r w:rsidR="007B2BC1" w:rsidRPr="003B78FF">
              <w:rPr>
                <w:rFonts w:ascii="Arial" w:hAnsi="Arial" w:cs="Arial"/>
                <w:lang w:val="es-ES"/>
              </w:rPr>
              <w:t>Una vez el Jefe de Sección impone la sanción, ésta será</w:t>
            </w:r>
            <w:r>
              <w:rPr>
                <w:rFonts w:ascii="Arial" w:hAnsi="Arial" w:cs="Arial"/>
                <w:lang w:val="es-ES"/>
              </w:rPr>
              <w:t xml:space="preserve"> notificad</w:t>
            </w:r>
            <w:r w:rsidR="007B2BC1" w:rsidRPr="003B78FF">
              <w:rPr>
                <w:rFonts w:ascii="Arial" w:hAnsi="Arial" w:cs="Arial"/>
                <w:lang w:val="es-ES"/>
              </w:rPr>
              <w:t xml:space="preserve">a </w:t>
            </w:r>
            <w:r w:rsidR="00CA2A0B">
              <w:rPr>
                <w:rFonts w:ascii="Arial" w:hAnsi="Arial" w:cs="Arial"/>
                <w:lang w:val="es-ES"/>
              </w:rPr>
              <w:t xml:space="preserve">a </w:t>
            </w:r>
            <w:r w:rsidR="007B2BC1" w:rsidRPr="003B78FF">
              <w:rPr>
                <w:rFonts w:ascii="Arial" w:hAnsi="Arial" w:cs="Arial"/>
                <w:lang w:val="es-ES"/>
              </w:rPr>
              <w:t>los padres y al estudiante</w:t>
            </w:r>
            <w:r w:rsidR="00CA2A0B">
              <w:rPr>
                <w:rFonts w:ascii="Arial" w:hAnsi="Arial" w:cs="Arial"/>
                <w:lang w:val="es-ES"/>
              </w:rPr>
              <w:t>, por él</w:t>
            </w:r>
            <w:r>
              <w:rPr>
                <w:rFonts w:ascii="Arial" w:hAnsi="Arial" w:cs="Arial"/>
                <w:lang w:val="es-ES"/>
              </w:rPr>
              <w:t>, su A</w:t>
            </w:r>
            <w:r w:rsidR="007B2BC1" w:rsidRPr="003B78FF">
              <w:rPr>
                <w:rFonts w:ascii="Arial" w:hAnsi="Arial" w:cs="Arial"/>
                <w:lang w:val="es-ES"/>
              </w:rPr>
              <w:t>sistente o delegado.</w:t>
            </w:r>
          </w:p>
          <w:p w14:paraId="728803F5" w14:textId="77777777" w:rsidR="00260839" w:rsidRPr="003B78FF" w:rsidRDefault="00645D5D" w:rsidP="0065670F">
            <w:pPr>
              <w:ind w:right="51"/>
              <w:jc w:val="both"/>
              <w:rPr>
                <w:rFonts w:ascii="Arial" w:hAnsi="Arial" w:cs="Arial"/>
                <w:lang w:val="es-ES"/>
              </w:rPr>
            </w:pPr>
            <w:r w:rsidRPr="003B78FF">
              <w:rPr>
                <w:rFonts w:ascii="Arial" w:hAnsi="Arial" w:cs="Arial"/>
                <w:lang w:val="es-ES"/>
              </w:rPr>
              <w:t>6</w:t>
            </w:r>
            <w:r w:rsidR="007B2BC1" w:rsidRPr="003B78FF">
              <w:rPr>
                <w:rFonts w:ascii="Arial" w:hAnsi="Arial" w:cs="Arial"/>
                <w:lang w:val="es-ES"/>
              </w:rPr>
              <w:t xml:space="preserve">. </w:t>
            </w:r>
            <w:r w:rsidR="00260839" w:rsidRPr="003B78FF">
              <w:rPr>
                <w:rFonts w:ascii="Arial" w:hAnsi="Arial" w:cs="Arial"/>
                <w:lang w:val="es-ES"/>
              </w:rPr>
              <w:t>El estudiante deberá presentarse en el Colegio en compañía de sus padres en el día y hora citados</w:t>
            </w:r>
            <w:r w:rsidR="007B2BC1" w:rsidRPr="003B78FF">
              <w:rPr>
                <w:rFonts w:ascii="Arial" w:hAnsi="Arial" w:cs="Arial"/>
                <w:lang w:val="es-ES"/>
              </w:rPr>
              <w:t xml:space="preserve"> (cuando el caso lo amerite)</w:t>
            </w:r>
          </w:p>
          <w:p w14:paraId="670CBFBE" w14:textId="77777777" w:rsidR="00260839" w:rsidRPr="003B78FF" w:rsidRDefault="00645D5D" w:rsidP="0065670F">
            <w:pPr>
              <w:ind w:right="51"/>
              <w:jc w:val="both"/>
              <w:rPr>
                <w:rFonts w:ascii="Arial" w:hAnsi="Arial" w:cs="Arial"/>
                <w:lang w:val="es-ES"/>
              </w:rPr>
            </w:pPr>
            <w:r w:rsidRPr="003B78FF">
              <w:rPr>
                <w:rFonts w:ascii="Arial" w:hAnsi="Arial" w:cs="Arial"/>
                <w:lang w:val="es-ES"/>
              </w:rPr>
              <w:t>7</w:t>
            </w:r>
            <w:r w:rsidR="00260839" w:rsidRPr="003B78FF">
              <w:rPr>
                <w:rFonts w:ascii="Arial" w:hAnsi="Arial" w:cs="Arial"/>
                <w:lang w:val="es-ES"/>
              </w:rPr>
              <w:t xml:space="preserve">. La información referente a la falta y a la sanción se le pasa al tutor </w:t>
            </w:r>
            <w:r w:rsidRPr="003B78FF">
              <w:rPr>
                <w:rFonts w:ascii="Arial" w:hAnsi="Arial" w:cs="Arial"/>
                <w:lang w:val="es-ES"/>
              </w:rPr>
              <w:t>correspondiente.</w:t>
            </w:r>
          </w:p>
          <w:p w14:paraId="6F24D208" w14:textId="41335B38" w:rsidR="00583A95" w:rsidRPr="003B78FF" w:rsidRDefault="41335B38" w:rsidP="00583A95">
            <w:pPr>
              <w:ind w:right="51"/>
              <w:jc w:val="both"/>
              <w:rPr>
                <w:rFonts w:ascii="Arial" w:hAnsi="Arial" w:cs="Arial"/>
                <w:lang w:val="es-ES"/>
              </w:rPr>
            </w:pPr>
            <w:r w:rsidRPr="41335B38">
              <w:rPr>
                <w:rFonts w:ascii="Arial" w:eastAsia="Arial" w:hAnsi="Arial" w:cs="Arial"/>
                <w:b/>
                <w:bCs/>
                <w:lang w:val="es-ES"/>
              </w:rPr>
              <w:t>Sanciones posibles:</w:t>
            </w:r>
            <w:r w:rsidRPr="41335B38">
              <w:rPr>
                <w:rFonts w:ascii="Arial" w:eastAsia="Arial" w:hAnsi="Arial" w:cs="Arial"/>
                <w:lang w:val="es-ES"/>
              </w:rPr>
              <w:t xml:space="preserve"> </w:t>
            </w:r>
          </w:p>
          <w:p w14:paraId="729A8054" w14:textId="77777777" w:rsidR="00583A95" w:rsidRPr="003B78FF" w:rsidRDefault="00583A95" w:rsidP="00583A95">
            <w:pPr>
              <w:ind w:right="51"/>
              <w:jc w:val="both"/>
              <w:rPr>
                <w:rFonts w:ascii="Arial" w:hAnsi="Arial" w:cs="Arial"/>
                <w:lang w:val="es-ES"/>
              </w:rPr>
            </w:pPr>
            <w:r w:rsidRPr="003B78FF">
              <w:rPr>
                <w:rFonts w:ascii="Arial" w:hAnsi="Arial" w:cs="Arial"/>
                <w:lang w:val="es-ES"/>
              </w:rPr>
              <w:t xml:space="preserve">- Suspensión </w:t>
            </w:r>
            <w:r w:rsidR="00E32FF1" w:rsidRPr="00D46C51">
              <w:rPr>
                <w:rFonts w:ascii="Arial" w:hAnsi="Arial" w:cs="Arial"/>
                <w:lang w:val="es-ES"/>
              </w:rPr>
              <w:t>Interna o Externa</w:t>
            </w:r>
            <w:r>
              <w:rPr>
                <w:rFonts w:ascii="Arial" w:hAnsi="Arial" w:cs="Arial"/>
                <w:lang w:val="es-ES"/>
              </w:rPr>
              <w:t xml:space="preserve"> por un periodo de hasta</w:t>
            </w:r>
            <w:r w:rsidRPr="003B78FF">
              <w:rPr>
                <w:rFonts w:ascii="Arial" w:hAnsi="Arial" w:cs="Arial"/>
                <w:lang w:val="es-ES"/>
              </w:rPr>
              <w:t xml:space="preserve"> diez (10) días académicos hábiles</w:t>
            </w:r>
          </w:p>
          <w:p w14:paraId="2C3A076F" w14:textId="77777777" w:rsidR="00583A95" w:rsidRPr="003B78FF" w:rsidRDefault="00583A95" w:rsidP="00583A95">
            <w:pPr>
              <w:ind w:right="51"/>
              <w:jc w:val="both"/>
              <w:rPr>
                <w:rFonts w:ascii="Arial" w:hAnsi="Arial" w:cs="Arial"/>
                <w:lang w:val="es-ES"/>
              </w:rPr>
            </w:pPr>
            <w:r w:rsidRPr="003B78FF">
              <w:rPr>
                <w:rFonts w:ascii="Arial" w:hAnsi="Arial" w:cs="Arial"/>
                <w:lang w:val="es-ES"/>
              </w:rPr>
              <w:t>- Suspensión del derecho a participar en actividades extracurriculares o complementarias como:</w:t>
            </w:r>
            <w:r w:rsidR="00E53DBA">
              <w:rPr>
                <w:rFonts w:ascii="Arial" w:hAnsi="Arial" w:cs="Arial"/>
                <w:lang w:val="es-ES"/>
              </w:rPr>
              <w:t xml:space="preserve"> </w:t>
            </w:r>
            <w:r w:rsidRPr="003B78FF">
              <w:rPr>
                <w:rFonts w:ascii="Arial" w:hAnsi="Arial" w:cs="Arial"/>
                <w:lang w:val="es-ES"/>
              </w:rPr>
              <w:t xml:space="preserve">deportivas, intercambios </w:t>
            </w:r>
            <w:r w:rsidR="00E53DBA">
              <w:rPr>
                <w:rFonts w:ascii="Arial" w:hAnsi="Arial" w:cs="Arial"/>
                <w:lang w:val="es-ES"/>
              </w:rPr>
              <w:t>culturales, ceremonia de grado,</w:t>
            </w:r>
            <w:r w:rsidRPr="003B78FF">
              <w:rPr>
                <w:rFonts w:ascii="Arial" w:hAnsi="Arial" w:cs="Arial"/>
                <w:lang w:val="es-ES"/>
              </w:rPr>
              <w:t xml:space="preserve"> etc.</w:t>
            </w:r>
          </w:p>
          <w:p w14:paraId="493BFCF9" w14:textId="295B6492" w:rsidR="00202207" w:rsidRDefault="00583A95" w:rsidP="00583A95">
            <w:pPr>
              <w:ind w:right="51"/>
              <w:jc w:val="both"/>
              <w:rPr>
                <w:rFonts w:ascii="Arial" w:hAnsi="Arial" w:cs="Arial"/>
                <w:lang w:val="es-ES"/>
              </w:rPr>
            </w:pPr>
            <w:r w:rsidRPr="003B78FF">
              <w:rPr>
                <w:rFonts w:ascii="Arial" w:hAnsi="Arial" w:cs="Arial"/>
                <w:lang w:val="es-ES"/>
              </w:rPr>
              <w:t xml:space="preserve">- </w:t>
            </w:r>
            <w:r w:rsidR="00202207" w:rsidRPr="00D46C51">
              <w:rPr>
                <w:rFonts w:ascii="Arial" w:hAnsi="Arial" w:cs="Arial"/>
                <w:lang w:val="es-ES"/>
              </w:rPr>
              <w:t xml:space="preserve">En el evento en que la sanción </w:t>
            </w:r>
            <w:r w:rsidR="00111253" w:rsidRPr="00D46C51">
              <w:rPr>
                <w:rFonts w:ascii="Arial" w:hAnsi="Arial" w:cs="Arial"/>
                <w:lang w:val="es-ES"/>
              </w:rPr>
              <w:t xml:space="preserve">considerada a juicio del Jefe de Sección o del Asistente </w:t>
            </w:r>
            <w:r w:rsidR="00202207" w:rsidRPr="00D46C51">
              <w:rPr>
                <w:rFonts w:ascii="Arial" w:hAnsi="Arial" w:cs="Arial"/>
                <w:lang w:val="es-ES"/>
              </w:rPr>
              <w:t>sea el Condicionamiento de la Renovación de Matrícula al cumplimiento de Acuerdos de Convivencia, o No Renovación de Matrícula,</w:t>
            </w:r>
            <w:r w:rsidR="00111253" w:rsidRPr="00D46C51">
              <w:rPr>
                <w:rFonts w:ascii="Arial" w:hAnsi="Arial" w:cs="Arial"/>
                <w:lang w:val="es-ES"/>
              </w:rPr>
              <w:t xml:space="preserve"> </w:t>
            </w:r>
            <w:r w:rsidR="00D46C51" w:rsidRPr="00D46C51">
              <w:rPr>
                <w:rFonts w:ascii="Arial" w:hAnsi="Arial" w:cs="Arial"/>
                <w:lang w:val="es-ES"/>
              </w:rPr>
              <w:t xml:space="preserve">la decisión </w:t>
            </w:r>
            <w:r w:rsidR="00D46C51">
              <w:rPr>
                <w:rFonts w:ascii="Arial" w:hAnsi="Arial" w:cs="Arial"/>
                <w:lang w:val="es-ES"/>
              </w:rPr>
              <w:t xml:space="preserve">la </w:t>
            </w:r>
            <w:r w:rsidR="00D46C51" w:rsidRPr="00D46C51">
              <w:rPr>
                <w:rFonts w:ascii="Arial" w:hAnsi="Arial" w:cs="Arial"/>
                <w:lang w:val="es-ES"/>
              </w:rPr>
              <w:t>tomará</w:t>
            </w:r>
            <w:r w:rsidR="00D46C51">
              <w:rPr>
                <w:rFonts w:ascii="Arial" w:hAnsi="Arial" w:cs="Arial"/>
                <w:lang w:val="es-ES"/>
              </w:rPr>
              <w:t xml:space="preserve"> </w:t>
            </w:r>
            <w:r w:rsidR="00202207" w:rsidRPr="00D46C51">
              <w:rPr>
                <w:rFonts w:ascii="Arial" w:hAnsi="Arial" w:cs="Arial"/>
                <w:lang w:val="es-ES"/>
              </w:rPr>
              <w:t>el Rector. El Rector escuchará a los estudiantes involucrados en el proceso disciplinario y a los padres del agresor y el agredido (de ser aplicable)</w:t>
            </w:r>
            <w:r w:rsidR="007E2738">
              <w:rPr>
                <w:rFonts w:ascii="Arial" w:hAnsi="Arial" w:cs="Arial"/>
                <w:lang w:val="es-ES"/>
              </w:rPr>
              <w:t xml:space="preserve">. </w:t>
            </w:r>
          </w:p>
          <w:p w14:paraId="1D64B985" w14:textId="77777777" w:rsidR="00260839" w:rsidRPr="003B78FF" w:rsidRDefault="00260839" w:rsidP="00096FA0">
            <w:pPr>
              <w:ind w:right="51"/>
              <w:jc w:val="both"/>
              <w:rPr>
                <w:rFonts w:ascii="Arial" w:hAnsi="Arial" w:cs="Arial"/>
                <w:lang w:val="es-ES"/>
              </w:rPr>
            </w:pPr>
          </w:p>
        </w:tc>
      </w:tr>
    </w:tbl>
    <w:p w14:paraId="490593D8" w14:textId="77777777" w:rsidR="00E53DBA" w:rsidRDefault="00E53DBA" w:rsidP="00BA35AC">
      <w:pPr>
        <w:jc w:val="both"/>
        <w:rPr>
          <w:rFonts w:ascii="Arial" w:hAnsi="Arial" w:cs="Arial"/>
          <w:lang w:val="es-ES"/>
        </w:rPr>
      </w:pPr>
    </w:p>
    <w:p w14:paraId="4E666F9E" w14:textId="4059ABB0" w:rsidR="00153BD4" w:rsidRDefault="00E53DBA" w:rsidP="00E53DBA">
      <w:pPr>
        <w:jc w:val="both"/>
        <w:rPr>
          <w:rFonts w:ascii="Arial" w:hAnsi="Arial" w:cs="Arial"/>
          <w:lang w:val="es-ES"/>
        </w:rPr>
      </w:pPr>
      <w:r w:rsidRPr="5E880746">
        <w:rPr>
          <w:rFonts w:ascii="Arial" w:eastAsia="Arial" w:hAnsi="Arial" w:cs="Arial"/>
          <w:lang w:val="es-ES"/>
        </w:rPr>
        <w:br w:type="page"/>
      </w:r>
      <w:r w:rsidR="00613493" w:rsidRPr="00E53DBA">
        <w:rPr>
          <w:rFonts w:ascii="Arial" w:hAnsi="Arial" w:cs="Arial"/>
          <w:b/>
          <w:lang w:val="es-ES"/>
        </w:rPr>
        <w:t>_</w:t>
      </w:r>
      <w:r w:rsidR="006809FF">
        <w:rPr>
          <w:rFonts w:ascii="Arial" w:hAnsi="Arial" w:cs="Arial"/>
          <w:b/>
          <w:lang w:val="es-ES"/>
        </w:rPr>
        <w:t>4</w:t>
      </w:r>
      <w:r w:rsidR="00613493" w:rsidRPr="00E53DBA">
        <w:rPr>
          <w:rFonts w:ascii="Arial" w:hAnsi="Arial" w:cs="Arial"/>
          <w:b/>
          <w:lang w:val="es-ES"/>
        </w:rPr>
        <w:t>.</w:t>
      </w:r>
      <w:r w:rsidR="003279B6" w:rsidRPr="00E53DBA">
        <w:rPr>
          <w:rFonts w:ascii="Arial" w:hAnsi="Arial" w:cs="Arial"/>
          <w:b/>
          <w:lang w:val="es-ES"/>
        </w:rPr>
        <w:t>2.3</w:t>
      </w:r>
      <w:r w:rsidR="00613493" w:rsidRPr="00E53DBA">
        <w:rPr>
          <w:rFonts w:ascii="Arial" w:hAnsi="Arial" w:cs="Arial"/>
          <w:b/>
          <w:lang w:val="es-ES"/>
        </w:rPr>
        <w:t xml:space="preserve">  FALTAS MUY GRAVES.</w:t>
      </w:r>
      <w:r w:rsidR="00613493" w:rsidRPr="00E53DBA">
        <w:rPr>
          <w:rFonts w:ascii="Arial" w:hAnsi="Arial" w:cs="Arial"/>
          <w:lang w:val="es-ES"/>
        </w:rPr>
        <w:t xml:space="preserve"> </w:t>
      </w:r>
      <w:r w:rsidR="00613493" w:rsidRPr="00E53DBA">
        <w:rPr>
          <w:rFonts w:ascii="Arial" w:hAnsi="Arial" w:cs="Arial"/>
          <w:bCs/>
          <w:lang w:val="es-ES"/>
        </w:rPr>
        <w:t>Faltas muy graves</w:t>
      </w:r>
      <w:r w:rsidR="00613493" w:rsidRPr="00E53DBA">
        <w:rPr>
          <w:rFonts w:ascii="Arial" w:hAnsi="Arial" w:cs="Arial"/>
          <w:lang w:val="es-ES"/>
        </w:rPr>
        <w:t xml:space="preserve"> son aquellas que presentan peligro físico o psicológico para la comunidad escolar</w:t>
      </w:r>
      <w:r w:rsidR="006548A2" w:rsidRPr="00E53DBA">
        <w:rPr>
          <w:rFonts w:ascii="Arial" w:hAnsi="Arial" w:cs="Arial"/>
          <w:lang w:val="es-ES"/>
        </w:rPr>
        <w:t>,</w:t>
      </w:r>
      <w:r w:rsidR="00613493" w:rsidRPr="00E53DBA">
        <w:rPr>
          <w:rFonts w:ascii="Arial" w:hAnsi="Arial" w:cs="Arial"/>
          <w:lang w:val="es-ES"/>
        </w:rPr>
        <w:t xml:space="preserve"> dentro o fuera del Colegio.</w:t>
      </w:r>
      <w:r w:rsidR="00613493" w:rsidRPr="00E53DBA">
        <w:rPr>
          <w:rFonts w:ascii="Arial" w:hAnsi="Arial" w:cs="Arial"/>
          <w:bCs/>
          <w:lang w:val="es-ES"/>
        </w:rPr>
        <w:t xml:space="preserve"> </w:t>
      </w:r>
      <w:r w:rsidR="00DA3E52" w:rsidRPr="00DA3E52">
        <w:rPr>
          <w:rFonts w:ascii="Arial" w:hAnsi="Arial" w:cs="Arial"/>
          <w:highlight w:val="yellow"/>
          <w:lang w:val="es-ES"/>
        </w:rPr>
        <w:t>Cuando una de estas se presenta deberá haber una respuesta inmediata por parte del profesor a cargo, seguido del registro de la falta.</w:t>
      </w:r>
    </w:p>
    <w:p w14:paraId="50F31813" w14:textId="77777777" w:rsidR="00691A6A" w:rsidRPr="00E53DBA" w:rsidRDefault="00691A6A" w:rsidP="00E53DBA">
      <w:pPr>
        <w:jc w:val="both"/>
        <w:rPr>
          <w:rFonts w:ascii="Arial" w:hAnsi="Arial" w:cs="Arial"/>
          <w:bCs/>
          <w:lang w:val="es-E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289"/>
      </w:tblGrid>
      <w:tr w:rsidR="00613493" w:rsidRPr="00AB7936" w14:paraId="61C55357" w14:textId="77777777" w:rsidTr="00CD02B9">
        <w:tc>
          <w:tcPr>
            <w:tcW w:w="9828" w:type="dxa"/>
            <w:gridSpan w:val="2"/>
          </w:tcPr>
          <w:p w14:paraId="4AD4D392" w14:textId="2DA24FF9" w:rsidR="00613493" w:rsidRPr="003B78FF" w:rsidRDefault="006809FF" w:rsidP="00BA35AC">
            <w:pPr>
              <w:jc w:val="both"/>
              <w:rPr>
                <w:rFonts w:ascii="Arial" w:hAnsi="Arial" w:cs="Arial"/>
                <w:b/>
                <w:lang w:val="es-ES"/>
              </w:rPr>
            </w:pPr>
            <w:r>
              <w:rPr>
                <w:rFonts w:ascii="Arial" w:hAnsi="Arial" w:cs="Arial"/>
                <w:b/>
                <w:lang w:val="es-ES"/>
              </w:rPr>
              <w:t>4</w:t>
            </w:r>
            <w:r w:rsidR="00613493" w:rsidRPr="003B78FF">
              <w:rPr>
                <w:rFonts w:ascii="Arial" w:hAnsi="Arial" w:cs="Arial"/>
                <w:b/>
                <w:lang w:val="es-ES"/>
              </w:rPr>
              <w:t>.</w:t>
            </w:r>
            <w:r w:rsidR="003279B6" w:rsidRPr="003B78FF">
              <w:rPr>
                <w:rFonts w:ascii="Arial" w:hAnsi="Arial" w:cs="Arial"/>
                <w:b/>
                <w:lang w:val="es-ES"/>
              </w:rPr>
              <w:t>2.3.1</w:t>
            </w:r>
            <w:r w:rsidR="00613493" w:rsidRPr="003B78FF">
              <w:rPr>
                <w:rFonts w:ascii="Arial" w:hAnsi="Arial" w:cs="Arial"/>
                <w:b/>
                <w:lang w:val="es-ES"/>
              </w:rPr>
              <w:t xml:space="preserve"> FALTAS MUY GRAVES EN</w:t>
            </w:r>
            <w:r w:rsidR="00AC39DB">
              <w:rPr>
                <w:rFonts w:ascii="Arial" w:hAnsi="Arial" w:cs="Arial"/>
                <w:b/>
                <w:lang w:val="es-ES"/>
              </w:rPr>
              <w:t xml:space="preserve"> PRIMERA INFANCIA (PREKINDER, KINDER, PRIMERO)</w:t>
            </w:r>
            <w:r w:rsidR="00613493" w:rsidRPr="00AC39DB">
              <w:rPr>
                <w:rFonts w:ascii="Arial" w:hAnsi="Arial" w:cs="Arial"/>
                <w:b/>
                <w:strike/>
                <w:lang w:val="es-ES"/>
              </w:rPr>
              <w:t xml:space="preserve"> PREPRIMARIA</w:t>
            </w:r>
          </w:p>
        </w:tc>
      </w:tr>
      <w:tr w:rsidR="00613493" w:rsidRPr="00AB7936" w14:paraId="2C1E25A9" w14:textId="77777777" w:rsidTr="00CD02B9">
        <w:trPr>
          <w:trHeight w:val="195"/>
        </w:trPr>
        <w:tc>
          <w:tcPr>
            <w:tcW w:w="3539" w:type="dxa"/>
          </w:tcPr>
          <w:p w14:paraId="6A1B1F7F" w14:textId="77777777" w:rsidR="00613493" w:rsidRPr="003B78FF" w:rsidRDefault="00613493" w:rsidP="00BA35AC">
            <w:pPr>
              <w:jc w:val="both"/>
              <w:rPr>
                <w:rFonts w:ascii="Arial" w:hAnsi="Arial" w:cs="Arial"/>
                <w:b/>
                <w:lang w:val="es-ES"/>
              </w:rPr>
            </w:pPr>
          </w:p>
        </w:tc>
        <w:tc>
          <w:tcPr>
            <w:tcW w:w="6289" w:type="dxa"/>
          </w:tcPr>
          <w:p w14:paraId="2D9444BF" w14:textId="77777777" w:rsidR="00613493" w:rsidRPr="003B78FF" w:rsidRDefault="00A47DEB" w:rsidP="00BA35AC">
            <w:pPr>
              <w:jc w:val="both"/>
              <w:rPr>
                <w:rFonts w:ascii="Arial" w:hAnsi="Arial" w:cs="Arial"/>
                <w:b/>
                <w:lang w:val="es-ES"/>
              </w:rPr>
            </w:pPr>
            <w:r w:rsidRPr="00A47DEB">
              <w:rPr>
                <w:rFonts w:ascii="Arial" w:hAnsi="Arial" w:cs="Arial"/>
                <w:b/>
                <w:highlight w:val="yellow"/>
                <w:lang w:val="es-ES"/>
              </w:rPr>
              <w:t>Protocolo</w:t>
            </w:r>
            <w:r>
              <w:rPr>
                <w:rFonts w:ascii="Arial" w:hAnsi="Arial" w:cs="Arial"/>
                <w:b/>
                <w:lang w:val="es-ES"/>
              </w:rPr>
              <w:t xml:space="preserve">: </w:t>
            </w:r>
            <w:r w:rsidR="00613493" w:rsidRPr="003B78FF">
              <w:rPr>
                <w:rFonts w:ascii="Arial" w:hAnsi="Arial" w:cs="Arial"/>
                <w:b/>
                <w:lang w:val="es-ES"/>
              </w:rPr>
              <w:t>Procedimiento para su control y enmienda</w:t>
            </w:r>
          </w:p>
        </w:tc>
      </w:tr>
      <w:tr w:rsidR="00613493" w:rsidRPr="00AB7936" w14:paraId="523CDCB8" w14:textId="77777777" w:rsidTr="00CD02B9">
        <w:trPr>
          <w:trHeight w:val="345"/>
        </w:trPr>
        <w:tc>
          <w:tcPr>
            <w:tcW w:w="3539" w:type="dxa"/>
          </w:tcPr>
          <w:p w14:paraId="1B9788CE" w14:textId="08588284" w:rsidR="009132CA" w:rsidRPr="00096FA0" w:rsidRDefault="00F264BB" w:rsidP="00BA35AC">
            <w:pPr>
              <w:jc w:val="both"/>
              <w:rPr>
                <w:rFonts w:ascii="Arial" w:hAnsi="Arial" w:cs="Arial"/>
                <w:lang w:val="es-ES"/>
              </w:rPr>
            </w:pPr>
            <w:r w:rsidRPr="00CD02B9">
              <w:rPr>
                <w:rFonts w:ascii="Arial" w:hAnsi="Arial" w:cs="Arial"/>
                <w:b/>
                <w:lang w:val="es-ES"/>
              </w:rPr>
              <w:t>-</w:t>
            </w:r>
            <w:r w:rsidR="00E70B4A" w:rsidRPr="00CD02B9">
              <w:rPr>
                <w:rFonts w:ascii="Arial" w:hAnsi="Arial" w:cs="Arial"/>
                <w:b/>
                <w:highlight w:val="yellow"/>
                <w:lang w:val="es-ES"/>
              </w:rPr>
              <w:t>Situación tipo II</w:t>
            </w:r>
            <w:r w:rsidR="00E70B4A" w:rsidRPr="00E70B4A">
              <w:rPr>
                <w:rFonts w:ascii="Arial" w:hAnsi="Arial" w:cs="Arial"/>
                <w:highlight w:val="yellow"/>
                <w:lang w:val="es-ES"/>
              </w:rPr>
              <w:t>: Agresión Escolar</w:t>
            </w:r>
            <w:r w:rsidR="00E70B4A">
              <w:rPr>
                <w:rFonts w:ascii="Arial" w:hAnsi="Arial" w:cs="Arial"/>
                <w:lang w:val="es-ES"/>
              </w:rPr>
              <w:t>, acoso escolar (</w:t>
            </w:r>
            <w:proofErr w:type="spellStart"/>
            <w:r w:rsidR="00096FA0">
              <w:rPr>
                <w:rFonts w:ascii="Arial" w:hAnsi="Arial" w:cs="Arial"/>
                <w:lang w:val="es-ES"/>
              </w:rPr>
              <w:t>Bullying</w:t>
            </w:r>
            <w:proofErr w:type="spellEnd"/>
            <w:r w:rsidR="00E70B4A">
              <w:rPr>
                <w:rFonts w:ascii="Arial" w:hAnsi="Arial" w:cs="Arial"/>
                <w:lang w:val="es-ES"/>
              </w:rPr>
              <w:t>)</w:t>
            </w:r>
            <w:r w:rsidR="00BB7A25">
              <w:rPr>
                <w:rFonts w:ascii="Arial" w:hAnsi="Arial" w:cs="Arial"/>
                <w:lang w:val="es-ES"/>
              </w:rPr>
              <w:t xml:space="preserve"> </w:t>
            </w:r>
            <w:r w:rsidR="00BB7A25" w:rsidRPr="00E70B4A">
              <w:rPr>
                <w:rFonts w:ascii="Arial" w:hAnsi="Arial" w:cs="Arial"/>
                <w:highlight w:val="yellow"/>
                <w:lang w:val="es-ES"/>
              </w:rPr>
              <w:t xml:space="preserve">o </w:t>
            </w:r>
            <w:proofErr w:type="spellStart"/>
            <w:r w:rsidR="00E70B4A" w:rsidRPr="00E70B4A">
              <w:rPr>
                <w:rFonts w:ascii="Arial" w:hAnsi="Arial" w:cs="Arial"/>
                <w:highlight w:val="yellow"/>
                <w:lang w:val="es-ES"/>
              </w:rPr>
              <w:t>Ciber</w:t>
            </w:r>
            <w:r w:rsidR="00BB7A25" w:rsidRPr="00E70B4A">
              <w:rPr>
                <w:rFonts w:ascii="Arial" w:hAnsi="Arial" w:cs="Arial"/>
                <w:highlight w:val="yellow"/>
                <w:lang w:val="es-ES"/>
              </w:rPr>
              <w:t>acoso</w:t>
            </w:r>
            <w:proofErr w:type="spellEnd"/>
            <w:r w:rsidR="009132CA" w:rsidRPr="00E70B4A">
              <w:rPr>
                <w:rFonts w:ascii="Arial" w:hAnsi="Arial" w:cs="Arial"/>
                <w:highlight w:val="yellow"/>
                <w:lang w:val="es-ES"/>
              </w:rPr>
              <w:t xml:space="preserve"> </w:t>
            </w:r>
            <w:r w:rsidR="00E70B4A" w:rsidRPr="00E70B4A">
              <w:rPr>
                <w:rFonts w:ascii="Arial" w:hAnsi="Arial" w:cs="Arial"/>
                <w:highlight w:val="yellow"/>
                <w:lang w:val="es-ES"/>
              </w:rPr>
              <w:t>(</w:t>
            </w:r>
            <w:proofErr w:type="spellStart"/>
            <w:r w:rsidR="00E70B4A" w:rsidRPr="00E70B4A">
              <w:rPr>
                <w:rFonts w:ascii="Arial" w:hAnsi="Arial" w:cs="Arial"/>
                <w:highlight w:val="yellow"/>
                <w:lang w:val="es-ES"/>
              </w:rPr>
              <w:t>cyberbullying</w:t>
            </w:r>
            <w:proofErr w:type="spellEnd"/>
            <w:r w:rsidR="00E70B4A" w:rsidRPr="00E70B4A">
              <w:rPr>
                <w:rFonts w:ascii="Arial" w:hAnsi="Arial" w:cs="Arial"/>
                <w:highlight w:val="yellow"/>
                <w:lang w:val="es-ES"/>
              </w:rPr>
              <w:t xml:space="preserve">), que sea repetida o </w:t>
            </w:r>
            <w:r w:rsidR="007463D7" w:rsidRPr="00E70B4A">
              <w:rPr>
                <w:rFonts w:ascii="Arial" w:hAnsi="Arial" w:cs="Arial"/>
                <w:highlight w:val="yellow"/>
                <w:lang w:val="es-ES"/>
              </w:rPr>
              <w:t>sistemática</w:t>
            </w:r>
            <w:r w:rsidR="00E70B4A" w:rsidRPr="00E70B4A">
              <w:rPr>
                <w:rFonts w:ascii="Arial" w:hAnsi="Arial" w:cs="Arial"/>
                <w:highlight w:val="yellow"/>
                <w:lang w:val="es-ES"/>
              </w:rPr>
              <w:t>, o que cause daños al cuerpo o a la salud sin generar incapacidad alguna.</w:t>
            </w:r>
          </w:p>
          <w:p w14:paraId="62C3ECC2" w14:textId="38983F9F" w:rsidR="3E05E151" w:rsidRPr="005E50E0" w:rsidRDefault="3E05E151" w:rsidP="3E05E151">
            <w:pPr>
              <w:jc w:val="both"/>
              <w:rPr>
                <w:lang w:val="es-CO"/>
              </w:rPr>
            </w:pPr>
            <w:r w:rsidRPr="3E05E151">
              <w:rPr>
                <w:rFonts w:ascii="Arial" w:eastAsia="Arial" w:hAnsi="Arial" w:cs="Arial"/>
                <w:lang w:val="es-ES"/>
              </w:rPr>
              <w:t xml:space="preserve">- Reiteración de las faltas graves </w:t>
            </w:r>
            <w:r w:rsidRPr="3E05E151">
              <w:rPr>
                <w:rFonts w:ascii="Arial" w:eastAsia="Arial" w:hAnsi="Arial" w:cs="Arial"/>
                <w:highlight w:val="yellow"/>
                <w:lang w:val="es-ES"/>
              </w:rPr>
              <w:t>en un mismo año lectivo.</w:t>
            </w:r>
          </w:p>
          <w:p w14:paraId="242BA6DC" w14:textId="77777777" w:rsidR="00CD02B9" w:rsidRDefault="00CD02B9" w:rsidP="00CD02B9">
            <w:pPr>
              <w:jc w:val="both"/>
              <w:rPr>
                <w:rFonts w:ascii="Arial" w:eastAsia="Arial" w:hAnsi="Arial" w:cs="Arial"/>
                <w:highlight w:val="yellow"/>
                <w:lang w:val="es-ES"/>
              </w:rPr>
            </w:pPr>
            <w:r w:rsidRPr="0C9D154B">
              <w:rPr>
                <w:rFonts w:ascii="Arial" w:eastAsia="Arial" w:hAnsi="Arial" w:cs="Arial"/>
                <w:strike/>
                <w:lang w:val="es-ES"/>
              </w:rPr>
              <w:t>-</w:t>
            </w:r>
            <w:r w:rsidRPr="0C9D154B">
              <w:rPr>
                <w:rFonts w:ascii="Arial" w:eastAsia="Arial" w:hAnsi="Arial" w:cs="Arial"/>
                <w:highlight w:val="yellow"/>
                <w:lang w:val="es-ES"/>
              </w:rPr>
              <w:t xml:space="preserve"> </w:t>
            </w:r>
            <w:r w:rsidRPr="006D139F">
              <w:rPr>
                <w:rFonts w:ascii="Arial" w:eastAsia="Arial" w:hAnsi="Arial" w:cs="Arial"/>
                <w:b/>
                <w:highlight w:val="yellow"/>
                <w:lang w:val="es-ES"/>
              </w:rPr>
              <w:t>Situaciones Tipo III</w:t>
            </w:r>
            <w:r w:rsidRPr="0C9D154B">
              <w:rPr>
                <w:rFonts w:ascii="Arial" w:eastAsia="Arial" w:hAnsi="Arial" w:cs="Arial"/>
                <w:highlight w:val="yellow"/>
                <w:lang w:val="es-ES"/>
              </w:rPr>
              <w:t xml:space="preserve">: Situaciones de agresión escolar que sean constitutivas de presuntos delitos </w:t>
            </w:r>
            <w:r w:rsidRPr="00CD02B9">
              <w:rPr>
                <w:rFonts w:ascii="Arial" w:eastAsia="Arial" w:hAnsi="Arial" w:cs="Arial"/>
                <w:strike/>
                <w:highlight w:val="yellow"/>
                <w:lang w:val="es-ES"/>
              </w:rPr>
              <w:t>contra la libertad, integridad y formación sexual</w:t>
            </w:r>
            <w:r w:rsidRPr="0C9D154B">
              <w:rPr>
                <w:rFonts w:ascii="Arial" w:eastAsia="Arial" w:hAnsi="Arial" w:cs="Arial"/>
                <w:highlight w:val="yellow"/>
                <w:lang w:val="es-ES"/>
              </w:rPr>
              <w:t xml:space="preserve"> </w:t>
            </w:r>
            <w:r w:rsidRPr="00CD02B9">
              <w:rPr>
                <w:rFonts w:ascii="Arial" w:eastAsia="Arial" w:hAnsi="Arial" w:cs="Arial"/>
                <w:lang w:val="es-ES"/>
              </w:rPr>
              <w:t xml:space="preserve">y cualquier acto que sea tipificado como delito por la legislación Colombiana. </w:t>
            </w:r>
          </w:p>
          <w:p w14:paraId="77CBC940" w14:textId="77777777" w:rsidR="00613493" w:rsidRPr="003B78FF" w:rsidRDefault="00613493" w:rsidP="00BA35AC">
            <w:pPr>
              <w:jc w:val="both"/>
              <w:rPr>
                <w:rFonts w:ascii="Arial" w:hAnsi="Arial" w:cs="Arial"/>
                <w:b/>
                <w:lang w:val="es-ES"/>
              </w:rPr>
            </w:pPr>
          </w:p>
        </w:tc>
        <w:tc>
          <w:tcPr>
            <w:tcW w:w="6289" w:type="dxa"/>
          </w:tcPr>
          <w:p w14:paraId="5FF498C7" w14:textId="5D4F05A3" w:rsidR="00613493" w:rsidRPr="003B78FF" w:rsidRDefault="5D4F05A3" w:rsidP="0065670F">
            <w:pPr>
              <w:jc w:val="both"/>
              <w:rPr>
                <w:rFonts w:ascii="Arial" w:hAnsi="Arial" w:cs="Arial"/>
                <w:lang w:val="es-ES"/>
              </w:rPr>
            </w:pPr>
            <w:r w:rsidRPr="5D4F05A3">
              <w:rPr>
                <w:rFonts w:ascii="Arial" w:eastAsia="Arial" w:hAnsi="Arial" w:cs="Arial"/>
                <w:lang w:val="es-ES"/>
              </w:rPr>
              <w:t>Se siguen los pasos 1 y 2 contemplados para las faltas graves.</w:t>
            </w:r>
          </w:p>
          <w:p w14:paraId="62BD9E88" w14:textId="3D8F6043" w:rsidR="3D8F6043" w:rsidRPr="005E50E0" w:rsidRDefault="3D8F6043" w:rsidP="3D8F6043">
            <w:pPr>
              <w:jc w:val="both"/>
              <w:rPr>
                <w:lang w:val="es-CO"/>
              </w:rPr>
            </w:pPr>
            <w:r w:rsidRPr="3D8F6043">
              <w:rPr>
                <w:rFonts w:ascii="Arial" w:eastAsia="Arial" w:hAnsi="Arial" w:cs="Arial"/>
                <w:highlight w:val="yellow"/>
                <w:lang w:val="es-ES"/>
              </w:rPr>
              <w:t xml:space="preserve">Aplicará el procedimiento 4.6 de Practicas Restaurativas: para aquellas faltas que afecten la convivencia. </w:t>
            </w:r>
          </w:p>
          <w:p w14:paraId="098AED5A" w14:textId="6FE61013" w:rsidR="39DF6338" w:rsidRPr="007463D7" w:rsidRDefault="007463D7" w:rsidP="1AEAC68D">
            <w:pPr>
              <w:jc w:val="both"/>
              <w:rPr>
                <w:rFonts w:ascii="Arial" w:eastAsia="Arial" w:hAnsi="Arial" w:cs="Arial"/>
                <w:highlight w:val="yellow"/>
                <w:lang w:val="es-ES"/>
              </w:rPr>
            </w:pPr>
            <w:r w:rsidRPr="007463D7">
              <w:rPr>
                <w:rFonts w:ascii="Arial" w:eastAsia="Arial" w:hAnsi="Arial" w:cs="Arial"/>
                <w:highlight w:val="yellow"/>
                <w:lang w:val="es-ES"/>
              </w:rPr>
              <w:t>Para las situaciones tipo II y tipo III aplicará el procedimiento previsto en el numeral 4.7.</w:t>
            </w:r>
          </w:p>
          <w:p w14:paraId="4596064D" w14:textId="00CC704D" w:rsidR="00741AB2" w:rsidRPr="003B78FF" w:rsidRDefault="00CC704D" w:rsidP="0065670F">
            <w:pPr>
              <w:jc w:val="both"/>
              <w:rPr>
                <w:rFonts w:ascii="Arial" w:hAnsi="Arial" w:cs="Arial"/>
                <w:lang w:val="es-ES"/>
              </w:rPr>
            </w:pPr>
            <w:r w:rsidRPr="00CC704D">
              <w:rPr>
                <w:rFonts w:ascii="Arial" w:eastAsia="Arial" w:hAnsi="Arial" w:cs="Arial"/>
                <w:b/>
                <w:bCs/>
                <w:lang w:val="es-ES"/>
              </w:rPr>
              <w:t>Sanciones Posibles</w:t>
            </w:r>
            <w:r w:rsidRPr="00CC704D">
              <w:rPr>
                <w:rFonts w:ascii="Arial" w:eastAsia="Arial" w:hAnsi="Arial" w:cs="Arial"/>
                <w:lang w:val="es-ES"/>
              </w:rPr>
              <w:t>: De conformidad con la gravedad o reiteración de la falta:</w:t>
            </w:r>
          </w:p>
          <w:p w14:paraId="277C830D" w14:textId="77777777" w:rsidR="00613493" w:rsidRPr="003B78FF" w:rsidRDefault="00741AB2" w:rsidP="0065670F">
            <w:pPr>
              <w:jc w:val="both"/>
              <w:rPr>
                <w:rFonts w:ascii="Arial" w:hAnsi="Arial" w:cs="Arial"/>
                <w:lang w:val="es-ES"/>
              </w:rPr>
            </w:pPr>
            <w:r w:rsidRPr="003B78FF">
              <w:rPr>
                <w:rFonts w:ascii="Arial" w:hAnsi="Arial" w:cs="Arial"/>
                <w:lang w:val="es-ES"/>
              </w:rPr>
              <w:t>-</w:t>
            </w:r>
            <w:r w:rsidR="00613493" w:rsidRPr="003B78FF">
              <w:rPr>
                <w:rFonts w:ascii="Arial" w:hAnsi="Arial" w:cs="Arial"/>
                <w:lang w:val="es-ES"/>
              </w:rPr>
              <w:t xml:space="preserve"> </w:t>
            </w:r>
            <w:r w:rsidRPr="003B78FF">
              <w:rPr>
                <w:rFonts w:ascii="Arial" w:hAnsi="Arial" w:cs="Arial"/>
                <w:lang w:val="es-ES"/>
              </w:rPr>
              <w:t>E</w:t>
            </w:r>
            <w:r w:rsidR="00613493" w:rsidRPr="003B78FF">
              <w:rPr>
                <w:rFonts w:ascii="Arial" w:hAnsi="Arial" w:cs="Arial"/>
                <w:lang w:val="es-ES"/>
              </w:rPr>
              <w:t xml:space="preserve">l Jefe de Sección </w:t>
            </w:r>
            <w:r w:rsidRPr="003B78FF">
              <w:rPr>
                <w:rFonts w:ascii="Arial" w:hAnsi="Arial" w:cs="Arial"/>
                <w:lang w:val="es-ES"/>
              </w:rPr>
              <w:t xml:space="preserve">o su </w:t>
            </w:r>
            <w:r w:rsidR="00B844D6">
              <w:rPr>
                <w:rFonts w:ascii="Arial" w:hAnsi="Arial" w:cs="Arial"/>
                <w:lang w:val="es-ES"/>
              </w:rPr>
              <w:t>A</w:t>
            </w:r>
            <w:r w:rsidRPr="003B78FF">
              <w:rPr>
                <w:rFonts w:ascii="Arial" w:hAnsi="Arial" w:cs="Arial"/>
                <w:lang w:val="es-ES"/>
              </w:rPr>
              <w:t xml:space="preserve">sistente </w:t>
            </w:r>
            <w:r w:rsidR="00613493" w:rsidRPr="003B78FF">
              <w:rPr>
                <w:rFonts w:ascii="Arial" w:hAnsi="Arial" w:cs="Arial"/>
                <w:lang w:val="es-ES"/>
              </w:rPr>
              <w:t xml:space="preserve">definirá si se debe aplicar </w:t>
            </w:r>
            <w:r w:rsidR="00B844D6">
              <w:rPr>
                <w:rFonts w:ascii="Arial" w:hAnsi="Arial" w:cs="Arial"/>
                <w:lang w:val="es-ES"/>
              </w:rPr>
              <w:t>s</w:t>
            </w:r>
            <w:r w:rsidR="009132CA" w:rsidRPr="003B78FF">
              <w:rPr>
                <w:rFonts w:ascii="Arial" w:hAnsi="Arial" w:cs="Arial"/>
                <w:lang w:val="es-ES"/>
              </w:rPr>
              <w:t>uspensión interna o extern</w:t>
            </w:r>
            <w:r w:rsidRPr="003B78FF">
              <w:rPr>
                <w:rFonts w:ascii="Arial" w:hAnsi="Arial" w:cs="Arial"/>
                <w:lang w:val="es-ES"/>
              </w:rPr>
              <w:t>a</w:t>
            </w:r>
            <w:r w:rsidR="009132CA" w:rsidRPr="003B78FF">
              <w:rPr>
                <w:rFonts w:ascii="Arial" w:hAnsi="Arial" w:cs="Arial"/>
                <w:lang w:val="es-ES"/>
              </w:rPr>
              <w:t>,</w:t>
            </w:r>
            <w:r w:rsidR="00613493" w:rsidRPr="003B78FF">
              <w:rPr>
                <w:rFonts w:ascii="Arial" w:hAnsi="Arial" w:cs="Arial"/>
                <w:lang w:val="es-ES"/>
              </w:rPr>
              <w:t xml:space="preserve"> </w:t>
            </w:r>
          </w:p>
          <w:p w14:paraId="6EBC63B6" w14:textId="77777777" w:rsidR="00096FA0" w:rsidRPr="00096FA0" w:rsidRDefault="00831F4B" w:rsidP="00096FA0">
            <w:pPr>
              <w:tabs>
                <w:tab w:val="left" w:pos="-1701"/>
              </w:tabs>
              <w:jc w:val="both"/>
              <w:rPr>
                <w:rFonts w:ascii="Arial" w:hAnsi="Arial" w:cs="Arial"/>
                <w:lang w:val="es-ES"/>
              </w:rPr>
            </w:pPr>
            <w:r w:rsidRPr="007E2144">
              <w:rPr>
                <w:rFonts w:ascii="Arial" w:hAnsi="Arial" w:cs="Arial"/>
                <w:lang w:val="es-ES"/>
              </w:rPr>
              <w:t xml:space="preserve">En el evento en que la sanción </w:t>
            </w:r>
            <w:r w:rsidR="00111253">
              <w:rPr>
                <w:rFonts w:ascii="Arial" w:hAnsi="Arial" w:cs="Arial"/>
                <w:lang w:val="es-ES"/>
              </w:rPr>
              <w:t xml:space="preserve">considerada </w:t>
            </w:r>
            <w:r w:rsidR="00111253" w:rsidRPr="003B78FF">
              <w:rPr>
                <w:rFonts w:ascii="Arial" w:hAnsi="Arial" w:cs="Arial"/>
                <w:lang w:val="es-ES"/>
              </w:rPr>
              <w:t xml:space="preserve">a juicio del Jefe de Sección o del </w:t>
            </w:r>
            <w:r w:rsidR="00111253" w:rsidRPr="00BE325A">
              <w:rPr>
                <w:rFonts w:ascii="Arial" w:hAnsi="Arial" w:cs="Arial"/>
                <w:lang w:val="es-ES"/>
              </w:rPr>
              <w:t>Asistente,</w:t>
            </w:r>
            <w:r w:rsidR="00111253" w:rsidRPr="00BE325A">
              <w:rPr>
                <w:rFonts w:ascii="Arial" w:hAnsi="Arial" w:cs="Arial"/>
                <w:color w:val="31849B"/>
                <w:lang w:val="es-ES"/>
              </w:rPr>
              <w:t xml:space="preserve"> </w:t>
            </w:r>
            <w:r w:rsidRPr="00BE325A">
              <w:rPr>
                <w:rFonts w:ascii="Arial" w:hAnsi="Arial" w:cs="Arial"/>
                <w:lang w:val="es-ES"/>
              </w:rPr>
              <w:t>sea</w:t>
            </w:r>
            <w:r w:rsidR="00741AB2" w:rsidRPr="007E2144">
              <w:rPr>
                <w:rFonts w:ascii="Arial" w:hAnsi="Arial" w:cs="Arial"/>
                <w:lang w:val="es-ES"/>
              </w:rPr>
              <w:t xml:space="preserve"> </w:t>
            </w:r>
            <w:r w:rsidR="00202207">
              <w:rPr>
                <w:rFonts w:ascii="Arial" w:hAnsi="Arial" w:cs="Arial"/>
                <w:lang w:val="es-ES"/>
              </w:rPr>
              <w:t>el Condicionamiento de la Renovación de M</w:t>
            </w:r>
            <w:r w:rsidR="003F3F07" w:rsidRPr="007E2144">
              <w:rPr>
                <w:rFonts w:ascii="Arial" w:hAnsi="Arial" w:cs="Arial"/>
                <w:lang w:val="es-ES"/>
              </w:rPr>
              <w:t>atrícula al cumplimiento de</w:t>
            </w:r>
            <w:r w:rsidR="00B844D6" w:rsidRPr="007E2144">
              <w:rPr>
                <w:rFonts w:ascii="Arial" w:hAnsi="Arial" w:cs="Arial"/>
                <w:lang w:val="es-ES"/>
              </w:rPr>
              <w:t xml:space="preserve"> </w:t>
            </w:r>
            <w:r w:rsidR="003F3F07" w:rsidRPr="007E2144">
              <w:rPr>
                <w:rFonts w:ascii="Arial" w:hAnsi="Arial" w:cs="Arial"/>
                <w:lang w:val="es-ES"/>
              </w:rPr>
              <w:t>Acuerdos de</w:t>
            </w:r>
            <w:r w:rsidR="00B844D6" w:rsidRPr="007E2144">
              <w:rPr>
                <w:rFonts w:ascii="Arial" w:hAnsi="Arial" w:cs="Arial"/>
                <w:lang w:val="es-ES"/>
              </w:rPr>
              <w:t xml:space="preserve"> </w:t>
            </w:r>
            <w:r w:rsidR="003F3F07" w:rsidRPr="007E2144">
              <w:rPr>
                <w:rFonts w:ascii="Arial" w:hAnsi="Arial" w:cs="Arial"/>
                <w:lang w:val="es-ES"/>
              </w:rPr>
              <w:t xml:space="preserve">Convivencia, </w:t>
            </w:r>
            <w:r w:rsidR="00741AB2" w:rsidRPr="007E2144">
              <w:rPr>
                <w:rFonts w:ascii="Arial" w:hAnsi="Arial" w:cs="Arial"/>
                <w:lang w:val="es-ES"/>
              </w:rPr>
              <w:t>o</w:t>
            </w:r>
            <w:r w:rsidR="00202207">
              <w:rPr>
                <w:rFonts w:ascii="Arial" w:hAnsi="Arial" w:cs="Arial"/>
                <w:lang w:val="es-ES"/>
              </w:rPr>
              <w:t xml:space="preserve"> No Renovación de M</w:t>
            </w:r>
            <w:r w:rsidRPr="007E2144">
              <w:rPr>
                <w:rFonts w:ascii="Arial" w:hAnsi="Arial" w:cs="Arial"/>
                <w:lang w:val="es-ES"/>
              </w:rPr>
              <w:t>atrícula</w:t>
            </w:r>
            <w:r w:rsidR="00111253" w:rsidRPr="00096FA0">
              <w:rPr>
                <w:rFonts w:ascii="Arial" w:hAnsi="Arial" w:cs="Arial"/>
                <w:lang w:val="es-ES"/>
              </w:rPr>
              <w:t xml:space="preserve">, </w:t>
            </w:r>
            <w:r w:rsidR="00202207" w:rsidRPr="00096FA0">
              <w:rPr>
                <w:rFonts w:ascii="Arial" w:hAnsi="Arial" w:cs="Arial"/>
                <w:lang w:val="es-ES"/>
              </w:rPr>
              <w:t>la decisión se tomar</w:t>
            </w:r>
            <w:r w:rsidR="00111253" w:rsidRPr="00096FA0">
              <w:rPr>
                <w:rFonts w:ascii="Arial" w:hAnsi="Arial" w:cs="Arial"/>
                <w:lang w:val="es-ES"/>
              </w:rPr>
              <w:t xml:space="preserve">á </w:t>
            </w:r>
            <w:r w:rsidR="00202207" w:rsidRPr="00096FA0">
              <w:rPr>
                <w:rFonts w:ascii="Arial" w:hAnsi="Arial" w:cs="Arial"/>
                <w:lang w:val="es-ES"/>
              </w:rPr>
              <w:t xml:space="preserve">por el Rector. El Rector escuchará a los </w:t>
            </w:r>
            <w:r w:rsidR="00111253" w:rsidRPr="00096FA0">
              <w:rPr>
                <w:rFonts w:ascii="Arial" w:hAnsi="Arial" w:cs="Arial"/>
                <w:lang w:val="es-ES"/>
              </w:rPr>
              <w:t xml:space="preserve">estudiantes involucrados en el proceso disciplinario y a los padres del agresor y el agredido (de ser aplicable). </w:t>
            </w:r>
          </w:p>
          <w:p w14:paraId="4C4A1CBA" w14:textId="77777777" w:rsidR="00613493" w:rsidRPr="003B78FF" w:rsidRDefault="00096FA0" w:rsidP="00096FA0">
            <w:pPr>
              <w:tabs>
                <w:tab w:val="left" w:pos="-1701"/>
              </w:tabs>
              <w:jc w:val="both"/>
              <w:rPr>
                <w:rFonts w:ascii="Arial" w:hAnsi="Arial" w:cs="Arial"/>
                <w:b/>
                <w:lang w:val="es-ES"/>
              </w:rPr>
            </w:pPr>
            <w:r>
              <w:rPr>
                <w:rFonts w:ascii="Arial" w:hAnsi="Arial" w:cs="Arial"/>
                <w:color w:val="31849B"/>
                <w:lang w:val="es-ES"/>
              </w:rPr>
              <w:t>-</w:t>
            </w:r>
            <w:r w:rsidR="00613493" w:rsidRPr="007E2144">
              <w:rPr>
                <w:rFonts w:ascii="Arial" w:hAnsi="Arial" w:cs="Arial"/>
                <w:lang w:val="es-ES"/>
              </w:rPr>
              <w:t>El Rector y el Jefe de Sección se reúnen con la familia para notificar la sanción.</w:t>
            </w:r>
          </w:p>
        </w:tc>
      </w:tr>
    </w:tbl>
    <w:p w14:paraId="03EC4DD2" w14:textId="77777777" w:rsidR="003C78CA" w:rsidRDefault="003C78CA" w:rsidP="003C78CA">
      <w:pPr>
        <w:ind w:right="51"/>
        <w:jc w:val="both"/>
        <w:rPr>
          <w:rFonts w:ascii="Arial" w:hAnsi="Arial" w:cs="Arial"/>
          <w:lang w:val="es-ES"/>
        </w:rPr>
      </w:pPr>
    </w:p>
    <w:tbl>
      <w:tblPr>
        <w:tblW w:w="9862" w:type="dxa"/>
        <w:tblInd w:w="-34" w:type="dxa"/>
        <w:tblLayout w:type="fixed"/>
        <w:tblLook w:val="01E0" w:firstRow="1" w:lastRow="1" w:firstColumn="1" w:lastColumn="1" w:noHBand="0" w:noVBand="0"/>
      </w:tblPr>
      <w:tblGrid>
        <w:gridCol w:w="4822"/>
        <w:gridCol w:w="5040"/>
      </w:tblGrid>
      <w:tr w:rsidR="00613493" w:rsidRPr="00AB7936" w14:paraId="5B3FFDED" w14:textId="77777777" w:rsidTr="00CD02B9">
        <w:tc>
          <w:tcPr>
            <w:tcW w:w="9862" w:type="dxa"/>
            <w:gridSpan w:val="2"/>
            <w:tcBorders>
              <w:top w:val="single" w:sz="4" w:space="0" w:color="auto"/>
              <w:left w:val="single" w:sz="4" w:space="0" w:color="auto"/>
              <w:bottom w:val="single" w:sz="4" w:space="0" w:color="auto"/>
              <w:right w:val="single" w:sz="4" w:space="0" w:color="auto"/>
            </w:tcBorders>
          </w:tcPr>
          <w:p w14:paraId="47928689" w14:textId="1817907F" w:rsidR="00613493" w:rsidRPr="003B78FF" w:rsidRDefault="003C78CA" w:rsidP="00BA35AC">
            <w:pPr>
              <w:jc w:val="both"/>
              <w:rPr>
                <w:rFonts w:ascii="Arial" w:hAnsi="Arial" w:cs="Arial"/>
                <w:b/>
                <w:lang w:val="es-ES"/>
              </w:rPr>
            </w:pPr>
            <w:r>
              <w:rPr>
                <w:lang w:val="es-ES"/>
              </w:rPr>
              <w:br w:type="page"/>
            </w:r>
            <w:r w:rsidR="006809FF">
              <w:rPr>
                <w:rFonts w:ascii="Arial" w:hAnsi="Arial" w:cs="Arial"/>
                <w:b/>
                <w:lang w:val="es-ES"/>
              </w:rPr>
              <w:t>4</w:t>
            </w:r>
            <w:r w:rsidR="00613493" w:rsidRPr="003B78FF">
              <w:rPr>
                <w:rFonts w:ascii="Arial" w:hAnsi="Arial" w:cs="Arial"/>
                <w:b/>
                <w:lang w:val="es-ES"/>
              </w:rPr>
              <w:t>.</w:t>
            </w:r>
            <w:r w:rsidR="003279B6" w:rsidRPr="003B78FF">
              <w:rPr>
                <w:rFonts w:ascii="Arial" w:hAnsi="Arial" w:cs="Arial"/>
                <w:b/>
                <w:lang w:val="es-ES"/>
              </w:rPr>
              <w:t>2.3.2</w:t>
            </w:r>
            <w:r w:rsidR="00613493" w:rsidRPr="003B78FF">
              <w:rPr>
                <w:rFonts w:ascii="Arial" w:hAnsi="Arial" w:cs="Arial"/>
                <w:b/>
                <w:lang w:val="es-ES"/>
              </w:rPr>
              <w:t xml:space="preserve"> FALTAS MUY GRAVES EN PRIMARIA Y BACHILLERATO</w:t>
            </w:r>
          </w:p>
        </w:tc>
      </w:tr>
      <w:tr w:rsidR="00613493" w:rsidRPr="00AB7936" w14:paraId="4DD979CB" w14:textId="77777777" w:rsidTr="00CD02B9">
        <w:tc>
          <w:tcPr>
            <w:tcW w:w="4822" w:type="dxa"/>
            <w:tcBorders>
              <w:top w:val="single" w:sz="4" w:space="0" w:color="auto"/>
              <w:left w:val="single" w:sz="4" w:space="0" w:color="auto"/>
              <w:bottom w:val="single" w:sz="4" w:space="0" w:color="auto"/>
              <w:right w:val="single" w:sz="4" w:space="0" w:color="auto"/>
            </w:tcBorders>
          </w:tcPr>
          <w:p w14:paraId="40FD43DD" w14:textId="77777777" w:rsidR="00613493" w:rsidRPr="003B78FF" w:rsidRDefault="00613493" w:rsidP="00BA35AC">
            <w:pPr>
              <w:ind w:right="-97"/>
              <w:jc w:val="both"/>
              <w:rPr>
                <w:rFonts w:ascii="Arial" w:hAnsi="Arial" w:cs="Arial"/>
                <w:b/>
                <w:noProof/>
                <w:lang w:val="es-ES"/>
              </w:rPr>
            </w:pPr>
            <w:r w:rsidRPr="003B78FF">
              <w:rPr>
                <w:rFonts w:ascii="Arial" w:hAnsi="Arial" w:cs="Arial"/>
                <w:b/>
                <w:noProof/>
                <w:lang w:val="es-ES"/>
              </w:rPr>
              <w:t xml:space="preserve">Faltas </w:t>
            </w:r>
          </w:p>
        </w:tc>
        <w:tc>
          <w:tcPr>
            <w:tcW w:w="5040" w:type="dxa"/>
            <w:tcBorders>
              <w:top w:val="single" w:sz="4" w:space="0" w:color="auto"/>
              <w:left w:val="single" w:sz="4" w:space="0" w:color="auto"/>
              <w:bottom w:val="single" w:sz="4" w:space="0" w:color="auto"/>
              <w:right w:val="single" w:sz="4" w:space="0" w:color="auto"/>
            </w:tcBorders>
          </w:tcPr>
          <w:p w14:paraId="4F215C29" w14:textId="77777777" w:rsidR="00613493" w:rsidRPr="003B78FF" w:rsidRDefault="00A47DEB" w:rsidP="00BA35AC">
            <w:pPr>
              <w:ind w:right="-97"/>
              <w:jc w:val="both"/>
              <w:rPr>
                <w:rFonts w:ascii="Arial" w:hAnsi="Arial" w:cs="Arial"/>
                <w:noProof/>
                <w:lang w:val="es-ES"/>
              </w:rPr>
            </w:pPr>
            <w:r w:rsidRPr="00A47DEB">
              <w:rPr>
                <w:rFonts w:ascii="Arial" w:hAnsi="Arial" w:cs="Arial"/>
                <w:b/>
                <w:highlight w:val="yellow"/>
                <w:lang w:val="es-ES"/>
              </w:rPr>
              <w:t>Protocolo:</w:t>
            </w:r>
            <w:r>
              <w:rPr>
                <w:rFonts w:ascii="Arial" w:hAnsi="Arial" w:cs="Arial"/>
                <w:b/>
                <w:lang w:val="es-ES"/>
              </w:rPr>
              <w:t xml:space="preserve"> </w:t>
            </w:r>
            <w:r w:rsidR="00613493" w:rsidRPr="003B78FF">
              <w:rPr>
                <w:rFonts w:ascii="Arial" w:hAnsi="Arial" w:cs="Arial"/>
                <w:b/>
                <w:lang w:val="es-ES"/>
              </w:rPr>
              <w:t>Procedimiento para su control y enmienda</w:t>
            </w:r>
          </w:p>
        </w:tc>
      </w:tr>
      <w:tr w:rsidR="00613493" w:rsidRPr="00AB7936" w14:paraId="61BA25FE" w14:textId="77777777" w:rsidTr="00CD02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05"/>
        </w:trPr>
        <w:tc>
          <w:tcPr>
            <w:tcW w:w="4822" w:type="dxa"/>
            <w:vMerge w:val="restart"/>
            <w:tcBorders>
              <w:top w:val="single" w:sz="4" w:space="0" w:color="auto"/>
              <w:left w:val="single" w:sz="4" w:space="0" w:color="auto"/>
              <w:right w:val="single" w:sz="4" w:space="0" w:color="auto"/>
            </w:tcBorders>
          </w:tcPr>
          <w:p w14:paraId="2B2245FA" w14:textId="2D3B3A9F" w:rsidR="00831F4B" w:rsidRPr="003B78FF" w:rsidRDefault="2D3B3A9F" w:rsidP="0065670F">
            <w:pPr>
              <w:tabs>
                <w:tab w:val="left" w:pos="-1701"/>
              </w:tabs>
              <w:jc w:val="both"/>
              <w:rPr>
                <w:rFonts w:ascii="Arial" w:hAnsi="Arial" w:cs="Arial"/>
                <w:lang w:val="es-ES"/>
              </w:rPr>
            </w:pPr>
            <w:r w:rsidRPr="2D3B3A9F">
              <w:rPr>
                <w:rFonts w:ascii="Arial" w:eastAsia="Arial" w:hAnsi="Arial" w:cs="Arial"/>
                <w:lang w:val="es-ES"/>
              </w:rPr>
              <w:t>-</w:t>
            </w:r>
            <w:r w:rsidRPr="2D3B3A9F">
              <w:rPr>
                <w:rFonts w:ascii="Arial" w:eastAsia="Arial" w:hAnsi="Arial" w:cs="Arial"/>
                <w:strike/>
                <w:lang w:val="es-ES"/>
              </w:rPr>
              <w:t>Amenaza de agresión física o verbal, dentro o fuera del colegio.</w:t>
            </w:r>
          </w:p>
          <w:p w14:paraId="16AE2A08" w14:textId="7D38C539" w:rsidR="00613493" w:rsidRPr="003B78FF" w:rsidRDefault="7CA22E3B" w:rsidP="00703311">
            <w:pPr>
              <w:pStyle w:val="ListBullet"/>
              <w:jc w:val="both"/>
              <w:rPr>
                <w:rFonts w:ascii="Arial" w:hAnsi="Arial" w:cs="Arial"/>
                <w:lang w:val="es-ES"/>
              </w:rPr>
            </w:pPr>
            <w:r w:rsidRPr="7CA22E3B">
              <w:rPr>
                <w:rFonts w:ascii="Arial" w:eastAsia="Arial" w:hAnsi="Arial" w:cs="Arial"/>
                <w:lang w:val="es-ES"/>
              </w:rPr>
              <w:t xml:space="preserve"> </w:t>
            </w:r>
            <w:r w:rsidR="00613493" w:rsidRPr="00D738F2">
              <w:rPr>
                <w:rFonts w:ascii="Arial" w:hAnsi="Arial" w:cs="Arial"/>
                <w:strike/>
                <w:lang w:val="es-ES"/>
              </w:rPr>
              <w:t>Agresión física o verbal</w:t>
            </w:r>
            <w:r w:rsidR="006548A2" w:rsidRPr="00D738F2">
              <w:rPr>
                <w:rFonts w:ascii="Arial" w:hAnsi="Arial" w:cs="Arial"/>
                <w:strike/>
                <w:lang w:val="es-ES"/>
              </w:rPr>
              <w:t>, dentro o fuera del colegio</w:t>
            </w:r>
            <w:r w:rsidR="006548A2" w:rsidRPr="003B78FF">
              <w:rPr>
                <w:rFonts w:ascii="Arial" w:hAnsi="Arial" w:cs="Arial"/>
                <w:lang w:val="es-ES"/>
              </w:rPr>
              <w:t>.</w:t>
            </w:r>
          </w:p>
          <w:p w14:paraId="3A185D3F" w14:textId="56B71C1A" w:rsidR="00613493" w:rsidRPr="00703311" w:rsidRDefault="00613493" w:rsidP="0065670F">
            <w:pPr>
              <w:tabs>
                <w:tab w:val="left" w:pos="-1701"/>
              </w:tabs>
              <w:jc w:val="both"/>
              <w:rPr>
                <w:rFonts w:ascii="Arial" w:hAnsi="Arial" w:cs="Arial"/>
                <w:strike/>
                <w:lang w:val="es-ES"/>
              </w:rPr>
            </w:pPr>
            <w:r w:rsidRPr="003B78FF">
              <w:rPr>
                <w:rFonts w:ascii="Arial" w:hAnsi="Arial" w:cs="Arial"/>
                <w:lang w:val="es-ES"/>
              </w:rPr>
              <w:t>-</w:t>
            </w:r>
            <w:r w:rsidRPr="00D738F2">
              <w:rPr>
                <w:rFonts w:ascii="Arial" w:hAnsi="Arial" w:cs="Arial"/>
                <w:strike/>
                <w:lang w:val="es-ES"/>
              </w:rPr>
              <w:t>Dibujos o escritos que sean ofensivos o injuriosos para</w:t>
            </w:r>
            <w:r w:rsidR="00703311">
              <w:rPr>
                <w:rFonts w:ascii="Arial" w:hAnsi="Arial" w:cs="Arial"/>
                <w:strike/>
                <w:lang w:val="es-ES"/>
              </w:rPr>
              <w:t xml:space="preserve"> algún miembro de la comunidad.</w:t>
            </w:r>
          </w:p>
          <w:p w14:paraId="52D86406" w14:textId="2E0F8271" w:rsidR="00703311" w:rsidRPr="006D139F" w:rsidRDefault="00703311" w:rsidP="00703311">
            <w:pPr>
              <w:jc w:val="both"/>
              <w:rPr>
                <w:rFonts w:ascii="Arial" w:eastAsia="Arial" w:hAnsi="Arial" w:cs="Arial"/>
                <w:highlight w:val="yellow"/>
                <w:lang w:val="es-ES"/>
              </w:rPr>
            </w:pPr>
            <w:r>
              <w:rPr>
                <w:lang w:val="es-CO"/>
              </w:rPr>
              <w:t xml:space="preserve">- </w:t>
            </w:r>
            <w:r w:rsidRPr="006D139F">
              <w:rPr>
                <w:rFonts w:ascii="Arial" w:eastAsia="Arial" w:hAnsi="Arial" w:cs="Arial"/>
                <w:highlight w:val="yellow"/>
                <w:lang w:val="es-ES"/>
              </w:rPr>
              <w:t>Grabar</w:t>
            </w:r>
            <w:r>
              <w:rPr>
                <w:rFonts w:ascii="Arial" w:eastAsia="Arial" w:hAnsi="Arial" w:cs="Arial"/>
                <w:highlight w:val="yellow"/>
                <w:lang w:val="es-ES"/>
              </w:rPr>
              <w:t>, fotografiar</w:t>
            </w:r>
            <w:r w:rsidRPr="006D139F">
              <w:rPr>
                <w:rFonts w:ascii="Arial" w:eastAsia="Arial" w:hAnsi="Arial" w:cs="Arial"/>
                <w:highlight w:val="yellow"/>
                <w:lang w:val="es-ES"/>
              </w:rPr>
              <w:t xml:space="preserve"> </w:t>
            </w:r>
            <w:r>
              <w:rPr>
                <w:rFonts w:ascii="Arial" w:eastAsia="Arial" w:hAnsi="Arial" w:cs="Arial"/>
                <w:highlight w:val="yellow"/>
                <w:lang w:val="es-ES"/>
              </w:rPr>
              <w:t>o</w:t>
            </w:r>
            <w:r w:rsidRPr="006D139F">
              <w:rPr>
                <w:rFonts w:ascii="Arial" w:eastAsia="Arial" w:hAnsi="Arial" w:cs="Arial"/>
                <w:highlight w:val="yellow"/>
                <w:lang w:val="es-ES"/>
              </w:rPr>
              <w:t xml:space="preserve"> </w:t>
            </w:r>
            <w:r>
              <w:rPr>
                <w:rFonts w:ascii="Arial" w:eastAsia="Arial" w:hAnsi="Arial" w:cs="Arial"/>
                <w:highlight w:val="yellow"/>
                <w:lang w:val="es-ES"/>
              </w:rPr>
              <w:t>d</w:t>
            </w:r>
            <w:r w:rsidRPr="000010AA">
              <w:rPr>
                <w:rFonts w:ascii="Arial" w:eastAsia="Arial" w:hAnsi="Arial" w:cs="Arial"/>
                <w:highlight w:val="yellow"/>
                <w:lang w:val="es-ES"/>
              </w:rPr>
              <w:t>ifundir los actos de agresión</w:t>
            </w:r>
            <w:r>
              <w:rPr>
                <w:lang w:val="es-ES"/>
              </w:rPr>
              <w:t xml:space="preserve"> </w:t>
            </w:r>
            <w:r w:rsidR="00691A6A">
              <w:rPr>
                <w:rFonts w:ascii="Arial" w:eastAsia="Arial" w:hAnsi="Arial" w:cs="Arial"/>
                <w:highlight w:val="yellow"/>
                <w:lang w:val="es-ES"/>
              </w:rPr>
              <w:t>o a</w:t>
            </w:r>
            <w:r w:rsidRPr="006D139F">
              <w:rPr>
                <w:rFonts w:ascii="Arial" w:eastAsia="Arial" w:hAnsi="Arial" w:cs="Arial"/>
                <w:highlight w:val="yellow"/>
                <w:lang w:val="es-ES"/>
              </w:rPr>
              <w:t xml:space="preserve"> miembros de la comunidad sin </w:t>
            </w:r>
            <w:r>
              <w:rPr>
                <w:rFonts w:ascii="Arial" w:eastAsia="Arial" w:hAnsi="Arial" w:cs="Arial"/>
                <w:highlight w:val="yellow"/>
                <w:lang w:val="es-ES"/>
              </w:rPr>
              <w:t xml:space="preserve">su </w:t>
            </w:r>
            <w:r w:rsidRPr="006D139F">
              <w:rPr>
                <w:rFonts w:ascii="Arial" w:eastAsia="Arial" w:hAnsi="Arial" w:cs="Arial"/>
                <w:highlight w:val="yellow"/>
                <w:lang w:val="es-ES"/>
              </w:rPr>
              <w:t>autorización</w:t>
            </w:r>
            <w:r>
              <w:rPr>
                <w:rFonts w:ascii="Arial" w:eastAsia="Arial" w:hAnsi="Arial" w:cs="Arial"/>
                <w:highlight w:val="yellow"/>
                <w:lang w:val="es-ES"/>
              </w:rPr>
              <w:t xml:space="preserve"> (a menos que se usen para fines disciplinarios).</w:t>
            </w:r>
          </w:p>
          <w:p w14:paraId="1437F72B" w14:textId="77777777" w:rsidR="00703311" w:rsidRPr="003B78FF" w:rsidRDefault="00703311" w:rsidP="0065670F">
            <w:pPr>
              <w:tabs>
                <w:tab w:val="left" w:pos="-1701"/>
              </w:tabs>
              <w:jc w:val="both"/>
              <w:rPr>
                <w:rFonts w:ascii="Arial" w:hAnsi="Arial" w:cs="Arial"/>
                <w:lang w:val="es-ES"/>
              </w:rPr>
            </w:pPr>
          </w:p>
          <w:p w14:paraId="53BE13A6" w14:textId="6B6D0456" w:rsidR="00613493" w:rsidRDefault="030627A1" w:rsidP="00E70B4A">
            <w:pPr>
              <w:jc w:val="both"/>
              <w:rPr>
                <w:rFonts w:ascii="Arial" w:hAnsi="Arial" w:cs="Arial"/>
                <w:strike/>
                <w:lang w:val="es-ES"/>
              </w:rPr>
            </w:pPr>
            <w:r w:rsidRPr="030627A1">
              <w:rPr>
                <w:rFonts w:ascii="Arial" w:eastAsia="Arial" w:hAnsi="Arial" w:cs="Arial"/>
                <w:lang w:val="es-ES"/>
              </w:rPr>
              <w:t>--</w:t>
            </w:r>
            <w:r w:rsidRPr="030627A1">
              <w:rPr>
                <w:rFonts w:ascii="Arial" w:eastAsia="Arial" w:hAnsi="Arial" w:cs="Arial"/>
                <w:b/>
                <w:bCs/>
                <w:highlight w:val="yellow"/>
                <w:lang w:val="es-ES"/>
              </w:rPr>
              <w:t>Situación tipo II:</w:t>
            </w:r>
            <w:r w:rsidRPr="030627A1">
              <w:rPr>
                <w:rFonts w:ascii="Arial" w:eastAsia="Arial" w:hAnsi="Arial" w:cs="Arial"/>
                <w:highlight w:val="yellow"/>
                <w:lang w:val="es-ES"/>
              </w:rPr>
              <w:t xml:space="preserve"> Agresión Escolar</w:t>
            </w:r>
            <w:r w:rsidRPr="030627A1">
              <w:rPr>
                <w:rFonts w:ascii="Arial" w:eastAsia="Arial" w:hAnsi="Arial" w:cs="Arial"/>
                <w:lang w:val="es-ES"/>
              </w:rPr>
              <w:t>, acoso escolar (</w:t>
            </w:r>
            <w:proofErr w:type="spellStart"/>
            <w:r w:rsidRPr="030627A1">
              <w:rPr>
                <w:rFonts w:ascii="Arial" w:eastAsia="Arial" w:hAnsi="Arial" w:cs="Arial"/>
                <w:lang w:val="es-ES"/>
              </w:rPr>
              <w:t>Bullying</w:t>
            </w:r>
            <w:proofErr w:type="spellEnd"/>
            <w:r w:rsidRPr="030627A1">
              <w:rPr>
                <w:rFonts w:ascii="Arial" w:eastAsia="Arial" w:hAnsi="Arial" w:cs="Arial"/>
                <w:lang w:val="es-ES"/>
              </w:rPr>
              <w:t xml:space="preserve">) </w:t>
            </w:r>
            <w:r w:rsidRPr="030627A1">
              <w:rPr>
                <w:rFonts w:ascii="Arial" w:eastAsia="Arial" w:hAnsi="Arial" w:cs="Arial"/>
                <w:highlight w:val="yellow"/>
                <w:lang w:val="es-ES"/>
              </w:rPr>
              <w:t xml:space="preserve">o </w:t>
            </w:r>
            <w:proofErr w:type="spellStart"/>
            <w:r w:rsidRPr="030627A1">
              <w:rPr>
                <w:rFonts w:ascii="Arial" w:eastAsia="Arial" w:hAnsi="Arial" w:cs="Arial"/>
                <w:highlight w:val="yellow"/>
                <w:lang w:val="es-ES"/>
              </w:rPr>
              <w:t>Ciberacoso</w:t>
            </w:r>
            <w:proofErr w:type="spellEnd"/>
            <w:r w:rsidRPr="030627A1">
              <w:rPr>
                <w:rFonts w:ascii="Arial" w:eastAsia="Arial" w:hAnsi="Arial" w:cs="Arial"/>
                <w:highlight w:val="yellow"/>
                <w:lang w:val="es-ES"/>
              </w:rPr>
              <w:t xml:space="preserve"> (</w:t>
            </w:r>
            <w:proofErr w:type="spellStart"/>
            <w:r w:rsidRPr="030627A1">
              <w:rPr>
                <w:rFonts w:ascii="Arial" w:eastAsia="Arial" w:hAnsi="Arial" w:cs="Arial"/>
                <w:highlight w:val="yellow"/>
                <w:lang w:val="es-ES"/>
              </w:rPr>
              <w:t>cyberbullying</w:t>
            </w:r>
            <w:proofErr w:type="spellEnd"/>
            <w:r w:rsidRPr="030627A1">
              <w:rPr>
                <w:rFonts w:ascii="Arial" w:eastAsia="Arial" w:hAnsi="Arial" w:cs="Arial"/>
                <w:highlight w:val="yellow"/>
                <w:lang w:val="es-ES"/>
              </w:rPr>
              <w:t xml:space="preserve">), que sea repetida o </w:t>
            </w:r>
            <w:proofErr w:type="spellStart"/>
            <w:r w:rsidRPr="030627A1">
              <w:rPr>
                <w:rFonts w:ascii="Arial" w:eastAsia="Arial" w:hAnsi="Arial" w:cs="Arial"/>
                <w:highlight w:val="yellow"/>
                <w:lang w:val="es-ES"/>
              </w:rPr>
              <w:t>sistematica</w:t>
            </w:r>
            <w:proofErr w:type="spellEnd"/>
            <w:r w:rsidRPr="030627A1">
              <w:rPr>
                <w:rFonts w:ascii="Arial" w:eastAsia="Arial" w:hAnsi="Arial" w:cs="Arial"/>
                <w:highlight w:val="yellow"/>
                <w:lang w:val="es-ES"/>
              </w:rPr>
              <w:t xml:space="preserve">, o </w:t>
            </w:r>
            <w:r w:rsidRPr="00CD02B9">
              <w:rPr>
                <w:rFonts w:ascii="Arial" w:eastAsia="Arial" w:hAnsi="Arial" w:cs="Arial"/>
                <w:highlight w:val="yellow"/>
                <w:lang w:val="es-ES"/>
              </w:rPr>
              <w:t>que cause daños al cuerpo o a la salud sin generar incapacidad alguna</w:t>
            </w:r>
            <w:r w:rsidR="00312FF8" w:rsidRPr="00CD02B9">
              <w:rPr>
                <w:rFonts w:ascii="Arial" w:eastAsia="Arial" w:hAnsi="Arial" w:cs="Arial"/>
                <w:highlight w:val="yellow"/>
                <w:lang w:val="es-ES"/>
              </w:rPr>
              <w:t>.</w:t>
            </w:r>
            <w:r w:rsidR="00312FF8">
              <w:rPr>
                <w:rFonts w:ascii="Arial" w:eastAsia="Arial" w:hAnsi="Arial" w:cs="Arial"/>
                <w:highlight w:val="yellow"/>
                <w:lang w:val="es-ES"/>
              </w:rPr>
              <w:t xml:space="preserve"> </w:t>
            </w:r>
            <w:r w:rsidRPr="030627A1">
              <w:rPr>
                <w:rFonts w:ascii="Arial" w:eastAsia="Arial" w:hAnsi="Arial" w:cs="Arial"/>
                <w:strike/>
                <w:highlight w:val="yellow"/>
                <w:lang w:val="es-ES"/>
              </w:rPr>
              <w:t>.</w:t>
            </w:r>
            <w:proofErr w:type="spellStart"/>
            <w:r w:rsidRPr="030627A1">
              <w:rPr>
                <w:rFonts w:ascii="Arial" w:eastAsia="Arial" w:hAnsi="Arial" w:cs="Arial"/>
                <w:strike/>
                <w:lang w:val="es-ES"/>
              </w:rPr>
              <w:t>Bullying</w:t>
            </w:r>
            <w:proofErr w:type="spellEnd"/>
            <w:r w:rsidRPr="030627A1">
              <w:rPr>
                <w:rFonts w:ascii="Arial" w:eastAsia="Arial" w:hAnsi="Arial" w:cs="Arial"/>
                <w:strike/>
                <w:lang w:val="es-ES"/>
              </w:rPr>
              <w:t xml:space="preserve"> o acoso escolar, amedrentamiento reiterado o soterrado. </w:t>
            </w:r>
          </w:p>
          <w:p w14:paraId="32BCDEB8" w14:textId="586DD6BF" w:rsidR="00CD02B9" w:rsidRDefault="0C9D154B" w:rsidP="00E70B4A">
            <w:pPr>
              <w:jc w:val="both"/>
              <w:rPr>
                <w:rFonts w:ascii="Arial" w:eastAsia="Arial" w:hAnsi="Arial" w:cs="Arial"/>
                <w:highlight w:val="yellow"/>
                <w:lang w:val="es-ES"/>
              </w:rPr>
            </w:pPr>
            <w:r w:rsidRPr="0C9D154B">
              <w:rPr>
                <w:rFonts w:ascii="Arial" w:eastAsia="Arial" w:hAnsi="Arial" w:cs="Arial"/>
                <w:strike/>
                <w:lang w:val="es-ES"/>
              </w:rPr>
              <w:t>-</w:t>
            </w:r>
            <w:r w:rsidRPr="0C9D154B">
              <w:rPr>
                <w:rFonts w:ascii="Arial" w:eastAsia="Arial" w:hAnsi="Arial" w:cs="Arial"/>
                <w:highlight w:val="yellow"/>
                <w:lang w:val="es-ES"/>
              </w:rPr>
              <w:t xml:space="preserve"> </w:t>
            </w:r>
            <w:r w:rsidRPr="006D139F">
              <w:rPr>
                <w:rFonts w:ascii="Arial" w:eastAsia="Arial" w:hAnsi="Arial" w:cs="Arial"/>
                <w:b/>
                <w:highlight w:val="yellow"/>
                <w:lang w:val="es-ES"/>
              </w:rPr>
              <w:t>Situaciones Tipo III</w:t>
            </w:r>
            <w:r w:rsidRPr="0C9D154B">
              <w:rPr>
                <w:rFonts w:ascii="Arial" w:eastAsia="Arial" w:hAnsi="Arial" w:cs="Arial"/>
                <w:highlight w:val="yellow"/>
                <w:lang w:val="es-ES"/>
              </w:rPr>
              <w:t xml:space="preserve">: Situaciones de agresión escolar que sean constitutivas de presuntos delitos </w:t>
            </w:r>
            <w:r w:rsidRPr="00CD02B9">
              <w:rPr>
                <w:rFonts w:ascii="Arial" w:eastAsia="Arial" w:hAnsi="Arial" w:cs="Arial"/>
                <w:strike/>
                <w:highlight w:val="yellow"/>
                <w:lang w:val="es-ES"/>
              </w:rPr>
              <w:t>contra la libertad, integridad y formación sexual</w:t>
            </w:r>
            <w:r w:rsidRPr="0C9D154B">
              <w:rPr>
                <w:rFonts w:ascii="Arial" w:eastAsia="Arial" w:hAnsi="Arial" w:cs="Arial"/>
                <w:highlight w:val="yellow"/>
                <w:lang w:val="es-ES"/>
              </w:rPr>
              <w:t xml:space="preserve"> </w:t>
            </w:r>
            <w:r w:rsidR="00CD02B9">
              <w:rPr>
                <w:rFonts w:ascii="Arial" w:eastAsia="Arial" w:hAnsi="Arial" w:cs="Arial"/>
                <w:highlight w:val="yellow"/>
                <w:lang w:val="es-ES"/>
              </w:rPr>
              <w:t xml:space="preserve">y </w:t>
            </w:r>
            <w:r w:rsidRPr="0C9D154B">
              <w:rPr>
                <w:rFonts w:ascii="Arial" w:eastAsia="Arial" w:hAnsi="Arial" w:cs="Arial"/>
                <w:highlight w:val="yellow"/>
                <w:lang w:val="es-ES"/>
              </w:rPr>
              <w:t xml:space="preserve">cualquier </w:t>
            </w:r>
            <w:r w:rsidR="00CD02B9">
              <w:rPr>
                <w:rFonts w:ascii="Arial" w:eastAsia="Arial" w:hAnsi="Arial" w:cs="Arial"/>
                <w:highlight w:val="yellow"/>
                <w:lang w:val="es-ES"/>
              </w:rPr>
              <w:t>acto que sea tipificado como</w:t>
            </w:r>
            <w:r w:rsidRPr="0C9D154B">
              <w:rPr>
                <w:rFonts w:ascii="Arial" w:eastAsia="Arial" w:hAnsi="Arial" w:cs="Arial"/>
                <w:highlight w:val="yellow"/>
                <w:lang w:val="es-ES"/>
              </w:rPr>
              <w:t xml:space="preserve"> delito </w:t>
            </w:r>
            <w:r w:rsidR="00CD02B9">
              <w:rPr>
                <w:rFonts w:ascii="Arial" w:eastAsia="Arial" w:hAnsi="Arial" w:cs="Arial"/>
                <w:highlight w:val="yellow"/>
                <w:lang w:val="es-ES"/>
              </w:rPr>
              <w:t>por la legislación</w:t>
            </w:r>
            <w:r w:rsidRPr="0C9D154B">
              <w:rPr>
                <w:rFonts w:ascii="Arial" w:eastAsia="Arial" w:hAnsi="Arial" w:cs="Arial"/>
                <w:highlight w:val="yellow"/>
                <w:lang w:val="es-ES"/>
              </w:rPr>
              <w:t xml:space="preserve"> Colombiana. </w:t>
            </w:r>
          </w:p>
          <w:p w14:paraId="2764210A" w14:textId="52E5B150" w:rsidR="00AA2D94" w:rsidRPr="00CD02B9" w:rsidRDefault="00CD02B9" w:rsidP="00E70B4A">
            <w:pPr>
              <w:jc w:val="both"/>
              <w:rPr>
                <w:strike/>
                <w:lang w:val="es-CO"/>
              </w:rPr>
            </w:pPr>
            <w:r w:rsidRPr="00CD02B9">
              <w:rPr>
                <w:rFonts w:ascii="Arial" w:hAnsi="Arial" w:cs="Arial"/>
                <w:strike/>
                <w:lang w:val="es-ES"/>
              </w:rPr>
              <w:t>- Todo acto que sea tipificado como delito por la legislación colombiana</w:t>
            </w:r>
            <w:r w:rsidR="0C9D154B" w:rsidRPr="00CD02B9">
              <w:rPr>
                <w:rFonts w:ascii="Arial" w:eastAsia="Arial" w:hAnsi="Arial" w:cs="Arial"/>
                <w:strike/>
                <w:highlight w:val="yellow"/>
                <w:lang w:val="es-ES"/>
              </w:rPr>
              <w:t xml:space="preserve">  </w:t>
            </w:r>
          </w:p>
          <w:p w14:paraId="3E04B85F" w14:textId="110D3D1E" w:rsidR="00AA2D94" w:rsidRPr="00E70B4A" w:rsidRDefault="110D3D1E" w:rsidP="00E70B4A">
            <w:pPr>
              <w:jc w:val="both"/>
              <w:rPr>
                <w:rFonts w:ascii="Arial" w:hAnsi="Arial" w:cs="Arial"/>
                <w:strike/>
                <w:lang w:val="es-ES"/>
              </w:rPr>
            </w:pPr>
            <w:r w:rsidRPr="110D3D1E">
              <w:rPr>
                <w:rFonts w:ascii="Arial" w:eastAsia="Arial" w:hAnsi="Arial" w:cs="Arial"/>
                <w:highlight w:val="yellow"/>
                <w:lang w:val="es-ES"/>
              </w:rPr>
              <w:t>- Todo tipo de acoso o violencia sexual.</w:t>
            </w:r>
          </w:p>
          <w:p w14:paraId="5621F205" w14:textId="4C0AF6AC" w:rsidR="00E70B4A" w:rsidRDefault="1E1DA3F4" w:rsidP="0065670F">
            <w:pPr>
              <w:tabs>
                <w:tab w:val="left" w:pos="-1701"/>
              </w:tabs>
              <w:jc w:val="both"/>
              <w:rPr>
                <w:rFonts w:ascii="Arial" w:hAnsi="Arial" w:cs="Arial"/>
                <w:lang w:val="es-ES"/>
              </w:rPr>
            </w:pPr>
            <w:r w:rsidRPr="1E1DA3F4">
              <w:rPr>
                <w:rFonts w:ascii="Arial" w:eastAsia="Arial" w:hAnsi="Arial" w:cs="Arial"/>
                <w:lang w:val="es-ES"/>
              </w:rPr>
              <w:t xml:space="preserve">- </w:t>
            </w:r>
            <w:r w:rsidRPr="1E1DA3F4">
              <w:rPr>
                <w:rFonts w:ascii="Arial" w:eastAsia="Arial" w:hAnsi="Arial" w:cs="Arial"/>
                <w:highlight w:val="yellow"/>
                <w:lang w:val="es-ES"/>
              </w:rPr>
              <w:t>Robo / Hurto comprobado</w:t>
            </w:r>
            <w:r w:rsidRPr="1E1DA3F4">
              <w:rPr>
                <w:rFonts w:ascii="Arial" w:eastAsia="Arial" w:hAnsi="Arial" w:cs="Arial"/>
                <w:lang w:val="es-ES"/>
              </w:rPr>
              <w:t xml:space="preserve"> </w:t>
            </w:r>
          </w:p>
          <w:p w14:paraId="6F4E9E07" w14:textId="77777777" w:rsidR="00831F4B" w:rsidRPr="003B78FF" w:rsidRDefault="00E70B4A" w:rsidP="0065670F">
            <w:pPr>
              <w:tabs>
                <w:tab w:val="left" w:pos="-1701"/>
              </w:tabs>
              <w:jc w:val="both"/>
              <w:rPr>
                <w:rFonts w:ascii="Arial" w:hAnsi="Arial" w:cs="Arial"/>
                <w:lang w:val="es-ES"/>
              </w:rPr>
            </w:pPr>
            <w:r>
              <w:rPr>
                <w:rFonts w:ascii="Arial" w:hAnsi="Arial" w:cs="Arial"/>
                <w:lang w:val="es-ES"/>
              </w:rPr>
              <w:t xml:space="preserve">- </w:t>
            </w:r>
            <w:r w:rsidR="00F323EC">
              <w:rPr>
                <w:rFonts w:ascii="Arial" w:hAnsi="Arial" w:cs="Arial"/>
                <w:lang w:val="es-ES"/>
              </w:rPr>
              <w:t xml:space="preserve">Fumar, beber, </w:t>
            </w:r>
            <w:r w:rsidR="00613493" w:rsidRPr="003B78FF">
              <w:rPr>
                <w:rFonts w:ascii="Arial" w:hAnsi="Arial" w:cs="Arial"/>
                <w:lang w:val="es-ES"/>
              </w:rPr>
              <w:t xml:space="preserve">estar bajo la influencia </w:t>
            </w:r>
            <w:r w:rsidR="00F323EC">
              <w:rPr>
                <w:rFonts w:ascii="Arial" w:hAnsi="Arial" w:cs="Arial"/>
                <w:lang w:val="es-ES"/>
              </w:rPr>
              <w:t xml:space="preserve">o portar </w:t>
            </w:r>
            <w:r w:rsidR="00613493" w:rsidRPr="003B78FF">
              <w:rPr>
                <w:rFonts w:ascii="Arial" w:hAnsi="Arial" w:cs="Arial"/>
                <w:lang w:val="es-ES"/>
              </w:rPr>
              <w:t xml:space="preserve">alcohol o </w:t>
            </w:r>
            <w:r w:rsidR="00BB7A25" w:rsidRPr="00F323EC">
              <w:rPr>
                <w:rFonts w:ascii="Arial" w:hAnsi="Arial" w:cs="Arial"/>
                <w:lang w:val="es-ES"/>
              </w:rPr>
              <w:t>sustancias psicoactivas</w:t>
            </w:r>
            <w:r w:rsidR="00613493" w:rsidRPr="003B78FF">
              <w:rPr>
                <w:rFonts w:ascii="Arial" w:hAnsi="Arial" w:cs="Arial"/>
                <w:lang w:val="es-ES"/>
              </w:rPr>
              <w:t xml:space="preserve"> que no hayan sido recetadas</w:t>
            </w:r>
            <w:r w:rsidR="00BB7A25">
              <w:rPr>
                <w:rFonts w:ascii="Arial" w:hAnsi="Arial" w:cs="Arial"/>
                <w:lang w:val="es-ES"/>
              </w:rPr>
              <w:t xml:space="preserve"> en los predios del colegio,</w:t>
            </w:r>
            <w:r w:rsidR="00831F4B" w:rsidRPr="003B78FF">
              <w:rPr>
                <w:rFonts w:ascii="Arial" w:hAnsi="Arial" w:cs="Arial"/>
                <w:lang w:val="es-ES"/>
              </w:rPr>
              <w:t xml:space="preserve"> buses,</w:t>
            </w:r>
            <w:r w:rsidR="00BB7A25">
              <w:rPr>
                <w:rFonts w:ascii="Arial" w:hAnsi="Arial" w:cs="Arial"/>
                <w:lang w:val="es-ES"/>
              </w:rPr>
              <w:t xml:space="preserve"> o en actividades escolares, </w:t>
            </w:r>
            <w:r w:rsidR="00B844D6">
              <w:rPr>
                <w:rFonts w:ascii="Arial" w:hAnsi="Arial" w:cs="Arial"/>
                <w:lang w:val="es-ES"/>
              </w:rPr>
              <w:t>o</w:t>
            </w:r>
            <w:r w:rsidR="00831F4B" w:rsidRPr="003B78FF">
              <w:rPr>
                <w:rFonts w:ascii="Arial" w:hAnsi="Arial" w:cs="Arial"/>
                <w:lang w:val="es-ES"/>
              </w:rPr>
              <w:t xml:space="preserve"> en cualquier actividad organizada, promovida, y/o patrocinada por el cole</w:t>
            </w:r>
            <w:r w:rsidR="00BB7A25">
              <w:rPr>
                <w:rFonts w:ascii="Arial" w:hAnsi="Arial" w:cs="Arial"/>
                <w:lang w:val="es-ES"/>
              </w:rPr>
              <w:t>gio fuera de sus instalaciones.</w:t>
            </w:r>
          </w:p>
          <w:p w14:paraId="3611682E" w14:textId="3011B30F" w:rsidR="00613493" w:rsidRPr="003B78FF" w:rsidRDefault="00613493" w:rsidP="0065670F">
            <w:pPr>
              <w:tabs>
                <w:tab w:val="left" w:pos="-1701"/>
              </w:tabs>
              <w:jc w:val="both"/>
              <w:rPr>
                <w:rFonts w:ascii="Arial" w:hAnsi="Arial" w:cs="Arial"/>
                <w:lang w:val="es-ES"/>
              </w:rPr>
            </w:pPr>
            <w:r w:rsidRPr="003B78FF">
              <w:rPr>
                <w:rFonts w:ascii="Arial" w:hAnsi="Arial" w:cs="Arial"/>
                <w:lang w:val="es-ES"/>
              </w:rPr>
              <w:t>-Pose</w:t>
            </w:r>
            <w:r w:rsidR="00B844D6">
              <w:rPr>
                <w:rFonts w:ascii="Arial" w:hAnsi="Arial" w:cs="Arial"/>
                <w:lang w:val="es-ES"/>
              </w:rPr>
              <w:t xml:space="preserve">er o utilizar explosivos </w:t>
            </w:r>
            <w:r w:rsidR="00691A6A" w:rsidRPr="00691A6A">
              <w:rPr>
                <w:rFonts w:ascii="Arial" w:hAnsi="Arial" w:cs="Arial"/>
                <w:highlight w:val="yellow"/>
                <w:lang w:val="es-ES"/>
              </w:rPr>
              <w:t>o compuestos químicos</w:t>
            </w:r>
            <w:r w:rsidR="00691A6A">
              <w:rPr>
                <w:rFonts w:ascii="Arial" w:hAnsi="Arial" w:cs="Arial"/>
                <w:lang w:val="es-ES"/>
              </w:rPr>
              <w:t xml:space="preserve"> </w:t>
            </w:r>
            <w:r w:rsidR="00B844D6">
              <w:rPr>
                <w:rFonts w:ascii="Arial" w:hAnsi="Arial" w:cs="Arial"/>
                <w:lang w:val="es-ES"/>
              </w:rPr>
              <w:t>en el C</w:t>
            </w:r>
            <w:r w:rsidRPr="003B78FF">
              <w:rPr>
                <w:rFonts w:ascii="Arial" w:hAnsi="Arial" w:cs="Arial"/>
                <w:lang w:val="es-ES"/>
              </w:rPr>
              <w:t>olegio (incluyendo fuegos artificiales)</w:t>
            </w:r>
            <w:r w:rsidR="008C203A" w:rsidRPr="003B78FF">
              <w:rPr>
                <w:rFonts w:ascii="Arial" w:hAnsi="Arial" w:cs="Arial"/>
                <w:lang w:val="es-ES"/>
              </w:rPr>
              <w:t>.</w:t>
            </w:r>
          </w:p>
          <w:p w14:paraId="54D68D71" w14:textId="77777777" w:rsidR="008C203A" w:rsidRPr="003B78FF" w:rsidRDefault="00B844D6" w:rsidP="0065670F">
            <w:pPr>
              <w:tabs>
                <w:tab w:val="left" w:pos="-1701"/>
              </w:tabs>
              <w:jc w:val="both"/>
              <w:rPr>
                <w:rFonts w:ascii="Arial" w:hAnsi="Arial" w:cs="Arial"/>
                <w:lang w:val="es-ES"/>
              </w:rPr>
            </w:pPr>
            <w:r>
              <w:rPr>
                <w:rFonts w:ascii="Arial" w:hAnsi="Arial" w:cs="Arial"/>
                <w:lang w:val="es-ES"/>
              </w:rPr>
              <w:t>-Portar armas en el C</w:t>
            </w:r>
            <w:r w:rsidR="008C203A" w:rsidRPr="003B78FF">
              <w:rPr>
                <w:rFonts w:ascii="Arial" w:hAnsi="Arial" w:cs="Arial"/>
                <w:lang w:val="es-ES"/>
              </w:rPr>
              <w:t>olegio (incluyendo navajas)</w:t>
            </w:r>
          </w:p>
          <w:p w14:paraId="45FD14FF" w14:textId="48C8C113" w:rsidR="00613493" w:rsidRPr="00CD02B9" w:rsidRDefault="00046AC2" w:rsidP="0065670F">
            <w:pPr>
              <w:tabs>
                <w:tab w:val="left" w:pos="-1701"/>
              </w:tabs>
              <w:jc w:val="both"/>
              <w:rPr>
                <w:rFonts w:ascii="Arial" w:hAnsi="Arial" w:cs="Arial"/>
                <w:strike/>
                <w:lang w:val="es-ES"/>
              </w:rPr>
            </w:pPr>
            <w:r w:rsidRPr="00CD02B9">
              <w:rPr>
                <w:rFonts w:ascii="Arial" w:hAnsi="Arial" w:cs="Arial"/>
                <w:strike/>
                <w:lang w:val="es-ES"/>
              </w:rPr>
              <w:t>.</w:t>
            </w:r>
          </w:p>
          <w:p w14:paraId="191B5886" w14:textId="77777777" w:rsidR="00613493" w:rsidRPr="003B78FF" w:rsidRDefault="00613493" w:rsidP="0065670F">
            <w:pPr>
              <w:tabs>
                <w:tab w:val="left" w:pos="-1701"/>
              </w:tabs>
              <w:jc w:val="both"/>
              <w:rPr>
                <w:rFonts w:ascii="Arial" w:hAnsi="Arial" w:cs="Arial"/>
                <w:lang w:val="es-ES"/>
              </w:rPr>
            </w:pPr>
            <w:r w:rsidRPr="003B78FF">
              <w:rPr>
                <w:rFonts w:ascii="Arial" w:hAnsi="Arial" w:cs="Arial"/>
                <w:lang w:val="es-ES"/>
              </w:rPr>
              <w:t>-Complicidad en cualquiera de los anteriores.</w:t>
            </w:r>
          </w:p>
          <w:p w14:paraId="491FD702" w14:textId="77777777" w:rsidR="00613493" w:rsidRPr="003B78FF" w:rsidRDefault="00613493" w:rsidP="0065670F">
            <w:pPr>
              <w:tabs>
                <w:tab w:val="left" w:pos="-1701"/>
              </w:tabs>
              <w:jc w:val="both"/>
              <w:rPr>
                <w:rFonts w:ascii="Arial" w:hAnsi="Arial" w:cs="Arial"/>
                <w:lang w:val="es-ES"/>
              </w:rPr>
            </w:pPr>
            <w:r w:rsidRPr="003B78FF">
              <w:rPr>
                <w:rFonts w:ascii="Arial" w:hAnsi="Arial" w:cs="Arial"/>
                <w:lang w:val="es-ES"/>
              </w:rPr>
              <w:t>-Incumplimiento de las sanciones impuestas.</w:t>
            </w:r>
          </w:p>
          <w:p w14:paraId="658848C2" w14:textId="77777777" w:rsidR="00613493" w:rsidRPr="003B78FF" w:rsidRDefault="00613493" w:rsidP="0065670F">
            <w:pPr>
              <w:tabs>
                <w:tab w:val="left" w:pos="-1701"/>
              </w:tabs>
              <w:jc w:val="both"/>
              <w:rPr>
                <w:rFonts w:ascii="Arial" w:hAnsi="Arial" w:cs="Arial"/>
                <w:lang w:val="es-ES"/>
              </w:rPr>
            </w:pPr>
            <w:r w:rsidRPr="003B78FF">
              <w:rPr>
                <w:rFonts w:ascii="Arial" w:hAnsi="Arial" w:cs="Arial"/>
                <w:lang w:val="es-ES"/>
              </w:rPr>
              <w:t xml:space="preserve">-Incitar a </w:t>
            </w:r>
            <w:r w:rsidR="00831F4B" w:rsidRPr="003B78FF">
              <w:rPr>
                <w:rFonts w:ascii="Arial" w:hAnsi="Arial" w:cs="Arial"/>
                <w:lang w:val="es-ES"/>
              </w:rPr>
              <w:t>cometer</w:t>
            </w:r>
            <w:r w:rsidRPr="003B78FF">
              <w:rPr>
                <w:rFonts w:ascii="Arial" w:hAnsi="Arial" w:cs="Arial"/>
                <w:lang w:val="es-ES"/>
              </w:rPr>
              <w:t xml:space="preserve"> cualquiera de las faltas anteriores.</w:t>
            </w:r>
          </w:p>
          <w:p w14:paraId="385C1CEF" w14:textId="6A9700CD" w:rsidR="00613493" w:rsidRPr="003B78FF" w:rsidRDefault="00613493" w:rsidP="00703311">
            <w:pPr>
              <w:tabs>
                <w:tab w:val="left" w:pos="-1701"/>
              </w:tabs>
              <w:jc w:val="both"/>
              <w:rPr>
                <w:rFonts w:ascii="Arial" w:hAnsi="Arial" w:cs="Arial"/>
                <w:lang w:val="es-ES"/>
              </w:rPr>
            </w:pPr>
            <w:r w:rsidRPr="003B78FF">
              <w:rPr>
                <w:rFonts w:ascii="Arial" w:hAnsi="Arial" w:cs="Arial"/>
                <w:lang w:val="es-ES"/>
              </w:rPr>
              <w:t xml:space="preserve">-Reiteración en </w:t>
            </w:r>
            <w:r w:rsidRPr="00201786">
              <w:rPr>
                <w:rFonts w:ascii="Arial" w:hAnsi="Arial" w:cs="Arial"/>
                <w:strike/>
                <w:lang w:val="es-ES"/>
              </w:rPr>
              <w:t>un mismo año</w:t>
            </w:r>
            <w:r w:rsidRPr="003B78FF">
              <w:rPr>
                <w:rFonts w:ascii="Arial" w:hAnsi="Arial" w:cs="Arial"/>
                <w:lang w:val="es-ES"/>
              </w:rPr>
              <w:t xml:space="preserve"> </w:t>
            </w:r>
            <w:r w:rsidR="00201786" w:rsidRPr="00201786">
              <w:rPr>
                <w:rFonts w:ascii="Arial" w:hAnsi="Arial" w:cs="Arial"/>
                <w:highlight w:val="lightGray"/>
                <w:lang w:val="es-ES"/>
              </w:rPr>
              <w:t xml:space="preserve">hasta dos años </w:t>
            </w:r>
            <w:r w:rsidRPr="00201786">
              <w:rPr>
                <w:rFonts w:ascii="Arial" w:hAnsi="Arial" w:cs="Arial"/>
                <w:highlight w:val="lightGray"/>
                <w:lang w:val="es-ES"/>
              </w:rPr>
              <w:t>lectivo</w:t>
            </w:r>
            <w:r w:rsidR="00201786" w:rsidRPr="00201786">
              <w:rPr>
                <w:rFonts w:ascii="Arial" w:hAnsi="Arial" w:cs="Arial"/>
                <w:highlight w:val="lightGray"/>
                <w:lang w:val="es-ES"/>
              </w:rPr>
              <w:t>s</w:t>
            </w:r>
            <w:r w:rsidRPr="003B78FF">
              <w:rPr>
                <w:rFonts w:ascii="Arial" w:hAnsi="Arial" w:cs="Arial"/>
                <w:lang w:val="es-ES"/>
              </w:rPr>
              <w:t xml:space="preserve"> de conductas contrar</w:t>
            </w:r>
            <w:r w:rsidR="00703311">
              <w:rPr>
                <w:rFonts w:ascii="Arial" w:hAnsi="Arial" w:cs="Arial"/>
                <w:lang w:val="es-ES"/>
              </w:rPr>
              <w:t>ias a las normas de convivencia</w:t>
            </w:r>
            <w:r w:rsidR="00831F4B" w:rsidRPr="003B78FF">
              <w:rPr>
                <w:rFonts w:ascii="Arial" w:hAnsi="Arial" w:cs="Arial"/>
                <w:lang w:val="es-ES"/>
              </w:rPr>
              <w:t xml:space="preserve"> (de faltas graves</w:t>
            </w:r>
            <w:r w:rsidR="00292E7F" w:rsidRPr="003B78FF">
              <w:rPr>
                <w:rFonts w:ascii="Arial" w:hAnsi="Arial" w:cs="Arial"/>
                <w:lang w:val="es-ES"/>
              </w:rPr>
              <w:t xml:space="preserve"> o muy graves</w:t>
            </w:r>
            <w:r w:rsidR="00831F4B" w:rsidRPr="003B78FF">
              <w:rPr>
                <w:rFonts w:ascii="Arial" w:hAnsi="Arial" w:cs="Arial"/>
                <w:lang w:val="es-ES"/>
              </w:rPr>
              <w:t>)</w:t>
            </w:r>
            <w:r w:rsidR="00201786">
              <w:rPr>
                <w:rFonts w:ascii="Arial" w:hAnsi="Arial" w:cs="Arial"/>
                <w:lang w:val="es-ES"/>
              </w:rPr>
              <w:t>.</w:t>
            </w:r>
          </w:p>
        </w:tc>
        <w:tc>
          <w:tcPr>
            <w:tcW w:w="5040" w:type="dxa"/>
            <w:tcBorders>
              <w:top w:val="single" w:sz="4" w:space="0" w:color="auto"/>
              <w:left w:val="single" w:sz="4" w:space="0" w:color="auto"/>
              <w:bottom w:val="single" w:sz="4" w:space="0" w:color="auto"/>
              <w:right w:val="single" w:sz="4" w:space="0" w:color="auto"/>
            </w:tcBorders>
          </w:tcPr>
          <w:p w14:paraId="40CECA3A" w14:textId="05A1558A" w:rsidR="00613493" w:rsidRPr="003B78FF" w:rsidRDefault="5D4F05A3" w:rsidP="0065670F">
            <w:pPr>
              <w:tabs>
                <w:tab w:val="left" w:pos="-1701"/>
              </w:tabs>
              <w:jc w:val="both"/>
              <w:rPr>
                <w:rFonts w:ascii="Arial" w:eastAsia="Arial" w:hAnsi="Arial" w:cs="Arial"/>
                <w:lang w:val="es-ES"/>
              </w:rPr>
            </w:pPr>
            <w:r w:rsidRPr="5D4F05A3">
              <w:rPr>
                <w:rFonts w:ascii="Arial" w:eastAsia="Arial" w:hAnsi="Arial" w:cs="Arial"/>
                <w:lang w:val="es-ES"/>
              </w:rPr>
              <w:t>- Se siguen los pasos 1 a 3 contemplados para las Faltas Graves.</w:t>
            </w:r>
          </w:p>
          <w:p w14:paraId="239FABDE" w14:textId="39E935C6" w:rsidR="00312FF8" w:rsidRPr="00312FF8" w:rsidRDefault="00312FF8" w:rsidP="00312FF8">
            <w:pPr>
              <w:jc w:val="both"/>
              <w:rPr>
                <w:lang w:val="es-CO"/>
              </w:rPr>
            </w:pPr>
            <w:r>
              <w:rPr>
                <w:lang w:val="es-ES"/>
              </w:rPr>
              <w:t xml:space="preserve">- </w:t>
            </w:r>
            <w:r w:rsidRPr="00312FF8">
              <w:rPr>
                <w:rFonts w:ascii="Arial" w:eastAsia="Arial" w:hAnsi="Arial" w:cs="Arial"/>
                <w:highlight w:val="yellow"/>
                <w:lang w:val="es-ES"/>
              </w:rPr>
              <w:t>El Jefe de Sección</w:t>
            </w:r>
            <w:r>
              <w:rPr>
                <w:rFonts w:ascii="Arial" w:eastAsia="Arial" w:hAnsi="Arial" w:cs="Arial"/>
                <w:highlight w:val="yellow"/>
                <w:lang w:val="es-ES"/>
              </w:rPr>
              <w:t xml:space="preserve"> o su asistente</w:t>
            </w:r>
            <w:r w:rsidRPr="00312FF8">
              <w:rPr>
                <w:rFonts w:ascii="Arial" w:eastAsia="Arial" w:hAnsi="Arial" w:cs="Arial"/>
                <w:highlight w:val="yellow"/>
                <w:lang w:val="es-ES"/>
              </w:rPr>
              <w:t xml:space="preserve"> informará  de la situación a los padres de los alumnos involucrados, actuación de la cual se dejará constancia.</w:t>
            </w:r>
          </w:p>
          <w:p w14:paraId="02AA908C" w14:textId="77777777" w:rsidR="00312FF8" w:rsidRPr="003B78FF" w:rsidRDefault="00312FF8" w:rsidP="0065670F">
            <w:pPr>
              <w:tabs>
                <w:tab w:val="left" w:pos="-1701"/>
              </w:tabs>
              <w:jc w:val="both"/>
              <w:rPr>
                <w:rFonts w:ascii="Arial" w:hAnsi="Arial" w:cs="Arial"/>
                <w:lang w:val="es-ES"/>
              </w:rPr>
            </w:pPr>
          </w:p>
          <w:p w14:paraId="706E070E" w14:textId="7271EC9A" w:rsidR="5D4F05A3" w:rsidRPr="00312FF8" w:rsidRDefault="7271EC9A" w:rsidP="00312FF8">
            <w:pPr>
              <w:pStyle w:val="ListParagraph0"/>
              <w:numPr>
                <w:ilvl w:val="0"/>
                <w:numId w:val="14"/>
              </w:numPr>
              <w:ind w:left="357" w:hanging="357"/>
              <w:jc w:val="both"/>
              <w:rPr>
                <w:rFonts w:ascii="Arial" w:eastAsia="Arial" w:hAnsi="Arial" w:cs="Arial"/>
                <w:lang w:val="es-ES"/>
              </w:rPr>
            </w:pPr>
            <w:r w:rsidRPr="00312FF8">
              <w:rPr>
                <w:rFonts w:ascii="Arial" w:eastAsia="Arial" w:hAnsi="Arial" w:cs="Arial"/>
                <w:highlight w:val="yellow"/>
                <w:lang w:val="es-ES"/>
              </w:rPr>
              <w:t>Aplicará el procedimiento 4.6 de Practicas Restaurativas: para aquellas faltas que afecten la convivencia.</w:t>
            </w:r>
          </w:p>
          <w:p w14:paraId="2EA7B205" w14:textId="656BBBF2" w:rsidR="00312FF8" w:rsidRPr="00312FF8" w:rsidRDefault="00312FF8" w:rsidP="00312FF8">
            <w:pPr>
              <w:pStyle w:val="ListParagraph0"/>
              <w:numPr>
                <w:ilvl w:val="0"/>
                <w:numId w:val="14"/>
              </w:numPr>
              <w:ind w:left="357" w:hanging="357"/>
              <w:jc w:val="both"/>
            </w:pPr>
            <w:r w:rsidRPr="00312FF8">
              <w:rPr>
                <w:rFonts w:ascii="Arial" w:eastAsia="Arial" w:hAnsi="Arial" w:cs="Arial"/>
                <w:highlight w:val="yellow"/>
                <w:lang w:val="es-ES"/>
              </w:rPr>
              <w:t>Para las situaciones tipo II y tipo III aplicará el procedimiento previsto en el numeral 4.7</w:t>
            </w:r>
          </w:p>
          <w:p w14:paraId="73D8A5F3" w14:textId="7F9DFF96" w:rsidR="7271EC9A" w:rsidRDefault="7271EC9A" w:rsidP="00312FF8">
            <w:pPr>
              <w:pStyle w:val="ListParagraph0"/>
              <w:jc w:val="both"/>
            </w:pPr>
          </w:p>
          <w:p w14:paraId="65E3F080" w14:textId="4FDD7A54" w:rsidR="00831F4B" w:rsidRPr="00111253" w:rsidRDefault="7DBAF513" w:rsidP="0065670F">
            <w:pPr>
              <w:jc w:val="both"/>
              <w:rPr>
                <w:rFonts w:ascii="Arial" w:hAnsi="Arial" w:cs="Arial"/>
                <w:strike/>
                <w:lang w:val="es-ES"/>
              </w:rPr>
            </w:pPr>
            <w:r w:rsidRPr="7DBAF513">
              <w:rPr>
                <w:rFonts w:ascii="Arial" w:eastAsia="Arial" w:hAnsi="Arial" w:cs="Arial"/>
                <w:lang w:val="es-ES"/>
              </w:rPr>
              <w:t>En el evento en que la sanción considerada a juicio del Jefe de Sección o del Asistente, sea “Condicionar la Renovación de la Matrícula”, “Desescolarización”, “Cancelación de Matrícula”, o “No Renovación de Matrícula”, la decisión se tomará por el Rector. El Rector escuchará a los estudiantes involucrados en el proceso disciplinario y a los padres del agresor y el agredido (de ser aplicable).</w:t>
            </w:r>
            <w:r w:rsidRPr="7DBAF513">
              <w:rPr>
                <w:rFonts w:ascii="Arial" w:eastAsia="Arial" w:hAnsi="Arial" w:cs="Arial"/>
                <w:color w:val="31849B"/>
                <w:lang w:val="es-ES"/>
              </w:rPr>
              <w:t xml:space="preserve"> </w:t>
            </w:r>
          </w:p>
          <w:p w14:paraId="748E3B42" w14:textId="77777777" w:rsidR="00831F4B" w:rsidRPr="003B78FF" w:rsidRDefault="00831F4B" w:rsidP="0065670F">
            <w:pPr>
              <w:tabs>
                <w:tab w:val="left" w:pos="-1701"/>
              </w:tabs>
              <w:jc w:val="both"/>
              <w:rPr>
                <w:rFonts w:ascii="Arial" w:hAnsi="Arial" w:cs="Arial"/>
                <w:lang w:val="es-ES"/>
              </w:rPr>
            </w:pPr>
            <w:r w:rsidRPr="003B78FF">
              <w:rPr>
                <w:rFonts w:ascii="Arial" w:hAnsi="Arial" w:cs="Arial"/>
                <w:lang w:val="es-ES"/>
              </w:rPr>
              <w:t>- El Rector y el Jefe de Sección se reúnen con la familia para notificar la sanción.</w:t>
            </w:r>
          </w:p>
          <w:p w14:paraId="0F844E3D" w14:textId="77777777" w:rsidR="00613493" w:rsidRPr="00111253" w:rsidRDefault="00613493" w:rsidP="0065670F">
            <w:pPr>
              <w:tabs>
                <w:tab w:val="left" w:pos="-1701"/>
              </w:tabs>
              <w:jc w:val="both"/>
              <w:rPr>
                <w:rFonts w:ascii="Arial" w:hAnsi="Arial" w:cs="Arial"/>
                <w:strike/>
                <w:lang w:val="es-ES"/>
              </w:rPr>
            </w:pPr>
          </w:p>
        </w:tc>
      </w:tr>
      <w:tr w:rsidR="00613493" w:rsidRPr="003B78FF" w14:paraId="2368831B" w14:textId="77777777" w:rsidTr="00CD02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8"/>
        </w:trPr>
        <w:tc>
          <w:tcPr>
            <w:tcW w:w="4822" w:type="dxa"/>
            <w:vMerge/>
            <w:tcBorders>
              <w:left w:val="single" w:sz="4" w:space="0" w:color="auto"/>
              <w:right w:val="single" w:sz="4" w:space="0" w:color="auto"/>
            </w:tcBorders>
          </w:tcPr>
          <w:p w14:paraId="3D506514" w14:textId="77777777" w:rsidR="00613493" w:rsidRPr="003B78FF" w:rsidRDefault="00613493" w:rsidP="00201786">
            <w:pPr>
              <w:numPr>
                <w:ilvl w:val="0"/>
                <w:numId w:val="4"/>
              </w:numPr>
              <w:tabs>
                <w:tab w:val="left" w:pos="-1701"/>
              </w:tabs>
              <w:jc w:val="both"/>
              <w:rPr>
                <w:rFonts w:ascii="Arial" w:hAnsi="Arial" w:cs="Arial"/>
                <w:lang w:val="es-ES"/>
              </w:rPr>
            </w:pPr>
          </w:p>
        </w:tc>
        <w:tc>
          <w:tcPr>
            <w:tcW w:w="5040" w:type="dxa"/>
            <w:tcBorders>
              <w:top w:val="single" w:sz="4" w:space="0" w:color="auto"/>
              <w:left w:val="single" w:sz="4" w:space="0" w:color="auto"/>
              <w:bottom w:val="single" w:sz="4" w:space="0" w:color="auto"/>
              <w:right w:val="single" w:sz="4" w:space="0" w:color="auto"/>
            </w:tcBorders>
          </w:tcPr>
          <w:p w14:paraId="50428802" w14:textId="77777777" w:rsidR="00150895" w:rsidRPr="009A1D85" w:rsidRDefault="00613493" w:rsidP="0065670F">
            <w:pPr>
              <w:tabs>
                <w:tab w:val="left" w:pos="-1701"/>
              </w:tabs>
              <w:jc w:val="both"/>
              <w:rPr>
                <w:rFonts w:ascii="Arial" w:hAnsi="Arial" w:cs="Arial"/>
                <w:b/>
                <w:lang w:val="es-ES"/>
              </w:rPr>
            </w:pPr>
            <w:r w:rsidRPr="003B78FF">
              <w:rPr>
                <w:rFonts w:ascii="Arial" w:hAnsi="Arial" w:cs="Arial"/>
                <w:b/>
                <w:lang w:val="es-ES"/>
              </w:rPr>
              <w:t>Sancione</w:t>
            </w:r>
            <w:r w:rsidR="00150BCE" w:rsidRPr="003B78FF">
              <w:rPr>
                <w:rFonts w:ascii="Arial" w:hAnsi="Arial" w:cs="Arial"/>
                <w:b/>
                <w:lang w:val="es-ES"/>
              </w:rPr>
              <w:t>s Posibles</w:t>
            </w:r>
          </w:p>
        </w:tc>
      </w:tr>
      <w:tr w:rsidR="00613493" w:rsidRPr="00AB7936" w14:paraId="7AFA6E8B" w14:textId="77777777" w:rsidTr="00CD02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75"/>
        </w:trPr>
        <w:tc>
          <w:tcPr>
            <w:tcW w:w="4822" w:type="dxa"/>
            <w:vMerge/>
            <w:tcBorders>
              <w:left w:val="single" w:sz="4" w:space="0" w:color="auto"/>
              <w:bottom w:val="single" w:sz="4" w:space="0" w:color="auto"/>
              <w:right w:val="single" w:sz="4" w:space="0" w:color="auto"/>
            </w:tcBorders>
          </w:tcPr>
          <w:p w14:paraId="7B7A5622" w14:textId="77777777" w:rsidR="00613493" w:rsidRPr="003B78FF" w:rsidRDefault="00613493" w:rsidP="00201786">
            <w:pPr>
              <w:numPr>
                <w:ilvl w:val="0"/>
                <w:numId w:val="4"/>
              </w:numPr>
              <w:tabs>
                <w:tab w:val="left" w:pos="-1701"/>
              </w:tabs>
              <w:jc w:val="both"/>
              <w:rPr>
                <w:rFonts w:ascii="Arial" w:hAnsi="Arial" w:cs="Arial"/>
                <w:lang w:val="es-ES"/>
              </w:rPr>
            </w:pPr>
          </w:p>
        </w:tc>
        <w:tc>
          <w:tcPr>
            <w:tcW w:w="5040" w:type="dxa"/>
            <w:tcBorders>
              <w:top w:val="single" w:sz="4" w:space="0" w:color="auto"/>
              <w:left w:val="single" w:sz="4" w:space="0" w:color="auto"/>
              <w:bottom w:val="single" w:sz="4" w:space="0" w:color="auto"/>
              <w:right w:val="single" w:sz="4" w:space="0" w:color="auto"/>
            </w:tcBorders>
          </w:tcPr>
          <w:p w14:paraId="1F474074" w14:textId="77777777" w:rsidR="00613493" w:rsidRPr="003B78FF" w:rsidRDefault="009A1D85" w:rsidP="0065670F">
            <w:pPr>
              <w:tabs>
                <w:tab w:val="left" w:pos="-1701"/>
              </w:tabs>
              <w:jc w:val="both"/>
              <w:rPr>
                <w:rFonts w:ascii="Arial" w:hAnsi="Arial" w:cs="Arial"/>
                <w:lang w:val="es-ES"/>
              </w:rPr>
            </w:pPr>
            <w:r>
              <w:rPr>
                <w:rFonts w:ascii="Arial" w:hAnsi="Arial" w:cs="Arial"/>
                <w:lang w:val="es-ES"/>
              </w:rPr>
              <w:t>-</w:t>
            </w:r>
            <w:r w:rsidR="00613493" w:rsidRPr="003B78FF">
              <w:rPr>
                <w:rFonts w:ascii="Arial" w:hAnsi="Arial" w:cs="Arial"/>
                <w:lang w:val="es-ES"/>
              </w:rPr>
              <w:t>Suspensión de las actividades del colegio que puede supe</w:t>
            </w:r>
            <w:r w:rsidR="00F323EC">
              <w:rPr>
                <w:rFonts w:ascii="Arial" w:hAnsi="Arial" w:cs="Arial"/>
                <w:lang w:val="es-ES"/>
              </w:rPr>
              <w:t xml:space="preserve">rar 10 días hábiles académicos, </w:t>
            </w:r>
            <w:r w:rsidR="00613493" w:rsidRPr="003B78FF">
              <w:rPr>
                <w:rFonts w:ascii="Arial" w:hAnsi="Arial" w:cs="Arial"/>
                <w:lang w:val="es-ES"/>
              </w:rPr>
              <w:t xml:space="preserve">incluyendo el derecho a participar en actividades extracurriculares complementarias como: deportivas, intercambios culturales, </w:t>
            </w:r>
            <w:r w:rsidR="00F323EC">
              <w:rPr>
                <w:rFonts w:ascii="Arial" w:hAnsi="Arial" w:cs="Arial"/>
                <w:lang w:val="es-ES"/>
              </w:rPr>
              <w:t>la ceremonia de graduación, etc</w:t>
            </w:r>
            <w:r w:rsidR="00613493" w:rsidRPr="003B78FF">
              <w:rPr>
                <w:rFonts w:ascii="Arial" w:hAnsi="Arial" w:cs="Arial"/>
                <w:lang w:val="es-ES"/>
              </w:rPr>
              <w:t xml:space="preserve">. </w:t>
            </w:r>
          </w:p>
          <w:p w14:paraId="0B805D6A" w14:textId="77777777" w:rsidR="00613493" w:rsidRPr="003B78FF" w:rsidRDefault="00613493" w:rsidP="0065670F">
            <w:pPr>
              <w:tabs>
                <w:tab w:val="left" w:pos="-1701"/>
              </w:tabs>
              <w:jc w:val="both"/>
              <w:rPr>
                <w:rFonts w:ascii="Arial" w:hAnsi="Arial" w:cs="Arial"/>
                <w:lang w:val="es-ES"/>
              </w:rPr>
            </w:pPr>
            <w:r w:rsidRPr="003B78FF">
              <w:rPr>
                <w:rFonts w:ascii="Arial" w:hAnsi="Arial" w:cs="Arial"/>
                <w:lang w:val="es-ES"/>
              </w:rPr>
              <w:t>-</w:t>
            </w:r>
            <w:r w:rsidR="00E32FF1">
              <w:rPr>
                <w:rFonts w:ascii="Arial" w:hAnsi="Arial" w:cs="Arial"/>
                <w:lang w:val="es-ES"/>
              </w:rPr>
              <w:t>Se podrá Condicionar la R</w:t>
            </w:r>
            <w:r w:rsidR="00046AC2" w:rsidRPr="003B78FF">
              <w:rPr>
                <w:rFonts w:ascii="Arial" w:hAnsi="Arial" w:cs="Arial"/>
                <w:lang w:val="es-ES"/>
              </w:rPr>
              <w:t>enovación d</w:t>
            </w:r>
            <w:r w:rsidR="00E32FF1">
              <w:rPr>
                <w:rFonts w:ascii="Arial" w:hAnsi="Arial" w:cs="Arial"/>
                <w:lang w:val="es-ES"/>
              </w:rPr>
              <w:t>e la M</w:t>
            </w:r>
            <w:r w:rsidR="00CA2A0B">
              <w:rPr>
                <w:rFonts w:ascii="Arial" w:hAnsi="Arial" w:cs="Arial"/>
                <w:lang w:val="es-ES"/>
              </w:rPr>
              <w:t>atrícula de un estudiante</w:t>
            </w:r>
            <w:r w:rsidR="00046AC2" w:rsidRPr="003B78FF">
              <w:rPr>
                <w:rFonts w:ascii="Arial" w:hAnsi="Arial" w:cs="Arial"/>
                <w:lang w:val="es-ES"/>
              </w:rPr>
              <w:t xml:space="preserve"> al cumplimiento de Acuerdos de Convivencia establecidos con los padres y el estudiante.</w:t>
            </w:r>
          </w:p>
          <w:p w14:paraId="568C529F" w14:textId="77777777" w:rsidR="00613493" w:rsidRPr="003B78FF" w:rsidRDefault="00613493" w:rsidP="0065670F">
            <w:pPr>
              <w:tabs>
                <w:tab w:val="left" w:pos="-1701"/>
              </w:tabs>
              <w:jc w:val="both"/>
              <w:rPr>
                <w:rFonts w:ascii="Arial" w:hAnsi="Arial" w:cs="Arial"/>
                <w:lang w:val="es-ES"/>
              </w:rPr>
            </w:pPr>
            <w:r w:rsidRPr="003B78FF">
              <w:rPr>
                <w:rFonts w:ascii="Arial" w:hAnsi="Arial" w:cs="Arial"/>
                <w:lang w:val="es-ES"/>
              </w:rPr>
              <w:t xml:space="preserve">-No Renovación de Matrícula </w:t>
            </w:r>
          </w:p>
          <w:p w14:paraId="604A708E" w14:textId="77777777" w:rsidR="00F323EC" w:rsidRDefault="009A1D85" w:rsidP="0065670F">
            <w:pPr>
              <w:tabs>
                <w:tab w:val="left" w:pos="-1701"/>
              </w:tabs>
              <w:jc w:val="both"/>
              <w:rPr>
                <w:rFonts w:ascii="Arial" w:hAnsi="Arial" w:cs="Arial"/>
                <w:lang w:val="es-ES"/>
              </w:rPr>
            </w:pPr>
            <w:r>
              <w:rPr>
                <w:rFonts w:ascii="Arial" w:hAnsi="Arial" w:cs="Arial"/>
                <w:lang w:val="es-ES"/>
              </w:rPr>
              <w:t>-</w:t>
            </w:r>
            <w:proofErr w:type="spellStart"/>
            <w:r w:rsidR="00F323EC">
              <w:rPr>
                <w:rFonts w:ascii="Arial" w:hAnsi="Arial" w:cs="Arial"/>
                <w:lang w:val="es-ES"/>
              </w:rPr>
              <w:t>Desescolarizacion</w:t>
            </w:r>
            <w:proofErr w:type="spellEnd"/>
          </w:p>
          <w:p w14:paraId="22CCECC7" w14:textId="77777777" w:rsidR="00613493" w:rsidRDefault="00F323EC" w:rsidP="0065670F">
            <w:pPr>
              <w:tabs>
                <w:tab w:val="left" w:pos="-1701"/>
              </w:tabs>
              <w:jc w:val="both"/>
              <w:rPr>
                <w:rFonts w:ascii="Arial" w:hAnsi="Arial" w:cs="Arial"/>
                <w:lang w:val="es-ES"/>
              </w:rPr>
            </w:pPr>
            <w:r>
              <w:rPr>
                <w:rFonts w:ascii="Arial" w:hAnsi="Arial" w:cs="Arial"/>
                <w:lang w:val="es-ES"/>
              </w:rPr>
              <w:t>-</w:t>
            </w:r>
            <w:r w:rsidR="009A1D85">
              <w:rPr>
                <w:rFonts w:ascii="Arial" w:hAnsi="Arial" w:cs="Arial"/>
                <w:lang w:val="es-ES"/>
              </w:rPr>
              <w:t>C</w:t>
            </w:r>
            <w:r w:rsidR="00BB7A25">
              <w:rPr>
                <w:rFonts w:ascii="Arial" w:hAnsi="Arial" w:cs="Arial"/>
                <w:lang w:val="es-ES"/>
              </w:rPr>
              <w:t>ancelación de la M</w:t>
            </w:r>
            <w:r w:rsidR="00613493" w:rsidRPr="003B78FF">
              <w:rPr>
                <w:rFonts w:ascii="Arial" w:hAnsi="Arial" w:cs="Arial"/>
                <w:lang w:val="es-ES"/>
              </w:rPr>
              <w:t>atrícula.</w:t>
            </w:r>
          </w:p>
          <w:p w14:paraId="5817BBC6" w14:textId="26DD0F2D" w:rsidR="00B72585" w:rsidRDefault="00B72585" w:rsidP="0065670F">
            <w:pPr>
              <w:tabs>
                <w:tab w:val="left" w:pos="-1701"/>
              </w:tabs>
              <w:jc w:val="both"/>
              <w:rPr>
                <w:rFonts w:ascii="Arial" w:hAnsi="Arial" w:cs="Arial"/>
                <w:lang w:val="es-ES"/>
              </w:rPr>
            </w:pPr>
          </w:p>
          <w:p w14:paraId="2AA44511" w14:textId="77777777" w:rsidR="00613493" w:rsidRPr="003B78FF" w:rsidRDefault="00613493" w:rsidP="00320B72">
            <w:pPr>
              <w:tabs>
                <w:tab w:val="left" w:pos="-1701"/>
              </w:tabs>
              <w:jc w:val="both"/>
              <w:rPr>
                <w:rFonts w:ascii="Arial" w:hAnsi="Arial" w:cs="Arial"/>
                <w:lang w:val="es-ES"/>
              </w:rPr>
            </w:pPr>
          </w:p>
        </w:tc>
      </w:tr>
    </w:tbl>
    <w:p w14:paraId="746FD4BC" w14:textId="77777777" w:rsidR="003C78CA" w:rsidRDefault="003C78CA" w:rsidP="003C78CA">
      <w:pPr>
        <w:ind w:right="51"/>
        <w:jc w:val="both"/>
        <w:rPr>
          <w:rFonts w:ascii="Arial" w:hAnsi="Arial" w:cs="Arial"/>
          <w:lang w:val="es-ES"/>
        </w:rPr>
      </w:pPr>
    </w:p>
    <w:p w14:paraId="3DAC27B6" w14:textId="29CDA499" w:rsidR="00C467CD" w:rsidRPr="00C467CD" w:rsidRDefault="003C78CA" w:rsidP="006526C5">
      <w:pPr>
        <w:ind w:right="51"/>
        <w:jc w:val="both"/>
        <w:rPr>
          <w:rFonts w:ascii="Arial" w:hAnsi="Arial" w:cs="Arial"/>
          <w:color w:val="7030A0"/>
          <w:lang w:val="es-CO"/>
        </w:rPr>
      </w:pPr>
      <w:r>
        <w:rPr>
          <w:rFonts w:ascii="Arial" w:hAnsi="Arial" w:cs="Arial"/>
          <w:lang w:val="es-ES"/>
        </w:rPr>
        <w:br w:type="page"/>
      </w:r>
      <w:r w:rsidR="004615A0" w:rsidRPr="00C467CD">
        <w:rPr>
          <w:rFonts w:ascii="Arial" w:hAnsi="Arial" w:cs="Arial"/>
          <w:b/>
          <w:lang w:val="es-CO"/>
        </w:rPr>
        <w:t>_</w:t>
      </w:r>
      <w:r w:rsidR="006809FF" w:rsidRPr="00C467CD">
        <w:rPr>
          <w:rFonts w:ascii="Arial" w:hAnsi="Arial" w:cs="Arial"/>
          <w:b/>
          <w:lang w:val="es-CO"/>
        </w:rPr>
        <w:t>4</w:t>
      </w:r>
      <w:r w:rsidR="00613493" w:rsidRPr="00C467CD">
        <w:rPr>
          <w:rFonts w:ascii="Arial" w:hAnsi="Arial" w:cs="Arial"/>
          <w:b/>
          <w:lang w:val="es-CO"/>
        </w:rPr>
        <w:t>.</w:t>
      </w:r>
      <w:r w:rsidR="003279B6" w:rsidRPr="00C467CD">
        <w:rPr>
          <w:rFonts w:ascii="Arial" w:hAnsi="Arial" w:cs="Arial"/>
          <w:b/>
          <w:lang w:val="es-CO"/>
        </w:rPr>
        <w:t xml:space="preserve">3 </w:t>
      </w:r>
      <w:r w:rsidR="00613493" w:rsidRPr="00C467CD">
        <w:rPr>
          <w:rFonts w:ascii="Arial" w:hAnsi="Arial" w:cs="Arial"/>
          <w:b/>
          <w:lang w:val="es-CO"/>
        </w:rPr>
        <w:t>FALTAS EN EL SERVICIO DE TRANSPORTE:</w:t>
      </w:r>
      <w:r w:rsidR="00C467CD" w:rsidRPr="00C467CD">
        <w:rPr>
          <w:rFonts w:ascii="Arial" w:hAnsi="Arial" w:cs="Arial"/>
          <w:lang w:val="es-CO"/>
        </w:rPr>
        <w:t xml:space="preserve"> </w:t>
      </w:r>
    </w:p>
    <w:p w14:paraId="107C4E08" w14:textId="77777777" w:rsidR="00153BD4" w:rsidRPr="003B78FF" w:rsidRDefault="00153BD4" w:rsidP="00BA35AC">
      <w:pPr>
        <w:pStyle w:val="BodyText"/>
        <w:rPr>
          <w:rFonts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613493" w:rsidRPr="00AB7936" w14:paraId="76673BF8" w14:textId="77777777">
        <w:tc>
          <w:tcPr>
            <w:tcW w:w="3168" w:type="dxa"/>
          </w:tcPr>
          <w:p w14:paraId="0BCA50D7" w14:textId="77777777" w:rsidR="00613493" w:rsidRPr="003B78FF" w:rsidRDefault="00613493" w:rsidP="00BA35AC">
            <w:pPr>
              <w:jc w:val="both"/>
              <w:rPr>
                <w:rFonts w:ascii="Arial" w:hAnsi="Arial" w:cs="Arial"/>
                <w:b/>
                <w:lang w:val="es-CO"/>
              </w:rPr>
            </w:pPr>
            <w:r w:rsidRPr="003B78FF">
              <w:rPr>
                <w:rFonts w:ascii="Arial" w:hAnsi="Arial" w:cs="Arial"/>
                <w:b/>
                <w:lang w:val="es-CO"/>
              </w:rPr>
              <w:t>FALTAS</w:t>
            </w:r>
          </w:p>
        </w:tc>
        <w:tc>
          <w:tcPr>
            <w:tcW w:w="6660" w:type="dxa"/>
          </w:tcPr>
          <w:p w14:paraId="6B8C09F7" w14:textId="77777777" w:rsidR="00613493" w:rsidRPr="003B78FF" w:rsidRDefault="00A47DEB" w:rsidP="00BA35AC">
            <w:pPr>
              <w:jc w:val="both"/>
              <w:rPr>
                <w:rFonts w:ascii="Arial" w:hAnsi="Arial" w:cs="Arial"/>
                <w:b/>
                <w:lang w:val="es-CO"/>
              </w:rPr>
            </w:pPr>
            <w:r w:rsidRPr="00A47DEB">
              <w:rPr>
                <w:rFonts w:ascii="Arial" w:hAnsi="Arial" w:cs="Arial"/>
                <w:b/>
                <w:highlight w:val="yellow"/>
                <w:lang w:val="es-CO"/>
              </w:rPr>
              <w:t>PROTOCOLO:</w:t>
            </w:r>
            <w:r>
              <w:rPr>
                <w:rFonts w:ascii="Arial" w:hAnsi="Arial" w:cs="Arial"/>
                <w:b/>
                <w:lang w:val="es-CO"/>
              </w:rPr>
              <w:t xml:space="preserve"> </w:t>
            </w:r>
            <w:r w:rsidR="00613493" w:rsidRPr="003B78FF">
              <w:rPr>
                <w:rFonts w:ascii="Arial" w:hAnsi="Arial" w:cs="Arial"/>
                <w:b/>
                <w:lang w:val="es-CO"/>
              </w:rPr>
              <w:t>PROCEDIMIENTO PARA SU SANCION O ENMIENDA.</w:t>
            </w:r>
          </w:p>
        </w:tc>
      </w:tr>
      <w:tr w:rsidR="00613493" w:rsidRPr="00AB7936" w14:paraId="7114F516" w14:textId="77777777">
        <w:tc>
          <w:tcPr>
            <w:tcW w:w="3168" w:type="dxa"/>
          </w:tcPr>
          <w:p w14:paraId="71748104" w14:textId="77777777" w:rsidR="000E585F" w:rsidRPr="003B78FF" w:rsidRDefault="00613493" w:rsidP="0065670F">
            <w:pPr>
              <w:jc w:val="both"/>
              <w:rPr>
                <w:rFonts w:ascii="Arial" w:hAnsi="Arial" w:cs="Arial"/>
                <w:lang w:val="es-CO"/>
              </w:rPr>
            </w:pPr>
            <w:r w:rsidRPr="003B78FF">
              <w:rPr>
                <w:rFonts w:ascii="Arial" w:hAnsi="Arial" w:cs="Arial"/>
                <w:lang w:val="es-CO"/>
              </w:rPr>
              <w:t xml:space="preserve">Las faltas </w:t>
            </w:r>
            <w:r w:rsidR="00664AC0" w:rsidRPr="003B78FF">
              <w:rPr>
                <w:rFonts w:ascii="Arial" w:hAnsi="Arial" w:cs="Arial"/>
                <w:lang w:val="es-CO"/>
              </w:rPr>
              <w:t xml:space="preserve">en el servicio de transporte </w:t>
            </w:r>
            <w:r w:rsidRPr="003B78FF">
              <w:rPr>
                <w:rFonts w:ascii="Arial" w:hAnsi="Arial" w:cs="Arial"/>
                <w:lang w:val="es-CO"/>
              </w:rPr>
              <w:t>se gradúan</w:t>
            </w:r>
            <w:r w:rsidR="00422AFB">
              <w:rPr>
                <w:rFonts w:ascii="Arial" w:hAnsi="Arial" w:cs="Arial"/>
                <w:lang w:val="es-CO"/>
              </w:rPr>
              <w:t xml:space="preserve"> </w:t>
            </w:r>
            <w:r w:rsidR="00496165" w:rsidRPr="00F323EC">
              <w:rPr>
                <w:rFonts w:ascii="Arial" w:hAnsi="Arial" w:cs="Arial"/>
                <w:lang w:val="es-CO"/>
              </w:rPr>
              <w:t xml:space="preserve">y sancionan </w:t>
            </w:r>
            <w:r w:rsidR="00664AC0" w:rsidRPr="00F323EC">
              <w:rPr>
                <w:rFonts w:ascii="Arial" w:hAnsi="Arial" w:cs="Arial"/>
                <w:lang w:val="es-CO"/>
              </w:rPr>
              <w:t xml:space="preserve">al igual que </w:t>
            </w:r>
            <w:r w:rsidRPr="00F323EC">
              <w:rPr>
                <w:rFonts w:ascii="Arial" w:hAnsi="Arial" w:cs="Arial"/>
                <w:lang w:val="es-CO"/>
              </w:rPr>
              <w:t>la</w:t>
            </w:r>
            <w:r w:rsidRPr="00422AFB">
              <w:rPr>
                <w:rFonts w:ascii="Arial" w:hAnsi="Arial" w:cs="Arial"/>
                <w:lang w:val="es-CO"/>
              </w:rPr>
              <w:t xml:space="preserve">s </w:t>
            </w:r>
            <w:r w:rsidR="00CA2A0B">
              <w:rPr>
                <w:rFonts w:ascii="Arial" w:hAnsi="Arial" w:cs="Arial"/>
                <w:lang w:val="es-CO"/>
              </w:rPr>
              <w:t>f</w:t>
            </w:r>
            <w:r w:rsidRPr="00422AFB">
              <w:rPr>
                <w:rFonts w:ascii="Arial" w:hAnsi="Arial" w:cs="Arial"/>
                <w:lang w:val="es-CO"/>
              </w:rPr>
              <w:t>altas cometidas en las instalaciones del Colegio</w:t>
            </w:r>
            <w:r w:rsidR="00664AC0" w:rsidRPr="00422AFB">
              <w:rPr>
                <w:rFonts w:ascii="Arial" w:hAnsi="Arial" w:cs="Arial"/>
                <w:lang w:val="es-CO"/>
              </w:rPr>
              <w:t>,</w:t>
            </w:r>
            <w:r w:rsidRPr="00422AFB">
              <w:rPr>
                <w:rFonts w:ascii="Arial" w:hAnsi="Arial" w:cs="Arial"/>
                <w:lang w:val="es-CO"/>
              </w:rPr>
              <w:t xml:space="preserve"> </w:t>
            </w:r>
            <w:r w:rsidR="00664AC0" w:rsidRPr="00422AFB">
              <w:rPr>
                <w:rFonts w:ascii="Arial" w:hAnsi="Arial" w:cs="Arial"/>
                <w:lang w:val="es-CO"/>
              </w:rPr>
              <w:t>así</w:t>
            </w:r>
            <w:r w:rsidRPr="00422AFB">
              <w:rPr>
                <w:rFonts w:ascii="Arial" w:hAnsi="Arial" w:cs="Arial"/>
                <w:lang w:val="es-CO"/>
              </w:rPr>
              <w:t>:</w:t>
            </w:r>
          </w:p>
          <w:p w14:paraId="1D867443" w14:textId="77777777" w:rsidR="00613493" w:rsidRPr="003B78FF" w:rsidRDefault="00613493" w:rsidP="0065670F">
            <w:pPr>
              <w:jc w:val="both"/>
              <w:rPr>
                <w:rFonts w:ascii="Arial" w:hAnsi="Arial" w:cs="Arial"/>
                <w:lang w:val="es-CO"/>
              </w:rPr>
            </w:pPr>
            <w:r w:rsidRPr="003B78FF">
              <w:rPr>
                <w:rFonts w:ascii="Arial" w:hAnsi="Arial" w:cs="Arial"/>
                <w:lang w:val="es-CO"/>
              </w:rPr>
              <w:t>Faltas Leves: Son aquellas que contradicen las normas básicas.</w:t>
            </w:r>
          </w:p>
          <w:p w14:paraId="4A26E0EB" w14:textId="77777777" w:rsidR="00613493" w:rsidRPr="003B78FF" w:rsidRDefault="00613493" w:rsidP="0065670F">
            <w:pPr>
              <w:jc w:val="both"/>
              <w:rPr>
                <w:rFonts w:ascii="Arial" w:hAnsi="Arial" w:cs="Arial"/>
                <w:lang w:val="es-CO"/>
              </w:rPr>
            </w:pPr>
            <w:r w:rsidRPr="003B78FF">
              <w:rPr>
                <w:rFonts w:ascii="Arial" w:hAnsi="Arial" w:cs="Arial"/>
                <w:lang w:val="es-CO"/>
              </w:rPr>
              <w:t>Faltas Graves: Son aquellas que amenazan la armonía de la comunidad escolar.</w:t>
            </w:r>
          </w:p>
          <w:p w14:paraId="508F6226" w14:textId="77777777" w:rsidR="00F01804" w:rsidRPr="003B78FF" w:rsidRDefault="00E32FF1" w:rsidP="0065670F">
            <w:pPr>
              <w:tabs>
                <w:tab w:val="left" w:pos="-2268"/>
              </w:tabs>
              <w:jc w:val="both"/>
              <w:rPr>
                <w:rFonts w:ascii="Arial" w:hAnsi="Arial" w:cs="Arial"/>
                <w:b/>
                <w:i/>
                <w:lang w:val="es-ES"/>
              </w:rPr>
            </w:pPr>
            <w:r>
              <w:rPr>
                <w:rFonts w:ascii="Arial" w:hAnsi="Arial" w:cs="Arial"/>
                <w:lang w:val="es-CO"/>
              </w:rPr>
              <w:t>Faltas M</w:t>
            </w:r>
            <w:r w:rsidR="00613493" w:rsidRPr="003B78FF">
              <w:rPr>
                <w:rFonts w:ascii="Arial" w:hAnsi="Arial" w:cs="Arial"/>
                <w:lang w:val="es-CO"/>
              </w:rPr>
              <w:t>uy Graves: Son aquellas que presentan peligro físico o psicológico para la comunidad escolar.</w:t>
            </w:r>
          </w:p>
          <w:p w14:paraId="27B53049" w14:textId="77777777" w:rsidR="00613493" w:rsidRPr="003B78FF" w:rsidRDefault="00613493" w:rsidP="0065670F">
            <w:pPr>
              <w:jc w:val="both"/>
              <w:rPr>
                <w:rFonts w:ascii="Arial" w:hAnsi="Arial" w:cs="Arial"/>
                <w:lang w:val="es-ES"/>
              </w:rPr>
            </w:pPr>
          </w:p>
          <w:p w14:paraId="6D0A2A3F" w14:textId="77777777" w:rsidR="00F01804" w:rsidRPr="003B78FF" w:rsidRDefault="00F01804" w:rsidP="0065670F">
            <w:pPr>
              <w:jc w:val="both"/>
              <w:rPr>
                <w:rFonts w:ascii="Arial" w:hAnsi="Arial" w:cs="Arial"/>
                <w:lang w:val="es-CO"/>
              </w:rPr>
            </w:pPr>
          </w:p>
        </w:tc>
        <w:tc>
          <w:tcPr>
            <w:tcW w:w="6660" w:type="dxa"/>
          </w:tcPr>
          <w:p w14:paraId="3A03A8E6" w14:textId="77777777" w:rsidR="00613493" w:rsidRPr="003B78FF" w:rsidRDefault="00613493" w:rsidP="0065670F">
            <w:pPr>
              <w:jc w:val="both"/>
              <w:rPr>
                <w:rFonts w:ascii="Arial" w:eastAsia="Arial" w:hAnsi="Arial" w:cs="Arial"/>
                <w:bCs/>
                <w:lang w:val="es-ES"/>
              </w:rPr>
            </w:pPr>
            <w:r w:rsidRPr="003B78FF">
              <w:rPr>
                <w:rFonts w:ascii="Arial" w:eastAsia="Arial" w:hAnsi="Arial" w:cs="Arial"/>
                <w:bCs/>
                <w:lang w:val="es-CO"/>
              </w:rPr>
              <w:t>- L</w:t>
            </w:r>
            <w:r w:rsidRPr="003B78FF">
              <w:rPr>
                <w:rFonts w:ascii="Arial" w:eastAsia="Arial" w:hAnsi="Arial" w:cs="Arial"/>
                <w:bCs/>
                <w:lang w:val="es-ES"/>
              </w:rPr>
              <w:t>a acompañante dialoga con el estudiante.</w:t>
            </w:r>
          </w:p>
          <w:p w14:paraId="39735CB1" w14:textId="77777777" w:rsidR="00F01804" w:rsidRPr="003B78FF" w:rsidRDefault="00613493" w:rsidP="0065670F">
            <w:pPr>
              <w:jc w:val="both"/>
              <w:rPr>
                <w:rFonts w:ascii="Arial" w:eastAsia="Arial" w:hAnsi="Arial" w:cs="Arial"/>
                <w:bCs/>
                <w:lang w:val="es-ES"/>
              </w:rPr>
            </w:pPr>
            <w:r w:rsidRPr="003B78FF">
              <w:rPr>
                <w:rFonts w:ascii="Arial" w:eastAsia="Arial" w:hAnsi="Arial" w:cs="Arial"/>
                <w:bCs/>
                <w:lang w:val="es-CO"/>
              </w:rPr>
              <w:t xml:space="preserve">- </w:t>
            </w:r>
            <w:r w:rsidRPr="003B78FF">
              <w:rPr>
                <w:rFonts w:ascii="Arial" w:eastAsia="Arial" w:hAnsi="Arial" w:cs="Arial"/>
                <w:bCs/>
                <w:lang w:val="es-ES"/>
              </w:rPr>
              <w:t xml:space="preserve">Cuando el estudiante muestra renuencia al cambio de actitud y </w:t>
            </w:r>
            <w:proofErr w:type="spellStart"/>
            <w:r w:rsidRPr="003B78FF">
              <w:rPr>
                <w:rFonts w:ascii="Arial" w:eastAsia="Arial" w:hAnsi="Arial" w:cs="Arial"/>
                <w:bCs/>
                <w:lang w:val="es-ES"/>
              </w:rPr>
              <w:t>anormatividad</w:t>
            </w:r>
            <w:proofErr w:type="spellEnd"/>
            <w:r w:rsidRPr="003B78FF">
              <w:rPr>
                <w:rFonts w:ascii="Arial" w:eastAsia="Arial" w:hAnsi="Arial" w:cs="Arial"/>
                <w:bCs/>
                <w:lang w:val="es-ES"/>
              </w:rPr>
              <w:t xml:space="preserve"> reiterada, a pesar de los llamados de atención y las reflexiones, o cuando incurre en una falta grave</w:t>
            </w:r>
            <w:r w:rsidR="00F323EC">
              <w:rPr>
                <w:rFonts w:ascii="Arial" w:eastAsia="Arial" w:hAnsi="Arial" w:cs="Arial"/>
                <w:bCs/>
                <w:lang w:val="es-ES"/>
              </w:rPr>
              <w:t xml:space="preserve"> o muy grave</w:t>
            </w:r>
            <w:r w:rsidRPr="003B78FF">
              <w:rPr>
                <w:rFonts w:ascii="Arial" w:eastAsia="Arial" w:hAnsi="Arial" w:cs="Arial"/>
                <w:bCs/>
                <w:lang w:val="es-ES"/>
              </w:rPr>
              <w:t xml:space="preserve">, la acompañante </w:t>
            </w:r>
            <w:r w:rsidR="00F01804" w:rsidRPr="003B78FF">
              <w:rPr>
                <w:rFonts w:ascii="Arial" w:eastAsia="Arial" w:hAnsi="Arial" w:cs="Arial"/>
                <w:bCs/>
                <w:lang w:val="es-ES"/>
              </w:rPr>
              <w:t xml:space="preserve">diligencia un formato de disciplina </w:t>
            </w:r>
            <w:r w:rsidR="00D04325" w:rsidRPr="003B78FF">
              <w:rPr>
                <w:rFonts w:ascii="Arial" w:eastAsia="Arial" w:hAnsi="Arial" w:cs="Arial"/>
                <w:bCs/>
                <w:lang w:val="es-ES"/>
              </w:rPr>
              <w:t xml:space="preserve">y lo entrega en la Sección respectiva. </w:t>
            </w:r>
            <w:r w:rsidR="009C59B9" w:rsidRPr="003B78FF">
              <w:rPr>
                <w:rFonts w:ascii="Arial" w:eastAsia="Arial" w:hAnsi="Arial" w:cs="Arial"/>
                <w:bCs/>
                <w:lang w:val="es-ES"/>
              </w:rPr>
              <w:t>Los padres reciben copia del mismo.</w:t>
            </w:r>
          </w:p>
          <w:p w14:paraId="19B7C3AD" w14:textId="5948C694" w:rsidR="00F323EC" w:rsidRDefault="00496165" w:rsidP="0065670F">
            <w:pPr>
              <w:jc w:val="both"/>
              <w:rPr>
                <w:rFonts w:ascii="Arial" w:eastAsia="Arial" w:hAnsi="Arial" w:cs="Arial"/>
                <w:bCs/>
                <w:lang w:val="es-ES_tradnl"/>
              </w:rPr>
            </w:pPr>
            <w:r>
              <w:rPr>
                <w:rFonts w:ascii="Arial" w:eastAsia="Arial" w:hAnsi="Arial" w:cs="Arial"/>
                <w:bCs/>
                <w:lang w:val="es-ES"/>
              </w:rPr>
              <w:t xml:space="preserve">- </w:t>
            </w:r>
            <w:r w:rsidR="00613493" w:rsidRPr="003B78FF">
              <w:rPr>
                <w:rFonts w:ascii="Arial" w:eastAsia="Arial" w:hAnsi="Arial" w:cs="Arial"/>
                <w:bCs/>
                <w:lang w:val="es-ES"/>
              </w:rPr>
              <w:t>E</w:t>
            </w:r>
            <w:r w:rsidR="00F323EC">
              <w:rPr>
                <w:rFonts w:ascii="Arial" w:eastAsia="Arial" w:hAnsi="Arial" w:cs="Arial"/>
                <w:bCs/>
                <w:lang w:val="es-ES"/>
              </w:rPr>
              <w:t xml:space="preserve">n caso de ser una falta leve </w:t>
            </w:r>
            <w:r w:rsidR="003E3F59">
              <w:rPr>
                <w:rFonts w:ascii="Arial" w:eastAsia="Arial" w:hAnsi="Arial" w:cs="Arial"/>
                <w:bCs/>
                <w:lang w:val="es-ES"/>
              </w:rPr>
              <w:t xml:space="preserve">el </w:t>
            </w:r>
            <w:proofErr w:type="spellStart"/>
            <w:r w:rsidR="00F323EC">
              <w:rPr>
                <w:rFonts w:ascii="Arial" w:eastAsia="Arial" w:hAnsi="Arial" w:cs="Arial"/>
                <w:bCs/>
                <w:lang w:val="es-ES"/>
              </w:rPr>
              <w:t>Classroom</w:t>
            </w:r>
            <w:proofErr w:type="spellEnd"/>
            <w:r w:rsidR="00F323EC">
              <w:rPr>
                <w:rFonts w:ascii="Arial" w:eastAsia="Arial" w:hAnsi="Arial" w:cs="Arial"/>
                <w:bCs/>
                <w:lang w:val="es-ES"/>
              </w:rPr>
              <w:t xml:space="preserve"> </w:t>
            </w:r>
            <w:proofErr w:type="spellStart"/>
            <w:r w:rsidR="00F323EC">
              <w:rPr>
                <w:rFonts w:ascii="Arial" w:eastAsia="Arial" w:hAnsi="Arial" w:cs="Arial"/>
                <w:bCs/>
                <w:lang w:val="es-ES"/>
              </w:rPr>
              <w:t>Teacher</w:t>
            </w:r>
            <w:proofErr w:type="spellEnd"/>
            <w:r w:rsidR="00F323EC">
              <w:rPr>
                <w:rFonts w:ascii="Arial" w:eastAsia="Arial" w:hAnsi="Arial" w:cs="Arial"/>
                <w:bCs/>
                <w:lang w:val="es-ES"/>
              </w:rPr>
              <w:t xml:space="preserve"> (en </w:t>
            </w:r>
            <w:r w:rsidR="00AC39DB">
              <w:rPr>
                <w:rFonts w:ascii="Arial" w:eastAsia="Arial" w:hAnsi="Arial" w:cs="Arial"/>
                <w:bCs/>
                <w:lang w:val="es-ES"/>
              </w:rPr>
              <w:t>Primera Infancia</w:t>
            </w:r>
            <w:r w:rsidR="00AC39DB" w:rsidRPr="00AC39DB">
              <w:rPr>
                <w:rFonts w:ascii="Arial" w:eastAsia="Arial" w:hAnsi="Arial" w:cs="Arial"/>
                <w:bCs/>
                <w:strike/>
                <w:lang w:val="es-ES"/>
              </w:rPr>
              <w:t xml:space="preserve"> </w:t>
            </w:r>
            <w:r w:rsidR="00F323EC" w:rsidRPr="00AC39DB">
              <w:rPr>
                <w:rFonts w:ascii="Arial" w:eastAsia="Arial" w:hAnsi="Arial" w:cs="Arial"/>
                <w:bCs/>
                <w:strike/>
                <w:lang w:val="es-ES"/>
              </w:rPr>
              <w:t>Preprimaria</w:t>
            </w:r>
            <w:r w:rsidR="00F323EC">
              <w:rPr>
                <w:rFonts w:ascii="Arial" w:eastAsia="Arial" w:hAnsi="Arial" w:cs="Arial"/>
                <w:bCs/>
                <w:lang w:val="es-ES"/>
              </w:rPr>
              <w:t xml:space="preserve"> y Primaria) o Decano de Disciplina (en Bachillerato)</w:t>
            </w:r>
            <w:r w:rsidR="006E62FC" w:rsidRPr="003B78FF">
              <w:rPr>
                <w:rFonts w:ascii="Arial" w:eastAsia="Arial" w:hAnsi="Arial" w:cs="Arial"/>
                <w:bCs/>
                <w:lang w:val="es-ES"/>
              </w:rPr>
              <w:t>,</w:t>
            </w:r>
            <w:r w:rsidR="00613493" w:rsidRPr="003B78FF">
              <w:rPr>
                <w:rFonts w:ascii="Arial" w:eastAsia="Arial" w:hAnsi="Arial" w:cs="Arial"/>
                <w:bCs/>
                <w:lang w:val="es-ES"/>
              </w:rPr>
              <w:t xml:space="preserve"> dialoga con el </w:t>
            </w:r>
            <w:r w:rsidR="003E3F59">
              <w:rPr>
                <w:rFonts w:ascii="Arial" w:eastAsia="Arial" w:hAnsi="Arial" w:cs="Arial"/>
                <w:bCs/>
                <w:lang w:val="es-ES_tradnl"/>
              </w:rPr>
              <w:t xml:space="preserve">estudiante </w:t>
            </w:r>
            <w:r w:rsidR="00613493" w:rsidRPr="003B78FF">
              <w:rPr>
                <w:rFonts w:ascii="Arial" w:eastAsia="Arial" w:hAnsi="Arial" w:cs="Arial"/>
                <w:bCs/>
                <w:lang w:val="es-ES_tradnl"/>
              </w:rPr>
              <w:t>para conocer su versión de los hechos, establecer las causas</w:t>
            </w:r>
            <w:r w:rsidR="00F323EC">
              <w:rPr>
                <w:rFonts w:ascii="Arial" w:eastAsia="Arial" w:hAnsi="Arial" w:cs="Arial"/>
                <w:bCs/>
                <w:lang w:val="es-ES_tradnl"/>
              </w:rPr>
              <w:t>.</w:t>
            </w:r>
          </w:p>
          <w:p w14:paraId="39DA815D" w14:textId="77777777" w:rsidR="003E3F59" w:rsidRDefault="003E3F59" w:rsidP="0065670F">
            <w:pPr>
              <w:jc w:val="both"/>
              <w:rPr>
                <w:rFonts w:ascii="Arial" w:eastAsia="Arial" w:hAnsi="Arial" w:cs="Arial"/>
                <w:bCs/>
                <w:lang w:val="es-ES_tradnl"/>
              </w:rPr>
            </w:pPr>
            <w:r>
              <w:rPr>
                <w:rFonts w:ascii="Arial" w:eastAsia="Arial" w:hAnsi="Arial" w:cs="Arial"/>
                <w:bCs/>
                <w:lang w:val="es-ES_tradnl"/>
              </w:rPr>
              <w:t>- En caso de ser una reiteración de falta leve el Jefe o Asistente de la Sección, o Decano de Disciplina (en Bachillerato) envía una carta a casa, en caso de reincidir se suspenderá el servicio de transporte de uno a 5 días.</w:t>
            </w:r>
          </w:p>
          <w:p w14:paraId="0EA1AB7F" w14:textId="77777777" w:rsidR="00613493" w:rsidRPr="003B78FF" w:rsidRDefault="00613493" w:rsidP="0065670F">
            <w:pPr>
              <w:jc w:val="both"/>
              <w:rPr>
                <w:rFonts w:ascii="Arial" w:eastAsia="Arial" w:hAnsi="Arial" w:cs="Arial"/>
                <w:bCs/>
                <w:lang w:val="es-ES_tradnl"/>
              </w:rPr>
            </w:pPr>
          </w:p>
          <w:p w14:paraId="6B3CF163" w14:textId="77777777" w:rsidR="000F4650" w:rsidRPr="001557BD" w:rsidRDefault="00613493" w:rsidP="000F4650">
            <w:pPr>
              <w:pStyle w:val="CommentText"/>
              <w:rPr>
                <w:rFonts w:ascii="Arial" w:hAnsi="Arial" w:cs="Arial"/>
                <w:sz w:val="24"/>
                <w:szCs w:val="24"/>
                <w:lang w:val="es-CO"/>
              </w:rPr>
            </w:pPr>
            <w:r w:rsidRPr="000F4650">
              <w:rPr>
                <w:rFonts w:ascii="Arial" w:eastAsia="Arial" w:hAnsi="Arial" w:cs="Arial"/>
                <w:bCs/>
                <w:sz w:val="24"/>
                <w:szCs w:val="24"/>
                <w:lang w:val="es-CO"/>
              </w:rPr>
              <w:t xml:space="preserve">- </w:t>
            </w:r>
            <w:r w:rsidRPr="000F4650">
              <w:rPr>
                <w:rFonts w:ascii="Arial" w:eastAsia="Arial" w:hAnsi="Arial" w:cs="Arial"/>
                <w:bCs/>
                <w:sz w:val="24"/>
                <w:szCs w:val="24"/>
                <w:lang w:val="es-ES"/>
              </w:rPr>
              <w:t>Cuando el estudiante incurre en una falta muy grave o en reiteración de faltas, la acompañante reporta por escrito el mal comportamiento del estudiante al Jefe de Sección</w:t>
            </w:r>
            <w:r w:rsidR="00D04325" w:rsidRPr="000F4650">
              <w:rPr>
                <w:rFonts w:ascii="Arial" w:eastAsia="Arial" w:hAnsi="Arial" w:cs="Arial"/>
                <w:bCs/>
                <w:sz w:val="24"/>
                <w:szCs w:val="24"/>
                <w:lang w:val="es-ES"/>
              </w:rPr>
              <w:t xml:space="preserve"> o su </w:t>
            </w:r>
            <w:r w:rsidR="00D04325" w:rsidRPr="001557BD">
              <w:rPr>
                <w:rFonts w:ascii="Arial" w:eastAsia="Arial" w:hAnsi="Arial" w:cs="Arial"/>
                <w:bCs/>
                <w:sz w:val="24"/>
                <w:szCs w:val="24"/>
                <w:lang w:val="es-ES"/>
              </w:rPr>
              <w:t>A</w:t>
            </w:r>
            <w:r w:rsidR="000B2D01" w:rsidRPr="001557BD">
              <w:rPr>
                <w:rFonts w:ascii="Arial" w:eastAsia="Arial" w:hAnsi="Arial" w:cs="Arial"/>
                <w:bCs/>
                <w:sz w:val="24"/>
                <w:szCs w:val="24"/>
                <w:lang w:val="es-ES"/>
              </w:rPr>
              <w:t>sistente</w:t>
            </w:r>
            <w:r w:rsidRPr="001557BD">
              <w:rPr>
                <w:rFonts w:ascii="Arial" w:eastAsia="Arial" w:hAnsi="Arial" w:cs="Arial"/>
                <w:bCs/>
                <w:sz w:val="24"/>
                <w:szCs w:val="24"/>
                <w:lang w:val="es-ES"/>
              </w:rPr>
              <w:t>.</w:t>
            </w:r>
            <w:r w:rsidR="000F4650" w:rsidRPr="001557BD">
              <w:rPr>
                <w:rFonts w:ascii="Arial" w:hAnsi="Arial" w:cs="Arial"/>
                <w:sz w:val="24"/>
                <w:szCs w:val="24"/>
                <w:lang w:val="es-CO"/>
              </w:rPr>
              <w:t xml:space="preserve"> </w:t>
            </w:r>
          </w:p>
          <w:p w14:paraId="1C056365" w14:textId="77777777" w:rsidR="00613493" w:rsidRPr="003B78FF" w:rsidRDefault="003E3F59" w:rsidP="0065670F">
            <w:pPr>
              <w:jc w:val="both"/>
              <w:rPr>
                <w:rFonts w:ascii="Arial" w:eastAsia="Arial" w:hAnsi="Arial" w:cs="Arial"/>
                <w:bCs/>
                <w:lang w:val="es-ES_tradnl"/>
              </w:rPr>
            </w:pPr>
            <w:r w:rsidRPr="001557BD">
              <w:rPr>
                <w:rFonts w:ascii="Arial" w:eastAsia="Arial" w:hAnsi="Arial" w:cs="Arial"/>
                <w:bCs/>
                <w:lang w:val="es-ES"/>
              </w:rPr>
              <w:t>-</w:t>
            </w:r>
            <w:r w:rsidR="00613493" w:rsidRPr="001557BD">
              <w:rPr>
                <w:rFonts w:ascii="Arial" w:eastAsia="Arial" w:hAnsi="Arial" w:cs="Arial"/>
                <w:bCs/>
                <w:lang w:val="es-ES"/>
              </w:rPr>
              <w:t>El Jefe de Sección</w:t>
            </w:r>
            <w:r>
              <w:rPr>
                <w:rFonts w:ascii="Arial" w:eastAsia="Arial" w:hAnsi="Arial" w:cs="Arial"/>
                <w:bCs/>
                <w:lang w:val="es-ES"/>
              </w:rPr>
              <w:t xml:space="preserve"> o</w:t>
            </w:r>
            <w:r w:rsidR="00D04325" w:rsidRPr="003B78FF">
              <w:rPr>
                <w:rFonts w:ascii="Arial" w:eastAsia="Arial" w:hAnsi="Arial" w:cs="Arial"/>
                <w:bCs/>
                <w:lang w:val="es-ES"/>
              </w:rPr>
              <w:t xml:space="preserve"> A</w:t>
            </w:r>
            <w:r w:rsidR="000B2D01" w:rsidRPr="003B78FF">
              <w:rPr>
                <w:rFonts w:ascii="Arial" w:eastAsia="Arial" w:hAnsi="Arial" w:cs="Arial"/>
                <w:bCs/>
                <w:lang w:val="es-ES"/>
              </w:rPr>
              <w:t>sistente</w:t>
            </w:r>
            <w:r>
              <w:rPr>
                <w:rFonts w:ascii="Arial" w:eastAsia="Arial" w:hAnsi="Arial" w:cs="Arial"/>
                <w:bCs/>
                <w:lang w:val="es-ES"/>
              </w:rPr>
              <w:t xml:space="preserve">, o Decano de Disciplina en Bachillerato, </w:t>
            </w:r>
            <w:r w:rsidR="00613493" w:rsidRPr="003B78FF">
              <w:rPr>
                <w:rFonts w:ascii="Arial" w:eastAsia="Arial" w:hAnsi="Arial" w:cs="Arial"/>
                <w:bCs/>
                <w:lang w:val="es-ES"/>
              </w:rPr>
              <w:t xml:space="preserve">dialoga con el </w:t>
            </w:r>
            <w:r w:rsidR="00613493" w:rsidRPr="003B78FF">
              <w:rPr>
                <w:rFonts w:ascii="Arial" w:eastAsia="Arial" w:hAnsi="Arial" w:cs="Arial"/>
                <w:bCs/>
                <w:lang w:val="es-ES_tradnl"/>
              </w:rPr>
              <w:t xml:space="preserve">estudiante  para conocer su versión de los hechos, establecer las causas y definir la sanción acorde con su comportamiento. </w:t>
            </w:r>
          </w:p>
          <w:p w14:paraId="15C2DA0F" w14:textId="77777777" w:rsidR="00613493" w:rsidRDefault="00613493" w:rsidP="0065670F">
            <w:pPr>
              <w:jc w:val="both"/>
              <w:rPr>
                <w:rFonts w:ascii="Arial" w:hAnsi="Arial" w:cs="Arial"/>
                <w:bCs/>
                <w:lang w:val="es-ES_tradnl"/>
              </w:rPr>
            </w:pPr>
            <w:r w:rsidRPr="003B78FF">
              <w:rPr>
                <w:rFonts w:ascii="Arial" w:hAnsi="Arial" w:cs="Arial"/>
                <w:bCs/>
                <w:lang w:val="es-ES_tradnl"/>
              </w:rPr>
              <w:t>Se impone y se notifica la sanción al estudiante y a sus padres.</w:t>
            </w:r>
          </w:p>
          <w:p w14:paraId="6F34260C" w14:textId="77777777" w:rsidR="00E32FF1" w:rsidRDefault="00E32FF1" w:rsidP="0065670F">
            <w:pPr>
              <w:jc w:val="both"/>
              <w:rPr>
                <w:rFonts w:ascii="Arial" w:hAnsi="Arial" w:cs="Arial"/>
                <w:bCs/>
                <w:lang w:val="es-ES_tradnl"/>
              </w:rPr>
            </w:pPr>
          </w:p>
          <w:p w14:paraId="3EA487D4" w14:textId="77777777" w:rsidR="00E32FF1" w:rsidRPr="001557BD" w:rsidRDefault="00E32FF1" w:rsidP="0065670F">
            <w:pPr>
              <w:jc w:val="both"/>
              <w:rPr>
                <w:rFonts w:ascii="Arial" w:hAnsi="Arial" w:cs="Arial"/>
                <w:b/>
                <w:bCs/>
                <w:lang w:val="es-ES_tradnl"/>
              </w:rPr>
            </w:pPr>
            <w:r w:rsidRPr="001557BD">
              <w:rPr>
                <w:rFonts w:ascii="Arial" w:hAnsi="Arial" w:cs="Arial"/>
                <w:b/>
                <w:bCs/>
                <w:lang w:val="es-ES_tradnl"/>
              </w:rPr>
              <w:t xml:space="preserve">Sanciones Posibles: </w:t>
            </w:r>
          </w:p>
          <w:p w14:paraId="48FBB864"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Suspensión del Servicio de Transporte</w:t>
            </w:r>
          </w:p>
          <w:p w14:paraId="7BDDAF23"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Suspensión de  Actividades Extracurriculares</w:t>
            </w:r>
          </w:p>
          <w:p w14:paraId="0294D79E"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Suspensión Interna</w:t>
            </w:r>
          </w:p>
          <w:p w14:paraId="23206C4B"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 xml:space="preserve">Suspensión Externa </w:t>
            </w:r>
          </w:p>
          <w:p w14:paraId="2DE72CF3"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Condicionamiento de la Matrícula:</w:t>
            </w:r>
          </w:p>
          <w:p w14:paraId="18B43D7F"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No Renovación de Matrícula</w:t>
            </w:r>
          </w:p>
          <w:p w14:paraId="55A7F518"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Cancelación de Matrícula</w:t>
            </w:r>
          </w:p>
          <w:p w14:paraId="27729042" w14:textId="77777777" w:rsidR="00613493" w:rsidRPr="003B78FF" w:rsidRDefault="00613493" w:rsidP="00BA35AC">
            <w:pPr>
              <w:jc w:val="both"/>
              <w:rPr>
                <w:rFonts w:ascii="Arial" w:hAnsi="Arial" w:cs="Arial"/>
                <w:lang w:val="es-ES"/>
              </w:rPr>
            </w:pPr>
          </w:p>
        </w:tc>
      </w:tr>
    </w:tbl>
    <w:p w14:paraId="4C0B4746" w14:textId="77777777" w:rsidR="00153BD4" w:rsidRPr="003B78FF" w:rsidRDefault="00153BD4" w:rsidP="00BA35AC">
      <w:pPr>
        <w:pStyle w:val="BodyText"/>
        <w:rPr>
          <w:rFonts w:cs="Arial"/>
          <w:sz w:val="24"/>
          <w:szCs w:val="24"/>
        </w:rPr>
      </w:pPr>
    </w:p>
    <w:p w14:paraId="67BA330D" w14:textId="77777777" w:rsidR="00153BD4" w:rsidRPr="003B78FF" w:rsidRDefault="00613493" w:rsidP="00BA35AC">
      <w:pPr>
        <w:pStyle w:val="BodyText"/>
        <w:rPr>
          <w:rFonts w:cs="Arial"/>
          <w:b/>
          <w:sz w:val="24"/>
          <w:szCs w:val="24"/>
        </w:rPr>
      </w:pPr>
      <w:r w:rsidRPr="003B78FF">
        <w:rPr>
          <w:rFonts w:cs="Arial"/>
          <w:b/>
          <w:sz w:val="24"/>
          <w:szCs w:val="24"/>
        </w:rPr>
        <w:t>_</w:t>
      </w:r>
      <w:r w:rsidR="006809FF">
        <w:rPr>
          <w:rFonts w:cs="Arial"/>
          <w:b/>
          <w:sz w:val="24"/>
          <w:szCs w:val="24"/>
        </w:rPr>
        <w:t>4</w:t>
      </w:r>
      <w:r w:rsidR="008805A2" w:rsidRPr="003B78FF">
        <w:rPr>
          <w:rFonts w:cs="Arial"/>
          <w:b/>
          <w:sz w:val="24"/>
          <w:szCs w:val="24"/>
        </w:rPr>
        <w:t>.4</w:t>
      </w:r>
      <w:r w:rsidR="0067493E" w:rsidRPr="003B78FF">
        <w:rPr>
          <w:rFonts w:cs="Arial"/>
          <w:b/>
          <w:sz w:val="24"/>
          <w:szCs w:val="24"/>
        </w:rPr>
        <w:t xml:space="preserve">. </w:t>
      </w:r>
      <w:r w:rsidR="005D4E3F" w:rsidRPr="003B78FF">
        <w:rPr>
          <w:rFonts w:cs="Arial"/>
          <w:b/>
          <w:sz w:val="24"/>
          <w:szCs w:val="24"/>
        </w:rPr>
        <w:t>EXPL</w:t>
      </w:r>
      <w:r w:rsidR="008805A2" w:rsidRPr="003B78FF">
        <w:rPr>
          <w:rFonts w:cs="Arial"/>
          <w:b/>
          <w:sz w:val="24"/>
          <w:szCs w:val="24"/>
        </w:rPr>
        <w:t xml:space="preserve">ICACION DE LAS </w:t>
      </w:r>
      <w:r w:rsidR="000F0A53" w:rsidRPr="003B78FF">
        <w:rPr>
          <w:rFonts w:cs="Arial"/>
          <w:b/>
          <w:sz w:val="24"/>
          <w:szCs w:val="24"/>
        </w:rPr>
        <w:t>SANCIONES POSIBLES</w:t>
      </w:r>
      <w:r w:rsidRPr="003B78FF">
        <w:rPr>
          <w:rFonts w:cs="Arial"/>
          <w:b/>
          <w:sz w:val="24"/>
          <w:szCs w:val="24"/>
        </w:rPr>
        <w:t xml:space="preserve">: </w:t>
      </w:r>
    </w:p>
    <w:p w14:paraId="6D4565C4" w14:textId="77777777" w:rsidR="006534BA" w:rsidRPr="003B78FF" w:rsidRDefault="00774097" w:rsidP="0065670F">
      <w:pPr>
        <w:pStyle w:val="ListParagraph2"/>
        <w:ind w:left="0"/>
        <w:jc w:val="both"/>
        <w:rPr>
          <w:rFonts w:ascii="Arial" w:eastAsia="Times New Roman" w:hAnsi="Arial" w:cs="Arial"/>
          <w:sz w:val="24"/>
          <w:szCs w:val="24"/>
          <w:lang w:val="es-ES"/>
        </w:rPr>
      </w:pPr>
      <w:r w:rsidRPr="003B78FF">
        <w:rPr>
          <w:rFonts w:ascii="Arial" w:eastAsia="Times New Roman" w:hAnsi="Arial" w:cs="Arial"/>
          <w:sz w:val="24"/>
          <w:szCs w:val="24"/>
          <w:lang w:val="es-ES"/>
        </w:rPr>
        <w:t>Los padres de familia deben hablar con su hi</w:t>
      </w:r>
      <w:r w:rsidR="00292E7F" w:rsidRPr="003B78FF">
        <w:rPr>
          <w:rFonts w:ascii="Arial" w:eastAsia="Times New Roman" w:hAnsi="Arial" w:cs="Arial"/>
          <w:sz w:val="24"/>
          <w:szCs w:val="24"/>
          <w:lang w:val="es-ES"/>
        </w:rPr>
        <w:t>jo</w:t>
      </w:r>
      <w:r w:rsidRPr="003B78FF">
        <w:rPr>
          <w:rFonts w:ascii="Arial" w:eastAsia="Times New Roman" w:hAnsi="Arial" w:cs="Arial"/>
          <w:sz w:val="24"/>
          <w:szCs w:val="24"/>
          <w:lang w:val="es-ES"/>
        </w:rPr>
        <w:t xml:space="preserve"> sobre la situación presentada,  comprometerse con el acatamiento de la sanción  y garantizar el cumplimiento del plan de trabajo exigido (de ser aplicable).</w:t>
      </w:r>
    </w:p>
    <w:p w14:paraId="433F7280" w14:textId="77777777" w:rsidR="006526C5" w:rsidRDefault="00306FFE" w:rsidP="006526C5">
      <w:pPr>
        <w:pStyle w:val="BodyText"/>
        <w:rPr>
          <w:rFonts w:cs="Arial"/>
          <w:sz w:val="24"/>
          <w:szCs w:val="24"/>
        </w:rPr>
      </w:pPr>
      <w:r w:rsidRPr="003B78FF">
        <w:rPr>
          <w:rFonts w:cs="Arial"/>
          <w:sz w:val="24"/>
          <w:szCs w:val="24"/>
        </w:rPr>
        <w:t>_</w:t>
      </w:r>
      <w:r w:rsidR="006809FF">
        <w:rPr>
          <w:rFonts w:cs="Arial"/>
          <w:sz w:val="24"/>
          <w:szCs w:val="24"/>
        </w:rPr>
        <w:t>4</w:t>
      </w:r>
      <w:r w:rsidR="009177BE" w:rsidRPr="003B78FF">
        <w:rPr>
          <w:rFonts w:cs="Arial"/>
          <w:sz w:val="24"/>
          <w:szCs w:val="24"/>
        </w:rPr>
        <w:t>.</w:t>
      </w:r>
      <w:r w:rsidR="008805A2" w:rsidRPr="003B78FF">
        <w:rPr>
          <w:rFonts w:cs="Arial"/>
          <w:sz w:val="24"/>
          <w:szCs w:val="24"/>
        </w:rPr>
        <w:t>4</w:t>
      </w:r>
      <w:r w:rsidR="004D6B62" w:rsidRPr="003B78FF">
        <w:rPr>
          <w:rFonts w:cs="Arial"/>
          <w:sz w:val="24"/>
          <w:szCs w:val="24"/>
        </w:rPr>
        <w:t>.</w:t>
      </w:r>
      <w:r w:rsidR="009177BE" w:rsidRPr="003B78FF">
        <w:rPr>
          <w:rFonts w:cs="Arial"/>
          <w:sz w:val="24"/>
          <w:szCs w:val="24"/>
        </w:rPr>
        <w:t>1</w:t>
      </w:r>
      <w:r w:rsidR="008805A2" w:rsidRPr="003B78FF">
        <w:rPr>
          <w:rFonts w:cs="Arial"/>
          <w:sz w:val="24"/>
          <w:szCs w:val="24"/>
        </w:rPr>
        <w:t>.</w:t>
      </w:r>
      <w:r w:rsidR="00613493" w:rsidRPr="003B78FF">
        <w:rPr>
          <w:rFonts w:cs="Arial"/>
          <w:sz w:val="24"/>
          <w:szCs w:val="24"/>
        </w:rPr>
        <w:t xml:space="preserve">La Detención </w:t>
      </w:r>
      <w:r w:rsidR="000F0A53" w:rsidRPr="003B78FF">
        <w:rPr>
          <w:rFonts w:cs="Arial"/>
          <w:i/>
          <w:sz w:val="24"/>
          <w:szCs w:val="24"/>
        </w:rPr>
        <w:t>(</w:t>
      </w:r>
      <w:proofErr w:type="spellStart"/>
      <w:r w:rsidR="000F0A53" w:rsidRPr="003B78FF">
        <w:rPr>
          <w:rFonts w:cs="Arial"/>
          <w:i/>
          <w:sz w:val="24"/>
          <w:szCs w:val="24"/>
        </w:rPr>
        <w:t>Detention</w:t>
      </w:r>
      <w:proofErr w:type="spellEnd"/>
      <w:r w:rsidR="000F0A53" w:rsidRPr="003B78FF">
        <w:rPr>
          <w:rFonts w:cs="Arial"/>
          <w:i/>
          <w:sz w:val="24"/>
          <w:szCs w:val="24"/>
        </w:rPr>
        <w:t>)</w:t>
      </w:r>
      <w:r w:rsidR="000F0A53" w:rsidRPr="003B78FF">
        <w:rPr>
          <w:rFonts w:cs="Arial"/>
          <w:sz w:val="24"/>
          <w:szCs w:val="24"/>
        </w:rPr>
        <w:t xml:space="preserve"> </w:t>
      </w:r>
      <w:r w:rsidR="00613493" w:rsidRPr="003B78FF">
        <w:rPr>
          <w:rFonts w:cs="Arial"/>
          <w:sz w:val="24"/>
          <w:szCs w:val="24"/>
        </w:rPr>
        <w:t xml:space="preserve">es una sanción disciplinaria consistente en quedarse después del horario de clases, en </w:t>
      </w:r>
      <w:r w:rsidR="00D04325" w:rsidRPr="003B78FF">
        <w:rPr>
          <w:rFonts w:cs="Arial"/>
          <w:sz w:val="24"/>
          <w:szCs w:val="24"/>
        </w:rPr>
        <w:t xml:space="preserve">una </w:t>
      </w:r>
      <w:r w:rsidR="006526C5">
        <w:rPr>
          <w:rFonts w:cs="Arial"/>
          <w:sz w:val="24"/>
          <w:szCs w:val="24"/>
        </w:rPr>
        <w:t xml:space="preserve">jornada extracurricular. </w:t>
      </w:r>
    </w:p>
    <w:p w14:paraId="1B789D77" w14:textId="663A5CEF" w:rsidR="006526C5" w:rsidRDefault="006526C5" w:rsidP="006526C5">
      <w:pPr>
        <w:pStyle w:val="BodyText"/>
        <w:rPr>
          <w:rFonts w:cs="Arial"/>
          <w:sz w:val="24"/>
          <w:szCs w:val="24"/>
        </w:rPr>
      </w:pPr>
      <w:r w:rsidRPr="006526C5">
        <w:rPr>
          <w:rFonts w:cs="Arial"/>
          <w:sz w:val="24"/>
          <w:szCs w:val="24"/>
          <w:highlight w:val="yellow"/>
        </w:rPr>
        <w:t xml:space="preserve">En bachillerato podrá aplicarse la detención durante una parte del periodo </w:t>
      </w:r>
      <w:r>
        <w:rPr>
          <w:rFonts w:cs="Arial"/>
          <w:sz w:val="24"/>
          <w:szCs w:val="24"/>
          <w:highlight w:val="yellow"/>
        </w:rPr>
        <w:t>asignado</w:t>
      </w:r>
      <w:r w:rsidRPr="006526C5">
        <w:rPr>
          <w:rFonts w:cs="Arial"/>
          <w:sz w:val="24"/>
          <w:szCs w:val="24"/>
          <w:highlight w:val="yellow"/>
        </w:rPr>
        <w:t xml:space="preserve"> para el almuerzo (</w:t>
      </w:r>
      <w:r w:rsidRPr="006526C5">
        <w:rPr>
          <w:rFonts w:cs="Arial"/>
          <w:i/>
          <w:sz w:val="24"/>
          <w:szCs w:val="24"/>
          <w:highlight w:val="yellow"/>
        </w:rPr>
        <w:t xml:space="preserve">Lunch </w:t>
      </w:r>
      <w:proofErr w:type="spellStart"/>
      <w:r w:rsidRPr="006526C5">
        <w:rPr>
          <w:rFonts w:cs="Arial"/>
          <w:i/>
          <w:sz w:val="24"/>
          <w:szCs w:val="24"/>
          <w:highlight w:val="yellow"/>
        </w:rPr>
        <w:t>Detention</w:t>
      </w:r>
      <w:proofErr w:type="spellEnd"/>
      <w:r w:rsidRPr="006526C5">
        <w:rPr>
          <w:rFonts w:cs="Arial"/>
          <w:sz w:val="24"/>
          <w:szCs w:val="24"/>
          <w:highlight w:val="yellow"/>
        </w:rPr>
        <w:t>). Los docentes se asegurarán que los estudiantes dispongan del tiempo suficiente para almorzar</w:t>
      </w:r>
      <w:r>
        <w:rPr>
          <w:rFonts w:cs="Arial"/>
          <w:sz w:val="24"/>
          <w:szCs w:val="24"/>
        </w:rPr>
        <w:t>.</w:t>
      </w:r>
    </w:p>
    <w:p w14:paraId="253AFC72"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8805A2" w:rsidRPr="003B78FF">
        <w:rPr>
          <w:rFonts w:cs="Arial"/>
          <w:sz w:val="24"/>
          <w:szCs w:val="24"/>
        </w:rPr>
        <w:t>4</w:t>
      </w:r>
      <w:r w:rsidR="0067493E" w:rsidRPr="003B78FF">
        <w:rPr>
          <w:rFonts w:cs="Arial"/>
          <w:sz w:val="24"/>
          <w:szCs w:val="24"/>
        </w:rPr>
        <w:t>.</w:t>
      </w:r>
      <w:r w:rsidRPr="003B78FF">
        <w:rPr>
          <w:rFonts w:cs="Arial"/>
          <w:sz w:val="24"/>
          <w:szCs w:val="24"/>
        </w:rPr>
        <w:t>2 Suspensión del Servicio de Transporte.</w:t>
      </w:r>
    </w:p>
    <w:p w14:paraId="10D239C3" w14:textId="59CDCF77" w:rsidR="009E5BC3" w:rsidRPr="003B78FF" w:rsidRDefault="00613493" w:rsidP="00BA35AC">
      <w:pPr>
        <w:pStyle w:val="BodyText"/>
        <w:rPr>
          <w:rFonts w:eastAsia="Arial" w:cs="Arial"/>
          <w:sz w:val="24"/>
          <w:szCs w:val="24"/>
        </w:rPr>
      </w:pPr>
      <w:r w:rsidRPr="003B78FF">
        <w:rPr>
          <w:rFonts w:eastAsia="Arial" w:cs="Arial"/>
          <w:bCs/>
          <w:sz w:val="24"/>
          <w:szCs w:val="24"/>
          <w:lang w:val="es-ES_tradnl"/>
        </w:rPr>
        <w:t xml:space="preserve">El estudiante podrá ser </w:t>
      </w:r>
      <w:r w:rsidRPr="003B78FF">
        <w:rPr>
          <w:rFonts w:eastAsia="Arial" w:cs="Arial"/>
          <w:sz w:val="24"/>
          <w:szCs w:val="24"/>
        </w:rPr>
        <w:t>suspendido/a  del servicio de transporte de manera temporal o definitiva</w:t>
      </w:r>
      <w:r w:rsidR="000F0A53" w:rsidRPr="003B78FF">
        <w:rPr>
          <w:rFonts w:eastAsia="Arial" w:cs="Arial"/>
          <w:sz w:val="24"/>
          <w:szCs w:val="24"/>
        </w:rPr>
        <w:t>,</w:t>
      </w:r>
      <w:r w:rsidRPr="003B78FF">
        <w:rPr>
          <w:rFonts w:eastAsia="Arial" w:cs="Arial"/>
          <w:sz w:val="24"/>
          <w:szCs w:val="24"/>
        </w:rPr>
        <w:t xml:space="preserve">  después de haberse llevado a cabo el proceso disciplinario.</w:t>
      </w:r>
    </w:p>
    <w:p w14:paraId="2D7F4FD2" w14:textId="77777777" w:rsidR="00153BD4" w:rsidRPr="003B78FF" w:rsidRDefault="00613493" w:rsidP="00BA35AC">
      <w:pPr>
        <w:pStyle w:val="BodyText"/>
        <w:rPr>
          <w:rFonts w:eastAsia="Arial" w:cs="Arial"/>
          <w:sz w:val="24"/>
          <w:szCs w:val="24"/>
        </w:rPr>
      </w:pPr>
      <w:r w:rsidRPr="003B78FF">
        <w:rPr>
          <w:rFonts w:eastAsia="Arial" w:cs="Arial"/>
          <w:sz w:val="24"/>
          <w:szCs w:val="24"/>
        </w:rPr>
        <w:t>_</w:t>
      </w:r>
      <w:r w:rsidR="006809FF">
        <w:rPr>
          <w:rFonts w:eastAsia="Arial" w:cs="Arial"/>
          <w:sz w:val="24"/>
          <w:szCs w:val="24"/>
        </w:rPr>
        <w:t>4</w:t>
      </w:r>
      <w:r w:rsidRPr="003B78FF">
        <w:rPr>
          <w:rFonts w:eastAsia="Arial" w:cs="Arial"/>
          <w:sz w:val="24"/>
          <w:szCs w:val="24"/>
        </w:rPr>
        <w:t>.</w:t>
      </w:r>
      <w:r w:rsidR="008805A2" w:rsidRPr="003B78FF">
        <w:rPr>
          <w:rFonts w:eastAsia="Arial" w:cs="Arial"/>
          <w:sz w:val="24"/>
          <w:szCs w:val="24"/>
        </w:rPr>
        <w:t>4</w:t>
      </w:r>
      <w:r w:rsidR="0067493E" w:rsidRPr="003B78FF">
        <w:rPr>
          <w:rFonts w:eastAsia="Arial" w:cs="Arial"/>
          <w:sz w:val="24"/>
          <w:szCs w:val="24"/>
        </w:rPr>
        <w:t>.</w:t>
      </w:r>
      <w:r w:rsidRPr="003B78FF">
        <w:rPr>
          <w:rFonts w:eastAsia="Arial" w:cs="Arial"/>
          <w:sz w:val="24"/>
          <w:szCs w:val="24"/>
        </w:rPr>
        <w:t>3 Suspensión de  Actividades Extracurriculares. En adición a las sanciones disciplinarias a que hubiere lugar, el estu</w:t>
      </w:r>
      <w:r w:rsidR="00B844D6">
        <w:rPr>
          <w:rFonts w:eastAsia="Arial" w:cs="Arial"/>
          <w:sz w:val="24"/>
          <w:szCs w:val="24"/>
        </w:rPr>
        <w:t xml:space="preserve">diante podrá ser suspendido </w:t>
      </w:r>
      <w:r w:rsidRPr="003B78FF">
        <w:rPr>
          <w:rFonts w:eastAsia="Arial" w:cs="Arial"/>
          <w:sz w:val="24"/>
          <w:szCs w:val="24"/>
        </w:rPr>
        <w:t xml:space="preserve">de la actividad de manera temporal o definitiva  después de haberse llevado a cabo el proceso disciplinario. </w:t>
      </w:r>
    </w:p>
    <w:p w14:paraId="0825E3CA"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8805A2" w:rsidRPr="003B78FF">
        <w:rPr>
          <w:rFonts w:cs="Arial"/>
          <w:sz w:val="24"/>
          <w:szCs w:val="24"/>
        </w:rPr>
        <w:t>4</w:t>
      </w:r>
      <w:r w:rsidR="00133996" w:rsidRPr="003B78FF">
        <w:rPr>
          <w:rFonts w:cs="Arial"/>
          <w:sz w:val="24"/>
          <w:szCs w:val="24"/>
        </w:rPr>
        <w:t>.</w:t>
      </w:r>
      <w:r w:rsidRPr="003B78FF">
        <w:rPr>
          <w:rFonts w:cs="Arial"/>
          <w:sz w:val="24"/>
          <w:szCs w:val="24"/>
        </w:rPr>
        <w:t xml:space="preserve">4 Suspensión Interna: Es una sanción disciplinaria consistente en asistir al Colegio y realizar un trabajo,  separado de sus compañeros,  en un área asignada. </w:t>
      </w:r>
    </w:p>
    <w:p w14:paraId="30A06E36"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8805A2" w:rsidRPr="003B78FF">
        <w:rPr>
          <w:rFonts w:cs="Arial"/>
          <w:sz w:val="24"/>
          <w:szCs w:val="24"/>
        </w:rPr>
        <w:t>4</w:t>
      </w:r>
      <w:r w:rsidR="00133996" w:rsidRPr="003B78FF">
        <w:rPr>
          <w:rFonts w:cs="Arial"/>
          <w:sz w:val="24"/>
          <w:szCs w:val="24"/>
        </w:rPr>
        <w:t>.</w:t>
      </w:r>
      <w:r w:rsidRPr="003B78FF">
        <w:rPr>
          <w:rFonts w:cs="Arial"/>
          <w:sz w:val="24"/>
          <w:szCs w:val="24"/>
        </w:rPr>
        <w:t xml:space="preserve">5 Suspensión Externa: Es una sanción disciplinaria consistente en prohibir al estudiante asistir uno o más días a las actividades del Colegio (curriculares y extracurriculares, tales como eventos deportivos y culturales, ceremonia de graduación, primeras comuniones, festivales, etc.). Implica la exclusión del servicio de transporte. </w:t>
      </w:r>
    </w:p>
    <w:p w14:paraId="15B0DF71" w14:textId="77777777" w:rsidR="00153BD4" w:rsidRPr="003B78FF" w:rsidRDefault="00613493" w:rsidP="00BA35AC">
      <w:pPr>
        <w:pStyle w:val="BodyText"/>
        <w:rPr>
          <w:rFonts w:cs="Arial"/>
          <w:sz w:val="24"/>
          <w:szCs w:val="24"/>
        </w:rPr>
      </w:pPr>
      <w:r w:rsidRPr="003B78FF">
        <w:rPr>
          <w:rFonts w:cs="Arial"/>
          <w:sz w:val="24"/>
          <w:szCs w:val="24"/>
        </w:rPr>
        <w:t xml:space="preserve">El estudiante es totalmente responsable de los trabajos, tareas, o trabajo de servicio comunitario, etc., que sean asignados, los cuales deberá reportar </w:t>
      </w:r>
      <w:r w:rsidR="0067132D" w:rsidRPr="003B78FF">
        <w:rPr>
          <w:rFonts w:cs="Arial"/>
          <w:sz w:val="24"/>
          <w:szCs w:val="24"/>
        </w:rPr>
        <w:t>en la fecha asignada</w:t>
      </w:r>
      <w:proofErr w:type="gramStart"/>
      <w:r w:rsidR="0067132D" w:rsidRPr="003B78FF">
        <w:rPr>
          <w:rFonts w:cs="Arial"/>
          <w:sz w:val="24"/>
          <w:szCs w:val="24"/>
        </w:rPr>
        <w:t>.</w:t>
      </w:r>
      <w:r w:rsidRPr="003B78FF">
        <w:rPr>
          <w:rFonts w:cs="Arial"/>
          <w:sz w:val="24"/>
          <w:szCs w:val="24"/>
        </w:rPr>
        <w:t>.</w:t>
      </w:r>
      <w:proofErr w:type="gramEnd"/>
      <w:r w:rsidRPr="003B78FF">
        <w:rPr>
          <w:rFonts w:cs="Arial"/>
          <w:sz w:val="24"/>
          <w:szCs w:val="24"/>
        </w:rPr>
        <w:t xml:space="preserve"> </w:t>
      </w:r>
    </w:p>
    <w:p w14:paraId="3D78B304" w14:textId="77777777" w:rsidR="00153BD4" w:rsidRPr="003B78FF" w:rsidRDefault="0067132D" w:rsidP="00BA35AC">
      <w:pPr>
        <w:pStyle w:val="BodyText"/>
        <w:rPr>
          <w:rFonts w:cs="Arial"/>
          <w:sz w:val="24"/>
          <w:szCs w:val="24"/>
        </w:rPr>
      </w:pPr>
      <w:r w:rsidRPr="003B78FF">
        <w:rPr>
          <w:rFonts w:cs="Arial"/>
          <w:sz w:val="24"/>
          <w:szCs w:val="24"/>
        </w:rPr>
        <w:t xml:space="preserve">En Bachillerato, </w:t>
      </w:r>
      <w:r w:rsidR="006534BA" w:rsidRPr="003B78FF">
        <w:rPr>
          <w:rFonts w:cs="Arial"/>
          <w:sz w:val="24"/>
          <w:szCs w:val="24"/>
        </w:rPr>
        <w:t>los profesores entregarán</w:t>
      </w:r>
      <w:r w:rsidRPr="003B78FF">
        <w:rPr>
          <w:rFonts w:cs="Arial"/>
          <w:sz w:val="24"/>
          <w:szCs w:val="24"/>
        </w:rPr>
        <w:t xml:space="preserve"> un plan de trabajo </w:t>
      </w:r>
      <w:r w:rsidR="006534BA" w:rsidRPr="003B78FF">
        <w:rPr>
          <w:rFonts w:cs="Arial"/>
          <w:sz w:val="24"/>
          <w:szCs w:val="24"/>
        </w:rPr>
        <w:t>al alumno, el cual deberá entregar cumplido al día siguiente de su reincorporación a las clases normales.</w:t>
      </w:r>
    </w:p>
    <w:p w14:paraId="5A78666F" w14:textId="77777777" w:rsidR="00153BD4" w:rsidRPr="003B78FF" w:rsidRDefault="000B62DD" w:rsidP="00BA35AC">
      <w:pPr>
        <w:pStyle w:val="BodyText"/>
        <w:rPr>
          <w:rFonts w:cs="Arial"/>
          <w:sz w:val="24"/>
          <w:szCs w:val="24"/>
        </w:rPr>
      </w:pPr>
      <w:r w:rsidRPr="003B78FF">
        <w:rPr>
          <w:rFonts w:cs="Arial"/>
          <w:sz w:val="24"/>
          <w:szCs w:val="24"/>
        </w:rPr>
        <w:t>En todos los casos de suspensión del colegio o del servicio de transporte, se continuarán causando los costos  establecidos.</w:t>
      </w:r>
    </w:p>
    <w:p w14:paraId="57FEA330" w14:textId="7D60E78B" w:rsidR="00153BD4" w:rsidRPr="003B78FF" w:rsidRDefault="00613493" w:rsidP="00BA35AC">
      <w:pPr>
        <w:pStyle w:val="BodyText"/>
        <w:rPr>
          <w:rFonts w:cs="Arial"/>
          <w:sz w:val="24"/>
          <w:szCs w:val="24"/>
        </w:rPr>
      </w:pPr>
      <w:r w:rsidRPr="003B78FF">
        <w:rPr>
          <w:rFonts w:cs="Arial"/>
          <w:sz w:val="24"/>
          <w:szCs w:val="24"/>
        </w:rPr>
        <w:t>_</w:t>
      </w:r>
      <w:r w:rsidR="006809FF" w:rsidRPr="003C78CA">
        <w:rPr>
          <w:rFonts w:cs="Arial"/>
          <w:sz w:val="24"/>
          <w:szCs w:val="24"/>
        </w:rPr>
        <w:t>4</w:t>
      </w:r>
      <w:r w:rsidRPr="003C78CA">
        <w:rPr>
          <w:rFonts w:cs="Arial"/>
          <w:sz w:val="24"/>
          <w:szCs w:val="24"/>
        </w:rPr>
        <w:t>.</w:t>
      </w:r>
      <w:r w:rsidR="008805A2" w:rsidRPr="003C78CA">
        <w:rPr>
          <w:rFonts w:cs="Arial"/>
          <w:sz w:val="24"/>
          <w:szCs w:val="24"/>
        </w:rPr>
        <w:t>4</w:t>
      </w:r>
      <w:r w:rsidR="00D707B9" w:rsidRPr="003C78CA">
        <w:rPr>
          <w:rFonts w:cs="Arial"/>
          <w:sz w:val="24"/>
          <w:szCs w:val="24"/>
        </w:rPr>
        <w:t>.</w:t>
      </w:r>
      <w:r w:rsidRPr="003C78CA">
        <w:rPr>
          <w:rFonts w:cs="Arial"/>
          <w:sz w:val="24"/>
          <w:szCs w:val="24"/>
        </w:rPr>
        <w:t xml:space="preserve">6 </w:t>
      </w:r>
      <w:r w:rsidR="00E32FF1" w:rsidRPr="003C78CA">
        <w:rPr>
          <w:rFonts w:cs="Arial"/>
          <w:sz w:val="24"/>
          <w:szCs w:val="24"/>
        </w:rPr>
        <w:t>Condicionamiento de la Renovación de la Matrícula</w:t>
      </w:r>
      <w:r w:rsidRPr="003C78CA">
        <w:rPr>
          <w:rFonts w:cs="Arial"/>
          <w:sz w:val="24"/>
          <w:szCs w:val="24"/>
        </w:rPr>
        <w:t xml:space="preserve">: Es una sanción disciplinaria consistente en condicionar la </w:t>
      </w:r>
      <w:r w:rsidR="00E32FF1" w:rsidRPr="003C78CA">
        <w:rPr>
          <w:rFonts w:cs="Arial"/>
          <w:sz w:val="24"/>
          <w:szCs w:val="24"/>
        </w:rPr>
        <w:t xml:space="preserve">renovación </w:t>
      </w:r>
      <w:r w:rsidRPr="003C78CA">
        <w:rPr>
          <w:rFonts w:cs="Arial"/>
          <w:sz w:val="24"/>
          <w:szCs w:val="24"/>
        </w:rPr>
        <w:t>del contrato de matrícula a un comportamiento disciplinario ejemplar</w:t>
      </w:r>
      <w:r w:rsidR="00B72585">
        <w:rPr>
          <w:rFonts w:cs="Arial"/>
          <w:sz w:val="24"/>
          <w:szCs w:val="24"/>
        </w:rPr>
        <w:t xml:space="preserve"> </w:t>
      </w:r>
      <w:r w:rsidR="00B72585" w:rsidRPr="00B72585">
        <w:rPr>
          <w:rFonts w:cs="Arial"/>
          <w:sz w:val="24"/>
          <w:szCs w:val="24"/>
          <w:highlight w:val="yellow"/>
        </w:rPr>
        <w:t>y otras condiciones aplicables al caso</w:t>
      </w:r>
      <w:r w:rsidRPr="003C78CA">
        <w:rPr>
          <w:rFonts w:cs="Arial"/>
          <w:sz w:val="24"/>
          <w:szCs w:val="24"/>
        </w:rPr>
        <w:t>. Se extiende el periodo indicado</w:t>
      </w:r>
      <w:r w:rsidRPr="003B78FF">
        <w:rPr>
          <w:rFonts w:cs="Arial"/>
          <w:sz w:val="24"/>
          <w:szCs w:val="24"/>
        </w:rPr>
        <w:t xml:space="preserve"> por la sanción al siguiente año lectivo. </w:t>
      </w:r>
    </w:p>
    <w:p w14:paraId="5EC753BC" w14:textId="77777777" w:rsidR="00153BD4" w:rsidRPr="003B78FF" w:rsidRDefault="00613493" w:rsidP="00BA35AC">
      <w:pPr>
        <w:pStyle w:val="BodyText"/>
        <w:rPr>
          <w:rFonts w:cs="Arial"/>
          <w:sz w:val="24"/>
          <w:szCs w:val="24"/>
        </w:rPr>
      </w:pPr>
      <w:r w:rsidRPr="003B78FF">
        <w:rPr>
          <w:rFonts w:cs="Arial"/>
          <w:sz w:val="24"/>
          <w:szCs w:val="24"/>
        </w:rPr>
        <w:t>Se propicia un espacio de reflexión para que el estudiante comprenda lo sucedido, busque e implemente alternativas de solución, enmienda  o reparación y se comprometa a no repetir dicho comportamiento.</w:t>
      </w:r>
    </w:p>
    <w:p w14:paraId="1FE43156"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8805A2" w:rsidRPr="003B78FF">
        <w:rPr>
          <w:rFonts w:cs="Arial"/>
          <w:sz w:val="24"/>
          <w:szCs w:val="24"/>
        </w:rPr>
        <w:t>4</w:t>
      </w:r>
      <w:r w:rsidR="00D707B9" w:rsidRPr="003B78FF">
        <w:rPr>
          <w:rFonts w:cs="Arial"/>
          <w:sz w:val="24"/>
          <w:szCs w:val="24"/>
        </w:rPr>
        <w:t>.</w:t>
      </w:r>
      <w:r w:rsidRPr="003B78FF">
        <w:rPr>
          <w:rFonts w:cs="Arial"/>
          <w:sz w:val="24"/>
          <w:szCs w:val="24"/>
        </w:rPr>
        <w:t>7 No renovación de matrícula: Es una sanción disciplinaria consistente en no renovar la matrícula para el siguiente año lectivo.</w:t>
      </w:r>
    </w:p>
    <w:p w14:paraId="10456226" w14:textId="77777777" w:rsidR="00153BD4"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8805A2" w:rsidRPr="003B78FF">
        <w:rPr>
          <w:rFonts w:cs="Arial"/>
          <w:sz w:val="24"/>
          <w:szCs w:val="24"/>
        </w:rPr>
        <w:t>4</w:t>
      </w:r>
      <w:r w:rsidR="00D707B9" w:rsidRPr="003B78FF">
        <w:rPr>
          <w:rFonts w:cs="Arial"/>
          <w:sz w:val="24"/>
          <w:szCs w:val="24"/>
        </w:rPr>
        <w:t>.</w:t>
      </w:r>
      <w:r w:rsidRPr="003B78FF">
        <w:rPr>
          <w:rFonts w:cs="Arial"/>
          <w:sz w:val="24"/>
          <w:szCs w:val="24"/>
        </w:rPr>
        <w:t xml:space="preserve">8 </w:t>
      </w:r>
      <w:r w:rsidR="00B307FF" w:rsidRPr="00DB23E2">
        <w:rPr>
          <w:rFonts w:cs="Arial"/>
          <w:sz w:val="24"/>
          <w:szCs w:val="24"/>
        </w:rPr>
        <w:t>Desescolarizació</w:t>
      </w:r>
      <w:r w:rsidR="00BA51C5" w:rsidRPr="00DB23E2">
        <w:rPr>
          <w:rFonts w:cs="Arial"/>
          <w:sz w:val="24"/>
          <w:szCs w:val="24"/>
        </w:rPr>
        <w:t>n:</w:t>
      </w:r>
      <w:r w:rsidR="00BA51C5" w:rsidRPr="003E3F59">
        <w:rPr>
          <w:rFonts w:cs="Arial"/>
          <w:sz w:val="24"/>
          <w:szCs w:val="24"/>
        </w:rPr>
        <w:t xml:space="preserve"> </w:t>
      </w:r>
      <w:r w:rsidR="00BA51C5" w:rsidRPr="003B78FF">
        <w:rPr>
          <w:rFonts w:cs="Arial"/>
          <w:sz w:val="24"/>
          <w:szCs w:val="24"/>
        </w:rPr>
        <w:t>Es una sanción disciplinaria consistente en</w:t>
      </w:r>
      <w:r w:rsidR="00BA51C5">
        <w:rPr>
          <w:rFonts w:cs="Arial"/>
          <w:sz w:val="24"/>
          <w:szCs w:val="24"/>
        </w:rPr>
        <w:t xml:space="preserve"> no renovación de matrícula, permitiendo al estudiante terminar su año escolar vigente en forma no presencial. </w:t>
      </w:r>
    </w:p>
    <w:p w14:paraId="50D2FE3B" w14:textId="77777777" w:rsidR="003E3F59" w:rsidRPr="003B78FF" w:rsidRDefault="003C78CA" w:rsidP="003C78CA">
      <w:pPr>
        <w:pStyle w:val="BodyText"/>
        <w:rPr>
          <w:rFonts w:cs="Arial"/>
          <w:sz w:val="24"/>
          <w:szCs w:val="24"/>
        </w:rPr>
      </w:pPr>
      <w:r>
        <w:rPr>
          <w:rFonts w:cs="Arial"/>
          <w:sz w:val="24"/>
          <w:szCs w:val="24"/>
        </w:rPr>
        <w:t>_</w:t>
      </w:r>
      <w:r w:rsidR="003E3F59">
        <w:rPr>
          <w:rFonts w:cs="Arial"/>
          <w:sz w:val="24"/>
          <w:szCs w:val="24"/>
        </w:rPr>
        <w:t xml:space="preserve">4.4.9 </w:t>
      </w:r>
      <w:r w:rsidR="00BA51C5" w:rsidRPr="003B78FF">
        <w:rPr>
          <w:rFonts w:cs="Arial"/>
          <w:sz w:val="24"/>
          <w:szCs w:val="24"/>
        </w:rPr>
        <w:t>Cancelación de matrícula: Es una sanción disciplinaria consistente en la cancelación inmediata de la matrícula.</w:t>
      </w:r>
    </w:p>
    <w:p w14:paraId="497000A3" w14:textId="77777777" w:rsidR="009A1D85" w:rsidRDefault="009A1D85" w:rsidP="00BA35AC">
      <w:pPr>
        <w:pStyle w:val="BodyText"/>
        <w:rPr>
          <w:rFonts w:cs="Arial"/>
          <w:b/>
          <w:sz w:val="24"/>
          <w:szCs w:val="24"/>
        </w:rPr>
      </w:pPr>
    </w:p>
    <w:p w14:paraId="68D559EF" w14:textId="77777777" w:rsidR="00153BD4" w:rsidRPr="003B78FF" w:rsidRDefault="00613493" w:rsidP="00BA35AC">
      <w:pPr>
        <w:pStyle w:val="BodyText"/>
        <w:rPr>
          <w:rFonts w:cs="Arial"/>
          <w:b/>
          <w:sz w:val="24"/>
          <w:szCs w:val="24"/>
        </w:rPr>
      </w:pPr>
      <w:r w:rsidRPr="003B78FF">
        <w:rPr>
          <w:rFonts w:cs="Arial"/>
          <w:b/>
          <w:sz w:val="24"/>
          <w:szCs w:val="24"/>
        </w:rPr>
        <w:t>_</w:t>
      </w:r>
      <w:r w:rsidR="006809FF">
        <w:rPr>
          <w:rFonts w:cs="Arial"/>
          <w:b/>
          <w:sz w:val="24"/>
          <w:szCs w:val="24"/>
        </w:rPr>
        <w:t>4</w:t>
      </w:r>
      <w:r w:rsidRPr="003B78FF">
        <w:rPr>
          <w:rFonts w:cs="Arial"/>
          <w:b/>
          <w:sz w:val="24"/>
          <w:szCs w:val="24"/>
        </w:rPr>
        <w:t>.</w:t>
      </w:r>
      <w:r w:rsidR="005A6520" w:rsidRPr="003B78FF">
        <w:rPr>
          <w:rFonts w:cs="Arial"/>
          <w:b/>
          <w:sz w:val="24"/>
          <w:szCs w:val="24"/>
        </w:rPr>
        <w:t>5</w:t>
      </w:r>
      <w:r w:rsidR="004E7AEB" w:rsidRPr="003B78FF">
        <w:rPr>
          <w:rFonts w:cs="Arial"/>
          <w:b/>
          <w:sz w:val="24"/>
          <w:szCs w:val="24"/>
        </w:rPr>
        <w:t xml:space="preserve"> </w:t>
      </w:r>
      <w:r w:rsidR="00DE4AAD">
        <w:rPr>
          <w:rFonts w:cs="Arial"/>
          <w:b/>
          <w:sz w:val="24"/>
          <w:szCs w:val="24"/>
        </w:rPr>
        <w:t>RECURSOS</w:t>
      </w:r>
      <w:r w:rsidR="006809FF">
        <w:rPr>
          <w:rFonts w:cs="Arial"/>
          <w:b/>
          <w:sz w:val="24"/>
          <w:szCs w:val="24"/>
        </w:rPr>
        <w:t xml:space="preserve"> </w:t>
      </w:r>
    </w:p>
    <w:p w14:paraId="5BE8152B"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5A6520" w:rsidRPr="003B78FF">
        <w:rPr>
          <w:rFonts w:cs="Arial"/>
          <w:sz w:val="24"/>
          <w:szCs w:val="24"/>
        </w:rPr>
        <w:t>5</w:t>
      </w:r>
      <w:r w:rsidR="004E7AEB" w:rsidRPr="003B78FF">
        <w:rPr>
          <w:rFonts w:cs="Arial"/>
          <w:sz w:val="24"/>
          <w:szCs w:val="24"/>
        </w:rPr>
        <w:t>.1</w:t>
      </w:r>
      <w:r w:rsidRPr="003B78FF">
        <w:rPr>
          <w:rFonts w:cs="Arial"/>
          <w:sz w:val="24"/>
          <w:szCs w:val="24"/>
        </w:rPr>
        <w:t xml:space="preserve"> Reposición: Contra las Resoluciones adoptadas por el </w:t>
      </w:r>
      <w:r w:rsidR="00E32FF1">
        <w:rPr>
          <w:rFonts w:cs="Arial"/>
          <w:sz w:val="24"/>
          <w:szCs w:val="24"/>
        </w:rPr>
        <w:t xml:space="preserve">Docente, </w:t>
      </w:r>
      <w:r w:rsidR="003E3F59">
        <w:rPr>
          <w:rFonts w:cs="Arial"/>
          <w:sz w:val="24"/>
          <w:szCs w:val="24"/>
        </w:rPr>
        <w:t>Jefe de Sección, Rector</w:t>
      </w:r>
      <w:r w:rsidR="006534BA" w:rsidRPr="003B78FF">
        <w:rPr>
          <w:rFonts w:cs="Arial"/>
          <w:sz w:val="24"/>
          <w:szCs w:val="24"/>
        </w:rPr>
        <w:t xml:space="preserve">, o Consejo </w:t>
      </w:r>
      <w:r w:rsidRPr="003B78FF">
        <w:rPr>
          <w:rFonts w:cs="Arial"/>
          <w:sz w:val="24"/>
          <w:szCs w:val="24"/>
        </w:rPr>
        <w:t>Directivo</w:t>
      </w:r>
      <w:r w:rsidR="00E53DBA">
        <w:rPr>
          <w:rFonts w:cs="Arial"/>
          <w:sz w:val="24"/>
          <w:szCs w:val="24"/>
        </w:rPr>
        <w:t xml:space="preserve"> puede interponerse Recurso de R</w:t>
      </w:r>
      <w:r w:rsidRPr="003B78FF">
        <w:rPr>
          <w:rFonts w:cs="Arial"/>
          <w:sz w:val="24"/>
          <w:szCs w:val="24"/>
        </w:rPr>
        <w:t xml:space="preserve">eposición ante el organismo que impuso la sanción. Para ello </w:t>
      </w:r>
      <w:r w:rsidR="006534BA" w:rsidRPr="003B78FF">
        <w:rPr>
          <w:rFonts w:cs="Arial"/>
          <w:sz w:val="24"/>
          <w:szCs w:val="24"/>
        </w:rPr>
        <w:t xml:space="preserve">se </w:t>
      </w:r>
      <w:r w:rsidRPr="003B78FF">
        <w:rPr>
          <w:rFonts w:cs="Arial"/>
          <w:sz w:val="24"/>
          <w:szCs w:val="24"/>
        </w:rPr>
        <w:t xml:space="preserve">cuenta con un plazo de cinco días </w:t>
      </w:r>
      <w:r w:rsidR="006534BA" w:rsidRPr="003B78FF">
        <w:rPr>
          <w:rFonts w:cs="Arial"/>
          <w:sz w:val="24"/>
          <w:szCs w:val="24"/>
        </w:rPr>
        <w:t xml:space="preserve">hábiles </w:t>
      </w:r>
      <w:r w:rsidRPr="003B78FF">
        <w:rPr>
          <w:rFonts w:cs="Arial"/>
          <w:sz w:val="24"/>
          <w:szCs w:val="24"/>
        </w:rPr>
        <w:t>a partir de la fecha de comunicación de la sanción.</w:t>
      </w:r>
    </w:p>
    <w:p w14:paraId="7180E94F"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5A6520" w:rsidRPr="003B78FF">
        <w:rPr>
          <w:rFonts w:cs="Arial"/>
          <w:sz w:val="24"/>
          <w:szCs w:val="24"/>
        </w:rPr>
        <w:t>5</w:t>
      </w:r>
      <w:r w:rsidR="004E7AEB" w:rsidRPr="003B78FF">
        <w:rPr>
          <w:rFonts w:cs="Arial"/>
          <w:sz w:val="24"/>
          <w:szCs w:val="24"/>
        </w:rPr>
        <w:t>.2</w:t>
      </w:r>
      <w:r w:rsidRPr="003B78FF">
        <w:rPr>
          <w:rFonts w:cs="Arial"/>
          <w:sz w:val="24"/>
          <w:szCs w:val="24"/>
        </w:rPr>
        <w:t xml:space="preserve"> Apelación: Si la respuesta ante el recurso de reposición es negativa por parte del órgano sancionador, el estudiante </w:t>
      </w:r>
      <w:r w:rsidR="006534BA" w:rsidRPr="003B78FF">
        <w:rPr>
          <w:rFonts w:cs="Arial"/>
          <w:sz w:val="24"/>
          <w:szCs w:val="24"/>
        </w:rPr>
        <w:t xml:space="preserve">y sus padres </w:t>
      </w:r>
      <w:r w:rsidRPr="003B78FF">
        <w:rPr>
          <w:rFonts w:cs="Arial"/>
          <w:sz w:val="24"/>
          <w:szCs w:val="24"/>
        </w:rPr>
        <w:t>puede interponer recurso de apelación ante la instancia inmediatamente superior. Se cuenta con un plazo de cinco días a partir de la fecha de respuesta al recurso de reposición.</w:t>
      </w:r>
    </w:p>
    <w:p w14:paraId="5CD19339" w14:textId="77777777" w:rsidR="00060326" w:rsidRDefault="00060326" w:rsidP="00BA35AC">
      <w:pPr>
        <w:pStyle w:val="BodyText"/>
        <w:rPr>
          <w:rFonts w:cs="Arial"/>
          <w:bCs/>
          <w:sz w:val="24"/>
          <w:szCs w:val="24"/>
        </w:rPr>
      </w:pPr>
    </w:p>
    <w:p w14:paraId="143D4E05" w14:textId="6658E611" w:rsidR="00D70551" w:rsidRPr="00D70551" w:rsidRDefault="00D70551" w:rsidP="006C1A6B">
      <w:pPr>
        <w:pStyle w:val="BodyText"/>
        <w:rPr>
          <w:rFonts w:cs="Arial"/>
          <w:i/>
          <w:sz w:val="23"/>
          <w:szCs w:val="23"/>
          <w:lang w:val="es-CO" w:eastAsia="es-CO"/>
        </w:rPr>
      </w:pPr>
    </w:p>
    <w:p w14:paraId="6D185F67" w14:textId="24C9E213" w:rsidR="00153BD4" w:rsidRPr="006526C5" w:rsidRDefault="006C1A6B" w:rsidP="00BA35AC">
      <w:pPr>
        <w:pStyle w:val="BodyText"/>
        <w:rPr>
          <w:rFonts w:cs="Arial"/>
          <w:color w:val="FF0000"/>
          <w:sz w:val="24"/>
          <w:szCs w:val="24"/>
          <w:lang w:val="es-CO"/>
        </w:rPr>
      </w:pPr>
      <w:r w:rsidRPr="006526C5">
        <w:rPr>
          <w:rFonts w:cs="Arial"/>
          <w:color w:val="FF0000"/>
          <w:sz w:val="24"/>
          <w:szCs w:val="24"/>
          <w:lang w:val="es-CO"/>
        </w:rPr>
        <w:t>(</w:t>
      </w:r>
      <w:proofErr w:type="gramStart"/>
      <w:r w:rsidRPr="006526C5">
        <w:rPr>
          <w:rFonts w:cs="Arial"/>
          <w:color w:val="FF0000"/>
          <w:sz w:val="24"/>
          <w:szCs w:val="24"/>
          <w:lang w:val="es-CO"/>
        </w:rPr>
        <w:t>vamos</w:t>
      </w:r>
      <w:proofErr w:type="gramEnd"/>
      <w:r w:rsidRPr="006526C5">
        <w:rPr>
          <w:rFonts w:cs="Arial"/>
          <w:color w:val="FF0000"/>
          <w:sz w:val="24"/>
          <w:szCs w:val="24"/>
          <w:lang w:val="es-CO"/>
        </w:rPr>
        <w:t xml:space="preserve"> hasta aquí)</w:t>
      </w:r>
    </w:p>
    <w:p w14:paraId="5A4B05A5" w14:textId="77777777" w:rsidR="004C2D6B" w:rsidRDefault="004C2D6B" w:rsidP="004C2D6B">
      <w:pPr>
        <w:pStyle w:val="BodyText"/>
        <w:rPr>
          <w:rFonts w:cs="Arial"/>
          <w:sz w:val="24"/>
          <w:szCs w:val="24"/>
          <w:lang w:val="es-CO"/>
        </w:rPr>
      </w:pPr>
    </w:p>
    <w:p w14:paraId="0B248168" w14:textId="77777777" w:rsidR="004C2D6B" w:rsidRPr="003B4BF4" w:rsidRDefault="004C2D6B" w:rsidP="004C2D6B">
      <w:pPr>
        <w:ind w:left="360"/>
        <w:jc w:val="both"/>
        <w:rPr>
          <w:rFonts w:ascii="Arial" w:hAnsi="Arial" w:cs="Arial"/>
          <w:sz w:val="23"/>
          <w:szCs w:val="23"/>
          <w:lang w:val="es-CO" w:eastAsia="es-CO"/>
        </w:rPr>
      </w:pPr>
      <w:r w:rsidRPr="70C44B55">
        <w:rPr>
          <w:rFonts w:ascii="Arial" w:eastAsia="Arial" w:hAnsi="Arial" w:cs="Arial"/>
          <w:lang w:val="es-ES"/>
        </w:rPr>
        <w:t xml:space="preserve">El </w:t>
      </w:r>
      <w:proofErr w:type="spellStart"/>
      <w:r w:rsidRPr="70C44B55">
        <w:rPr>
          <w:rFonts w:ascii="Arial" w:eastAsia="Arial" w:hAnsi="Arial" w:cs="Arial"/>
          <w:lang w:val="es-ES"/>
        </w:rPr>
        <w:t>Dcto</w:t>
      </w:r>
      <w:proofErr w:type="spellEnd"/>
      <w:r w:rsidRPr="70C44B55">
        <w:rPr>
          <w:rFonts w:ascii="Arial" w:eastAsia="Arial" w:hAnsi="Arial" w:cs="Arial"/>
          <w:lang w:val="es-ES"/>
        </w:rPr>
        <w:t xml:space="preserve"> 1965 (art. 41): establece que los</w:t>
      </w:r>
      <w:r w:rsidRPr="70C44B55">
        <w:rPr>
          <w:rFonts w:ascii="Arial" w:eastAsia="Arial" w:hAnsi="Arial" w:cs="Arial"/>
          <w:sz w:val="23"/>
          <w:szCs w:val="23"/>
          <w:lang w:val="es-CO" w:eastAsia="es-CO"/>
        </w:rPr>
        <w:t xml:space="preserve"> protocolos deberán definir, como mínimo los siguientes aspectos: </w:t>
      </w:r>
    </w:p>
    <w:p w14:paraId="7E986CEF" w14:textId="77777777" w:rsidR="004C2D6B" w:rsidRDefault="004C2D6B" w:rsidP="004C2D6B">
      <w:pPr>
        <w:numPr>
          <w:ilvl w:val="0"/>
          <w:numId w:val="50"/>
        </w:numPr>
        <w:autoSpaceDE w:val="0"/>
        <w:autoSpaceDN w:val="0"/>
        <w:adjustRightInd w:val="0"/>
        <w:ind w:left="360" w:hanging="360"/>
        <w:rPr>
          <w:rFonts w:ascii="Arial" w:hAnsi="Arial" w:cs="Arial"/>
          <w:sz w:val="23"/>
          <w:szCs w:val="23"/>
          <w:lang w:val="es-CO" w:eastAsia="es-CO"/>
        </w:rPr>
      </w:pPr>
      <w:r w:rsidRPr="003B4BF4">
        <w:rPr>
          <w:rFonts w:ascii="Arial" w:hAnsi="Arial" w:cs="Arial"/>
          <w:sz w:val="23"/>
          <w:szCs w:val="23"/>
          <w:lang w:val="es-CO" w:eastAsia="es-CO"/>
        </w:rPr>
        <w:t xml:space="preserve">Las estrategias y alternativas de solución, incluyendo entre ellas los mecanismos pedagógicos para tomar estas situaciones como oportunidades para el aprendizaje y la práctica de competencias ciudadanas de la comunidad educativa. </w:t>
      </w:r>
    </w:p>
    <w:p w14:paraId="3897F86C" w14:textId="77777777" w:rsidR="004C2D6B" w:rsidRPr="003B4BF4" w:rsidRDefault="004C2D6B" w:rsidP="004C2D6B">
      <w:pPr>
        <w:numPr>
          <w:ilvl w:val="0"/>
          <w:numId w:val="50"/>
        </w:numPr>
        <w:autoSpaceDE w:val="0"/>
        <w:autoSpaceDN w:val="0"/>
        <w:adjustRightInd w:val="0"/>
        <w:ind w:left="360" w:hanging="360"/>
        <w:rPr>
          <w:rFonts w:ascii="Arial" w:hAnsi="Arial" w:cs="Arial"/>
          <w:sz w:val="23"/>
          <w:szCs w:val="23"/>
          <w:lang w:val="es-CO" w:eastAsia="es-CO"/>
        </w:rPr>
      </w:pPr>
      <w:r w:rsidRPr="003B4BF4">
        <w:rPr>
          <w:rFonts w:ascii="Arial" w:hAnsi="Arial" w:cs="Arial"/>
          <w:sz w:val="23"/>
          <w:szCs w:val="23"/>
          <w:lang w:val="es-CO" w:eastAsia="es-CO"/>
        </w:rPr>
        <w:t xml:space="preserve">Las consecuencias aplicables, las cuales deben obedecer al principio de proporcionalidad entre la situación y las medidas adoptadas, y deben estar en concordancia con la Constitución, los tratados internacionales, la ley y los manuales de convivencia. </w:t>
      </w:r>
    </w:p>
    <w:p w14:paraId="39221AC8" w14:textId="77777777" w:rsidR="004C2D6B" w:rsidRPr="003B4BF4" w:rsidRDefault="004C2D6B" w:rsidP="004C2D6B">
      <w:pPr>
        <w:autoSpaceDE w:val="0"/>
        <w:autoSpaceDN w:val="0"/>
        <w:adjustRightInd w:val="0"/>
        <w:rPr>
          <w:rFonts w:ascii="Arial" w:hAnsi="Arial" w:cs="Arial"/>
          <w:sz w:val="23"/>
          <w:szCs w:val="23"/>
          <w:lang w:val="es-CO" w:eastAsia="es-CO"/>
        </w:rPr>
      </w:pPr>
      <w:r w:rsidRPr="003B4BF4">
        <w:rPr>
          <w:rFonts w:ascii="Arial" w:hAnsi="Arial" w:cs="Arial"/>
          <w:sz w:val="23"/>
          <w:szCs w:val="23"/>
          <w:lang w:val="es-CO" w:eastAsia="es-CO"/>
        </w:rPr>
        <w:t xml:space="preserve">6. Las formas de seguimiento de los casos y de las medidas adoptadas, a fin de verificar si la solución fue efectiva. </w:t>
      </w:r>
    </w:p>
    <w:p w14:paraId="4892259E" w14:textId="77777777" w:rsidR="00060326" w:rsidRDefault="004C2D6B" w:rsidP="004C2D6B">
      <w:pPr>
        <w:autoSpaceDE w:val="0"/>
        <w:autoSpaceDN w:val="0"/>
        <w:adjustRightInd w:val="0"/>
        <w:rPr>
          <w:rFonts w:ascii="Arial" w:hAnsi="Arial" w:cs="Arial"/>
          <w:sz w:val="23"/>
          <w:szCs w:val="23"/>
          <w:lang w:val="es-CO" w:eastAsia="es-CO"/>
        </w:rPr>
      </w:pPr>
      <w:r w:rsidRPr="003B4BF4">
        <w:rPr>
          <w:rFonts w:ascii="Arial" w:hAnsi="Arial" w:cs="Arial"/>
          <w:sz w:val="23"/>
          <w:szCs w:val="23"/>
          <w:lang w:val="es-CO" w:eastAsia="es-CO"/>
        </w:rPr>
        <w:t xml:space="preserve">7. </w:t>
      </w:r>
    </w:p>
    <w:p w14:paraId="76FE56D9" w14:textId="77777777" w:rsidR="006526C5" w:rsidRPr="00655D86" w:rsidRDefault="004C2D6B" w:rsidP="006526C5">
      <w:pPr>
        <w:rPr>
          <w:rFonts w:ascii="Arial" w:eastAsia="Calibri" w:hAnsi="Arial" w:cs="Arial"/>
          <w:lang w:val="es-CO"/>
        </w:rPr>
      </w:pPr>
      <w:r w:rsidRPr="003B4BF4">
        <w:rPr>
          <w:rFonts w:ascii="Arial" w:hAnsi="Arial" w:cs="Arial"/>
          <w:sz w:val="23"/>
          <w:szCs w:val="23"/>
          <w:lang w:val="es-CO" w:eastAsia="es-CO"/>
        </w:rPr>
        <w:t xml:space="preserve">. </w:t>
      </w:r>
      <w:r w:rsidR="006526C5" w:rsidRPr="00655D86">
        <w:rPr>
          <w:rFonts w:ascii="Arial" w:hAnsi="Arial" w:cs="Arial"/>
          <w:sz w:val="23"/>
          <w:szCs w:val="23"/>
          <w:lang w:val="es-CO" w:eastAsia="es-CO"/>
        </w:rPr>
        <w:t>Parágrafo. La aplicación de los protocolos tendrá lugar frente a las situaciones que se presenten de estudiantes hacia otros miembros de la comunidad educativa, o de otros miembros de la comunidad educativa hacia estudiantes</w:t>
      </w:r>
    </w:p>
    <w:p w14:paraId="19058CCD" w14:textId="42AF02A1" w:rsidR="004C2D6B" w:rsidRDefault="004C2D6B" w:rsidP="00BA35AC">
      <w:pPr>
        <w:pStyle w:val="BodyText"/>
        <w:rPr>
          <w:rFonts w:cs="Arial"/>
          <w:sz w:val="24"/>
          <w:szCs w:val="24"/>
          <w:lang w:val="es-CO"/>
        </w:rPr>
      </w:pPr>
    </w:p>
    <w:p w14:paraId="3393A85F" w14:textId="77777777" w:rsidR="004C2D6B" w:rsidRPr="00284363" w:rsidRDefault="004C2D6B" w:rsidP="00BA35AC">
      <w:pPr>
        <w:pStyle w:val="BodyText"/>
        <w:rPr>
          <w:rFonts w:cs="Arial"/>
          <w:sz w:val="24"/>
          <w:szCs w:val="24"/>
          <w:lang w:val="es-CO"/>
        </w:rPr>
      </w:pPr>
    </w:p>
    <w:p w14:paraId="5B10F611" w14:textId="77777777" w:rsidR="008669DF" w:rsidRPr="00B16399" w:rsidRDefault="00613493" w:rsidP="008669DF">
      <w:pPr>
        <w:autoSpaceDE w:val="0"/>
        <w:autoSpaceDN w:val="0"/>
        <w:adjustRightInd w:val="0"/>
        <w:rPr>
          <w:rFonts w:ascii="Arial" w:hAnsi="Arial" w:cs="Arial"/>
          <w:b/>
          <w:lang w:val="es-CO"/>
        </w:rPr>
      </w:pPr>
      <w:r w:rsidRPr="00B16399">
        <w:rPr>
          <w:rFonts w:ascii="Arial" w:hAnsi="Arial" w:cs="Arial"/>
          <w:b/>
          <w:lang w:val="es-CO"/>
        </w:rPr>
        <w:t>_</w:t>
      </w:r>
      <w:r w:rsidR="006809FF" w:rsidRPr="00B16399">
        <w:rPr>
          <w:rFonts w:ascii="Arial" w:hAnsi="Arial" w:cs="Arial"/>
          <w:b/>
          <w:lang w:val="es-CO"/>
        </w:rPr>
        <w:t>4</w:t>
      </w:r>
      <w:r w:rsidRPr="00B16399">
        <w:rPr>
          <w:rFonts w:ascii="Arial" w:hAnsi="Arial" w:cs="Arial"/>
          <w:b/>
          <w:lang w:val="es-CO"/>
        </w:rPr>
        <w:t>.</w:t>
      </w:r>
      <w:r w:rsidR="005A6520" w:rsidRPr="00B16399">
        <w:rPr>
          <w:rFonts w:ascii="Arial" w:hAnsi="Arial" w:cs="Arial"/>
          <w:b/>
          <w:lang w:val="es-CO"/>
        </w:rPr>
        <w:t xml:space="preserve">6 </w:t>
      </w:r>
      <w:r w:rsidRPr="00B16399">
        <w:rPr>
          <w:rFonts w:ascii="Arial" w:hAnsi="Arial" w:cs="Arial"/>
          <w:b/>
          <w:lang w:val="es-CO"/>
        </w:rPr>
        <w:t xml:space="preserve">PROCEDIMIENTO DE </w:t>
      </w:r>
      <w:r w:rsidR="003319BF" w:rsidRPr="00B16399">
        <w:rPr>
          <w:rFonts w:ascii="Arial" w:hAnsi="Arial" w:cs="Arial"/>
          <w:b/>
          <w:lang w:val="es-CO"/>
        </w:rPr>
        <w:t xml:space="preserve">PRÁCTICAS </w:t>
      </w:r>
      <w:r w:rsidRPr="00B16399">
        <w:rPr>
          <w:rFonts w:ascii="Arial" w:hAnsi="Arial" w:cs="Arial"/>
          <w:b/>
          <w:lang w:val="es-CO"/>
        </w:rPr>
        <w:t>RESTAURATIVA</w:t>
      </w:r>
      <w:r w:rsidR="003319BF" w:rsidRPr="00B16399">
        <w:rPr>
          <w:rFonts w:ascii="Arial" w:hAnsi="Arial" w:cs="Arial"/>
          <w:b/>
          <w:lang w:val="es-CO"/>
        </w:rPr>
        <w:t>S</w:t>
      </w:r>
    </w:p>
    <w:p w14:paraId="34BCC98F" w14:textId="77777777" w:rsidR="00A82493" w:rsidRPr="003E3F59" w:rsidRDefault="00A82493" w:rsidP="00BA35AC">
      <w:pPr>
        <w:pStyle w:val="BodyText"/>
        <w:rPr>
          <w:rFonts w:cs="Arial"/>
          <w:sz w:val="24"/>
          <w:szCs w:val="24"/>
        </w:rPr>
      </w:pPr>
      <w:r w:rsidRPr="003E3F59">
        <w:rPr>
          <w:rFonts w:cs="Arial"/>
          <w:sz w:val="24"/>
          <w:szCs w:val="24"/>
        </w:rPr>
        <w:t>Las prácticas restaurativas buscan incentivar y fortalecer la convivencia escolar y el ejercicio de los derechos humanos, permitiendo a los miembros de la comunidad educativa reflexionar y aprender del error, respetar la diversidad y dirimir los conflictos de manera pacífica.</w:t>
      </w:r>
    </w:p>
    <w:p w14:paraId="498D558E" w14:textId="77777777" w:rsidR="00153BD4" w:rsidRPr="00A82493" w:rsidRDefault="00A82493" w:rsidP="00BA35AC">
      <w:pPr>
        <w:pStyle w:val="BodyText"/>
        <w:rPr>
          <w:rFonts w:cs="Arial"/>
          <w:sz w:val="24"/>
          <w:szCs w:val="24"/>
        </w:rPr>
      </w:pPr>
      <w:r w:rsidRPr="00A82493">
        <w:rPr>
          <w:rFonts w:cs="Arial"/>
          <w:sz w:val="24"/>
          <w:szCs w:val="24"/>
        </w:rPr>
        <w:t xml:space="preserve"> </w:t>
      </w:r>
    </w:p>
    <w:p w14:paraId="4E1803EC" w14:textId="77777777" w:rsidR="00153BD4" w:rsidRPr="0016147C" w:rsidRDefault="00613493" w:rsidP="00BA35AC">
      <w:pPr>
        <w:pStyle w:val="BodyText"/>
        <w:rPr>
          <w:rFonts w:cs="Arial"/>
          <w:strike/>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5A6520" w:rsidRPr="003B78FF">
        <w:rPr>
          <w:rFonts w:cs="Arial"/>
          <w:sz w:val="24"/>
          <w:szCs w:val="24"/>
        </w:rPr>
        <w:t>6</w:t>
      </w:r>
      <w:r w:rsidRPr="003B78FF">
        <w:rPr>
          <w:rFonts w:cs="Arial"/>
          <w:sz w:val="24"/>
          <w:szCs w:val="24"/>
        </w:rPr>
        <w:t xml:space="preserve">.1. </w:t>
      </w:r>
      <w:r w:rsidRPr="0016147C">
        <w:rPr>
          <w:rFonts w:cs="Arial"/>
          <w:strike/>
          <w:sz w:val="24"/>
          <w:szCs w:val="24"/>
          <w:highlight w:val="cyan"/>
        </w:rPr>
        <w:t xml:space="preserve">El Procedimiento de </w:t>
      </w:r>
      <w:r w:rsidR="0016147C" w:rsidRPr="0016147C">
        <w:rPr>
          <w:rFonts w:cs="Arial"/>
          <w:strike/>
          <w:sz w:val="24"/>
          <w:szCs w:val="24"/>
          <w:highlight w:val="cyan"/>
        </w:rPr>
        <w:t xml:space="preserve">Prácticas </w:t>
      </w:r>
      <w:r w:rsidRPr="0016147C">
        <w:rPr>
          <w:rFonts w:cs="Arial"/>
          <w:strike/>
          <w:sz w:val="24"/>
          <w:szCs w:val="24"/>
          <w:highlight w:val="cyan"/>
        </w:rPr>
        <w:t>Restaurativa</w:t>
      </w:r>
      <w:r w:rsidR="003319BF" w:rsidRPr="0016147C">
        <w:rPr>
          <w:rFonts w:cs="Arial"/>
          <w:strike/>
          <w:sz w:val="24"/>
          <w:szCs w:val="24"/>
          <w:highlight w:val="cyan"/>
        </w:rPr>
        <w:t>s</w:t>
      </w:r>
      <w:r w:rsidRPr="0016147C">
        <w:rPr>
          <w:rFonts w:cs="Arial"/>
          <w:strike/>
          <w:sz w:val="24"/>
          <w:szCs w:val="24"/>
          <w:highlight w:val="cyan"/>
        </w:rPr>
        <w:t xml:space="preserve"> aplicará en las siguientes situaciones:</w:t>
      </w:r>
      <w:r w:rsidR="0016147C" w:rsidRPr="0016147C">
        <w:rPr>
          <w:rFonts w:cs="Arial"/>
          <w:sz w:val="24"/>
          <w:szCs w:val="24"/>
        </w:rPr>
        <w:t xml:space="preserve"> </w:t>
      </w:r>
      <w:r w:rsidR="0016147C" w:rsidRPr="0016147C">
        <w:rPr>
          <w:rFonts w:cs="Arial"/>
          <w:sz w:val="24"/>
          <w:szCs w:val="24"/>
          <w:highlight w:val="cyan"/>
        </w:rPr>
        <w:t>Casos donde aplica</w:t>
      </w:r>
    </w:p>
    <w:p w14:paraId="0A5B5EB0" w14:textId="77777777" w:rsidR="00153BD4" w:rsidRPr="003B78FF" w:rsidRDefault="00613493" w:rsidP="00201786">
      <w:pPr>
        <w:pStyle w:val="ListBullet"/>
        <w:numPr>
          <w:ilvl w:val="0"/>
          <w:numId w:val="7"/>
        </w:numPr>
        <w:jc w:val="both"/>
        <w:rPr>
          <w:rFonts w:ascii="Arial" w:hAnsi="Arial" w:cs="Arial"/>
          <w:lang w:val="es-CO"/>
        </w:rPr>
      </w:pPr>
      <w:r w:rsidRPr="003B78FF">
        <w:rPr>
          <w:rFonts w:ascii="Arial" w:hAnsi="Arial" w:cs="Arial"/>
          <w:lang w:val="es-CO"/>
        </w:rPr>
        <w:t>Cuando hay una falta grave o muy grave y en la que se ha visto afectada la relación entre dos personas o grupos de personas.</w:t>
      </w:r>
    </w:p>
    <w:p w14:paraId="6E4C3344" w14:textId="77777777" w:rsidR="00153BD4" w:rsidRPr="003B78FF" w:rsidRDefault="00613493" w:rsidP="00201786">
      <w:pPr>
        <w:pStyle w:val="ListBullet"/>
        <w:numPr>
          <w:ilvl w:val="0"/>
          <w:numId w:val="7"/>
        </w:numPr>
        <w:jc w:val="both"/>
        <w:rPr>
          <w:rFonts w:ascii="Arial" w:hAnsi="Arial" w:cs="Arial"/>
          <w:lang w:val="es-CO"/>
        </w:rPr>
      </w:pPr>
      <w:r w:rsidRPr="003B78FF">
        <w:rPr>
          <w:rFonts w:ascii="Arial" w:hAnsi="Arial" w:cs="Arial"/>
          <w:lang w:val="es-CO"/>
        </w:rPr>
        <w:t>En casos de conflictos grupales difusos en los que hay que determinar las responsabilidades de los actores.</w:t>
      </w:r>
    </w:p>
    <w:p w14:paraId="7C57B3C8" w14:textId="77777777" w:rsidR="00153BD4" w:rsidRDefault="00613493" w:rsidP="00201786">
      <w:pPr>
        <w:pStyle w:val="ListBullet"/>
        <w:numPr>
          <w:ilvl w:val="0"/>
          <w:numId w:val="7"/>
        </w:numPr>
        <w:jc w:val="both"/>
        <w:rPr>
          <w:rFonts w:ascii="Arial" w:hAnsi="Arial" w:cs="Arial"/>
          <w:lang w:val="es-ES"/>
        </w:rPr>
      </w:pPr>
      <w:r w:rsidRPr="003B78FF">
        <w:rPr>
          <w:rFonts w:ascii="Arial" w:hAnsi="Arial" w:cs="Arial"/>
          <w:lang w:val="es-ES"/>
        </w:rPr>
        <w:t xml:space="preserve">Cuando se presente un caso de </w:t>
      </w:r>
      <w:proofErr w:type="spellStart"/>
      <w:r w:rsidRPr="00B844D6">
        <w:rPr>
          <w:rFonts w:ascii="Arial" w:hAnsi="Arial" w:cs="Arial"/>
          <w:i/>
          <w:lang w:val="es-ES"/>
        </w:rPr>
        <w:t>Bullying</w:t>
      </w:r>
      <w:proofErr w:type="spellEnd"/>
      <w:r w:rsidRPr="003B78FF">
        <w:rPr>
          <w:rFonts w:ascii="Arial" w:hAnsi="Arial" w:cs="Arial"/>
          <w:lang w:val="es-ES"/>
        </w:rPr>
        <w:t xml:space="preserve"> o intimidación escolar.</w:t>
      </w:r>
    </w:p>
    <w:p w14:paraId="4B98F811" w14:textId="77777777" w:rsidR="006809FF" w:rsidRPr="003E3F59" w:rsidRDefault="006809FF" w:rsidP="00201786">
      <w:pPr>
        <w:numPr>
          <w:ilvl w:val="0"/>
          <w:numId w:val="7"/>
        </w:numPr>
        <w:autoSpaceDE w:val="0"/>
        <w:autoSpaceDN w:val="0"/>
        <w:adjustRightInd w:val="0"/>
        <w:jc w:val="both"/>
        <w:rPr>
          <w:rFonts w:ascii="Arial" w:hAnsi="Arial" w:cs="Arial"/>
          <w:lang w:val="es-ES"/>
        </w:rPr>
      </w:pPr>
      <w:r w:rsidRPr="003E3F59">
        <w:rPr>
          <w:rFonts w:ascii="Arial" w:hAnsi="Arial" w:cs="Arial"/>
          <w:lang w:val="es-CO"/>
        </w:rPr>
        <w:t>Cuando se presenten conflictos individuales o colectivos entre miembros de la comunidad educativa.</w:t>
      </w:r>
    </w:p>
    <w:p w14:paraId="46717A1E" w14:textId="77777777" w:rsidR="00613493" w:rsidRPr="003B78FF" w:rsidRDefault="00613493" w:rsidP="0065670F">
      <w:pPr>
        <w:jc w:val="both"/>
        <w:rPr>
          <w:rFonts w:ascii="Arial" w:hAnsi="Arial" w:cs="Arial"/>
          <w:bCs/>
          <w:lang w:val="es-CO"/>
        </w:rPr>
      </w:pPr>
    </w:p>
    <w:p w14:paraId="0A66B7DA" w14:textId="2A2DB4E8" w:rsidR="00153BD4" w:rsidRPr="003B78FF" w:rsidRDefault="00613493" w:rsidP="00BA35AC">
      <w:pPr>
        <w:pStyle w:val="BodyText"/>
        <w:rPr>
          <w:rFonts w:cs="Arial"/>
          <w:sz w:val="24"/>
          <w:szCs w:val="24"/>
        </w:rPr>
      </w:pPr>
      <w:r w:rsidRPr="003B78FF">
        <w:rPr>
          <w:rFonts w:cs="Arial"/>
          <w:sz w:val="24"/>
          <w:szCs w:val="24"/>
          <w:lang w:val="es-CO"/>
        </w:rPr>
        <w:t>_</w:t>
      </w:r>
      <w:r w:rsidR="006809FF">
        <w:rPr>
          <w:rFonts w:cs="Arial"/>
          <w:sz w:val="24"/>
          <w:szCs w:val="24"/>
          <w:lang w:val="es-CO"/>
        </w:rPr>
        <w:t>4</w:t>
      </w:r>
      <w:r w:rsidRPr="003B78FF">
        <w:rPr>
          <w:rFonts w:cs="Arial"/>
          <w:sz w:val="24"/>
          <w:szCs w:val="24"/>
          <w:lang w:val="es-CO"/>
        </w:rPr>
        <w:t>.</w:t>
      </w:r>
      <w:r w:rsidR="005A6520" w:rsidRPr="003B78FF">
        <w:rPr>
          <w:rFonts w:cs="Arial"/>
          <w:sz w:val="24"/>
          <w:szCs w:val="24"/>
          <w:lang w:val="es-CO"/>
        </w:rPr>
        <w:t>6</w:t>
      </w:r>
      <w:r w:rsidRPr="003B78FF">
        <w:rPr>
          <w:rFonts w:cs="Arial"/>
          <w:sz w:val="24"/>
          <w:szCs w:val="24"/>
          <w:lang w:val="es-CO"/>
        </w:rPr>
        <w:t xml:space="preserve">.2 </w:t>
      </w:r>
      <w:r w:rsidRPr="003B78FF">
        <w:rPr>
          <w:rFonts w:cs="Arial"/>
          <w:sz w:val="24"/>
          <w:szCs w:val="24"/>
        </w:rPr>
        <w:t xml:space="preserve">El equipo que trabaje el proceso de </w:t>
      </w:r>
      <w:r w:rsidR="00B844D6">
        <w:rPr>
          <w:rFonts w:cs="Arial"/>
          <w:sz w:val="24"/>
          <w:szCs w:val="24"/>
        </w:rPr>
        <w:t>Prácticas</w:t>
      </w:r>
      <w:r w:rsidRPr="003B78FF">
        <w:rPr>
          <w:rFonts w:cs="Arial"/>
          <w:sz w:val="24"/>
          <w:szCs w:val="24"/>
        </w:rPr>
        <w:t xml:space="preserve"> </w:t>
      </w:r>
      <w:r w:rsidR="003319BF" w:rsidRPr="003B78FF">
        <w:rPr>
          <w:rFonts w:cs="Arial"/>
          <w:sz w:val="24"/>
          <w:szCs w:val="24"/>
        </w:rPr>
        <w:t>R</w:t>
      </w:r>
      <w:r w:rsidRPr="003B78FF">
        <w:rPr>
          <w:rFonts w:cs="Arial"/>
          <w:sz w:val="24"/>
          <w:szCs w:val="24"/>
        </w:rPr>
        <w:t>estaurativa</w:t>
      </w:r>
      <w:r w:rsidR="003319BF" w:rsidRPr="003B78FF">
        <w:rPr>
          <w:rFonts w:cs="Arial"/>
          <w:sz w:val="24"/>
          <w:szCs w:val="24"/>
        </w:rPr>
        <w:t>s</w:t>
      </w:r>
      <w:r w:rsidRPr="003B78FF">
        <w:rPr>
          <w:rFonts w:cs="Arial"/>
          <w:sz w:val="24"/>
          <w:szCs w:val="24"/>
        </w:rPr>
        <w:t xml:space="preserve"> podrá estar conformado por: ofensor, ofendido, padres, </w:t>
      </w:r>
      <w:r w:rsidR="0016147C" w:rsidRPr="0016147C">
        <w:rPr>
          <w:rFonts w:cs="Arial"/>
          <w:sz w:val="24"/>
          <w:szCs w:val="24"/>
          <w:highlight w:val="cyan"/>
        </w:rPr>
        <w:t xml:space="preserve">maestros </w:t>
      </w:r>
      <w:r w:rsidRPr="0016147C">
        <w:rPr>
          <w:rFonts w:cs="Arial"/>
          <w:strike/>
          <w:sz w:val="24"/>
          <w:szCs w:val="24"/>
          <w:highlight w:val="cyan"/>
        </w:rPr>
        <w:t>tutores</w:t>
      </w:r>
      <w:r w:rsidRPr="0016147C">
        <w:rPr>
          <w:rFonts w:cs="Arial"/>
          <w:sz w:val="24"/>
          <w:szCs w:val="24"/>
          <w:highlight w:val="cyan"/>
        </w:rPr>
        <w:t>,</w:t>
      </w:r>
      <w:r w:rsidRPr="003B78FF">
        <w:rPr>
          <w:rFonts w:cs="Arial"/>
          <w:sz w:val="24"/>
          <w:szCs w:val="24"/>
        </w:rPr>
        <w:t xml:space="preserve"> psicólogo, jefe de sección o su asistente, asistente general.</w:t>
      </w:r>
    </w:p>
    <w:p w14:paraId="21A7EFB4"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00422AFB">
        <w:rPr>
          <w:rFonts w:cs="Arial"/>
          <w:sz w:val="24"/>
          <w:szCs w:val="24"/>
        </w:rPr>
        <w:t>.</w:t>
      </w:r>
      <w:r w:rsidR="005A6520" w:rsidRPr="003B78FF">
        <w:rPr>
          <w:rFonts w:cs="Arial"/>
          <w:sz w:val="24"/>
          <w:szCs w:val="24"/>
        </w:rPr>
        <w:t>6</w:t>
      </w:r>
      <w:r w:rsidRPr="003B78FF">
        <w:rPr>
          <w:rFonts w:cs="Arial"/>
          <w:sz w:val="24"/>
          <w:szCs w:val="24"/>
        </w:rPr>
        <w:t xml:space="preserve">.3 El proceso restaurativo constará de tres etapas: </w:t>
      </w:r>
    </w:p>
    <w:p w14:paraId="42A38722" w14:textId="77777777" w:rsidR="00153BD4" w:rsidRPr="003B78FF" w:rsidRDefault="00743F51" w:rsidP="00BA35AC">
      <w:pPr>
        <w:pStyle w:val="List2"/>
        <w:jc w:val="both"/>
        <w:rPr>
          <w:rFonts w:ascii="Arial" w:hAnsi="Arial" w:cs="Arial"/>
          <w:lang w:val="es-ES"/>
        </w:rPr>
      </w:pPr>
      <w:r w:rsidRPr="003B78FF">
        <w:rPr>
          <w:rFonts w:ascii="Arial" w:hAnsi="Arial" w:cs="Arial"/>
          <w:lang w:val="es-ES"/>
        </w:rPr>
        <w:t>1.</w:t>
      </w:r>
      <w:r w:rsidR="00153BD4" w:rsidRPr="003B78FF">
        <w:rPr>
          <w:rFonts w:ascii="Arial" w:hAnsi="Arial" w:cs="Arial"/>
          <w:lang w:val="es-ES"/>
        </w:rPr>
        <w:tab/>
      </w:r>
      <w:r w:rsidR="00613493" w:rsidRPr="003B78FF">
        <w:rPr>
          <w:rFonts w:ascii="Arial" w:hAnsi="Arial" w:cs="Arial"/>
          <w:lang w:val="es-ES"/>
        </w:rPr>
        <w:t xml:space="preserve">Pre-encuentro: Busca preparar a las personas involucradas en un proceso restaurativo. Se trata de propiciar la reflexión y brindar un espacio de trabajo individual emocional con </w:t>
      </w:r>
      <w:r w:rsidR="009C59B9" w:rsidRPr="003B78FF">
        <w:rPr>
          <w:rFonts w:ascii="Arial" w:hAnsi="Arial" w:cs="Arial"/>
          <w:lang w:val="es-ES"/>
        </w:rPr>
        <w:t xml:space="preserve">el </w:t>
      </w:r>
      <w:r w:rsidR="00613493" w:rsidRPr="003B78FF">
        <w:rPr>
          <w:rFonts w:ascii="Arial" w:hAnsi="Arial" w:cs="Arial"/>
          <w:lang w:val="es-ES"/>
        </w:rPr>
        <w:t>ofendido y el ofensor que permita la expresión de emociones y razones.</w:t>
      </w:r>
    </w:p>
    <w:p w14:paraId="16840CC7" w14:textId="77777777" w:rsidR="00153BD4" w:rsidRPr="003B78FF" w:rsidRDefault="00743F51" w:rsidP="00BA35AC">
      <w:pPr>
        <w:pStyle w:val="List2"/>
        <w:jc w:val="both"/>
        <w:rPr>
          <w:rFonts w:ascii="Arial" w:hAnsi="Arial" w:cs="Arial"/>
          <w:lang w:val="es-ES"/>
        </w:rPr>
      </w:pPr>
      <w:r w:rsidRPr="003B78FF">
        <w:rPr>
          <w:rFonts w:ascii="Arial" w:hAnsi="Arial" w:cs="Arial"/>
          <w:lang w:val="es-ES"/>
        </w:rPr>
        <w:t>2.</w:t>
      </w:r>
      <w:r w:rsidR="00153BD4" w:rsidRPr="003B78FF">
        <w:rPr>
          <w:rFonts w:ascii="Arial" w:hAnsi="Arial" w:cs="Arial"/>
          <w:lang w:val="es-ES"/>
        </w:rPr>
        <w:tab/>
      </w:r>
      <w:r w:rsidR="00613493" w:rsidRPr="003B78FF">
        <w:rPr>
          <w:rFonts w:ascii="Arial" w:hAnsi="Arial" w:cs="Arial"/>
          <w:lang w:val="es-ES"/>
        </w:rPr>
        <w:t>Encuentro: Busca que las partes involucradas puedan dialogar y reconozcan el punto de vista del otro. El objetivo es llegar a un acuerdo restaurativo.</w:t>
      </w:r>
    </w:p>
    <w:p w14:paraId="62EAF792" w14:textId="77777777" w:rsidR="00153BD4" w:rsidRPr="003B78FF" w:rsidRDefault="00743F51" w:rsidP="00BA35AC">
      <w:pPr>
        <w:pStyle w:val="List2"/>
        <w:jc w:val="both"/>
        <w:rPr>
          <w:rFonts w:ascii="Arial" w:hAnsi="Arial" w:cs="Arial"/>
          <w:lang w:val="es-ES"/>
        </w:rPr>
      </w:pPr>
      <w:r w:rsidRPr="003B78FF">
        <w:rPr>
          <w:rFonts w:ascii="Arial" w:hAnsi="Arial" w:cs="Arial"/>
          <w:lang w:val="es-ES"/>
        </w:rPr>
        <w:t>3.</w:t>
      </w:r>
      <w:r w:rsidR="00153BD4" w:rsidRPr="003B78FF">
        <w:rPr>
          <w:rFonts w:ascii="Arial" w:hAnsi="Arial" w:cs="Arial"/>
          <w:lang w:val="es-ES"/>
        </w:rPr>
        <w:tab/>
      </w:r>
      <w:proofErr w:type="spellStart"/>
      <w:r w:rsidR="00613493" w:rsidRPr="003B78FF">
        <w:rPr>
          <w:rFonts w:ascii="Arial" w:hAnsi="Arial" w:cs="Arial"/>
          <w:lang w:val="es-ES"/>
        </w:rPr>
        <w:t>Pos</w:t>
      </w:r>
      <w:proofErr w:type="spellEnd"/>
      <w:r w:rsidR="00613493" w:rsidRPr="003B78FF">
        <w:rPr>
          <w:rFonts w:ascii="Arial" w:hAnsi="Arial" w:cs="Arial"/>
          <w:lang w:val="es-ES"/>
        </w:rPr>
        <w:t xml:space="preserve"> encuentro: Busca verificar que se cumpla el acto restaurativo. El objetivo es garantizar la transformación positiva del conflicto y evitar su repetición.</w:t>
      </w:r>
    </w:p>
    <w:p w14:paraId="6B288E9A" w14:textId="77777777" w:rsidR="00613493" w:rsidRPr="003B78FF" w:rsidRDefault="00613493" w:rsidP="0065670F">
      <w:pPr>
        <w:jc w:val="both"/>
        <w:rPr>
          <w:rFonts w:ascii="Arial" w:hAnsi="Arial" w:cs="Arial"/>
          <w:bCs/>
          <w:lang w:val="es-ES"/>
        </w:rPr>
      </w:pPr>
    </w:p>
    <w:p w14:paraId="0DF39FBC"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5A6520" w:rsidRPr="003B78FF">
        <w:rPr>
          <w:rFonts w:cs="Arial"/>
          <w:sz w:val="24"/>
          <w:szCs w:val="24"/>
        </w:rPr>
        <w:t>6</w:t>
      </w:r>
      <w:r w:rsidRPr="003B78FF">
        <w:rPr>
          <w:rFonts w:cs="Arial"/>
          <w:sz w:val="24"/>
          <w:szCs w:val="24"/>
        </w:rPr>
        <w:t>.4 En todo caso el Colegio se reserva el derecho de aplicar las sanciones disciplinarias a que haya lugar.</w:t>
      </w:r>
    </w:p>
    <w:p w14:paraId="5643B774" w14:textId="49C0D966" w:rsidR="00153BD4" w:rsidRPr="003B78FF" w:rsidRDefault="49C0D966" w:rsidP="00BA35AC">
      <w:pPr>
        <w:pStyle w:val="BodyText"/>
        <w:rPr>
          <w:rFonts w:cs="Arial"/>
          <w:sz w:val="24"/>
          <w:szCs w:val="24"/>
        </w:rPr>
      </w:pPr>
      <w:r w:rsidRPr="49C0D966">
        <w:rPr>
          <w:rFonts w:eastAsia="Arial" w:cs="Arial"/>
          <w:sz w:val="24"/>
          <w:szCs w:val="24"/>
        </w:rPr>
        <w:t xml:space="preserve">_4.6.5 </w:t>
      </w:r>
      <w:r w:rsidRPr="49C0D966">
        <w:rPr>
          <w:rFonts w:eastAsia="Arial" w:cs="Arial"/>
          <w:sz w:val="24"/>
          <w:szCs w:val="24"/>
          <w:highlight w:val="yellow"/>
        </w:rPr>
        <w:t>Protocolo</w:t>
      </w:r>
      <w:r w:rsidRPr="49C0D966">
        <w:rPr>
          <w:rFonts w:eastAsia="Arial" w:cs="Arial"/>
          <w:sz w:val="24"/>
          <w:szCs w:val="24"/>
        </w:rPr>
        <w:t xml:space="preserve"> - Procedimiento</w:t>
      </w:r>
    </w:p>
    <w:p w14:paraId="7EE1B3E7" w14:textId="725C3B06" w:rsidR="00153BD4" w:rsidRPr="003B78FF" w:rsidRDefault="49C0D966" w:rsidP="00201786">
      <w:pPr>
        <w:pStyle w:val="ListBullet2"/>
        <w:numPr>
          <w:ilvl w:val="0"/>
          <w:numId w:val="11"/>
        </w:numPr>
        <w:jc w:val="both"/>
        <w:rPr>
          <w:rFonts w:ascii="Arial" w:hAnsi="Arial" w:cs="Arial"/>
          <w:lang w:val="es-CO"/>
        </w:rPr>
      </w:pPr>
      <w:r w:rsidRPr="49C0D966">
        <w:rPr>
          <w:rFonts w:ascii="Arial" w:eastAsia="Arial" w:hAnsi="Arial" w:cs="Arial"/>
          <w:highlight w:val="cyan"/>
          <w:lang w:val="es-ES"/>
        </w:rPr>
        <w:t>Los d</w:t>
      </w:r>
      <w:proofErr w:type="spellStart"/>
      <w:r w:rsidRPr="49C0D966">
        <w:rPr>
          <w:rFonts w:ascii="Arial" w:eastAsia="Arial" w:hAnsi="Arial" w:cs="Arial"/>
          <w:lang w:val="es-CO"/>
        </w:rPr>
        <w:t>ocentes</w:t>
      </w:r>
      <w:proofErr w:type="spellEnd"/>
      <w:r w:rsidRPr="49C0D966">
        <w:rPr>
          <w:rFonts w:ascii="Arial" w:eastAsia="Arial" w:hAnsi="Arial" w:cs="Arial"/>
          <w:lang w:val="es-CO"/>
        </w:rPr>
        <w:t xml:space="preserve">, jefe de sección, asistente de sección o </w:t>
      </w:r>
      <w:proofErr w:type="spellStart"/>
      <w:r w:rsidRPr="49C0D966">
        <w:rPr>
          <w:rFonts w:ascii="Arial" w:eastAsia="Arial" w:hAnsi="Arial" w:cs="Arial"/>
          <w:lang w:val="es-CO"/>
        </w:rPr>
        <w:t>psicólog</w:t>
      </w:r>
      <w:r w:rsidRPr="49C0D966">
        <w:rPr>
          <w:rFonts w:ascii="Arial" w:eastAsia="Arial" w:hAnsi="Arial" w:cs="Arial"/>
          <w:strike/>
          <w:highlight w:val="cyan"/>
          <w:lang w:val="es-CO"/>
        </w:rPr>
        <w:t>a</w:t>
      </w:r>
      <w:r w:rsidRPr="49C0D966">
        <w:rPr>
          <w:rFonts w:ascii="Arial" w:eastAsia="Arial" w:hAnsi="Arial" w:cs="Arial"/>
          <w:highlight w:val="cyan"/>
          <w:lang w:val="es-CO"/>
        </w:rPr>
        <w:t>o</w:t>
      </w:r>
      <w:proofErr w:type="spellEnd"/>
      <w:r w:rsidRPr="49C0D966">
        <w:rPr>
          <w:rFonts w:ascii="Arial" w:eastAsia="Arial" w:hAnsi="Arial" w:cs="Arial"/>
          <w:lang w:val="es-CO"/>
        </w:rPr>
        <w:t xml:space="preserve">, escucha a las personas involucradas sobre lo ocurrido </w:t>
      </w:r>
      <w:r w:rsidRPr="49C0D966">
        <w:rPr>
          <w:rFonts w:ascii="Arial" w:eastAsia="Arial" w:hAnsi="Arial" w:cs="Arial"/>
          <w:highlight w:val="yellow"/>
          <w:lang w:val="es-CO"/>
        </w:rPr>
        <w:t>y se deja constancia en un acta</w:t>
      </w:r>
      <w:r w:rsidRPr="49C0D966">
        <w:rPr>
          <w:rFonts w:ascii="Arial" w:eastAsia="Arial" w:hAnsi="Arial" w:cs="Arial"/>
          <w:lang w:val="es-CO"/>
        </w:rPr>
        <w:t>.</w:t>
      </w:r>
    </w:p>
    <w:p w14:paraId="33BFB229" w14:textId="57F6FBAC" w:rsidR="00153BD4" w:rsidRPr="003E3F59" w:rsidRDefault="00613493" w:rsidP="00201786">
      <w:pPr>
        <w:pStyle w:val="ListBullet2"/>
        <w:numPr>
          <w:ilvl w:val="0"/>
          <w:numId w:val="11"/>
        </w:numPr>
        <w:jc w:val="both"/>
        <w:rPr>
          <w:rFonts w:ascii="Arial" w:hAnsi="Arial" w:cs="Arial"/>
          <w:lang w:val="es-CO"/>
        </w:rPr>
      </w:pPr>
      <w:r w:rsidRPr="003B78FF">
        <w:rPr>
          <w:rFonts w:ascii="Arial" w:hAnsi="Arial" w:cs="Arial"/>
          <w:lang w:val="es-CO"/>
        </w:rPr>
        <w:t xml:space="preserve">Los estudiantes </w:t>
      </w:r>
      <w:r w:rsidRPr="003E3F59">
        <w:rPr>
          <w:rFonts w:ascii="Arial" w:hAnsi="Arial" w:cs="Arial"/>
          <w:lang w:val="es-CO"/>
        </w:rPr>
        <w:t xml:space="preserve">involucrados escriben su versión sobre lo ocurrido, lo más detalladamente posible. </w:t>
      </w:r>
      <w:r w:rsidR="00CA2A0B" w:rsidRPr="003E3F59">
        <w:rPr>
          <w:rFonts w:ascii="Arial" w:hAnsi="Arial" w:cs="Arial"/>
          <w:lang w:val="es-CO"/>
        </w:rPr>
        <w:t>En</w:t>
      </w:r>
      <w:r w:rsidR="00AC39DB">
        <w:rPr>
          <w:rFonts w:ascii="Arial" w:hAnsi="Arial" w:cs="Arial"/>
          <w:lang w:val="es-CO"/>
        </w:rPr>
        <w:t xml:space="preserve"> Primera Infancia</w:t>
      </w:r>
      <w:r w:rsidR="00CA2A0B" w:rsidRPr="00AC39DB">
        <w:rPr>
          <w:rFonts w:ascii="Arial" w:hAnsi="Arial" w:cs="Arial"/>
          <w:strike/>
          <w:lang w:val="es-CO"/>
        </w:rPr>
        <w:t xml:space="preserve"> Preprimaria</w:t>
      </w:r>
      <w:r w:rsidR="00CA2A0B" w:rsidRPr="003E3F59">
        <w:rPr>
          <w:rFonts w:ascii="Arial" w:hAnsi="Arial" w:cs="Arial"/>
          <w:lang w:val="es-CO"/>
        </w:rPr>
        <w:t>, los estudiantes dibujan o relatan y el docente escribe.</w:t>
      </w:r>
    </w:p>
    <w:p w14:paraId="5C229181" w14:textId="77777777" w:rsidR="00153BD4" w:rsidRPr="003B78FF" w:rsidRDefault="0016147C" w:rsidP="00201786">
      <w:pPr>
        <w:pStyle w:val="ListBullet2"/>
        <w:numPr>
          <w:ilvl w:val="0"/>
          <w:numId w:val="11"/>
        </w:numPr>
        <w:jc w:val="both"/>
        <w:rPr>
          <w:rFonts w:ascii="Arial" w:hAnsi="Arial" w:cs="Arial"/>
          <w:lang w:val="es-CO"/>
        </w:rPr>
      </w:pPr>
      <w:r w:rsidRPr="0016147C">
        <w:rPr>
          <w:rFonts w:ascii="Arial" w:hAnsi="Arial" w:cs="Arial"/>
          <w:highlight w:val="cyan"/>
          <w:lang w:val="es-CO"/>
        </w:rPr>
        <w:t>El p</w:t>
      </w:r>
      <w:r w:rsidR="00613493" w:rsidRPr="003B78FF">
        <w:rPr>
          <w:rFonts w:ascii="Arial" w:hAnsi="Arial" w:cs="Arial"/>
          <w:lang w:val="es-CO"/>
        </w:rPr>
        <w:t>sicólogo o persona capacitada habla con el ofensor para garantizar su interés en el proceso restaurativo. Es importante que el ofensor reconozca su falta. El psicólogo o persona capacitada habla con el ofendido para verificar su interés en el proceso restaurativo.</w:t>
      </w:r>
    </w:p>
    <w:p w14:paraId="3534EE10" w14:textId="77777777" w:rsidR="00153BD4" w:rsidRPr="003B78FF" w:rsidRDefault="00613493" w:rsidP="00201786">
      <w:pPr>
        <w:pStyle w:val="ListBullet2"/>
        <w:numPr>
          <w:ilvl w:val="0"/>
          <w:numId w:val="11"/>
        </w:numPr>
        <w:jc w:val="both"/>
        <w:rPr>
          <w:rFonts w:ascii="Arial" w:hAnsi="Arial" w:cs="Arial"/>
          <w:lang w:val="es-CO"/>
        </w:rPr>
      </w:pPr>
      <w:r w:rsidRPr="003B78FF">
        <w:rPr>
          <w:rFonts w:ascii="Arial" w:hAnsi="Arial" w:cs="Arial"/>
          <w:lang w:val="es-ES"/>
        </w:rPr>
        <w:t xml:space="preserve">El Jefe de Sección o </w:t>
      </w:r>
      <w:r w:rsidRPr="0016147C">
        <w:rPr>
          <w:rFonts w:ascii="Arial" w:hAnsi="Arial" w:cs="Arial"/>
          <w:strike/>
          <w:highlight w:val="cyan"/>
          <w:lang w:val="es-ES"/>
        </w:rPr>
        <w:t>la</w:t>
      </w:r>
      <w:r w:rsidRPr="0016147C">
        <w:rPr>
          <w:rFonts w:ascii="Arial" w:hAnsi="Arial" w:cs="Arial"/>
          <w:highlight w:val="cyan"/>
          <w:lang w:val="es-ES"/>
        </w:rPr>
        <w:t xml:space="preserve"> </w:t>
      </w:r>
      <w:r w:rsidR="0016147C" w:rsidRPr="0016147C">
        <w:rPr>
          <w:rFonts w:ascii="Arial" w:hAnsi="Arial" w:cs="Arial"/>
          <w:highlight w:val="cyan"/>
          <w:lang w:val="es-ES"/>
        </w:rPr>
        <w:t>el</w:t>
      </w:r>
      <w:r w:rsidR="0016147C">
        <w:rPr>
          <w:rFonts w:ascii="Arial" w:hAnsi="Arial" w:cs="Arial"/>
          <w:lang w:val="es-ES"/>
        </w:rPr>
        <w:t xml:space="preserve"> </w:t>
      </w:r>
      <w:r w:rsidRPr="003B78FF">
        <w:rPr>
          <w:rFonts w:ascii="Arial" w:hAnsi="Arial" w:cs="Arial"/>
          <w:lang w:val="es-ES"/>
        </w:rPr>
        <w:t xml:space="preserve">Asistente evaluarán con el Psicólogo o persona capacitada si es conveniente llevar a cabo un proceso de </w:t>
      </w:r>
      <w:r w:rsidRPr="0016147C">
        <w:rPr>
          <w:rFonts w:ascii="Arial" w:hAnsi="Arial" w:cs="Arial"/>
          <w:strike/>
          <w:highlight w:val="cyan"/>
          <w:lang w:val="es-ES"/>
        </w:rPr>
        <w:t>Justicia</w:t>
      </w:r>
      <w:r w:rsidRPr="003B78FF">
        <w:rPr>
          <w:rFonts w:ascii="Arial" w:hAnsi="Arial" w:cs="Arial"/>
          <w:lang w:val="es-ES"/>
        </w:rPr>
        <w:t xml:space="preserve"> </w:t>
      </w:r>
      <w:r w:rsidR="0016147C" w:rsidRPr="0016147C">
        <w:rPr>
          <w:rFonts w:ascii="Arial" w:hAnsi="Arial" w:cs="Arial"/>
          <w:highlight w:val="cyan"/>
          <w:lang w:val="es-ES"/>
        </w:rPr>
        <w:t>Práctica</w:t>
      </w:r>
      <w:r w:rsidR="0016147C">
        <w:rPr>
          <w:rFonts w:ascii="Arial" w:hAnsi="Arial" w:cs="Arial"/>
          <w:lang w:val="es-ES"/>
        </w:rPr>
        <w:t xml:space="preserve"> </w:t>
      </w:r>
      <w:r w:rsidRPr="003B78FF">
        <w:rPr>
          <w:rFonts w:ascii="Arial" w:hAnsi="Arial" w:cs="Arial"/>
          <w:lang w:val="es-ES"/>
        </w:rPr>
        <w:t>Restaurativa, de acuerdo con la actitud y voluntad de los estudiantes involucrados.</w:t>
      </w:r>
      <w:r w:rsidRPr="003B78FF">
        <w:rPr>
          <w:rFonts w:ascii="Arial" w:hAnsi="Arial" w:cs="Arial"/>
          <w:lang w:val="es-CO"/>
        </w:rPr>
        <w:t xml:space="preserve"> </w:t>
      </w:r>
    </w:p>
    <w:p w14:paraId="4A9D9A61" w14:textId="77777777" w:rsidR="00153BD4" w:rsidRPr="003B78FF" w:rsidRDefault="00613493" w:rsidP="00201786">
      <w:pPr>
        <w:pStyle w:val="ListBullet2"/>
        <w:numPr>
          <w:ilvl w:val="0"/>
          <w:numId w:val="11"/>
        </w:numPr>
        <w:jc w:val="both"/>
        <w:rPr>
          <w:rFonts w:ascii="Arial" w:hAnsi="Arial" w:cs="Arial"/>
          <w:bCs/>
          <w:lang w:val="es-ES"/>
        </w:rPr>
      </w:pPr>
      <w:r w:rsidRPr="003B78FF">
        <w:rPr>
          <w:rFonts w:ascii="Arial" w:hAnsi="Arial" w:cs="Arial"/>
          <w:lang w:val="es-CO"/>
        </w:rPr>
        <w:t xml:space="preserve">El Jefe de Sección les ofrece a los involucrados la posibilidad de hacer un proceso de </w:t>
      </w:r>
      <w:r w:rsidR="0016147C" w:rsidRPr="0016147C">
        <w:rPr>
          <w:rFonts w:ascii="Arial" w:hAnsi="Arial" w:cs="Arial"/>
          <w:strike/>
          <w:highlight w:val="cyan"/>
          <w:lang w:val="es-ES"/>
        </w:rPr>
        <w:t>Justicia</w:t>
      </w:r>
      <w:r w:rsidR="0016147C" w:rsidRPr="003B78FF">
        <w:rPr>
          <w:rFonts w:ascii="Arial" w:hAnsi="Arial" w:cs="Arial"/>
          <w:lang w:val="es-ES"/>
        </w:rPr>
        <w:t xml:space="preserve"> </w:t>
      </w:r>
      <w:r w:rsidR="0016147C" w:rsidRPr="0016147C">
        <w:rPr>
          <w:rFonts w:ascii="Arial" w:hAnsi="Arial" w:cs="Arial"/>
          <w:highlight w:val="cyan"/>
          <w:lang w:val="es-ES"/>
        </w:rPr>
        <w:t>Práctica</w:t>
      </w:r>
      <w:r w:rsidRPr="003B78FF">
        <w:rPr>
          <w:rFonts w:ascii="Arial" w:hAnsi="Arial" w:cs="Arial"/>
          <w:lang w:val="es-CO"/>
        </w:rPr>
        <w:t xml:space="preserve"> </w:t>
      </w:r>
      <w:r w:rsidR="0016147C" w:rsidRPr="0016147C">
        <w:rPr>
          <w:rFonts w:ascii="Arial" w:hAnsi="Arial" w:cs="Arial"/>
          <w:highlight w:val="cyan"/>
          <w:lang w:val="es-CO"/>
        </w:rPr>
        <w:t>R</w:t>
      </w:r>
      <w:r w:rsidRPr="003B78FF">
        <w:rPr>
          <w:rFonts w:ascii="Arial" w:hAnsi="Arial" w:cs="Arial"/>
          <w:lang w:val="es-CO"/>
        </w:rPr>
        <w:t>estaurativa.</w:t>
      </w:r>
      <w:r w:rsidRPr="003B78FF">
        <w:rPr>
          <w:rFonts w:ascii="Arial" w:hAnsi="Arial" w:cs="Arial"/>
          <w:bCs/>
          <w:lang w:val="es-ES"/>
        </w:rPr>
        <w:t xml:space="preserve"> Los padres serán informados del proceso restaurativo y se les solicitará que lo avalen.</w:t>
      </w:r>
    </w:p>
    <w:p w14:paraId="1B38486B" w14:textId="77777777" w:rsidR="00153BD4" w:rsidRPr="003B78FF" w:rsidRDefault="00613493" w:rsidP="00201786">
      <w:pPr>
        <w:pStyle w:val="ListBullet2"/>
        <w:numPr>
          <w:ilvl w:val="0"/>
          <w:numId w:val="11"/>
        </w:numPr>
        <w:jc w:val="both"/>
        <w:rPr>
          <w:rFonts w:ascii="Arial" w:hAnsi="Arial" w:cs="Arial"/>
          <w:lang w:val="es-CO"/>
        </w:rPr>
      </w:pPr>
      <w:r w:rsidRPr="003B78FF">
        <w:rPr>
          <w:rFonts w:ascii="Arial" w:hAnsi="Arial" w:cs="Arial"/>
          <w:lang w:val="es-CO"/>
        </w:rPr>
        <w:t xml:space="preserve">El Jefe de la Sección impone y notifica la sanción a los padres y al estudiante. </w:t>
      </w:r>
    </w:p>
    <w:p w14:paraId="593EE7CB" w14:textId="77777777" w:rsidR="00153BD4" w:rsidRPr="003B78FF" w:rsidRDefault="00613493" w:rsidP="00201786">
      <w:pPr>
        <w:pStyle w:val="ListBullet2"/>
        <w:numPr>
          <w:ilvl w:val="0"/>
          <w:numId w:val="11"/>
        </w:numPr>
        <w:jc w:val="both"/>
        <w:rPr>
          <w:rFonts w:ascii="Arial" w:hAnsi="Arial" w:cs="Arial"/>
          <w:lang w:val="es-CO"/>
        </w:rPr>
      </w:pPr>
      <w:r w:rsidRPr="003B78FF">
        <w:rPr>
          <w:rFonts w:ascii="Arial" w:hAnsi="Arial" w:cs="Arial"/>
          <w:lang w:val="es-CO"/>
        </w:rPr>
        <w:t xml:space="preserve">El Psicólogo o persona capacitada realiza las citas del </w:t>
      </w:r>
      <w:proofErr w:type="spellStart"/>
      <w:r w:rsidRPr="003B78FF">
        <w:rPr>
          <w:rFonts w:ascii="Arial" w:hAnsi="Arial" w:cs="Arial"/>
          <w:lang w:val="es-CO"/>
        </w:rPr>
        <w:t>preencuentro</w:t>
      </w:r>
      <w:proofErr w:type="spellEnd"/>
      <w:r w:rsidRPr="003B78FF">
        <w:rPr>
          <w:rFonts w:ascii="Arial" w:hAnsi="Arial" w:cs="Arial"/>
          <w:lang w:val="es-CO"/>
        </w:rPr>
        <w:t xml:space="preserve"> individuales, con ofensor y ofendido para explorar lo que le significa a cada uno la situación y permitir la expresión emocional.</w:t>
      </w:r>
    </w:p>
    <w:p w14:paraId="5E51B97F" w14:textId="2936500E" w:rsidR="00FC1A8F" w:rsidRPr="00FC1A8F" w:rsidRDefault="5DF86509" w:rsidP="00A90960">
      <w:pPr>
        <w:pStyle w:val="ListBullet2"/>
        <w:numPr>
          <w:ilvl w:val="0"/>
          <w:numId w:val="11"/>
        </w:numPr>
        <w:jc w:val="both"/>
        <w:rPr>
          <w:rFonts w:ascii="Arial" w:hAnsi="Arial" w:cs="Arial"/>
          <w:highlight w:val="lightGray"/>
          <w:lang w:val="es-CO"/>
        </w:rPr>
      </w:pPr>
      <w:r w:rsidRPr="00FC1A8F">
        <w:rPr>
          <w:rFonts w:ascii="Arial" w:eastAsia="Arial" w:hAnsi="Arial" w:cs="Arial"/>
          <w:lang w:val="es-CO"/>
        </w:rPr>
        <w:t>Cuando el psicólogo o persona capacitada considera que ambas partes están dispuestas se programa el encuentro restaurativo con la presencia del Jefe de Sección o s</w:t>
      </w:r>
      <w:r w:rsidR="00FC1A8F">
        <w:rPr>
          <w:rFonts w:ascii="Arial" w:eastAsia="Arial" w:hAnsi="Arial" w:cs="Arial"/>
          <w:lang w:val="es-CO"/>
        </w:rPr>
        <w:t>u representante, para definir lo</w:t>
      </w:r>
      <w:r w:rsidRPr="00FC1A8F">
        <w:rPr>
          <w:rFonts w:ascii="Arial" w:eastAsia="Arial" w:hAnsi="Arial" w:cs="Arial"/>
          <w:lang w:val="es-CO"/>
        </w:rPr>
        <w:t xml:space="preserve">s acuerdos </w:t>
      </w:r>
      <w:r w:rsidR="00FC1A8F" w:rsidRPr="00FC1A8F">
        <w:rPr>
          <w:rFonts w:ascii="Arial" w:eastAsia="Arial" w:hAnsi="Arial" w:cs="Arial"/>
          <w:highlight w:val="lightGray"/>
          <w:lang w:val="es-CO"/>
        </w:rPr>
        <w:t>y acciones</w:t>
      </w:r>
      <w:r w:rsidR="00FC1A8F">
        <w:rPr>
          <w:rFonts w:ascii="Arial" w:eastAsia="Arial" w:hAnsi="Arial" w:cs="Arial"/>
          <w:lang w:val="es-CO"/>
        </w:rPr>
        <w:t xml:space="preserve"> </w:t>
      </w:r>
      <w:r w:rsidRPr="00FC1A8F">
        <w:rPr>
          <w:rFonts w:ascii="Arial" w:eastAsia="Arial" w:hAnsi="Arial" w:cs="Arial"/>
          <w:lang w:val="es-CO"/>
        </w:rPr>
        <w:t xml:space="preserve">de reparación y dejar un acta formal de compromiso. </w:t>
      </w:r>
      <w:r w:rsidR="00FC1A8F" w:rsidRPr="00FC1A8F">
        <w:rPr>
          <w:rFonts w:ascii="Arial" w:eastAsia="Arial" w:hAnsi="Arial" w:cs="Arial"/>
          <w:highlight w:val="lightGray"/>
          <w:lang w:val="es-CO"/>
        </w:rPr>
        <w:t>Acuerdo</w:t>
      </w:r>
      <w:r w:rsidR="00FC1A8F">
        <w:rPr>
          <w:rFonts w:ascii="Arial" w:eastAsia="Arial" w:hAnsi="Arial" w:cs="Arial"/>
          <w:highlight w:val="lightGray"/>
          <w:lang w:val="es-CO"/>
        </w:rPr>
        <w:t>s y Acciones</w:t>
      </w:r>
      <w:r w:rsidR="00FC1A8F" w:rsidRPr="00FC1A8F">
        <w:rPr>
          <w:rFonts w:ascii="Arial" w:eastAsia="Arial" w:hAnsi="Arial" w:cs="Arial"/>
          <w:highlight w:val="lightGray"/>
          <w:lang w:val="es-CO"/>
        </w:rPr>
        <w:t xml:space="preserve"> Reparador</w:t>
      </w:r>
      <w:r w:rsidR="00FC1A8F">
        <w:rPr>
          <w:rFonts w:ascii="Arial" w:eastAsia="Arial" w:hAnsi="Arial" w:cs="Arial"/>
          <w:highlight w:val="lightGray"/>
          <w:lang w:val="es-CO"/>
        </w:rPr>
        <w:t>as son</w:t>
      </w:r>
      <w:r w:rsidR="00FC1A8F" w:rsidRPr="00FC1A8F">
        <w:rPr>
          <w:rFonts w:ascii="Arial" w:eastAsia="Arial" w:hAnsi="Arial" w:cs="Arial"/>
          <w:highlight w:val="lightGray"/>
          <w:lang w:val="es-CO"/>
        </w:rPr>
        <w:t xml:space="preserve"> todo acuerdo </w:t>
      </w:r>
      <w:r w:rsidR="00FC1A8F">
        <w:rPr>
          <w:rFonts w:ascii="Arial" w:eastAsia="Arial" w:hAnsi="Arial" w:cs="Arial"/>
          <w:highlight w:val="lightGray"/>
          <w:lang w:val="es-CO"/>
        </w:rPr>
        <w:t xml:space="preserve">o acción </w:t>
      </w:r>
      <w:r w:rsidR="00FC1A8F" w:rsidRPr="00FC1A8F">
        <w:rPr>
          <w:rFonts w:ascii="Arial" w:eastAsia="Arial" w:hAnsi="Arial" w:cs="Arial"/>
          <w:highlight w:val="lightGray"/>
          <w:lang w:val="es-CO"/>
        </w:rPr>
        <w:t>que busca enmendar y compensar lo</w:t>
      </w:r>
      <w:r w:rsidR="00FC1A8F">
        <w:rPr>
          <w:rFonts w:ascii="Arial" w:eastAsia="Arial" w:hAnsi="Arial" w:cs="Arial"/>
          <w:highlight w:val="lightGray"/>
          <w:lang w:val="es-CO"/>
        </w:rPr>
        <w:t xml:space="preserve">s daños causados a otra persona y </w:t>
      </w:r>
      <w:r w:rsidR="00FC1A8F" w:rsidRPr="00FC1A8F">
        <w:rPr>
          <w:rFonts w:ascii="Arial" w:eastAsia="Arial" w:hAnsi="Arial" w:cs="Arial"/>
          <w:highlight w:val="lightGray"/>
          <w:lang w:val="es-CO"/>
        </w:rPr>
        <w:t>restablecer las relaciones o el ambiente escolar de confianza y solidaridad.</w:t>
      </w:r>
    </w:p>
    <w:p w14:paraId="090DA21C" w14:textId="6BACC6C1" w:rsidR="00153BD4" w:rsidRPr="003B78FF" w:rsidRDefault="5DF86509" w:rsidP="00201786">
      <w:pPr>
        <w:pStyle w:val="ListBullet2"/>
        <w:numPr>
          <w:ilvl w:val="0"/>
          <w:numId w:val="11"/>
        </w:numPr>
        <w:jc w:val="both"/>
        <w:rPr>
          <w:rFonts w:ascii="Arial" w:hAnsi="Arial" w:cs="Arial"/>
          <w:lang w:val="es-CO"/>
        </w:rPr>
      </w:pPr>
      <w:r w:rsidRPr="5DF86509">
        <w:rPr>
          <w:rFonts w:ascii="Arial" w:eastAsia="Arial" w:hAnsi="Arial" w:cs="Arial"/>
          <w:lang w:val="es-CO"/>
        </w:rPr>
        <w:t xml:space="preserve">El tutor y el </w:t>
      </w:r>
      <w:r w:rsidRPr="5DF86509">
        <w:rPr>
          <w:rFonts w:ascii="Arial" w:eastAsia="Arial" w:hAnsi="Arial" w:cs="Arial"/>
          <w:highlight w:val="yellow"/>
          <w:lang w:val="es-CO"/>
        </w:rPr>
        <w:t>Jefe de Sección</w:t>
      </w:r>
      <w:r w:rsidRPr="5DF86509">
        <w:rPr>
          <w:rFonts w:ascii="Arial" w:eastAsia="Arial" w:hAnsi="Arial" w:cs="Arial"/>
          <w:lang w:val="es-CO"/>
        </w:rPr>
        <w:t xml:space="preserve"> serán notificados de los acuerdos</w:t>
      </w:r>
      <w:r w:rsidR="00FC1A8F">
        <w:rPr>
          <w:rFonts w:ascii="Arial" w:eastAsia="Arial" w:hAnsi="Arial" w:cs="Arial"/>
          <w:lang w:val="es-CO"/>
        </w:rPr>
        <w:t xml:space="preserve"> </w:t>
      </w:r>
      <w:r w:rsidRPr="5DF86509">
        <w:rPr>
          <w:rFonts w:ascii="Arial" w:eastAsia="Arial" w:hAnsi="Arial" w:cs="Arial"/>
          <w:lang w:val="es-CO"/>
        </w:rPr>
        <w:t xml:space="preserve"> </w:t>
      </w:r>
      <w:r w:rsidRPr="5DF86509">
        <w:rPr>
          <w:rFonts w:ascii="Arial" w:eastAsia="Arial" w:hAnsi="Arial" w:cs="Arial"/>
          <w:highlight w:val="yellow"/>
          <w:lang w:val="es-CO"/>
        </w:rPr>
        <w:t>por la persona a cargo del Proceso, y se definirá el responsable de hacer el seguimiento de los compromisos.</w:t>
      </w:r>
    </w:p>
    <w:p w14:paraId="5D4F360E" w14:textId="4C6868CE" w:rsidR="00153BD4" w:rsidRPr="003B78FF" w:rsidRDefault="5DF86509" w:rsidP="00201786">
      <w:pPr>
        <w:pStyle w:val="ListBullet2"/>
        <w:numPr>
          <w:ilvl w:val="0"/>
          <w:numId w:val="11"/>
        </w:numPr>
        <w:jc w:val="both"/>
        <w:rPr>
          <w:rFonts w:ascii="Arial" w:hAnsi="Arial" w:cs="Arial"/>
          <w:lang w:val="es-CO"/>
        </w:rPr>
      </w:pPr>
      <w:r w:rsidRPr="5DF86509">
        <w:rPr>
          <w:rFonts w:ascii="Arial" w:eastAsia="Arial" w:hAnsi="Arial" w:cs="Arial"/>
          <w:highlight w:val="yellow"/>
          <w:lang w:val="es-CO"/>
        </w:rPr>
        <w:t>El Jefe de Sección, el Asistente o el Decano de Disciplina notifican de los acuerdos a los padres de los estudiantes involucrados.</w:t>
      </w:r>
    </w:p>
    <w:p w14:paraId="42D992B9" w14:textId="248872EB" w:rsidR="00153BD4" w:rsidRPr="007463D7" w:rsidRDefault="743EFF88" w:rsidP="00201786">
      <w:pPr>
        <w:pStyle w:val="ListBullet2"/>
        <w:numPr>
          <w:ilvl w:val="0"/>
          <w:numId w:val="11"/>
        </w:numPr>
        <w:jc w:val="both"/>
        <w:rPr>
          <w:rFonts w:ascii="Arial" w:hAnsi="Arial" w:cs="Arial"/>
          <w:highlight w:val="cyan"/>
          <w:lang w:val="es-CO"/>
        </w:rPr>
      </w:pPr>
      <w:r w:rsidRPr="743EFF88">
        <w:rPr>
          <w:rFonts w:ascii="Arial" w:eastAsia="Arial" w:hAnsi="Arial" w:cs="Arial"/>
          <w:lang w:val="es-CO"/>
        </w:rPr>
        <w:t>Posteriormente e</w:t>
      </w:r>
      <w:r w:rsidRPr="743EFF88">
        <w:rPr>
          <w:rFonts w:ascii="Arial" w:eastAsia="Arial" w:hAnsi="Arial" w:cs="Arial"/>
          <w:highlight w:val="yellow"/>
          <w:lang w:val="es-CO"/>
        </w:rPr>
        <w:t>l Jefe de Sección, el Asistente o el Decano de Disciplina</w:t>
      </w:r>
      <w:r w:rsidRPr="743EFF88">
        <w:rPr>
          <w:rFonts w:ascii="Arial" w:eastAsia="Arial" w:hAnsi="Arial" w:cs="Arial"/>
          <w:lang w:val="es-CO"/>
        </w:rPr>
        <w:t xml:space="preserve"> hace seguimiento a los compromisos consignados en el acta, con el apoyo de docentes y psicología.</w:t>
      </w:r>
      <w:r w:rsidR="007463D7">
        <w:rPr>
          <w:rFonts w:ascii="Arial" w:eastAsia="Arial" w:hAnsi="Arial" w:cs="Arial"/>
          <w:lang w:val="es-CO"/>
        </w:rPr>
        <w:t xml:space="preserve"> </w:t>
      </w:r>
      <w:r w:rsidR="007463D7" w:rsidRPr="007463D7">
        <w:rPr>
          <w:rFonts w:ascii="Arial" w:eastAsia="Arial" w:hAnsi="Arial" w:cs="Arial"/>
          <w:highlight w:val="cyan"/>
          <w:lang w:val="es-CO"/>
        </w:rPr>
        <w:t>(con que periodicidad</w:t>
      </w:r>
      <w:proofErr w:type="gramStart"/>
      <w:r w:rsidR="007463D7" w:rsidRPr="007463D7">
        <w:rPr>
          <w:rFonts w:ascii="Arial" w:eastAsia="Arial" w:hAnsi="Arial" w:cs="Arial"/>
          <w:highlight w:val="cyan"/>
          <w:lang w:val="es-CO"/>
        </w:rPr>
        <w:t>?</w:t>
      </w:r>
      <w:proofErr w:type="gramEnd"/>
      <w:r w:rsidR="007463D7" w:rsidRPr="007463D7">
        <w:rPr>
          <w:rFonts w:ascii="Arial" w:eastAsia="Arial" w:hAnsi="Arial" w:cs="Arial"/>
          <w:highlight w:val="cyan"/>
          <w:lang w:val="es-CO"/>
        </w:rPr>
        <w:t>)</w:t>
      </w:r>
    </w:p>
    <w:p w14:paraId="16A55B46" w14:textId="419E1807" w:rsidR="165ECC7B" w:rsidRPr="007463D7" w:rsidRDefault="7EA894EF" w:rsidP="00201786">
      <w:pPr>
        <w:pStyle w:val="ListBullet2"/>
        <w:numPr>
          <w:ilvl w:val="0"/>
          <w:numId w:val="11"/>
        </w:numPr>
        <w:jc w:val="both"/>
        <w:rPr>
          <w:lang w:val="es-CO"/>
        </w:rPr>
      </w:pPr>
      <w:r w:rsidRPr="7EA894EF">
        <w:rPr>
          <w:rFonts w:ascii="Arial" w:eastAsia="Arial" w:hAnsi="Arial" w:cs="Arial"/>
          <w:highlight w:val="yellow"/>
          <w:lang w:val="es-CO"/>
        </w:rPr>
        <w:t xml:space="preserve"> El Jefe de Sección, el Asistente o el Decano de Disciplina informan de los avances del proceso a los padres de los estudiantes involucrados y al Comité de Convivencia cuando se trate de situaciones Tipo I,II y III.</w:t>
      </w:r>
      <w:r w:rsidR="007463D7">
        <w:rPr>
          <w:rFonts w:ascii="Arial" w:eastAsia="Arial" w:hAnsi="Arial" w:cs="Arial"/>
          <w:lang w:val="es-CO"/>
        </w:rPr>
        <w:t xml:space="preserve"> </w:t>
      </w:r>
      <w:r w:rsidR="007463D7" w:rsidRPr="007463D7">
        <w:rPr>
          <w:rFonts w:ascii="Arial" w:eastAsia="Arial" w:hAnsi="Arial" w:cs="Arial"/>
          <w:highlight w:val="cyan"/>
          <w:lang w:val="es-CO"/>
        </w:rPr>
        <w:t>(con que periodicidad</w:t>
      </w:r>
      <w:proofErr w:type="gramStart"/>
      <w:r w:rsidR="007463D7" w:rsidRPr="007463D7">
        <w:rPr>
          <w:rFonts w:ascii="Arial" w:eastAsia="Arial" w:hAnsi="Arial" w:cs="Arial"/>
          <w:highlight w:val="cyan"/>
          <w:lang w:val="es-CO"/>
        </w:rPr>
        <w:t>?</w:t>
      </w:r>
      <w:proofErr w:type="gramEnd"/>
      <w:r w:rsidR="007463D7" w:rsidRPr="007463D7">
        <w:rPr>
          <w:rFonts w:ascii="Arial" w:eastAsia="Arial" w:hAnsi="Arial" w:cs="Arial"/>
          <w:highlight w:val="cyan"/>
          <w:lang w:val="es-CO"/>
        </w:rPr>
        <w:t>)</w:t>
      </w:r>
    </w:p>
    <w:p w14:paraId="7D1FAA62" w14:textId="0BB5E5F2" w:rsidR="007463D7" w:rsidRDefault="007463D7" w:rsidP="007463D7">
      <w:pPr>
        <w:pStyle w:val="ListBullet2"/>
        <w:jc w:val="both"/>
        <w:rPr>
          <w:lang w:val="es-CO"/>
        </w:rPr>
      </w:pPr>
    </w:p>
    <w:p w14:paraId="08BA5D4F" w14:textId="77777777" w:rsidR="00FE5C7B" w:rsidRPr="003B4BF4" w:rsidRDefault="00FE5C7B" w:rsidP="00FE5C7B">
      <w:pPr>
        <w:autoSpaceDE w:val="0"/>
        <w:autoSpaceDN w:val="0"/>
        <w:adjustRightInd w:val="0"/>
        <w:spacing w:after="267" w:line="273" w:lineRule="atLeast"/>
        <w:jc w:val="both"/>
        <w:rPr>
          <w:rFonts w:ascii="Arial" w:hAnsi="Arial" w:cs="Arial"/>
          <w:sz w:val="23"/>
          <w:szCs w:val="23"/>
          <w:lang w:val="es-CO" w:eastAsia="es-CO"/>
        </w:rPr>
      </w:pPr>
      <w:r w:rsidRPr="003B4BF4">
        <w:rPr>
          <w:rFonts w:ascii="Arial" w:hAnsi="Arial" w:cs="Arial"/>
          <w:sz w:val="23"/>
          <w:szCs w:val="23"/>
          <w:lang w:val="es-CO" w:eastAsia="es-CO"/>
        </w:rPr>
        <w:t xml:space="preserve">Artículo 43. </w:t>
      </w:r>
      <w:r w:rsidRPr="003B4BF4">
        <w:rPr>
          <w:rFonts w:ascii="Arial" w:hAnsi="Arial" w:cs="Arial"/>
          <w:i/>
          <w:iCs/>
          <w:sz w:val="23"/>
          <w:szCs w:val="23"/>
          <w:lang w:val="es-CO" w:eastAsia="es-CO"/>
        </w:rPr>
        <w:t xml:space="preserve">De los protocolos para la atención de Situaciones Tipo 11. </w:t>
      </w:r>
      <w:r w:rsidRPr="003B4BF4">
        <w:rPr>
          <w:rFonts w:ascii="Arial" w:hAnsi="Arial" w:cs="Arial"/>
          <w:sz w:val="23"/>
          <w:szCs w:val="23"/>
          <w:lang w:val="es-CO" w:eastAsia="es-CO"/>
        </w:rPr>
        <w:t>Los protocolos de los establecimientos educ</w:t>
      </w:r>
      <w:r>
        <w:rPr>
          <w:rFonts w:ascii="Arial" w:hAnsi="Arial" w:cs="Arial"/>
          <w:sz w:val="23"/>
          <w:szCs w:val="23"/>
          <w:lang w:val="es-CO" w:eastAsia="es-CO"/>
        </w:rPr>
        <w:t>ativos para la atención de las s</w:t>
      </w:r>
      <w:r w:rsidRPr="003B4BF4">
        <w:rPr>
          <w:rFonts w:ascii="Arial" w:hAnsi="Arial" w:cs="Arial"/>
          <w:sz w:val="23"/>
          <w:szCs w:val="23"/>
          <w:lang w:val="es-CO" w:eastAsia="es-CO"/>
        </w:rPr>
        <w:t xml:space="preserve">ituaciones tipo 11, a que se refiere el numeral 2 del artículo 40 del presente Decreto, deberán desarrollar como mínimo el siguiente procedimiento: </w:t>
      </w:r>
    </w:p>
    <w:p w14:paraId="709A49A8" w14:textId="77777777" w:rsidR="00FE5C7B" w:rsidRDefault="00FE5C7B" w:rsidP="00FE5C7B">
      <w:pPr>
        <w:pStyle w:val="Default"/>
        <w:numPr>
          <w:ilvl w:val="0"/>
          <w:numId w:val="52"/>
        </w:numPr>
      </w:pPr>
      <w:r w:rsidRPr="003B4BF4">
        <w:rPr>
          <w:sz w:val="23"/>
          <w:szCs w:val="23"/>
          <w:lang w:eastAsia="es-CO"/>
        </w:rPr>
        <w:t>En casos de daño al cuerpo o a la salud, garantizar la atención inmediata en salud física y mental de los involucrados, mediante la remisión a las entidades competentes, actuación de la cual se dejará constancia.</w:t>
      </w:r>
      <w:r w:rsidRPr="00AE05D6">
        <w:t xml:space="preserve"> </w:t>
      </w:r>
    </w:p>
    <w:p w14:paraId="6A08A771" w14:textId="77777777" w:rsidR="00FE5C7B" w:rsidRPr="00AE05D6" w:rsidRDefault="00FE5C7B" w:rsidP="00FE5C7B">
      <w:pPr>
        <w:pStyle w:val="Default"/>
        <w:numPr>
          <w:ilvl w:val="0"/>
          <w:numId w:val="52"/>
        </w:numPr>
        <w:rPr>
          <w:rFonts w:eastAsia="Times New Roman"/>
          <w:lang w:eastAsia="es-CO"/>
        </w:rPr>
      </w:pPr>
      <w:r w:rsidRPr="00AE05D6">
        <w:rPr>
          <w:sz w:val="23"/>
          <w:szCs w:val="23"/>
          <w:lang w:eastAsia="es-CO"/>
        </w:rPr>
        <w:t xml:space="preserve">Cuando se requieran medidas de restablecimiento de derechos, remitir la situación a las autoridades </w:t>
      </w:r>
      <w:proofErr w:type="spellStart"/>
      <w:r w:rsidRPr="00AE05D6">
        <w:rPr>
          <w:sz w:val="23"/>
          <w:szCs w:val="23"/>
          <w:lang w:eastAsia="es-CO"/>
        </w:rPr>
        <w:t>adminisitrativas</w:t>
      </w:r>
      <w:proofErr w:type="spellEnd"/>
      <w:r w:rsidRPr="00AE05D6">
        <w:rPr>
          <w:sz w:val="23"/>
          <w:szCs w:val="23"/>
          <w:lang w:eastAsia="es-CO"/>
        </w:rPr>
        <w:t xml:space="preserve">, en el marco de la Ley 1098 de 2006, actuación de la cual se dejará constancia. </w:t>
      </w:r>
    </w:p>
    <w:p w14:paraId="690C8C2A" w14:textId="77777777" w:rsidR="00FE5C7B" w:rsidRPr="00AE05D6" w:rsidRDefault="00FE5C7B" w:rsidP="00FE5C7B">
      <w:pPr>
        <w:autoSpaceDE w:val="0"/>
        <w:autoSpaceDN w:val="0"/>
        <w:adjustRightInd w:val="0"/>
        <w:rPr>
          <w:rFonts w:ascii="Arial" w:hAnsi="Arial" w:cs="Arial"/>
          <w:sz w:val="23"/>
          <w:szCs w:val="23"/>
          <w:lang w:val="es-CO" w:eastAsia="es-CO"/>
        </w:rPr>
      </w:pPr>
      <w:r w:rsidRPr="00AE05D6">
        <w:rPr>
          <w:rFonts w:ascii="Arial" w:hAnsi="Arial" w:cs="Arial"/>
          <w:sz w:val="23"/>
          <w:szCs w:val="23"/>
          <w:lang w:val="es-CO" w:eastAsia="es-CO"/>
        </w:rPr>
        <w:t xml:space="preserve">3. Adoptar las medidas para proteger a los involucrados en la situación de posibles acciones en su contra, actuación de la cual se dejará constancia. </w:t>
      </w:r>
    </w:p>
    <w:p w14:paraId="216A199A" w14:textId="77777777" w:rsidR="00FE5C7B" w:rsidRDefault="00FE5C7B" w:rsidP="00FE5C7B">
      <w:pPr>
        <w:autoSpaceDE w:val="0"/>
        <w:autoSpaceDN w:val="0"/>
        <w:adjustRightInd w:val="0"/>
        <w:rPr>
          <w:rFonts w:ascii="Arial" w:hAnsi="Arial" w:cs="Arial"/>
          <w:sz w:val="23"/>
          <w:szCs w:val="23"/>
          <w:lang w:val="es-CO" w:eastAsia="es-CO"/>
        </w:rPr>
      </w:pPr>
      <w:r w:rsidRPr="00AE05D6">
        <w:rPr>
          <w:rFonts w:ascii="Arial" w:hAnsi="Arial" w:cs="Arial"/>
          <w:sz w:val="23"/>
          <w:szCs w:val="23"/>
          <w:lang w:val="es-CO" w:eastAsia="es-CO"/>
        </w:rPr>
        <w:t xml:space="preserve">4. Informar de manera inmediata a los padres. </w:t>
      </w:r>
      <w:proofErr w:type="gramStart"/>
      <w:r w:rsidRPr="00AE05D6">
        <w:rPr>
          <w:rFonts w:ascii="Arial" w:hAnsi="Arial" w:cs="Arial"/>
          <w:sz w:val="23"/>
          <w:szCs w:val="23"/>
          <w:lang w:val="es-CO" w:eastAsia="es-CO"/>
        </w:rPr>
        <w:t>madres</w:t>
      </w:r>
      <w:proofErr w:type="gramEnd"/>
      <w:r w:rsidRPr="00AE05D6">
        <w:rPr>
          <w:rFonts w:ascii="Arial" w:hAnsi="Arial" w:cs="Arial"/>
          <w:sz w:val="23"/>
          <w:szCs w:val="23"/>
          <w:lang w:val="es-CO" w:eastAsia="es-CO"/>
        </w:rPr>
        <w:t xml:space="preserve"> o acudientes de todos los estudiantes involucrados. </w:t>
      </w:r>
      <w:proofErr w:type="gramStart"/>
      <w:r w:rsidRPr="00AE05D6">
        <w:rPr>
          <w:rFonts w:ascii="Arial" w:hAnsi="Arial" w:cs="Arial"/>
          <w:sz w:val="23"/>
          <w:szCs w:val="23"/>
          <w:lang w:val="es-CO" w:eastAsia="es-CO"/>
        </w:rPr>
        <w:t>actuación</w:t>
      </w:r>
      <w:proofErr w:type="gramEnd"/>
      <w:r w:rsidRPr="00AE05D6">
        <w:rPr>
          <w:rFonts w:ascii="Arial" w:hAnsi="Arial" w:cs="Arial"/>
          <w:sz w:val="23"/>
          <w:szCs w:val="23"/>
          <w:lang w:val="es-CO" w:eastAsia="es-CO"/>
        </w:rPr>
        <w:t xml:space="preserve"> de la cual se dejará constancia. </w:t>
      </w:r>
    </w:p>
    <w:p w14:paraId="7E64E376" w14:textId="77777777" w:rsidR="00FE5C7B" w:rsidRDefault="00FE5C7B" w:rsidP="00FE5C7B">
      <w:pPr>
        <w:autoSpaceDE w:val="0"/>
        <w:autoSpaceDN w:val="0"/>
        <w:adjustRightInd w:val="0"/>
        <w:rPr>
          <w:rFonts w:ascii="Arial" w:hAnsi="Arial" w:cs="Arial"/>
          <w:sz w:val="23"/>
          <w:szCs w:val="23"/>
          <w:lang w:val="es-CO" w:eastAsia="es-CO"/>
        </w:rPr>
      </w:pPr>
      <w:r>
        <w:rPr>
          <w:rFonts w:ascii="Arial" w:hAnsi="Arial" w:cs="Arial"/>
          <w:sz w:val="23"/>
          <w:szCs w:val="23"/>
          <w:lang w:val="es-CO" w:eastAsia="es-CO"/>
        </w:rPr>
        <w:t>5.</w:t>
      </w:r>
      <w:r w:rsidRPr="00AE05D6">
        <w:rPr>
          <w:sz w:val="23"/>
          <w:szCs w:val="23"/>
          <w:lang w:val="es-CO" w:eastAsia="es-CO"/>
        </w:rPr>
        <w:t xml:space="preserve"> </w:t>
      </w:r>
      <w:r w:rsidRPr="00AE05D6">
        <w:rPr>
          <w:rFonts w:ascii="Arial" w:hAnsi="Arial" w:cs="Arial"/>
          <w:sz w:val="23"/>
          <w:szCs w:val="23"/>
          <w:lang w:val="es-CO" w:eastAsia="es-CO"/>
        </w:rPr>
        <w:t xml:space="preserve">Generar espacios en los que las partes involucradas y los padres. </w:t>
      </w:r>
      <w:proofErr w:type="gramStart"/>
      <w:r w:rsidRPr="00AE05D6">
        <w:rPr>
          <w:rFonts w:ascii="Arial" w:hAnsi="Arial" w:cs="Arial"/>
          <w:sz w:val="23"/>
          <w:szCs w:val="23"/>
          <w:lang w:val="es-CO" w:eastAsia="es-CO"/>
        </w:rPr>
        <w:t>madres</w:t>
      </w:r>
      <w:proofErr w:type="gramEnd"/>
      <w:r w:rsidRPr="00AE05D6">
        <w:rPr>
          <w:rFonts w:ascii="Arial" w:hAnsi="Arial" w:cs="Arial"/>
          <w:sz w:val="23"/>
          <w:szCs w:val="23"/>
          <w:lang w:val="es-CO" w:eastAsia="es-CO"/>
        </w:rPr>
        <w:t xml:space="preserve"> o acudientes de los estudiantes, puedan exponer y precisar lo acontecido. </w:t>
      </w:r>
      <w:proofErr w:type="gramStart"/>
      <w:r w:rsidRPr="00AE05D6">
        <w:rPr>
          <w:rFonts w:ascii="Arial" w:hAnsi="Arial" w:cs="Arial"/>
          <w:sz w:val="23"/>
          <w:szCs w:val="23"/>
          <w:lang w:val="es-CO" w:eastAsia="es-CO"/>
        </w:rPr>
        <w:t>preservando</w:t>
      </w:r>
      <w:proofErr w:type="gramEnd"/>
      <w:r w:rsidRPr="00AE05D6">
        <w:rPr>
          <w:rFonts w:ascii="Arial" w:hAnsi="Arial" w:cs="Arial"/>
          <w:sz w:val="23"/>
          <w:szCs w:val="23"/>
          <w:lang w:val="es-CO" w:eastAsia="es-CO"/>
        </w:rPr>
        <w:t xml:space="preserve">. </w:t>
      </w:r>
      <w:proofErr w:type="gramStart"/>
      <w:r w:rsidRPr="00AE05D6">
        <w:rPr>
          <w:rFonts w:ascii="Arial" w:hAnsi="Arial" w:cs="Arial"/>
          <w:sz w:val="23"/>
          <w:szCs w:val="23"/>
          <w:lang w:val="es-CO" w:eastAsia="es-CO"/>
        </w:rPr>
        <w:t>en</w:t>
      </w:r>
      <w:proofErr w:type="gramEnd"/>
      <w:r w:rsidRPr="00AE05D6">
        <w:rPr>
          <w:rFonts w:ascii="Arial" w:hAnsi="Arial" w:cs="Arial"/>
          <w:sz w:val="23"/>
          <w:szCs w:val="23"/>
          <w:lang w:val="es-CO" w:eastAsia="es-CO"/>
        </w:rPr>
        <w:t xml:space="preserve"> cualquier caso, el derecho a la intimidad, confidencialidad y demás derechos. </w:t>
      </w:r>
    </w:p>
    <w:p w14:paraId="7F7720BF" w14:textId="77777777" w:rsidR="00FE5C7B" w:rsidRDefault="00FE5C7B" w:rsidP="00FE5C7B">
      <w:pPr>
        <w:autoSpaceDE w:val="0"/>
        <w:autoSpaceDN w:val="0"/>
        <w:adjustRightInd w:val="0"/>
        <w:rPr>
          <w:rFonts w:ascii="Arial" w:hAnsi="Arial" w:cs="Arial"/>
          <w:sz w:val="23"/>
          <w:szCs w:val="23"/>
          <w:lang w:val="es-CO" w:eastAsia="es-CO"/>
        </w:rPr>
      </w:pPr>
      <w:r>
        <w:rPr>
          <w:rFonts w:ascii="Arial" w:hAnsi="Arial" w:cs="Arial"/>
          <w:sz w:val="23"/>
          <w:szCs w:val="23"/>
          <w:lang w:val="es-CO" w:eastAsia="es-CO"/>
        </w:rPr>
        <w:t xml:space="preserve">6. </w:t>
      </w:r>
      <w:r w:rsidRPr="00AE05D6">
        <w:rPr>
          <w:rFonts w:ascii="Arial" w:hAnsi="Arial" w:cs="Arial"/>
          <w:sz w:val="23"/>
          <w:szCs w:val="23"/>
          <w:lang w:val="es-CO" w:eastAsia="es-CO"/>
        </w:rPr>
        <w:t xml:space="preserve">Determinar las acciones restaurativas que busquen la reparación de los daños causados, el· restablecimiento de los derechos y la reconciliación dentro de un clima de relaciones constructivas en el establecimiento educativo; así como las consecuencias aplicables a quienes han promovido, contribuido o participado en la situación reportada. </w:t>
      </w:r>
    </w:p>
    <w:p w14:paraId="18303B65" w14:textId="77777777" w:rsidR="00FE5C7B" w:rsidRPr="00AE05D6" w:rsidRDefault="00FE5C7B" w:rsidP="00FE5C7B">
      <w:pPr>
        <w:autoSpaceDE w:val="0"/>
        <w:autoSpaceDN w:val="0"/>
        <w:adjustRightInd w:val="0"/>
        <w:rPr>
          <w:rFonts w:ascii="Arial" w:hAnsi="Arial" w:cs="Arial"/>
          <w:sz w:val="23"/>
          <w:szCs w:val="23"/>
          <w:lang w:val="es-CO" w:eastAsia="es-CO"/>
        </w:rPr>
      </w:pPr>
      <w:r>
        <w:rPr>
          <w:rFonts w:ascii="Arial" w:hAnsi="Arial" w:cs="Arial"/>
          <w:sz w:val="23"/>
          <w:szCs w:val="23"/>
          <w:lang w:val="es-CO" w:eastAsia="es-CO"/>
        </w:rPr>
        <w:t xml:space="preserve">7. </w:t>
      </w:r>
      <w:r w:rsidRPr="00AE05D6">
        <w:rPr>
          <w:rFonts w:ascii="Arial" w:hAnsi="Arial" w:cs="Arial"/>
          <w:sz w:val="23"/>
          <w:szCs w:val="23"/>
          <w:lang w:val="es-CO" w:eastAsia="es-CO"/>
        </w:rPr>
        <w:t xml:space="preserve">El presidente del comité escolar de convivencia informará a los demás integrantes de este comité, sobre la situación ocurrida y las medidas adoptadas. El comité realizará el análisis y seguimiento, a fin de verificar si la solución fue efectiva o si se requiere acudir al protocolo consagrado en el artículo 44 del presente Decreto. </w:t>
      </w:r>
    </w:p>
    <w:p w14:paraId="0D635CD9" w14:textId="77777777" w:rsidR="00FE5C7B" w:rsidRPr="00AE05D6" w:rsidRDefault="00FE5C7B" w:rsidP="00FE5C7B">
      <w:pPr>
        <w:numPr>
          <w:ilvl w:val="0"/>
          <w:numId w:val="42"/>
        </w:numPr>
        <w:autoSpaceDE w:val="0"/>
        <w:autoSpaceDN w:val="0"/>
        <w:adjustRightInd w:val="0"/>
        <w:rPr>
          <w:rFonts w:ascii="Arial" w:hAnsi="Arial" w:cs="Arial"/>
          <w:sz w:val="23"/>
          <w:szCs w:val="23"/>
          <w:lang w:val="es-CO" w:eastAsia="es-CO"/>
        </w:rPr>
      </w:pPr>
      <w:r w:rsidRPr="00AE05D6">
        <w:rPr>
          <w:rFonts w:ascii="Arial" w:hAnsi="Arial" w:cs="Arial"/>
          <w:sz w:val="23"/>
          <w:szCs w:val="23"/>
          <w:lang w:val="es-CO" w:eastAsia="es-CO"/>
        </w:rPr>
        <w:t xml:space="preserve">El comité escolar de convivencia dejará constancia en acta de todo lo ocurrido y de las decisiones adoptadas, la cual será suscrita por todos los integrantes e intervinientes. </w:t>
      </w:r>
    </w:p>
    <w:p w14:paraId="37EDAB6D" w14:textId="77777777" w:rsidR="00FE5C7B" w:rsidRPr="00AE05D6" w:rsidRDefault="00FE5C7B" w:rsidP="00FE5C7B">
      <w:pPr>
        <w:numPr>
          <w:ilvl w:val="0"/>
          <w:numId w:val="42"/>
        </w:numPr>
        <w:autoSpaceDE w:val="0"/>
        <w:autoSpaceDN w:val="0"/>
        <w:adjustRightInd w:val="0"/>
        <w:ind w:left="360"/>
        <w:rPr>
          <w:rFonts w:ascii="Arial" w:hAnsi="Arial" w:cs="Arial"/>
          <w:sz w:val="23"/>
          <w:szCs w:val="23"/>
          <w:lang w:val="es-CO" w:eastAsia="es-CO"/>
        </w:rPr>
      </w:pPr>
      <w:r w:rsidRPr="00AE05D6">
        <w:rPr>
          <w:rFonts w:ascii="Arial" w:hAnsi="Arial" w:cs="Arial"/>
          <w:sz w:val="23"/>
          <w:szCs w:val="23"/>
          <w:lang w:val="es-CO" w:eastAsia="es-CO"/>
        </w:rPr>
        <w:t xml:space="preserve">El presidente del comité escolar de convivencia reportará la información del caso al aplicativo que para el efecto se haya implementado en el Sistema de Información Unificado de Convivencia Escolar. </w:t>
      </w:r>
    </w:p>
    <w:p w14:paraId="33D65016" w14:textId="77777777" w:rsidR="00FE5C7B" w:rsidRPr="00AE05D6" w:rsidRDefault="00FE5C7B" w:rsidP="00FE5C7B">
      <w:pPr>
        <w:autoSpaceDE w:val="0"/>
        <w:autoSpaceDN w:val="0"/>
        <w:adjustRightInd w:val="0"/>
        <w:rPr>
          <w:rFonts w:ascii="Arial" w:hAnsi="Arial" w:cs="Arial"/>
          <w:sz w:val="23"/>
          <w:szCs w:val="23"/>
          <w:lang w:val="es-CO" w:eastAsia="es-CO"/>
        </w:rPr>
      </w:pPr>
    </w:p>
    <w:p w14:paraId="3FCB2D84" w14:textId="77777777" w:rsidR="00FE5C7B" w:rsidRPr="003B4BF4" w:rsidRDefault="00FE5C7B" w:rsidP="00FE5C7B">
      <w:pPr>
        <w:autoSpaceDE w:val="0"/>
        <w:autoSpaceDN w:val="0"/>
        <w:adjustRightInd w:val="0"/>
        <w:ind w:left="720"/>
        <w:rPr>
          <w:rFonts w:ascii="Arial" w:hAnsi="Arial" w:cs="Arial"/>
          <w:sz w:val="23"/>
          <w:szCs w:val="23"/>
          <w:lang w:val="es-CO" w:eastAsia="es-CO"/>
        </w:rPr>
      </w:pPr>
      <w:r w:rsidRPr="00AE05D6">
        <w:rPr>
          <w:rFonts w:ascii="Arial" w:hAnsi="Arial" w:cs="Arial"/>
          <w:sz w:val="23"/>
          <w:szCs w:val="23"/>
          <w:lang w:val="es-CO" w:eastAsia="es-CO"/>
        </w:rPr>
        <w:t xml:space="preserve">Parágrafo. Cuando el comité escolar de convivencia adopte como acciones o medidas la remisión de la situación al Instituto Colombiano de Bienestar Familiar para el restablecimiento de derechos, o al Sistema de Seguridad Social para la atención en salud integral, estas entidades cumplirán con lo dispuesto en el artículo </w:t>
      </w:r>
      <w:r w:rsidRPr="00AE05D6">
        <w:rPr>
          <w:sz w:val="23"/>
          <w:szCs w:val="23"/>
          <w:lang w:val="es-CO" w:eastAsia="es-CO"/>
        </w:rPr>
        <w:t xml:space="preserve">4S </w:t>
      </w:r>
      <w:r w:rsidRPr="00AE05D6">
        <w:rPr>
          <w:rFonts w:ascii="Arial" w:hAnsi="Arial" w:cs="Arial"/>
          <w:sz w:val="23"/>
          <w:szCs w:val="23"/>
          <w:lang w:val="es-CO" w:eastAsia="es-CO"/>
        </w:rPr>
        <w:t>del presente Decreto.</w:t>
      </w:r>
    </w:p>
    <w:p w14:paraId="709DEC67" w14:textId="77777777" w:rsidR="00FE5C7B" w:rsidRDefault="00FE5C7B" w:rsidP="00FE5C7B">
      <w:pPr>
        <w:autoSpaceDE w:val="0"/>
        <w:autoSpaceDN w:val="0"/>
        <w:adjustRightInd w:val="0"/>
        <w:spacing w:after="267" w:line="273" w:lineRule="atLeast"/>
        <w:jc w:val="both"/>
        <w:rPr>
          <w:rFonts w:ascii="Arial" w:hAnsi="Arial" w:cs="Arial"/>
          <w:i/>
          <w:iCs/>
          <w:sz w:val="23"/>
          <w:szCs w:val="23"/>
          <w:lang w:val="es-CO" w:eastAsia="es-CO"/>
        </w:rPr>
      </w:pPr>
    </w:p>
    <w:p w14:paraId="7583283F" w14:textId="77777777" w:rsidR="00FE5C7B" w:rsidRPr="00AE05D6" w:rsidRDefault="00FE5C7B" w:rsidP="00FE5C7B">
      <w:pPr>
        <w:autoSpaceDE w:val="0"/>
        <w:autoSpaceDN w:val="0"/>
        <w:adjustRightInd w:val="0"/>
        <w:spacing w:after="267" w:line="273" w:lineRule="atLeast"/>
        <w:jc w:val="both"/>
        <w:rPr>
          <w:rFonts w:ascii="Arial" w:hAnsi="Arial" w:cs="Arial"/>
          <w:sz w:val="23"/>
          <w:szCs w:val="23"/>
          <w:lang w:val="es-CO" w:eastAsia="es-CO"/>
        </w:rPr>
      </w:pPr>
      <w:r w:rsidRPr="00AE05D6">
        <w:rPr>
          <w:rFonts w:ascii="Arial" w:hAnsi="Arial" w:cs="Arial"/>
          <w:i/>
          <w:iCs/>
          <w:sz w:val="23"/>
          <w:szCs w:val="23"/>
          <w:lang w:val="es-CO" w:eastAsia="es-CO"/>
        </w:rPr>
        <w:t xml:space="preserve">Protocolo para la atención de </w:t>
      </w:r>
      <w:proofErr w:type="spellStart"/>
      <w:r w:rsidRPr="00AE05D6">
        <w:rPr>
          <w:rFonts w:ascii="Arial" w:hAnsi="Arial" w:cs="Arial"/>
          <w:i/>
          <w:iCs/>
          <w:sz w:val="23"/>
          <w:szCs w:val="23"/>
          <w:lang w:val="es-CO" w:eastAsia="es-CO"/>
        </w:rPr>
        <w:t>de</w:t>
      </w:r>
      <w:proofErr w:type="spellEnd"/>
      <w:r w:rsidRPr="00AE05D6">
        <w:rPr>
          <w:rFonts w:ascii="Arial" w:hAnsi="Arial" w:cs="Arial"/>
          <w:i/>
          <w:iCs/>
          <w:sz w:val="23"/>
          <w:szCs w:val="23"/>
          <w:lang w:val="es-CO" w:eastAsia="es-CO"/>
        </w:rPr>
        <w:t xml:space="preserve"> Situaciones Tipo 111. </w:t>
      </w:r>
      <w:r w:rsidRPr="00AE05D6">
        <w:rPr>
          <w:rFonts w:ascii="Arial" w:hAnsi="Arial" w:cs="Arial"/>
          <w:sz w:val="23"/>
          <w:szCs w:val="23"/>
          <w:lang w:val="es-CO" w:eastAsia="es-CO"/>
        </w:rPr>
        <w:t xml:space="preserve">Los protocolos de los establecimientos educativos para la atención de las situaciones tipo </w:t>
      </w:r>
      <w:r w:rsidRPr="00AE05D6">
        <w:rPr>
          <w:rFonts w:ascii="Arial" w:hAnsi="Arial" w:cs="Arial"/>
          <w:sz w:val="22"/>
          <w:szCs w:val="22"/>
          <w:lang w:val="es-CO" w:eastAsia="es-CO"/>
        </w:rPr>
        <w:t xml:space="preserve">111 </w:t>
      </w:r>
      <w:r w:rsidRPr="00AE05D6">
        <w:rPr>
          <w:rFonts w:ascii="Arial" w:hAnsi="Arial" w:cs="Arial"/>
          <w:sz w:val="23"/>
          <w:szCs w:val="23"/>
          <w:lang w:val="es-CO" w:eastAsia="es-CO"/>
        </w:rPr>
        <w:t xml:space="preserve">a que se refiere el numeral 3 del artículo 40 del presente Decreto, deberán desarrollar como mínimo el siguiente procedimiento: </w:t>
      </w:r>
    </w:p>
    <w:p w14:paraId="43ABEA67" w14:textId="77777777" w:rsidR="00FE5C7B" w:rsidRPr="00AE05D6" w:rsidRDefault="00FE5C7B" w:rsidP="00FE5C7B">
      <w:pPr>
        <w:numPr>
          <w:ilvl w:val="0"/>
          <w:numId w:val="53"/>
        </w:numPr>
        <w:autoSpaceDE w:val="0"/>
        <w:autoSpaceDN w:val="0"/>
        <w:adjustRightInd w:val="0"/>
        <w:ind w:left="360" w:hanging="360"/>
        <w:rPr>
          <w:rFonts w:ascii="Arial" w:hAnsi="Arial" w:cs="Arial"/>
          <w:sz w:val="23"/>
          <w:szCs w:val="23"/>
          <w:lang w:val="es-CO" w:eastAsia="es-CO"/>
        </w:rPr>
      </w:pPr>
      <w:r w:rsidRPr="00AE05D6">
        <w:rPr>
          <w:rFonts w:ascii="Arial" w:hAnsi="Arial" w:cs="Arial"/>
          <w:sz w:val="23"/>
          <w:szCs w:val="23"/>
          <w:lang w:val="es-CO" w:eastAsia="es-CO"/>
        </w:rPr>
        <w:t xml:space="preserve">En casos de daño al cuerpo o a la salud. garantizar la atención inmediata en salud física y mental de los involucrados, mediante la remisión a las entidades competentes, actuación de la cual se dejará constancia. </w:t>
      </w:r>
    </w:p>
    <w:p w14:paraId="354C5273" w14:textId="77777777" w:rsidR="00FE5C7B" w:rsidRPr="00AE05D6" w:rsidRDefault="00FE5C7B" w:rsidP="00FE5C7B">
      <w:pPr>
        <w:numPr>
          <w:ilvl w:val="0"/>
          <w:numId w:val="53"/>
        </w:numPr>
        <w:autoSpaceDE w:val="0"/>
        <w:autoSpaceDN w:val="0"/>
        <w:adjustRightInd w:val="0"/>
        <w:ind w:left="360" w:hanging="360"/>
        <w:rPr>
          <w:rFonts w:ascii="Arial" w:hAnsi="Arial" w:cs="Arial"/>
          <w:sz w:val="23"/>
          <w:szCs w:val="23"/>
          <w:lang w:val="es-CO" w:eastAsia="es-CO"/>
        </w:rPr>
      </w:pPr>
      <w:r w:rsidRPr="00AE05D6">
        <w:rPr>
          <w:rFonts w:ascii="Arial" w:hAnsi="Arial" w:cs="Arial"/>
          <w:sz w:val="23"/>
          <w:szCs w:val="23"/>
          <w:lang w:val="es-CO" w:eastAsia="es-CO"/>
        </w:rPr>
        <w:t xml:space="preserve">Informar de manera inmediata a los padres, madres o acudientes de todos los estudiantes involucrados, actuación de la cual se dejará constancia. </w:t>
      </w:r>
    </w:p>
    <w:p w14:paraId="4C03E83C" w14:textId="77777777" w:rsidR="00FE5C7B" w:rsidRPr="00AE05D6" w:rsidRDefault="00FE5C7B" w:rsidP="00FE5C7B">
      <w:pPr>
        <w:numPr>
          <w:ilvl w:val="0"/>
          <w:numId w:val="53"/>
        </w:numPr>
        <w:autoSpaceDE w:val="0"/>
        <w:autoSpaceDN w:val="0"/>
        <w:adjustRightInd w:val="0"/>
        <w:ind w:left="360" w:hanging="360"/>
        <w:rPr>
          <w:rFonts w:ascii="Arial" w:hAnsi="Arial" w:cs="Arial"/>
          <w:sz w:val="23"/>
          <w:szCs w:val="23"/>
          <w:lang w:val="es-CO" w:eastAsia="es-CO"/>
        </w:rPr>
      </w:pPr>
      <w:r w:rsidRPr="00AE05D6">
        <w:rPr>
          <w:rFonts w:ascii="Arial" w:hAnsi="Arial" w:cs="Arial"/>
          <w:sz w:val="23"/>
          <w:szCs w:val="23"/>
          <w:lang w:val="es-CO" w:eastAsia="es-CO"/>
        </w:rPr>
        <w:t xml:space="preserve">El presidente del Comité Escolar de Convivencia de manera inmediata y por el medio más expedito, pondrá la situación en conocimiento de la Policía Nacional, actuación de la cual se dejará constancia. </w:t>
      </w:r>
    </w:p>
    <w:p w14:paraId="4CF11333" w14:textId="77777777" w:rsidR="00FE5C7B" w:rsidRDefault="00FE5C7B" w:rsidP="00FE5C7B">
      <w:pPr>
        <w:numPr>
          <w:ilvl w:val="0"/>
          <w:numId w:val="53"/>
        </w:numPr>
        <w:autoSpaceDE w:val="0"/>
        <w:autoSpaceDN w:val="0"/>
        <w:adjustRightInd w:val="0"/>
        <w:ind w:left="360" w:hanging="360"/>
        <w:rPr>
          <w:rFonts w:ascii="Arial" w:hAnsi="Arial" w:cs="Arial"/>
          <w:sz w:val="23"/>
          <w:szCs w:val="23"/>
          <w:lang w:val="es-CO" w:eastAsia="es-CO"/>
        </w:rPr>
      </w:pPr>
      <w:r w:rsidRPr="00AE05D6">
        <w:rPr>
          <w:rFonts w:ascii="Arial" w:hAnsi="Arial" w:cs="Arial"/>
          <w:sz w:val="23"/>
          <w:szCs w:val="23"/>
          <w:lang w:val="es-CO" w:eastAsia="es-CO"/>
        </w:rPr>
        <w:t xml:space="preserve">No obstante, lo dispuesto en el numeral anterior, se citará a los integrantes del comité escolar de convivencia en los términos fijados en el manual de convivencia. De la citación se dejará constancia. </w:t>
      </w:r>
    </w:p>
    <w:p w14:paraId="577A575B" w14:textId="77777777" w:rsidR="00FE5C7B" w:rsidRDefault="00FE5C7B" w:rsidP="00FE5C7B">
      <w:pPr>
        <w:numPr>
          <w:ilvl w:val="0"/>
          <w:numId w:val="53"/>
        </w:numPr>
        <w:autoSpaceDE w:val="0"/>
        <w:autoSpaceDN w:val="0"/>
        <w:adjustRightInd w:val="0"/>
        <w:ind w:left="360" w:hanging="360"/>
        <w:rPr>
          <w:rFonts w:ascii="Arial" w:hAnsi="Arial" w:cs="Arial"/>
          <w:sz w:val="23"/>
          <w:szCs w:val="23"/>
          <w:lang w:val="es-CO" w:eastAsia="es-CO"/>
        </w:rPr>
      </w:pPr>
      <w:r w:rsidRPr="00AE05D6">
        <w:rPr>
          <w:sz w:val="23"/>
          <w:szCs w:val="23"/>
          <w:lang w:val="es-CO" w:eastAsia="es-CO"/>
        </w:rPr>
        <w:t xml:space="preserve"> </w:t>
      </w:r>
      <w:r w:rsidRPr="00AE05D6">
        <w:rPr>
          <w:rFonts w:ascii="Arial" w:hAnsi="Arial" w:cs="Arial"/>
          <w:sz w:val="23"/>
          <w:szCs w:val="23"/>
          <w:lang w:val="es-CO" w:eastAsia="es-CO"/>
        </w:rPr>
        <w:t xml:space="preserve">El presidente del comité escolar de convivencia informará a los participantes en el comité, de los hechos que dieron lugar a la convocatoria, guardando reserva de aquella información que pueda atentar contra el derecho a la intimidad y confidencialidad de las partes </w:t>
      </w:r>
      <w:proofErr w:type="spellStart"/>
      <w:r w:rsidRPr="00AE05D6">
        <w:rPr>
          <w:rFonts w:ascii="Arial" w:hAnsi="Arial" w:cs="Arial"/>
          <w:sz w:val="23"/>
          <w:szCs w:val="23"/>
          <w:lang w:val="es-CO" w:eastAsia="es-CO"/>
        </w:rPr>
        <w:t>involocradas</w:t>
      </w:r>
      <w:proofErr w:type="spellEnd"/>
      <w:r w:rsidRPr="00AE05D6">
        <w:rPr>
          <w:rFonts w:ascii="Arial" w:hAnsi="Arial" w:cs="Arial"/>
          <w:sz w:val="23"/>
          <w:szCs w:val="23"/>
          <w:lang w:val="es-CO" w:eastAsia="es-CO"/>
        </w:rPr>
        <w:t>, así como del reporte realizado ante la autoridad competente.</w:t>
      </w:r>
      <w:r w:rsidRPr="00AE05D6">
        <w:rPr>
          <w:lang w:val="es-CO"/>
        </w:rPr>
        <w:t xml:space="preserve"> </w:t>
      </w:r>
    </w:p>
    <w:p w14:paraId="0B761102" w14:textId="77777777" w:rsidR="00FE5C7B" w:rsidRPr="00AE05D6" w:rsidRDefault="00FE5C7B" w:rsidP="00FE5C7B">
      <w:pPr>
        <w:numPr>
          <w:ilvl w:val="0"/>
          <w:numId w:val="53"/>
        </w:numPr>
        <w:autoSpaceDE w:val="0"/>
        <w:autoSpaceDN w:val="0"/>
        <w:adjustRightInd w:val="0"/>
        <w:ind w:left="360" w:hanging="360"/>
        <w:rPr>
          <w:rFonts w:ascii="Arial" w:hAnsi="Arial" w:cs="Arial"/>
          <w:sz w:val="23"/>
          <w:szCs w:val="23"/>
          <w:lang w:val="es-CO" w:eastAsia="es-CO"/>
        </w:rPr>
      </w:pPr>
      <w:r w:rsidRPr="00AE05D6">
        <w:rPr>
          <w:rFonts w:ascii="Arial" w:hAnsi="Arial" w:cs="Arial"/>
          <w:sz w:val="23"/>
          <w:szCs w:val="23"/>
          <w:lang w:val="es-CO" w:eastAsia="es-CO"/>
        </w:rPr>
        <w:t xml:space="preserve">Pese a que una situación se haya puesto en conocimiento de las autoridades competentes, el comité escolar de convivencia adoptará, de manera inmediata, las medidas propias del establecimiento educativo, tendientes a proteger dentro del ámbito de sus competencias a la víctima, a quien se le atribuye la agresión y a las personas que hayan informado o hagan parte de la situación presentada, actuación de la cual se dejará constancia. </w:t>
      </w:r>
    </w:p>
    <w:p w14:paraId="4B773020" w14:textId="77777777" w:rsidR="00FE5C7B" w:rsidRDefault="00FE5C7B" w:rsidP="00FE5C7B">
      <w:pPr>
        <w:numPr>
          <w:ilvl w:val="0"/>
          <w:numId w:val="53"/>
        </w:numPr>
        <w:autoSpaceDE w:val="0"/>
        <w:autoSpaceDN w:val="0"/>
        <w:adjustRightInd w:val="0"/>
        <w:rPr>
          <w:rFonts w:ascii="Arial" w:hAnsi="Arial" w:cs="Arial"/>
          <w:sz w:val="23"/>
          <w:szCs w:val="23"/>
          <w:lang w:val="es-CO" w:eastAsia="es-CO"/>
        </w:rPr>
      </w:pPr>
      <w:r w:rsidRPr="00AE05D6">
        <w:rPr>
          <w:rFonts w:ascii="Arial" w:hAnsi="Arial" w:cs="Arial"/>
          <w:sz w:val="23"/>
          <w:szCs w:val="23"/>
          <w:lang w:val="es-CO" w:eastAsia="es-CO"/>
        </w:rPr>
        <w:t xml:space="preserve">El presidente del comité escolar de convivencia reportará la información del caso al aplicativo que para el efecto se haya implementado en el Sistema de Información Unificado de Convivencia Escolar. </w:t>
      </w:r>
    </w:p>
    <w:p w14:paraId="367E1085" w14:textId="77777777" w:rsidR="00FE5C7B" w:rsidRPr="00AE05D6" w:rsidRDefault="00FE5C7B" w:rsidP="00FE5C7B">
      <w:pPr>
        <w:numPr>
          <w:ilvl w:val="0"/>
          <w:numId w:val="53"/>
        </w:numPr>
        <w:autoSpaceDE w:val="0"/>
        <w:autoSpaceDN w:val="0"/>
        <w:adjustRightInd w:val="0"/>
        <w:rPr>
          <w:rFonts w:ascii="Arial" w:hAnsi="Arial" w:cs="Arial"/>
          <w:sz w:val="23"/>
          <w:szCs w:val="23"/>
          <w:lang w:val="es-CO" w:eastAsia="es-CO"/>
        </w:rPr>
      </w:pPr>
      <w:r w:rsidRPr="00AE05D6">
        <w:rPr>
          <w:rFonts w:ascii="Arial" w:hAnsi="Arial" w:cs="Arial"/>
          <w:sz w:val="31"/>
          <w:szCs w:val="31"/>
          <w:lang w:val="es-CO" w:eastAsia="es-CO"/>
        </w:rPr>
        <w:t xml:space="preserve"> </w:t>
      </w:r>
      <w:r w:rsidRPr="00AE05D6">
        <w:rPr>
          <w:rFonts w:ascii="Arial" w:hAnsi="Arial" w:cs="Arial"/>
          <w:sz w:val="23"/>
          <w:szCs w:val="23"/>
          <w:lang w:val="es-CO" w:eastAsia="es-CO"/>
        </w:rPr>
        <w:t>Los casos sometidos a este protocolo serán objeto de seguimiento por parte del comité escolar de convivencia, de la autoridad que asuma el conocimiento y del comité municipal, distrital o departamental de convivencia escolar que ejerza jurisdicción sobre el establecimiento educativo en el cual se presentó el hecho.</w:t>
      </w:r>
    </w:p>
    <w:p w14:paraId="1D4C9071" w14:textId="77777777" w:rsidR="00FE5C7B" w:rsidRPr="003B78FF" w:rsidRDefault="00FE5C7B" w:rsidP="00FE5C7B">
      <w:pPr>
        <w:jc w:val="both"/>
        <w:rPr>
          <w:rFonts w:ascii="Arial" w:hAnsi="Arial" w:cs="Arial"/>
          <w:lang w:val="es-CO"/>
        </w:rPr>
      </w:pPr>
    </w:p>
    <w:p w14:paraId="19953243" w14:textId="6CB7EF73" w:rsidR="007463D7" w:rsidRDefault="007463D7" w:rsidP="00FE5C7B">
      <w:pPr>
        <w:pStyle w:val="ListBullet2"/>
        <w:jc w:val="both"/>
        <w:rPr>
          <w:lang w:val="es-CO"/>
        </w:rPr>
      </w:pPr>
    </w:p>
    <w:p w14:paraId="137EB7CC" w14:textId="77777777" w:rsidR="007463D7" w:rsidRDefault="007463D7" w:rsidP="007463D7">
      <w:pPr>
        <w:pStyle w:val="ListBullet2"/>
        <w:jc w:val="both"/>
        <w:rPr>
          <w:lang w:val="es-CO"/>
        </w:rPr>
      </w:pPr>
    </w:p>
    <w:p w14:paraId="0D095D55" w14:textId="77777777" w:rsidR="007463D7" w:rsidRDefault="007463D7" w:rsidP="007463D7">
      <w:pPr>
        <w:pStyle w:val="ListBullet2"/>
        <w:numPr>
          <w:ilvl w:val="1"/>
          <w:numId w:val="58"/>
        </w:numPr>
        <w:jc w:val="both"/>
        <w:rPr>
          <w:lang w:val="es-CO"/>
        </w:rPr>
      </w:pPr>
      <w:r>
        <w:rPr>
          <w:lang w:val="es-CO"/>
        </w:rPr>
        <w:t>PROTOCOLOS PARA LA ATENCION DE SITUACIONES TIPO II Y III.</w:t>
      </w:r>
    </w:p>
    <w:p w14:paraId="45AFEA90" w14:textId="77777777" w:rsidR="007463D7" w:rsidRDefault="007463D7" w:rsidP="007463D7">
      <w:pPr>
        <w:pStyle w:val="ListBullet2"/>
        <w:jc w:val="both"/>
        <w:rPr>
          <w:lang w:val="es-CO"/>
        </w:rPr>
      </w:pPr>
    </w:p>
    <w:p w14:paraId="6A611868" w14:textId="3B4E4B6A" w:rsidR="007463D7" w:rsidRPr="007463D7" w:rsidRDefault="007463D7" w:rsidP="007463D7">
      <w:pPr>
        <w:pStyle w:val="ListBullet2"/>
        <w:jc w:val="both"/>
        <w:rPr>
          <w:lang w:val="es-CO"/>
        </w:rPr>
      </w:pPr>
      <w:r w:rsidRPr="007463D7">
        <w:rPr>
          <w:rFonts w:ascii="Arial" w:eastAsia="Arial" w:hAnsi="Arial" w:cs="Arial"/>
          <w:highlight w:val="yellow"/>
          <w:lang w:val="es-ES"/>
        </w:rPr>
        <w:t>Cuando la agresión escolar cause un daño al cuerpo o a la salud (situación tipo II o tipo III)</w:t>
      </w:r>
    </w:p>
    <w:p w14:paraId="528A81E8" w14:textId="0F1D1952" w:rsidR="007463D7" w:rsidRPr="005E50E0" w:rsidRDefault="007463D7" w:rsidP="007463D7">
      <w:pPr>
        <w:jc w:val="both"/>
        <w:rPr>
          <w:lang w:val="es-CO"/>
        </w:rPr>
      </w:pPr>
      <w:r w:rsidRPr="0D664119">
        <w:rPr>
          <w:rFonts w:ascii="Arial" w:eastAsia="Arial" w:hAnsi="Arial" w:cs="Arial"/>
          <w:highlight w:val="yellow"/>
          <w:lang w:val="es-ES"/>
        </w:rPr>
        <w:t>:</w:t>
      </w:r>
    </w:p>
    <w:p w14:paraId="26A67295" w14:textId="13AD63DC" w:rsidR="007463D7" w:rsidRPr="005E50E0" w:rsidRDefault="007463D7" w:rsidP="007463D7">
      <w:pPr>
        <w:jc w:val="both"/>
        <w:rPr>
          <w:lang w:val="es-CO"/>
        </w:rPr>
      </w:pPr>
      <w:r>
        <w:rPr>
          <w:rFonts w:ascii="Arial" w:eastAsia="Arial" w:hAnsi="Arial" w:cs="Arial"/>
          <w:highlight w:val="yellow"/>
          <w:lang w:val="es-ES"/>
        </w:rPr>
        <w:t xml:space="preserve">1. </w:t>
      </w:r>
      <w:r w:rsidRPr="3D8F6043">
        <w:rPr>
          <w:rFonts w:ascii="Arial" w:eastAsia="Arial" w:hAnsi="Arial" w:cs="Arial"/>
          <w:highlight w:val="yellow"/>
          <w:lang w:val="es-ES"/>
        </w:rPr>
        <w:t xml:space="preserve"> El docente o adulto a cargo, priorizará la atención  médica del afectado, por el Departamento Médico del CCB.  Aplican las normas del Departamento </w:t>
      </w:r>
      <w:r w:rsidR="00F60CF4" w:rsidRPr="3D8F6043">
        <w:rPr>
          <w:rFonts w:ascii="Arial" w:eastAsia="Arial" w:hAnsi="Arial" w:cs="Arial"/>
          <w:highlight w:val="yellow"/>
          <w:lang w:val="es-ES"/>
        </w:rPr>
        <w:t>Médico.</w:t>
      </w:r>
    </w:p>
    <w:p w14:paraId="5A8674AD" w14:textId="7222CCA0" w:rsidR="007463D7" w:rsidRPr="005E50E0" w:rsidRDefault="00247286" w:rsidP="007463D7">
      <w:pPr>
        <w:jc w:val="both"/>
        <w:rPr>
          <w:lang w:val="es-CO"/>
        </w:rPr>
      </w:pPr>
      <w:r>
        <w:rPr>
          <w:rFonts w:ascii="Arial" w:eastAsia="Arial" w:hAnsi="Arial" w:cs="Arial"/>
          <w:highlight w:val="yellow"/>
          <w:lang w:val="es-ES"/>
        </w:rPr>
        <w:t xml:space="preserve">2. </w:t>
      </w:r>
      <w:r w:rsidR="007463D7" w:rsidRPr="25C14B57">
        <w:rPr>
          <w:rFonts w:ascii="Arial" w:eastAsia="Arial" w:hAnsi="Arial" w:cs="Arial"/>
          <w:highlight w:val="yellow"/>
          <w:lang w:val="es-ES"/>
        </w:rPr>
        <w:t>El docente a cargo informa al Jefe de Sección.</w:t>
      </w:r>
    </w:p>
    <w:p w14:paraId="7336F3AD" w14:textId="737BE9C0" w:rsidR="007463D7" w:rsidRPr="005E50E0" w:rsidRDefault="00247286" w:rsidP="007463D7">
      <w:pPr>
        <w:jc w:val="both"/>
        <w:rPr>
          <w:lang w:val="es-CO"/>
        </w:rPr>
      </w:pPr>
      <w:r>
        <w:rPr>
          <w:rFonts w:ascii="Arial" w:eastAsia="Arial" w:hAnsi="Arial" w:cs="Arial"/>
          <w:highlight w:val="yellow"/>
          <w:lang w:val="es-ES"/>
        </w:rPr>
        <w:t xml:space="preserve">3. </w:t>
      </w:r>
      <w:r w:rsidR="007463D7" w:rsidRPr="659B7B2C">
        <w:rPr>
          <w:rFonts w:ascii="Arial" w:eastAsia="Arial" w:hAnsi="Arial" w:cs="Arial"/>
          <w:highlight w:val="yellow"/>
          <w:lang w:val="es-ES"/>
        </w:rPr>
        <w:t>El Jefe de Sección informará al Rector. Conjuntamente adoptaran las medidas de protección que consideren pertinentes.</w:t>
      </w:r>
    </w:p>
    <w:p w14:paraId="5EE73934" w14:textId="77777777" w:rsidR="00247286" w:rsidRDefault="00247286" w:rsidP="00247286">
      <w:pPr>
        <w:jc w:val="both"/>
        <w:rPr>
          <w:rFonts w:ascii="Arial" w:eastAsia="Arial" w:hAnsi="Arial" w:cs="Arial"/>
          <w:lang w:val="es-ES"/>
        </w:rPr>
      </w:pPr>
      <w:r>
        <w:rPr>
          <w:rFonts w:ascii="Arial" w:eastAsia="Arial" w:hAnsi="Arial" w:cs="Arial"/>
          <w:highlight w:val="yellow"/>
          <w:lang w:val="es-ES"/>
        </w:rPr>
        <w:t xml:space="preserve">4. </w:t>
      </w:r>
      <w:r w:rsidR="007463D7" w:rsidRPr="7F6154B6">
        <w:rPr>
          <w:rFonts w:ascii="Arial" w:eastAsia="Arial" w:hAnsi="Arial" w:cs="Arial"/>
          <w:highlight w:val="yellow"/>
          <w:lang w:val="es-ES"/>
        </w:rPr>
        <w:t>El Jefe de Sección informará  de la situación a los padres de los alumnos involucrados</w:t>
      </w:r>
      <w:r>
        <w:rPr>
          <w:rFonts w:ascii="Arial" w:eastAsia="Arial" w:hAnsi="Arial" w:cs="Arial"/>
          <w:highlight w:val="yellow"/>
          <w:lang w:val="es-ES"/>
        </w:rPr>
        <w:t xml:space="preserve">, </w:t>
      </w:r>
      <w:r w:rsidRPr="4D451A1A">
        <w:rPr>
          <w:rFonts w:ascii="Arial" w:eastAsia="Arial" w:hAnsi="Arial" w:cs="Arial"/>
          <w:highlight w:val="yellow"/>
          <w:lang w:val="es-ES"/>
        </w:rPr>
        <w:t>actuación de la cual se dejará constancia</w:t>
      </w:r>
      <w:r w:rsidR="007463D7" w:rsidRPr="7F6154B6">
        <w:rPr>
          <w:rFonts w:ascii="Arial" w:eastAsia="Arial" w:hAnsi="Arial" w:cs="Arial"/>
          <w:highlight w:val="yellow"/>
          <w:lang w:val="es-ES"/>
        </w:rPr>
        <w:t>.</w:t>
      </w:r>
    </w:p>
    <w:p w14:paraId="199B3D8F" w14:textId="202A8E29" w:rsidR="005B615B" w:rsidRDefault="00247286" w:rsidP="005B615B">
      <w:pPr>
        <w:jc w:val="both"/>
        <w:rPr>
          <w:rFonts w:ascii="Arial" w:eastAsia="Arial" w:hAnsi="Arial" w:cs="Arial"/>
          <w:highlight w:val="yellow"/>
          <w:lang w:val="es-ES"/>
        </w:rPr>
      </w:pPr>
      <w:r>
        <w:rPr>
          <w:rFonts w:ascii="Arial" w:eastAsia="Arial" w:hAnsi="Arial" w:cs="Arial"/>
          <w:lang w:val="es-ES"/>
        </w:rPr>
        <w:t xml:space="preserve">5. </w:t>
      </w:r>
      <w:r>
        <w:rPr>
          <w:rFonts w:ascii="Arial" w:eastAsia="Arial" w:hAnsi="Arial" w:cs="Arial"/>
          <w:highlight w:val="yellow"/>
          <w:lang w:val="es-ES"/>
        </w:rPr>
        <w:t>E</w:t>
      </w:r>
      <w:r w:rsidR="007463D7" w:rsidRPr="00247286">
        <w:rPr>
          <w:rFonts w:ascii="Arial" w:eastAsia="Arial" w:hAnsi="Arial" w:cs="Arial"/>
          <w:highlight w:val="yellow"/>
          <w:lang w:val="es-ES"/>
        </w:rPr>
        <w:t>l Rector informará al Comité d</w:t>
      </w:r>
      <w:r w:rsidR="00037500">
        <w:rPr>
          <w:rFonts w:ascii="Arial" w:eastAsia="Arial" w:hAnsi="Arial" w:cs="Arial"/>
          <w:highlight w:val="yellow"/>
          <w:lang w:val="es-ES"/>
        </w:rPr>
        <w:t>e Convivencia sobre lo ocurrido:</w:t>
      </w:r>
      <w:r w:rsidR="007463D7" w:rsidRPr="00247286">
        <w:rPr>
          <w:rFonts w:ascii="Arial" w:eastAsia="Arial" w:hAnsi="Arial" w:cs="Arial"/>
          <w:highlight w:val="yellow"/>
          <w:lang w:val="es-ES"/>
        </w:rPr>
        <w:t xml:space="preserve"> </w:t>
      </w:r>
    </w:p>
    <w:p w14:paraId="42018183" w14:textId="5B5A0326" w:rsidR="005B615B" w:rsidRDefault="00037500" w:rsidP="005B615B">
      <w:pPr>
        <w:jc w:val="both"/>
        <w:rPr>
          <w:rFonts w:ascii="Arial" w:eastAsia="Arial" w:hAnsi="Arial" w:cs="Arial"/>
          <w:highlight w:val="yellow"/>
          <w:lang w:val="es-ES"/>
        </w:rPr>
      </w:pPr>
      <w:r>
        <w:rPr>
          <w:rFonts w:ascii="Arial" w:eastAsia="Arial" w:hAnsi="Arial" w:cs="Arial"/>
          <w:highlight w:val="yellow"/>
          <w:lang w:val="es-ES"/>
        </w:rPr>
        <w:t>5.1</w:t>
      </w:r>
      <w:r w:rsidR="005B615B">
        <w:rPr>
          <w:rFonts w:ascii="Arial" w:eastAsia="Arial" w:hAnsi="Arial" w:cs="Arial"/>
          <w:highlight w:val="yellow"/>
          <w:lang w:val="es-ES"/>
        </w:rPr>
        <w:t xml:space="preserve"> </w:t>
      </w:r>
      <w:r w:rsidR="005B615B" w:rsidRPr="12F761C8">
        <w:rPr>
          <w:rFonts w:ascii="Arial" w:eastAsia="Arial" w:hAnsi="Arial" w:cs="Arial"/>
          <w:highlight w:val="yellow"/>
          <w:lang w:val="es-ES"/>
        </w:rPr>
        <w:t>El Comité de Convivencia analizará si se requieren medidas de restablecimiento de derechos (Ley 1098 de 2006 art. 50 y subsiguientes); si se requiere remitir la situación a las autoridades administrativas</w:t>
      </w:r>
      <w:r w:rsidR="005B615B">
        <w:rPr>
          <w:rFonts w:ascii="Arial" w:eastAsia="Arial" w:hAnsi="Arial" w:cs="Arial"/>
          <w:highlight w:val="yellow"/>
          <w:lang w:val="es-ES"/>
        </w:rPr>
        <w:t>.</w:t>
      </w:r>
    </w:p>
    <w:p w14:paraId="2872443F" w14:textId="4CCC238B" w:rsidR="005B615B" w:rsidRDefault="00037500" w:rsidP="005B615B">
      <w:pPr>
        <w:jc w:val="both"/>
        <w:rPr>
          <w:rFonts w:ascii="Arial" w:eastAsia="Arial" w:hAnsi="Arial" w:cs="Arial"/>
          <w:highlight w:val="yellow"/>
          <w:lang w:val="es-ES"/>
        </w:rPr>
      </w:pPr>
      <w:r>
        <w:rPr>
          <w:rFonts w:ascii="Arial" w:eastAsia="Arial" w:hAnsi="Arial" w:cs="Arial"/>
          <w:highlight w:val="yellow"/>
          <w:lang w:val="es-ES"/>
        </w:rPr>
        <w:t xml:space="preserve">5.2 </w:t>
      </w:r>
      <w:r w:rsidR="005B615B" w:rsidRPr="005B615B">
        <w:rPr>
          <w:rFonts w:ascii="Arial" w:eastAsia="Arial" w:hAnsi="Arial" w:cs="Arial"/>
          <w:highlight w:val="yellow"/>
          <w:lang w:val="es-ES"/>
        </w:rPr>
        <w:t xml:space="preserve">El Comité Escolar de Convivencia adoptará las medidas para proteger dentro del ámbito de sus competencias, a los involucrados en la situación de </w:t>
      </w:r>
      <w:r w:rsidR="00FD3D93">
        <w:rPr>
          <w:rFonts w:ascii="Arial" w:eastAsia="Arial" w:hAnsi="Arial" w:cs="Arial"/>
          <w:highlight w:val="yellow"/>
          <w:lang w:val="es-ES"/>
        </w:rPr>
        <w:t>posibles acciones en su contra,</w:t>
      </w:r>
    </w:p>
    <w:p w14:paraId="03860C7A" w14:textId="2443380B" w:rsidR="00395972" w:rsidRPr="00395972" w:rsidRDefault="00FD3D93" w:rsidP="00FD3D93">
      <w:pPr>
        <w:jc w:val="both"/>
        <w:rPr>
          <w:rFonts w:ascii="Arial" w:hAnsi="Arial" w:cs="Arial"/>
          <w:highlight w:val="cyan"/>
          <w:lang w:val="es-ES" w:eastAsia="es-CO"/>
        </w:rPr>
      </w:pPr>
      <w:r>
        <w:rPr>
          <w:rFonts w:ascii="Arial" w:eastAsia="Arial" w:hAnsi="Arial" w:cs="Arial"/>
          <w:lang w:val="es-ES"/>
        </w:rPr>
        <w:t xml:space="preserve">5.3 </w:t>
      </w:r>
      <w:r w:rsidRPr="00F60CF4">
        <w:rPr>
          <w:rFonts w:ascii="Arial" w:eastAsia="Arial" w:hAnsi="Arial" w:cs="Arial"/>
          <w:highlight w:val="yellow"/>
          <w:lang w:val="es-ES"/>
        </w:rPr>
        <w:t>Cuando se trate de un</w:t>
      </w:r>
      <w:r>
        <w:rPr>
          <w:rFonts w:ascii="Arial" w:eastAsia="Arial" w:hAnsi="Arial" w:cs="Arial"/>
          <w:highlight w:val="yellow"/>
          <w:lang w:val="es-ES"/>
        </w:rPr>
        <w:t xml:space="preserve">a situación tipo III: </w:t>
      </w:r>
      <w:r w:rsidRPr="00FD3D93">
        <w:rPr>
          <w:rFonts w:ascii="Arial" w:eastAsia="Arial" w:hAnsi="Arial" w:cs="Arial"/>
          <w:highlight w:val="lightGray"/>
          <w:lang w:val="es-ES"/>
        </w:rPr>
        <w:t>El Jefe de Sección reportará si considera que se evid</w:t>
      </w:r>
      <w:r>
        <w:rPr>
          <w:rFonts w:ascii="Arial" w:eastAsia="Arial" w:hAnsi="Arial" w:cs="Arial"/>
          <w:highlight w:val="lightGray"/>
          <w:lang w:val="es-ES"/>
        </w:rPr>
        <w:t>encia  una</w:t>
      </w:r>
      <w:r w:rsidRPr="00FD3D93">
        <w:rPr>
          <w:rFonts w:ascii="Arial" w:hAnsi="Arial" w:cs="Arial"/>
          <w:highlight w:val="cyan"/>
          <w:lang w:val="es-CO" w:eastAsia="es-CO"/>
        </w:rPr>
        <w:t xml:space="preserve"> </w:t>
      </w:r>
      <w:r>
        <w:rPr>
          <w:rFonts w:ascii="Arial" w:hAnsi="Arial" w:cs="Arial"/>
          <w:highlight w:val="cyan"/>
          <w:lang w:val="es-CO" w:eastAsia="es-CO"/>
        </w:rPr>
        <w:t>situación que por la intencionalidad o reiteración de actos de agresión, constituye</w:t>
      </w:r>
      <w:r w:rsidRPr="008134B5">
        <w:rPr>
          <w:rFonts w:ascii="Arial" w:hAnsi="Arial" w:cs="Arial"/>
          <w:highlight w:val="cyan"/>
          <w:lang w:val="es-CO" w:eastAsia="es-CO"/>
        </w:rPr>
        <w:t xml:space="preserve"> </w:t>
      </w:r>
      <w:proofErr w:type="spellStart"/>
      <w:r w:rsidRPr="008134B5">
        <w:rPr>
          <w:rFonts w:ascii="Arial" w:hAnsi="Arial" w:cs="Arial"/>
          <w:highlight w:val="cyan"/>
          <w:lang w:val="es-CO" w:eastAsia="es-CO"/>
        </w:rPr>
        <w:t>bullying</w:t>
      </w:r>
      <w:proofErr w:type="spellEnd"/>
      <w:r w:rsidRPr="008134B5">
        <w:rPr>
          <w:rFonts w:ascii="Arial" w:hAnsi="Arial" w:cs="Arial"/>
          <w:highlight w:val="cyan"/>
          <w:lang w:val="es-CO" w:eastAsia="es-CO"/>
        </w:rPr>
        <w:t xml:space="preserve">, maltrato, amenaza, vulneración o inobservancia de los derechos de </w:t>
      </w:r>
      <w:r>
        <w:rPr>
          <w:rFonts w:ascii="Arial" w:hAnsi="Arial" w:cs="Arial"/>
          <w:highlight w:val="cyan"/>
          <w:lang w:val="es-CO" w:eastAsia="es-CO"/>
        </w:rPr>
        <w:t>los niños, niñas o adolescentes.</w:t>
      </w:r>
      <w:r w:rsidR="00395972" w:rsidRPr="00395972">
        <w:rPr>
          <w:rFonts w:ascii="Arial" w:hAnsi="Arial" w:cs="Arial"/>
          <w:highlight w:val="cyan"/>
          <w:lang w:val="es-CO" w:eastAsia="es-CO"/>
        </w:rPr>
        <w:t xml:space="preserve"> </w:t>
      </w:r>
      <w:r w:rsidR="00395972" w:rsidRPr="008134B5">
        <w:rPr>
          <w:rFonts w:ascii="Arial" w:hAnsi="Arial" w:cs="Arial"/>
          <w:highlight w:val="cyan"/>
          <w:lang w:val="es-CO" w:eastAsia="es-CO"/>
        </w:rPr>
        <w:t xml:space="preserve">De evidenciarse por las autoridades escolares </w:t>
      </w:r>
      <w:r w:rsidR="00395972">
        <w:rPr>
          <w:rFonts w:ascii="Arial" w:hAnsi="Arial" w:cs="Arial"/>
          <w:highlight w:val="cyan"/>
          <w:lang w:val="es-CO" w:eastAsia="es-CO"/>
        </w:rPr>
        <w:t xml:space="preserve">este tipo de circunstancias, el Comité de Convivencia recomendará al Rector poner la situación </w:t>
      </w:r>
      <w:r w:rsidR="00395972" w:rsidRPr="00F60CF4">
        <w:rPr>
          <w:rFonts w:ascii="Arial" w:eastAsia="Arial" w:hAnsi="Arial" w:cs="Arial"/>
          <w:highlight w:val="yellow"/>
          <w:lang w:val="es-ES"/>
        </w:rPr>
        <w:t>en conocimiento de Bienestar Familiar (si el agresor es menor de 14 años) o a la Policía de Infancia de Adolescencia (si el agresor es mayor de 14 años</w:t>
      </w:r>
      <w:r w:rsidR="00395972">
        <w:rPr>
          <w:rFonts w:ascii="Arial" w:hAnsi="Arial" w:cs="Arial"/>
          <w:highlight w:val="cyan"/>
          <w:lang w:val="es-ES" w:eastAsia="es-CO"/>
        </w:rPr>
        <w:t>.</w:t>
      </w:r>
    </w:p>
    <w:p w14:paraId="666017BC" w14:textId="1CB18165" w:rsidR="00FD3D93" w:rsidRDefault="00395972" w:rsidP="00FD3D93">
      <w:pPr>
        <w:jc w:val="both"/>
        <w:rPr>
          <w:rFonts w:ascii="Arial" w:eastAsia="Arial" w:hAnsi="Arial" w:cs="Arial"/>
          <w:highlight w:val="yellow"/>
          <w:lang w:val="es-ES"/>
        </w:rPr>
      </w:pPr>
      <w:r>
        <w:rPr>
          <w:rFonts w:ascii="Arial" w:hAnsi="Arial" w:cs="Arial"/>
          <w:highlight w:val="cyan"/>
          <w:lang w:val="es-ES" w:eastAsia="es-CO"/>
        </w:rPr>
        <w:t xml:space="preserve">En caso contrario, el Comité de Convivencia recomendará dar </w:t>
      </w:r>
      <w:r w:rsidRPr="008134B5">
        <w:rPr>
          <w:rFonts w:ascii="Arial" w:hAnsi="Arial" w:cs="Arial"/>
          <w:highlight w:val="cyan"/>
          <w:lang w:val="es-CO" w:eastAsia="es-CO"/>
        </w:rPr>
        <w:t xml:space="preserve">el manejo </w:t>
      </w:r>
      <w:r>
        <w:rPr>
          <w:rFonts w:ascii="Arial" w:hAnsi="Arial" w:cs="Arial"/>
          <w:highlight w:val="cyan"/>
          <w:lang w:val="es-CO" w:eastAsia="es-CO"/>
        </w:rPr>
        <w:t xml:space="preserve">de </w:t>
      </w:r>
      <w:r w:rsidRPr="008134B5">
        <w:rPr>
          <w:rFonts w:ascii="Arial" w:hAnsi="Arial" w:cs="Arial"/>
          <w:highlight w:val="cyan"/>
          <w:lang w:val="es-CO" w:eastAsia="es-CO"/>
        </w:rPr>
        <w:t>conformidad con lo establecid</w:t>
      </w:r>
      <w:r>
        <w:rPr>
          <w:rFonts w:ascii="Arial" w:hAnsi="Arial" w:cs="Arial"/>
          <w:highlight w:val="cyan"/>
          <w:lang w:val="es-CO" w:eastAsia="es-CO"/>
        </w:rPr>
        <w:t>o en este Manual de Convivencia para situaciones de Convivencia.</w:t>
      </w:r>
    </w:p>
    <w:p w14:paraId="045CEB0F" w14:textId="30143103" w:rsidR="00FD3D93" w:rsidRDefault="00FD3D93" w:rsidP="00FD3D93">
      <w:pPr>
        <w:jc w:val="both"/>
        <w:rPr>
          <w:rFonts w:ascii="Arial" w:hAnsi="Arial" w:cs="Arial"/>
          <w:lang w:val="es-CO" w:eastAsia="es-CO"/>
        </w:rPr>
      </w:pPr>
      <w:r>
        <w:rPr>
          <w:rFonts w:ascii="Arial" w:eastAsia="Arial" w:hAnsi="Arial" w:cs="Arial"/>
          <w:highlight w:val="yellow"/>
          <w:lang w:val="es-ES"/>
        </w:rPr>
        <w:t xml:space="preserve">El Rector, </w:t>
      </w:r>
      <w:r w:rsidR="00395972">
        <w:rPr>
          <w:rFonts w:ascii="Arial" w:eastAsia="Arial" w:hAnsi="Arial" w:cs="Arial"/>
          <w:highlight w:val="yellow"/>
          <w:lang w:val="es-ES"/>
        </w:rPr>
        <w:t>tomará la decisión final de poner</w:t>
      </w:r>
      <w:r w:rsidRPr="00F60CF4">
        <w:rPr>
          <w:rFonts w:ascii="Arial" w:eastAsia="Arial" w:hAnsi="Arial" w:cs="Arial"/>
          <w:highlight w:val="yellow"/>
          <w:lang w:val="es-ES"/>
        </w:rPr>
        <w:t xml:space="preserve"> la situación  en conocimiento de Bienestar Familiar (si el agresor es menor de 14 años) o a la Policía de Infancia de Adolescencia (si el agresor es mayor de 14 años)</w:t>
      </w:r>
      <w:r w:rsidRPr="00F60CF4">
        <w:rPr>
          <w:rFonts w:ascii="Arial" w:eastAsia="Arial" w:hAnsi="Arial" w:cs="Arial"/>
          <w:lang w:val="es-ES"/>
        </w:rPr>
        <w:t xml:space="preserve">, </w:t>
      </w:r>
      <w:r w:rsidRPr="00F60CF4">
        <w:rPr>
          <w:rFonts w:ascii="Arial" w:hAnsi="Arial" w:cs="Arial"/>
          <w:lang w:val="es-CO"/>
        </w:rPr>
        <w:t xml:space="preserve"> </w:t>
      </w:r>
      <w:r w:rsidRPr="00F60CF4">
        <w:rPr>
          <w:rFonts w:ascii="Arial" w:hAnsi="Arial" w:cs="Arial"/>
          <w:lang w:val="es-CO" w:eastAsia="es-CO"/>
        </w:rPr>
        <w:t>actuación de la cual se dejará constancia</w:t>
      </w:r>
      <w:r>
        <w:rPr>
          <w:rFonts w:ascii="Arial" w:hAnsi="Arial" w:cs="Arial"/>
          <w:lang w:val="es-CO" w:eastAsia="es-CO"/>
        </w:rPr>
        <w:t>.</w:t>
      </w:r>
    </w:p>
    <w:p w14:paraId="21597DF5" w14:textId="6C7CF47A" w:rsidR="005B615B" w:rsidRDefault="00037500" w:rsidP="005B615B">
      <w:pPr>
        <w:jc w:val="both"/>
        <w:rPr>
          <w:rFonts w:ascii="Arial" w:eastAsia="Arial" w:hAnsi="Arial" w:cs="Arial"/>
          <w:highlight w:val="yellow"/>
          <w:lang w:val="es-ES"/>
        </w:rPr>
      </w:pPr>
      <w:r>
        <w:rPr>
          <w:rFonts w:ascii="Arial" w:eastAsia="Arial" w:hAnsi="Arial" w:cs="Arial"/>
          <w:highlight w:val="yellow"/>
          <w:lang w:val="es-ES"/>
        </w:rPr>
        <w:t>5.</w:t>
      </w:r>
      <w:r w:rsidR="00395972">
        <w:rPr>
          <w:rFonts w:ascii="Arial" w:eastAsia="Arial" w:hAnsi="Arial" w:cs="Arial"/>
          <w:highlight w:val="yellow"/>
          <w:lang w:val="es-ES"/>
        </w:rPr>
        <w:t>4</w:t>
      </w:r>
      <w:r w:rsidR="005B615B">
        <w:rPr>
          <w:rFonts w:ascii="Arial" w:eastAsia="Arial" w:hAnsi="Arial" w:cs="Arial"/>
          <w:highlight w:val="yellow"/>
          <w:lang w:val="es-ES"/>
        </w:rPr>
        <w:t xml:space="preserve"> </w:t>
      </w:r>
      <w:r w:rsidR="007463D7" w:rsidRPr="00247286">
        <w:rPr>
          <w:rFonts w:ascii="Arial" w:eastAsia="Arial" w:hAnsi="Arial" w:cs="Arial"/>
          <w:highlight w:val="yellow"/>
          <w:lang w:val="es-ES"/>
        </w:rPr>
        <w:t>El Comité Escolar de Convivencia dejará constancia</w:t>
      </w:r>
      <w:r w:rsidR="00F60CF4">
        <w:rPr>
          <w:rFonts w:ascii="Arial" w:eastAsia="Arial" w:hAnsi="Arial" w:cs="Arial"/>
          <w:highlight w:val="yellow"/>
          <w:lang w:val="es-ES"/>
        </w:rPr>
        <w:t xml:space="preserve"> en acta</w:t>
      </w:r>
      <w:r w:rsidR="007463D7" w:rsidRPr="00247286">
        <w:rPr>
          <w:rFonts w:ascii="Arial" w:eastAsia="Arial" w:hAnsi="Arial" w:cs="Arial"/>
          <w:highlight w:val="yellow"/>
          <w:lang w:val="es-ES"/>
        </w:rPr>
        <w:t xml:space="preserve"> de lo ocurrido y las decisiones que se tomen</w:t>
      </w:r>
      <w:r w:rsidR="00F60CF4">
        <w:rPr>
          <w:rFonts w:ascii="Arial" w:eastAsia="Arial" w:hAnsi="Arial" w:cs="Arial"/>
          <w:highlight w:val="yellow"/>
          <w:lang w:val="es-ES"/>
        </w:rPr>
        <w:t>, la cual será suscrita por los integrantes e intervinientes</w:t>
      </w:r>
      <w:r w:rsidR="007463D7" w:rsidRPr="00247286">
        <w:rPr>
          <w:rFonts w:ascii="Arial" w:eastAsia="Arial" w:hAnsi="Arial" w:cs="Arial"/>
          <w:highlight w:val="yellow"/>
          <w:lang w:val="es-ES"/>
        </w:rPr>
        <w:t xml:space="preserve">. </w:t>
      </w:r>
    </w:p>
    <w:p w14:paraId="03D95915" w14:textId="14B15D3F" w:rsidR="00247286" w:rsidRPr="00395972" w:rsidRDefault="005B615B" w:rsidP="005B615B">
      <w:pPr>
        <w:jc w:val="both"/>
        <w:rPr>
          <w:rFonts w:ascii="Arial" w:hAnsi="Arial" w:cs="Arial"/>
          <w:lang w:val="es-CO" w:eastAsia="es-CO"/>
        </w:rPr>
      </w:pPr>
      <w:r>
        <w:rPr>
          <w:rFonts w:ascii="Arial" w:eastAsia="Arial" w:hAnsi="Arial" w:cs="Arial"/>
          <w:lang w:val="es-ES"/>
        </w:rPr>
        <w:t xml:space="preserve">6. </w:t>
      </w:r>
      <w:r w:rsidR="00037500">
        <w:rPr>
          <w:rFonts w:ascii="Arial" w:eastAsia="Arial" w:hAnsi="Arial" w:cs="Arial"/>
          <w:highlight w:val="green"/>
          <w:lang w:val="es-ES"/>
        </w:rPr>
        <w:t>El Jefe de Sección</w:t>
      </w:r>
      <w:r w:rsidR="00F60CF4" w:rsidRPr="00F60CF4">
        <w:rPr>
          <w:rFonts w:ascii="Arial" w:eastAsia="Arial" w:hAnsi="Arial" w:cs="Arial"/>
          <w:highlight w:val="green"/>
          <w:lang w:val="es-ES"/>
        </w:rPr>
        <w:t xml:space="preserve">, </w:t>
      </w:r>
      <w:r w:rsidRPr="00F60CF4">
        <w:rPr>
          <w:rFonts w:ascii="Arial" w:eastAsia="Arial" w:hAnsi="Arial" w:cs="Arial"/>
          <w:highlight w:val="green"/>
          <w:lang w:val="es-ES"/>
        </w:rPr>
        <w:t>su asistente</w:t>
      </w:r>
      <w:r w:rsidR="00F60CF4" w:rsidRPr="00F60CF4">
        <w:rPr>
          <w:rFonts w:ascii="Arial" w:eastAsia="Arial" w:hAnsi="Arial" w:cs="Arial"/>
          <w:highlight w:val="green"/>
          <w:lang w:val="es-ES"/>
        </w:rPr>
        <w:t xml:space="preserve"> o quien en ellos deleguen</w:t>
      </w:r>
      <w:r w:rsidRPr="00247286">
        <w:rPr>
          <w:rFonts w:ascii="Arial" w:eastAsia="Arial" w:hAnsi="Arial" w:cs="Arial"/>
          <w:lang w:val="es-ES"/>
        </w:rPr>
        <w:t xml:space="preserve">, </w:t>
      </w:r>
      <w:r w:rsidRPr="00247286">
        <w:rPr>
          <w:rFonts w:ascii="Arial" w:eastAsia="Arial" w:hAnsi="Arial" w:cs="Arial"/>
          <w:highlight w:val="yellow"/>
          <w:lang w:val="es-ES"/>
        </w:rPr>
        <w:t>generarán espacios para que los estudiantes involucrados y sus familias puedan e</w:t>
      </w:r>
      <w:r>
        <w:rPr>
          <w:rFonts w:ascii="Arial" w:eastAsia="Arial" w:hAnsi="Arial" w:cs="Arial"/>
          <w:highlight w:val="yellow"/>
          <w:lang w:val="es-ES"/>
        </w:rPr>
        <w:t>xponer y precisar lo acontecido</w:t>
      </w:r>
      <w:r>
        <w:rPr>
          <w:rFonts w:ascii="Arial" w:eastAsia="Arial" w:hAnsi="Arial" w:cs="Arial"/>
          <w:lang w:val="es-ES"/>
        </w:rPr>
        <w:t xml:space="preserve">, </w:t>
      </w:r>
      <w:r>
        <w:rPr>
          <w:rFonts w:ascii="Arial" w:hAnsi="Arial" w:cs="Arial"/>
          <w:sz w:val="23"/>
          <w:szCs w:val="23"/>
          <w:lang w:val="es-CO" w:eastAsia="es-CO"/>
        </w:rPr>
        <w:t xml:space="preserve"> </w:t>
      </w:r>
      <w:r w:rsidRPr="00395972">
        <w:rPr>
          <w:rFonts w:ascii="Arial" w:hAnsi="Arial" w:cs="Arial"/>
          <w:lang w:val="es-CO" w:eastAsia="es-CO"/>
        </w:rPr>
        <w:t>preservando en cualquier caso, el derecho a la intimidad, confidencialidad y demás derechos.</w:t>
      </w:r>
    </w:p>
    <w:p w14:paraId="7D7BE89A" w14:textId="20664758" w:rsidR="00F60CF4" w:rsidRPr="00395972" w:rsidRDefault="00F60CF4" w:rsidP="00F60CF4">
      <w:pPr>
        <w:autoSpaceDE w:val="0"/>
        <w:autoSpaceDN w:val="0"/>
        <w:adjustRightInd w:val="0"/>
        <w:rPr>
          <w:rFonts w:ascii="Arial" w:hAnsi="Arial" w:cs="Arial"/>
          <w:lang w:val="es-CO" w:eastAsia="es-CO"/>
        </w:rPr>
      </w:pPr>
      <w:r w:rsidRPr="00395972">
        <w:rPr>
          <w:rFonts w:ascii="Arial" w:hAnsi="Arial" w:cs="Arial"/>
          <w:lang w:val="es-CO" w:eastAsia="es-CO"/>
        </w:rPr>
        <w:t xml:space="preserve">7. Aplicará el Proceso de Prácticas Restaurativas previsto en el numeral 4.6 para identificar acciones restaurativas que busquen la reparación de los daños causados, </w:t>
      </w:r>
      <w:proofErr w:type="spellStart"/>
      <w:r w:rsidR="00805994" w:rsidRPr="00395972">
        <w:rPr>
          <w:rFonts w:ascii="Arial" w:hAnsi="Arial" w:cs="Arial"/>
          <w:lang w:val="es-CO" w:eastAsia="es-CO"/>
        </w:rPr>
        <w:t>el·</w:t>
      </w:r>
      <w:r w:rsidRPr="00395972">
        <w:rPr>
          <w:rFonts w:ascii="Arial" w:hAnsi="Arial" w:cs="Arial"/>
          <w:lang w:val="es-CO" w:eastAsia="es-CO"/>
        </w:rPr>
        <w:t>restablecimiento</w:t>
      </w:r>
      <w:proofErr w:type="spellEnd"/>
      <w:r w:rsidRPr="00395972">
        <w:rPr>
          <w:rFonts w:ascii="Arial" w:hAnsi="Arial" w:cs="Arial"/>
          <w:lang w:val="es-CO" w:eastAsia="es-CO"/>
        </w:rPr>
        <w:t xml:space="preserve"> de los derechos y la reconciliación dentro de un clima de relaciones constructivas.  </w:t>
      </w:r>
    </w:p>
    <w:p w14:paraId="3582C8C1" w14:textId="258F917F" w:rsidR="005B615B" w:rsidRDefault="00037500" w:rsidP="005B615B">
      <w:pPr>
        <w:jc w:val="both"/>
        <w:rPr>
          <w:rFonts w:ascii="Arial" w:eastAsia="Arial" w:hAnsi="Arial" w:cs="Arial"/>
          <w:lang w:val="es-ES"/>
        </w:rPr>
      </w:pPr>
      <w:r>
        <w:rPr>
          <w:rFonts w:ascii="Arial" w:eastAsia="Arial" w:hAnsi="Arial" w:cs="Arial"/>
          <w:highlight w:val="yellow"/>
          <w:lang w:val="es-ES"/>
        </w:rPr>
        <w:t>8</w:t>
      </w:r>
      <w:r w:rsidR="00247286">
        <w:rPr>
          <w:rFonts w:ascii="Arial" w:eastAsia="Arial" w:hAnsi="Arial" w:cs="Arial"/>
          <w:highlight w:val="yellow"/>
          <w:lang w:val="es-ES"/>
        </w:rPr>
        <w:t xml:space="preserve">. </w:t>
      </w:r>
      <w:r w:rsidR="007463D7" w:rsidRPr="00247286">
        <w:rPr>
          <w:rFonts w:ascii="Arial" w:eastAsia="Arial" w:hAnsi="Arial" w:cs="Arial"/>
          <w:highlight w:val="yellow"/>
          <w:lang w:val="es-ES"/>
        </w:rPr>
        <w:t>El Rector reportará la información del caso en el aplicativo del Sistema de Información Unificado de Convivencia Escolar que se haya implementado.</w:t>
      </w:r>
    </w:p>
    <w:p w14:paraId="42A2D856" w14:textId="465B76EB" w:rsidR="007463D7" w:rsidRPr="005B615B" w:rsidRDefault="00395972" w:rsidP="005B615B">
      <w:pPr>
        <w:autoSpaceDE w:val="0"/>
        <w:autoSpaceDN w:val="0"/>
        <w:adjustRightInd w:val="0"/>
        <w:rPr>
          <w:rFonts w:ascii="Arial" w:hAnsi="Arial" w:cs="Arial"/>
          <w:sz w:val="23"/>
          <w:szCs w:val="23"/>
          <w:lang w:val="es-CO" w:eastAsia="es-CO"/>
        </w:rPr>
      </w:pPr>
      <w:r>
        <w:rPr>
          <w:rFonts w:ascii="Arial" w:eastAsia="Arial" w:hAnsi="Arial" w:cs="Arial"/>
          <w:highlight w:val="yellow"/>
          <w:lang w:val="es-ES"/>
        </w:rPr>
        <w:t xml:space="preserve">9. </w:t>
      </w:r>
      <w:r w:rsidR="007463D7" w:rsidRPr="005B615B">
        <w:rPr>
          <w:rFonts w:ascii="Arial" w:eastAsia="Arial" w:hAnsi="Arial" w:cs="Arial"/>
          <w:highlight w:val="yellow"/>
          <w:lang w:val="es-ES"/>
        </w:rPr>
        <w:t>El Comité Escolar de Convivencia realizará análisis y seguimiento de las situaciones tipo II, a fin de verificar si la solución fue efectiva o si se requiere acudir a otro protocolo.</w:t>
      </w:r>
      <w:r w:rsidR="005B615B">
        <w:rPr>
          <w:rFonts w:ascii="Arial" w:eastAsia="Arial" w:hAnsi="Arial" w:cs="Arial"/>
          <w:lang w:val="es-ES"/>
        </w:rPr>
        <w:t xml:space="preserve"> </w:t>
      </w:r>
      <w:r w:rsidR="005B615B" w:rsidRPr="005B615B">
        <w:rPr>
          <w:rFonts w:ascii="Arial" w:eastAsia="Arial" w:hAnsi="Arial" w:cs="Arial"/>
          <w:highlight w:val="cyan"/>
          <w:lang w:val="es-ES"/>
        </w:rPr>
        <w:t>(</w:t>
      </w:r>
      <w:proofErr w:type="gramStart"/>
      <w:r w:rsidR="005B615B" w:rsidRPr="005B615B">
        <w:rPr>
          <w:rFonts w:ascii="Arial" w:eastAsia="Arial" w:hAnsi="Arial" w:cs="Arial"/>
          <w:highlight w:val="cyan"/>
          <w:lang w:val="es-ES"/>
        </w:rPr>
        <w:t>con</w:t>
      </w:r>
      <w:proofErr w:type="gramEnd"/>
      <w:r w:rsidR="005B615B" w:rsidRPr="005B615B">
        <w:rPr>
          <w:rFonts w:ascii="Arial" w:eastAsia="Arial" w:hAnsi="Arial" w:cs="Arial"/>
          <w:highlight w:val="cyan"/>
          <w:lang w:val="es-ES"/>
        </w:rPr>
        <w:t xml:space="preserve"> que periodicidad?)</w:t>
      </w:r>
    </w:p>
    <w:p w14:paraId="7C522CE9" w14:textId="77777777" w:rsidR="007463D7" w:rsidRPr="00127911" w:rsidRDefault="007463D7" w:rsidP="007463D7">
      <w:pPr>
        <w:jc w:val="both"/>
        <w:rPr>
          <w:lang w:val="es-CO"/>
        </w:rPr>
      </w:pPr>
      <w:r w:rsidRPr="4D451A1A">
        <w:rPr>
          <w:rFonts w:ascii="Arial" w:eastAsia="Arial" w:hAnsi="Arial" w:cs="Arial"/>
          <w:highlight w:val="yellow"/>
          <w:lang w:val="es-ES"/>
        </w:rPr>
        <w:t xml:space="preserve"> </w:t>
      </w:r>
    </w:p>
    <w:p w14:paraId="37148246" w14:textId="77777777" w:rsidR="007463D7" w:rsidRPr="005E50E0" w:rsidRDefault="007463D7" w:rsidP="666E3B45">
      <w:pPr>
        <w:pStyle w:val="ListBullet2"/>
        <w:jc w:val="both"/>
        <w:rPr>
          <w:lang w:val="es-CO"/>
        </w:rPr>
      </w:pPr>
    </w:p>
    <w:p w14:paraId="07F493CD" w14:textId="4943A316" w:rsidR="00FE5C7B" w:rsidRPr="00655C91" w:rsidRDefault="00613493" w:rsidP="00FE5C7B">
      <w:pPr>
        <w:autoSpaceDE w:val="0"/>
        <w:autoSpaceDN w:val="0"/>
        <w:adjustRightInd w:val="0"/>
        <w:spacing w:after="267" w:line="273" w:lineRule="atLeast"/>
        <w:jc w:val="both"/>
        <w:rPr>
          <w:lang w:val="es-CO"/>
        </w:rPr>
      </w:pPr>
      <w:r w:rsidRPr="003B78FF">
        <w:rPr>
          <w:rFonts w:ascii="Arial" w:hAnsi="Arial" w:cs="Arial"/>
          <w:lang w:val="es-CO"/>
        </w:rPr>
        <w:t xml:space="preserve"> </w:t>
      </w:r>
    </w:p>
    <w:p w14:paraId="0B133D56" w14:textId="1671AD68" w:rsidR="0055620D" w:rsidRPr="00A132E6" w:rsidRDefault="00C9448A" w:rsidP="0076233E">
      <w:pPr>
        <w:jc w:val="center"/>
        <w:rPr>
          <w:rFonts w:ascii="Arial" w:hAnsi="Arial" w:cs="Arial"/>
          <w:b/>
          <w:lang w:val="es-CO"/>
        </w:rPr>
      </w:pPr>
      <w:r w:rsidRPr="00B844D6">
        <w:rPr>
          <w:rFonts w:ascii="Arial" w:hAnsi="Arial" w:cs="Arial"/>
          <w:b/>
          <w:noProof/>
          <w:lang w:val="es-CO" w:eastAsia="es-CO"/>
        </w:rPr>
        <mc:AlternateContent>
          <mc:Choice Requires="wps">
            <w:drawing>
              <wp:anchor distT="0" distB="0" distL="114300" distR="114300" simplePos="0" relativeHeight="251658243" behindDoc="1" locked="0" layoutInCell="1" allowOverlap="1" wp14:anchorId="1B9C9C19" wp14:editId="01CA6C7C">
                <wp:simplePos x="0" y="0"/>
                <wp:positionH relativeFrom="column">
                  <wp:posOffset>1752600</wp:posOffset>
                </wp:positionH>
                <wp:positionV relativeFrom="paragraph">
                  <wp:posOffset>88900</wp:posOffset>
                </wp:positionV>
                <wp:extent cx="2011680" cy="274320"/>
                <wp:effectExtent l="9525" t="31750" r="7620" b="36830"/>
                <wp:wrapNone/>
                <wp:docPr id="4"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6051">
                          <a:off x="0" y="0"/>
                          <a:ext cx="2011680" cy="27432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7F5D8ED2" id="Oval 50" o:spid="_x0000_s1026" style="position:absolute;margin-left:138pt;margin-top:7pt;width:158.4pt;height:21.6pt;rotation:214140fd;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" fillcolor="#eaeaea" stroked="f"/>
            </w:pict>
          </mc:Fallback>
        </mc:AlternateContent>
      </w:r>
      <w:r w:rsidR="0055620D" w:rsidRPr="574F2044">
        <w:rPr>
          <w:rFonts w:ascii="Arial" w:eastAsia="Arial" w:hAnsi="Arial" w:cs="Arial"/>
          <w:b/>
          <w:bCs/>
          <w:lang w:val="es-CO"/>
        </w:rPr>
        <w:t>_</w:t>
      </w:r>
      <w:r w:rsidR="006809FF" w:rsidRPr="574F2044">
        <w:rPr>
          <w:rFonts w:ascii="Arial" w:eastAsia="Arial" w:hAnsi="Arial" w:cs="Arial"/>
          <w:b/>
          <w:bCs/>
          <w:lang w:val="es-CO"/>
        </w:rPr>
        <w:t>5</w:t>
      </w:r>
      <w:r w:rsidR="0055620D" w:rsidRPr="574F2044">
        <w:rPr>
          <w:rFonts w:ascii="Arial" w:eastAsia="Arial" w:hAnsi="Arial" w:cs="Arial"/>
          <w:b/>
          <w:bCs/>
          <w:lang w:val="es-CO"/>
        </w:rPr>
        <w:t>.  GOBIERNO ESCOLAR</w:t>
      </w:r>
    </w:p>
    <w:p w14:paraId="7C24BD18" w14:textId="69EAF436" w:rsidR="0055620D" w:rsidRPr="003B78FF" w:rsidRDefault="006809FF" w:rsidP="0065670F">
      <w:pPr>
        <w:pStyle w:val="NormalWeb"/>
        <w:tabs>
          <w:tab w:val="center" w:pos="8080"/>
        </w:tabs>
        <w:jc w:val="both"/>
        <w:rPr>
          <w:rFonts w:ascii="Arial" w:hAnsi="Arial" w:cs="Arial"/>
        </w:rPr>
      </w:pPr>
      <w:r w:rsidRPr="00DE4AAD">
        <w:rPr>
          <w:rFonts w:ascii="Arial" w:hAnsi="Arial" w:cs="Arial"/>
          <w:b/>
          <w:iCs/>
        </w:rPr>
        <w:t>5</w:t>
      </w:r>
      <w:r w:rsidR="0055620D" w:rsidRPr="00DE4AAD">
        <w:rPr>
          <w:rFonts w:ascii="Arial" w:hAnsi="Arial" w:cs="Arial"/>
          <w:b/>
          <w:iCs/>
        </w:rPr>
        <w:t>.1</w:t>
      </w:r>
      <w:r w:rsidR="0055620D" w:rsidRPr="00DE4AAD">
        <w:rPr>
          <w:rFonts w:ascii="Arial" w:hAnsi="Arial" w:cs="Arial"/>
          <w:b/>
          <w:i/>
          <w:iCs/>
        </w:rPr>
        <w:t xml:space="preserve"> </w:t>
      </w:r>
      <w:r w:rsidR="003B1E90" w:rsidRPr="00DE4AAD">
        <w:rPr>
          <w:rFonts w:ascii="Arial" w:hAnsi="Arial" w:cs="Arial"/>
          <w:b/>
          <w:i/>
          <w:iCs/>
        </w:rPr>
        <w:t xml:space="preserve"> </w:t>
      </w:r>
      <w:r w:rsidR="003F074C" w:rsidRPr="00DE4AAD">
        <w:rPr>
          <w:rFonts w:ascii="Arial" w:hAnsi="Arial" w:cs="Arial"/>
          <w:b/>
          <w:iCs/>
        </w:rPr>
        <w:t>ÓRGANOS DEL GOBIERNO ESCOLAR</w:t>
      </w:r>
      <w:r w:rsidR="0055620D" w:rsidRPr="003B78FF">
        <w:rPr>
          <w:rFonts w:ascii="Arial" w:hAnsi="Arial" w:cs="Arial"/>
          <w:i/>
          <w:iCs/>
        </w:rPr>
        <w:t>.</w:t>
      </w:r>
      <w:r w:rsidR="0055620D" w:rsidRPr="003B78FF">
        <w:rPr>
          <w:rFonts w:ascii="Arial" w:hAnsi="Arial" w:cs="Arial"/>
        </w:rPr>
        <w:t xml:space="preserve"> El Gobierno Escolar </w:t>
      </w:r>
      <w:r w:rsidR="00D04325" w:rsidRPr="003B78FF">
        <w:rPr>
          <w:rFonts w:ascii="Arial" w:hAnsi="Arial" w:cs="Arial"/>
        </w:rPr>
        <w:t xml:space="preserve">del CCB </w:t>
      </w:r>
      <w:r w:rsidR="00395972" w:rsidRPr="003B78FF">
        <w:rPr>
          <w:rFonts w:ascii="Arial" w:hAnsi="Arial" w:cs="Arial"/>
        </w:rPr>
        <w:t>está</w:t>
      </w:r>
      <w:r w:rsidR="0055620D" w:rsidRPr="003B78FF">
        <w:rPr>
          <w:rFonts w:ascii="Arial" w:hAnsi="Arial" w:cs="Arial"/>
        </w:rPr>
        <w:t xml:space="preserve"> constituido por los siguientes órganos:</w:t>
      </w:r>
    </w:p>
    <w:p w14:paraId="28772C0B" w14:textId="77777777" w:rsidR="00153BD4" w:rsidRPr="003B78FF" w:rsidRDefault="00027FB4" w:rsidP="009A1D85">
      <w:pPr>
        <w:pStyle w:val="ListBullet"/>
        <w:tabs>
          <w:tab w:val="num" w:pos="0"/>
          <w:tab w:val="left" w:pos="180"/>
        </w:tabs>
        <w:jc w:val="both"/>
        <w:rPr>
          <w:rFonts w:ascii="Arial" w:hAnsi="Arial" w:cs="Arial"/>
          <w:lang w:val="es-ES"/>
        </w:rPr>
      </w:pPr>
      <w:r w:rsidRPr="003B78FF">
        <w:rPr>
          <w:rFonts w:ascii="Arial" w:hAnsi="Arial" w:cs="Arial"/>
          <w:lang w:val="es-ES"/>
        </w:rPr>
        <w:t xml:space="preserve">Junta Directiva: Como instancia directiva elegida </w:t>
      </w:r>
      <w:r w:rsidR="007653AF" w:rsidRPr="003B78FF">
        <w:rPr>
          <w:rFonts w:ascii="Arial" w:hAnsi="Arial" w:cs="Arial"/>
          <w:lang w:val="es-ES"/>
        </w:rPr>
        <w:t xml:space="preserve">cada dos años en la Asamblea General de Accionistas </w:t>
      </w:r>
      <w:r w:rsidRPr="003B78FF">
        <w:rPr>
          <w:rFonts w:ascii="Arial" w:hAnsi="Arial" w:cs="Arial"/>
          <w:lang w:val="es-ES"/>
        </w:rPr>
        <w:t>de conformidad con los estatutos de la Corporación Colegio Colombo Británico, y con las funciones allí asignadas.</w:t>
      </w:r>
      <w:r w:rsidR="007653AF" w:rsidRPr="003B78FF">
        <w:rPr>
          <w:rFonts w:ascii="Arial" w:hAnsi="Arial" w:cs="Arial"/>
          <w:lang w:val="es-ES"/>
        </w:rPr>
        <w:t xml:space="preserve"> La Junta Directiva tiene diversos comités tales como: Comité Financiero, Comité Jurídico, Comité de Admisiones, Comité de Solidaridad, Comité de Desarrollo, </w:t>
      </w:r>
      <w:r w:rsidR="003E3F59">
        <w:rPr>
          <w:rFonts w:ascii="Arial" w:hAnsi="Arial" w:cs="Arial"/>
          <w:lang w:val="es-ES"/>
        </w:rPr>
        <w:t>y otros que la Junta y el Rector consideren necesarios</w:t>
      </w:r>
      <w:r w:rsidR="007653AF" w:rsidRPr="003B78FF">
        <w:rPr>
          <w:rFonts w:ascii="Arial" w:hAnsi="Arial" w:cs="Arial"/>
          <w:lang w:val="es-ES"/>
        </w:rPr>
        <w:t>.</w:t>
      </w:r>
    </w:p>
    <w:p w14:paraId="7EE1723E" w14:textId="77777777" w:rsidR="0055620D" w:rsidRPr="003B78FF" w:rsidRDefault="00153BD4" w:rsidP="0065670F">
      <w:pPr>
        <w:pStyle w:val="NormalWeb"/>
        <w:tabs>
          <w:tab w:val="center" w:pos="8080"/>
        </w:tabs>
        <w:jc w:val="both"/>
        <w:rPr>
          <w:rFonts w:ascii="Arial" w:hAnsi="Arial" w:cs="Arial"/>
        </w:rPr>
      </w:pPr>
      <w:r w:rsidRPr="003B78FF">
        <w:rPr>
          <w:rFonts w:ascii="Arial" w:hAnsi="Arial" w:cs="Arial"/>
        </w:rPr>
        <w:t>•</w:t>
      </w:r>
      <w:r w:rsidRPr="003B78FF">
        <w:rPr>
          <w:rFonts w:ascii="Arial" w:hAnsi="Arial" w:cs="Arial"/>
        </w:rPr>
        <w:tab/>
      </w:r>
      <w:r w:rsidR="0055620D" w:rsidRPr="003B78FF">
        <w:rPr>
          <w:rFonts w:ascii="Arial" w:hAnsi="Arial" w:cs="Arial"/>
        </w:rPr>
        <w:t>El Consejo Directivo, como instancia directiva, de participación de la comunidad educativa y de orientación académica y administrativa del establecimiento, con las funciones asignadas en el presente Manual de Convivencia.</w:t>
      </w:r>
    </w:p>
    <w:p w14:paraId="29E8A2F8" w14:textId="77777777" w:rsidR="0055620D" w:rsidRPr="003B78FF" w:rsidRDefault="00153BD4" w:rsidP="0065670F">
      <w:pPr>
        <w:pStyle w:val="NormalWeb"/>
        <w:tabs>
          <w:tab w:val="center" w:pos="8080"/>
        </w:tabs>
        <w:jc w:val="both"/>
        <w:rPr>
          <w:rFonts w:ascii="Arial" w:hAnsi="Arial" w:cs="Arial"/>
        </w:rPr>
      </w:pPr>
      <w:r w:rsidRPr="003B78FF">
        <w:rPr>
          <w:rFonts w:ascii="Arial" w:hAnsi="Arial" w:cs="Arial"/>
          <w:iCs/>
        </w:rPr>
        <w:t>•</w:t>
      </w:r>
      <w:r w:rsidRPr="003B78FF">
        <w:rPr>
          <w:rFonts w:ascii="Arial" w:hAnsi="Arial" w:cs="Arial"/>
          <w:iCs/>
        </w:rPr>
        <w:tab/>
      </w:r>
      <w:r w:rsidR="0055620D" w:rsidRPr="003B78FF">
        <w:rPr>
          <w:rFonts w:ascii="Arial" w:hAnsi="Arial" w:cs="Arial"/>
        </w:rPr>
        <w:t>El Consejo Académico, como instancia superior para participar en la orientación pedagógica del establecimiento, con las funciones asignadas en el presente Manual de Convivencia.</w:t>
      </w:r>
    </w:p>
    <w:p w14:paraId="5CC0D40A" w14:textId="77777777" w:rsidR="0055620D" w:rsidRPr="003B78FF" w:rsidRDefault="00153BD4" w:rsidP="0065670F">
      <w:pPr>
        <w:pStyle w:val="NormalWeb"/>
        <w:tabs>
          <w:tab w:val="center" w:pos="8080"/>
        </w:tabs>
        <w:jc w:val="both"/>
        <w:rPr>
          <w:rFonts w:ascii="Arial" w:hAnsi="Arial" w:cs="Arial"/>
        </w:rPr>
      </w:pPr>
      <w:r w:rsidRPr="003B78FF">
        <w:rPr>
          <w:rFonts w:ascii="Arial" w:hAnsi="Arial" w:cs="Arial"/>
        </w:rPr>
        <w:t>•</w:t>
      </w:r>
      <w:r w:rsidRPr="003B78FF">
        <w:rPr>
          <w:rFonts w:ascii="Arial" w:hAnsi="Arial" w:cs="Arial"/>
        </w:rPr>
        <w:tab/>
      </w:r>
      <w:r w:rsidR="0055620D" w:rsidRPr="003B78FF">
        <w:rPr>
          <w:rFonts w:ascii="Arial" w:hAnsi="Arial" w:cs="Arial"/>
        </w:rPr>
        <w:t>El Rector, como representante del establecimiento ante las autoridades educativas y ejecutor de las decisiones del gobierno escolar.</w:t>
      </w:r>
    </w:p>
    <w:p w14:paraId="6C937C91" w14:textId="77777777" w:rsidR="00153BD4" w:rsidRPr="00DB23E2" w:rsidRDefault="0055620D" w:rsidP="00BA35AC">
      <w:pPr>
        <w:pStyle w:val="BodyText"/>
        <w:rPr>
          <w:rFonts w:cs="Arial"/>
          <w:b/>
          <w:sz w:val="24"/>
          <w:szCs w:val="24"/>
        </w:rPr>
      </w:pPr>
      <w:r w:rsidRPr="00DB23E2">
        <w:rPr>
          <w:rFonts w:cs="Arial"/>
          <w:b/>
          <w:sz w:val="24"/>
          <w:szCs w:val="24"/>
        </w:rPr>
        <w:t>_</w:t>
      </w:r>
      <w:r w:rsidR="006809FF" w:rsidRPr="00DB23E2">
        <w:rPr>
          <w:rFonts w:cs="Arial"/>
          <w:b/>
          <w:sz w:val="24"/>
          <w:szCs w:val="24"/>
        </w:rPr>
        <w:t>5</w:t>
      </w:r>
      <w:r w:rsidRPr="00DB23E2">
        <w:rPr>
          <w:rFonts w:cs="Arial"/>
          <w:b/>
          <w:sz w:val="24"/>
          <w:szCs w:val="24"/>
        </w:rPr>
        <w:t>.</w:t>
      </w:r>
      <w:r w:rsidR="00DF71FC" w:rsidRPr="00DB23E2">
        <w:rPr>
          <w:rFonts w:cs="Arial"/>
          <w:b/>
          <w:sz w:val="24"/>
          <w:szCs w:val="24"/>
        </w:rPr>
        <w:t>1.1</w:t>
      </w:r>
      <w:r w:rsidRPr="00DB23E2">
        <w:rPr>
          <w:rFonts w:cs="Arial"/>
          <w:b/>
          <w:sz w:val="24"/>
          <w:szCs w:val="24"/>
        </w:rPr>
        <w:t xml:space="preserve"> C</w:t>
      </w:r>
      <w:r w:rsidR="00835772" w:rsidRPr="00DB23E2">
        <w:rPr>
          <w:rFonts w:cs="Arial"/>
          <w:b/>
          <w:sz w:val="24"/>
          <w:szCs w:val="24"/>
        </w:rPr>
        <w:t>onsejo</w:t>
      </w:r>
      <w:r w:rsidRPr="00DB23E2">
        <w:rPr>
          <w:rFonts w:cs="Arial"/>
          <w:b/>
          <w:sz w:val="24"/>
          <w:szCs w:val="24"/>
        </w:rPr>
        <w:t xml:space="preserve"> D</w:t>
      </w:r>
      <w:r w:rsidR="00835772" w:rsidRPr="00DB23E2">
        <w:rPr>
          <w:rFonts w:cs="Arial"/>
          <w:b/>
          <w:sz w:val="24"/>
          <w:szCs w:val="24"/>
        </w:rPr>
        <w:t>irectivo</w:t>
      </w:r>
      <w:r w:rsidR="00CB098D" w:rsidRPr="00DB23E2">
        <w:rPr>
          <w:rFonts w:cs="Arial"/>
          <w:b/>
          <w:sz w:val="24"/>
          <w:szCs w:val="24"/>
        </w:rPr>
        <w:t xml:space="preserve"> </w:t>
      </w:r>
    </w:p>
    <w:p w14:paraId="711EA6F5" w14:textId="77777777" w:rsidR="00A36B2E" w:rsidRPr="00DB23E2" w:rsidRDefault="008108B6" w:rsidP="0065670F">
      <w:pPr>
        <w:tabs>
          <w:tab w:val="left" w:pos="-1701"/>
          <w:tab w:val="center" w:pos="8080"/>
        </w:tabs>
        <w:jc w:val="both"/>
        <w:rPr>
          <w:rFonts w:ascii="Arial" w:hAnsi="Arial" w:cs="Arial"/>
          <w:lang w:val="es-ES"/>
        </w:rPr>
      </w:pPr>
      <w:r w:rsidRPr="00DB23E2">
        <w:rPr>
          <w:rFonts w:ascii="Arial" w:hAnsi="Arial" w:cs="Arial"/>
          <w:lang w:val="es-ES"/>
        </w:rPr>
        <w:t xml:space="preserve">Está </w:t>
      </w:r>
      <w:r w:rsidR="0055620D" w:rsidRPr="00DB23E2">
        <w:rPr>
          <w:rFonts w:ascii="Arial" w:hAnsi="Arial" w:cs="Arial"/>
          <w:lang w:val="es-ES"/>
        </w:rPr>
        <w:t>conformado</w:t>
      </w:r>
      <w:r w:rsidR="00BA1D75" w:rsidRPr="00DB23E2">
        <w:rPr>
          <w:rFonts w:ascii="Arial" w:hAnsi="Arial" w:cs="Arial"/>
          <w:lang w:val="es-ES"/>
        </w:rPr>
        <w:t>, dentro de los 60 días calendario siguientes a la iniciación de clases,</w:t>
      </w:r>
      <w:r w:rsidR="0055620D" w:rsidRPr="00DB23E2">
        <w:rPr>
          <w:rFonts w:ascii="Arial" w:hAnsi="Arial" w:cs="Arial"/>
          <w:lang w:val="es-ES"/>
        </w:rPr>
        <w:t xml:space="preserve"> por</w:t>
      </w:r>
      <w:r w:rsidR="00A36B2E" w:rsidRPr="00DB23E2">
        <w:rPr>
          <w:rFonts w:ascii="Arial" w:hAnsi="Arial" w:cs="Arial"/>
          <w:lang w:val="es-ES"/>
        </w:rPr>
        <w:t>:</w:t>
      </w:r>
    </w:p>
    <w:p w14:paraId="3FF7EE94" w14:textId="77777777" w:rsidR="00A36B2E" w:rsidRPr="00DB23E2" w:rsidRDefault="00A36B2E" w:rsidP="00A36B2E">
      <w:pPr>
        <w:tabs>
          <w:tab w:val="left" w:pos="-1701"/>
          <w:tab w:val="center" w:pos="8080"/>
        </w:tabs>
        <w:jc w:val="both"/>
        <w:rPr>
          <w:rFonts w:ascii="Arial" w:hAnsi="Arial" w:cs="Arial"/>
          <w:lang w:val="es-ES"/>
        </w:rPr>
      </w:pPr>
      <w:r w:rsidRPr="00DB23E2">
        <w:rPr>
          <w:rFonts w:ascii="Arial" w:hAnsi="Arial" w:cs="Arial"/>
          <w:lang w:val="es-ES"/>
        </w:rPr>
        <w:t>E</w:t>
      </w:r>
      <w:r w:rsidR="0055620D" w:rsidRPr="00DB23E2">
        <w:rPr>
          <w:rFonts w:ascii="Arial" w:hAnsi="Arial" w:cs="Arial"/>
          <w:lang w:val="es-ES"/>
        </w:rPr>
        <w:t xml:space="preserve">l Rector; </w:t>
      </w:r>
    </w:p>
    <w:p w14:paraId="25887B0F" w14:textId="70AF44E5" w:rsidR="00284610" w:rsidRPr="00DB23E2" w:rsidRDefault="00284610" w:rsidP="00A36B2E">
      <w:pPr>
        <w:tabs>
          <w:tab w:val="left" w:pos="-1701"/>
          <w:tab w:val="center" w:pos="8080"/>
        </w:tabs>
        <w:jc w:val="both"/>
        <w:rPr>
          <w:rFonts w:ascii="Arial" w:hAnsi="Arial" w:cs="Arial"/>
          <w:lang w:val="es-ES"/>
        </w:rPr>
      </w:pPr>
      <w:r w:rsidRPr="00DB23E2">
        <w:rPr>
          <w:rFonts w:ascii="Arial" w:hAnsi="Arial" w:cs="Arial"/>
          <w:lang w:val="es-ES"/>
        </w:rPr>
        <w:t>Un</w:t>
      </w:r>
      <w:r w:rsidR="00A36B2E" w:rsidRPr="00DB23E2">
        <w:rPr>
          <w:rFonts w:ascii="Arial" w:hAnsi="Arial" w:cs="Arial"/>
          <w:lang w:val="es-ES"/>
        </w:rPr>
        <w:t xml:space="preserve"> representante</w:t>
      </w:r>
      <w:r w:rsidR="0055620D" w:rsidRPr="00DB23E2">
        <w:rPr>
          <w:rFonts w:ascii="Arial" w:hAnsi="Arial" w:cs="Arial"/>
          <w:lang w:val="es-ES"/>
        </w:rPr>
        <w:t xml:space="preserve"> del personal docente</w:t>
      </w:r>
      <w:r w:rsidR="00C16048">
        <w:rPr>
          <w:rFonts w:ascii="Arial" w:hAnsi="Arial" w:cs="Arial"/>
          <w:lang w:val="es-ES"/>
        </w:rPr>
        <w:t xml:space="preserve"> de Primera Infancia</w:t>
      </w:r>
      <w:r w:rsidR="00684647" w:rsidRPr="00DB23E2">
        <w:rPr>
          <w:rFonts w:ascii="Arial" w:hAnsi="Arial" w:cs="Arial"/>
          <w:lang w:val="es-ES"/>
        </w:rPr>
        <w:t xml:space="preserve"> </w:t>
      </w:r>
      <w:r w:rsidR="00684647" w:rsidRPr="00C16048">
        <w:rPr>
          <w:rFonts w:ascii="Arial" w:hAnsi="Arial" w:cs="Arial"/>
          <w:strike/>
          <w:lang w:val="es-ES"/>
        </w:rPr>
        <w:t>Jardín</w:t>
      </w:r>
      <w:r w:rsidR="009D1E6A" w:rsidRPr="00C16048">
        <w:rPr>
          <w:rFonts w:ascii="Arial" w:hAnsi="Arial" w:cs="Arial"/>
          <w:strike/>
          <w:lang w:val="es-ES"/>
        </w:rPr>
        <w:t xml:space="preserve"> y</w:t>
      </w:r>
      <w:r w:rsidR="00684647" w:rsidRPr="00C16048">
        <w:rPr>
          <w:rFonts w:ascii="Arial" w:hAnsi="Arial" w:cs="Arial"/>
          <w:strike/>
          <w:lang w:val="es-ES"/>
        </w:rPr>
        <w:t xml:space="preserve"> </w:t>
      </w:r>
      <w:r w:rsidRPr="00C16048">
        <w:rPr>
          <w:rFonts w:ascii="Arial" w:hAnsi="Arial" w:cs="Arial"/>
          <w:strike/>
          <w:lang w:val="es-ES"/>
        </w:rPr>
        <w:t>Preprimaria</w:t>
      </w:r>
      <w:r w:rsidR="00684647" w:rsidRPr="00DB23E2">
        <w:rPr>
          <w:rFonts w:ascii="Arial" w:hAnsi="Arial" w:cs="Arial"/>
          <w:lang w:val="es-ES"/>
        </w:rPr>
        <w:t>.</w:t>
      </w:r>
    </w:p>
    <w:p w14:paraId="7FE5B960" w14:textId="77777777" w:rsidR="00284610" w:rsidRPr="00DB23E2" w:rsidRDefault="00284610" w:rsidP="00A36B2E">
      <w:pPr>
        <w:tabs>
          <w:tab w:val="left" w:pos="-1701"/>
          <w:tab w:val="center" w:pos="8080"/>
        </w:tabs>
        <w:jc w:val="both"/>
        <w:rPr>
          <w:rFonts w:ascii="Arial" w:hAnsi="Arial" w:cs="Arial"/>
          <w:lang w:val="es-ES"/>
        </w:rPr>
      </w:pPr>
      <w:r w:rsidRPr="00DB23E2">
        <w:rPr>
          <w:rFonts w:ascii="Arial" w:hAnsi="Arial" w:cs="Arial"/>
          <w:lang w:val="es-ES"/>
        </w:rPr>
        <w:t>Un representante de</w:t>
      </w:r>
      <w:r w:rsidR="00684647" w:rsidRPr="00DB23E2">
        <w:rPr>
          <w:rFonts w:ascii="Arial" w:hAnsi="Arial" w:cs="Arial"/>
          <w:lang w:val="es-ES"/>
        </w:rPr>
        <w:t>l personal docente de</w:t>
      </w:r>
      <w:r w:rsidRPr="00DB23E2">
        <w:rPr>
          <w:rFonts w:ascii="Arial" w:hAnsi="Arial" w:cs="Arial"/>
          <w:lang w:val="es-ES"/>
        </w:rPr>
        <w:t xml:space="preserve"> </w:t>
      </w:r>
      <w:r w:rsidR="00684647" w:rsidRPr="00DB23E2">
        <w:rPr>
          <w:rFonts w:ascii="Arial" w:hAnsi="Arial" w:cs="Arial"/>
          <w:lang w:val="es-ES"/>
        </w:rPr>
        <w:t>Primaria</w:t>
      </w:r>
      <w:r w:rsidRPr="00DB23E2">
        <w:rPr>
          <w:rFonts w:ascii="Arial" w:hAnsi="Arial" w:cs="Arial"/>
          <w:lang w:val="es-ES"/>
        </w:rPr>
        <w:t>.</w:t>
      </w:r>
    </w:p>
    <w:p w14:paraId="2B058A4B" w14:textId="77777777" w:rsidR="009D1E6A" w:rsidRPr="00DB23E2" w:rsidRDefault="00284610" w:rsidP="00A36B2E">
      <w:pPr>
        <w:tabs>
          <w:tab w:val="left" w:pos="-1701"/>
          <w:tab w:val="center" w:pos="8080"/>
        </w:tabs>
        <w:jc w:val="both"/>
        <w:rPr>
          <w:rFonts w:ascii="Arial" w:hAnsi="Arial" w:cs="Arial"/>
          <w:lang w:val="es-ES"/>
        </w:rPr>
      </w:pPr>
      <w:r w:rsidRPr="00DB23E2">
        <w:rPr>
          <w:rFonts w:ascii="Arial" w:hAnsi="Arial" w:cs="Arial"/>
          <w:lang w:val="es-ES"/>
        </w:rPr>
        <w:t>Un representante del p</w:t>
      </w:r>
      <w:r w:rsidR="009D1E6A" w:rsidRPr="00DB23E2">
        <w:rPr>
          <w:rFonts w:ascii="Arial" w:hAnsi="Arial" w:cs="Arial"/>
          <w:lang w:val="es-ES"/>
        </w:rPr>
        <w:t>ersonal docente de Bachillerato.</w:t>
      </w:r>
    </w:p>
    <w:p w14:paraId="0E9720D0" w14:textId="0C6468DE" w:rsidR="00A36B2E" w:rsidRPr="00DB23E2" w:rsidRDefault="009D1E6A" w:rsidP="00A36B2E">
      <w:pPr>
        <w:tabs>
          <w:tab w:val="left" w:pos="-1701"/>
          <w:tab w:val="center" w:pos="8080"/>
        </w:tabs>
        <w:jc w:val="both"/>
        <w:rPr>
          <w:rFonts w:ascii="Arial" w:hAnsi="Arial" w:cs="Arial"/>
          <w:lang w:val="es-ES"/>
        </w:rPr>
      </w:pPr>
      <w:r w:rsidRPr="00DB23E2">
        <w:rPr>
          <w:rFonts w:ascii="Arial" w:hAnsi="Arial" w:cs="Arial"/>
          <w:lang w:val="es-ES"/>
        </w:rPr>
        <w:t>Un representante del personal docente Extranjero.</w:t>
      </w:r>
    </w:p>
    <w:p w14:paraId="50A7D82B" w14:textId="77777777" w:rsidR="000241D9" w:rsidRDefault="00A36B2E" w:rsidP="00A36B2E">
      <w:pPr>
        <w:tabs>
          <w:tab w:val="left" w:pos="-1701"/>
          <w:tab w:val="center" w:pos="8080"/>
        </w:tabs>
        <w:jc w:val="both"/>
        <w:rPr>
          <w:rFonts w:ascii="Arial" w:hAnsi="Arial" w:cs="Arial"/>
          <w:highlight w:val="yellow"/>
          <w:lang w:val="es-ES"/>
        </w:rPr>
      </w:pPr>
      <w:r w:rsidRPr="00DB23E2">
        <w:rPr>
          <w:rFonts w:ascii="Arial" w:hAnsi="Arial" w:cs="Arial"/>
          <w:lang w:val="es-ES"/>
        </w:rPr>
        <w:t xml:space="preserve">El Presidente del Consejo Estudiantil </w:t>
      </w:r>
      <w:r w:rsidR="000241D9">
        <w:rPr>
          <w:rFonts w:ascii="Arial" w:hAnsi="Arial" w:cs="Arial"/>
          <w:highlight w:val="yellow"/>
          <w:lang w:val="es-ES"/>
        </w:rPr>
        <w:t>de Primaria.</w:t>
      </w:r>
    </w:p>
    <w:p w14:paraId="56D27C91" w14:textId="35A88A59" w:rsidR="00A36B2E" w:rsidRPr="00DB23E2" w:rsidRDefault="000241D9" w:rsidP="00A36B2E">
      <w:pPr>
        <w:tabs>
          <w:tab w:val="left" w:pos="-1701"/>
          <w:tab w:val="center" w:pos="8080"/>
        </w:tabs>
        <w:jc w:val="both"/>
        <w:rPr>
          <w:rFonts w:ascii="Arial" w:hAnsi="Arial" w:cs="Arial"/>
          <w:lang w:val="es-ES"/>
        </w:rPr>
      </w:pPr>
      <w:r>
        <w:rPr>
          <w:rFonts w:ascii="Arial" w:hAnsi="Arial" w:cs="Arial"/>
          <w:highlight w:val="yellow"/>
          <w:lang w:val="es-ES"/>
        </w:rPr>
        <w:t xml:space="preserve">El Head </w:t>
      </w:r>
      <w:proofErr w:type="spellStart"/>
      <w:r>
        <w:rPr>
          <w:rFonts w:ascii="Arial" w:hAnsi="Arial" w:cs="Arial"/>
          <w:highlight w:val="yellow"/>
          <w:lang w:val="es-ES"/>
        </w:rPr>
        <w:t>Boy</w:t>
      </w:r>
      <w:proofErr w:type="spellEnd"/>
      <w:r>
        <w:rPr>
          <w:rFonts w:ascii="Arial" w:hAnsi="Arial" w:cs="Arial"/>
          <w:highlight w:val="yellow"/>
          <w:lang w:val="es-ES"/>
        </w:rPr>
        <w:t xml:space="preserve"> y la Head </w:t>
      </w:r>
      <w:proofErr w:type="spellStart"/>
      <w:r>
        <w:rPr>
          <w:rFonts w:ascii="Arial" w:hAnsi="Arial" w:cs="Arial"/>
          <w:highlight w:val="yellow"/>
          <w:lang w:val="es-ES"/>
        </w:rPr>
        <w:t>Girl</w:t>
      </w:r>
      <w:proofErr w:type="spellEnd"/>
      <w:r>
        <w:rPr>
          <w:rFonts w:ascii="Arial" w:hAnsi="Arial" w:cs="Arial"/>
          <w:highlight w:val="yellow"/>
          <w:lang w:val="es-ES"/>
        </w:rPr>
        <w:t xml:space="preserve"> quienes presidente el Consejo Estudiantil </w:t>
      </w:r>
      <w:r w:rsidR="002146B7" w:rsidRPr="002146B7">
        <w:rPr>
          <w:rFonts w:ascii="Arial" w:hAnsi="Arial" w:cs="Arial"/>
          <w:highlight w:val="yellow"/>
          <w:lang w:val="es-ES"/>
        </w:rPr>
        <w:t>de Bachillerato.</w:t>
      </w:r>
    </w:p>
    <w:p w14:paraId="64019892" w14:textId="77777777" w:rsidR="00A55D5A" w:rsidRPr="00DB23E2" w:rsidRDefault="00A36B2E" w:rsidP="00A36B2E">
      <w:pPr>
        <w:tabs>
          <w:tab w:val="left" w:pos="-1701"/>
          <w:tab w:val="center" w:pos="8080"/>
        </w:tabs>
        <w:jc w:val="both"/>
        <w:rPr>
          <w:rFonts w:ascii="Arial" w:hAnsi="Arial" w:cs="Arial"/>
          <w:lang w:val="es-ES"/>
        </w:rPr>
      </w:pPr>
      <w:r w:rsidRPr="00DB23E2">
        <w:rPr>
          <w:rFonts w:ascii="Arial" w:hAnsi="Arial" w:cs="Arial"/>
          <w:lang w:val="es-ES"/>
        </w:rPr>
        <w:t>El Presidente</w:t>
      </w:r>
      <w:r w:rsidR="0055620D" w:rsidRPr="00DB23E2">
        <w:rPr>
          <w:rFonts w:ascii="Arial" w:hAnsi="Arial" w:cs="Arial"/>
          <w:lang w:val="es-ES"/>
        </w:rPr>
        <w:t xml:space="preserve"> del Consejo de Padres de Familia</w:t>
      </w:r>
      <w:r w:rsidR="00684647" w:rsidRPr="00DB23E2">
        <w:rPr>
          <w:rFonts w:ascii="Arial" w:hAnsi="Arial" w:cs="Arial"/>
          <w:lang w:val="es-ES"/>
        </w:rPr>
        <w:t xml:space="preserve"> o su suplente.</w:t>
      </w:r>
    </w:p>
    <w:p w14:paraId="2C470756" w14:textId="77777777" w:rsidR="00A36B2E" w:rsidRPr="00DB23E2" w:rsidRDefault="00A55D5A" w:rsidP="00A36B2E">
      <w:pPr>
        <w:tabs>
          <w:tab w:val="left" w:pos="-1701"/>
          <w:tab w:val="center" w:pos="8080"/>
        </w:tabs>
        <w:jc w:val="both"/>
        <w:rPr>
          <w:rFonts w:ascii="Arial" w:hAnsi="Arial" w:cs="Arial"/>
          <w:lang w:val="es-ES"/>
        </w:rPr>
      </w:pPr>
      <w:r w:rsidRPr="00DB23E2">
        <w:rPr>
          <w:rFonts w:ascii="Arial" w:hAnsi="Arial" w:cs="Arial"/>
          <w:lang w:val="es-ES"/>
        </w:rPr>
        <w:t>El Presidente del PTA</w:t>
      </w:r>
      <w:r w:rsidR="00684647" w:rsidRPr="00DB23E2">
        <w:rPr>
          <w:rFonts w:ascii="Arial" w:hAnsi="Arial" w:cs="Arial"/>
          <w:lang w:val="es-ES"/>
        </w:rPr>
        <w:t xml:space="preserve"> o su delegado.</w:t>
      </w:r>
      <w:r w:rsidR="00A36B2E" w:rsidRPr="00DB23E2">
        <w:rPr>
          <w:rFonts w:ascii="Arial" w:hAnsi="Arial" w:cs="Arial"/>
          <w:lang w:val="es-ES"/>
        </w:rPr>
        <w:t xml:space="preserve"> </w:t>
      </w:r>
    </w:p>
    <w:p w14:paraId="3BF1301B" w14:textId="77777777" w:rsidR="00A36B2E" w:rsidRPr="00DB23E2" w:rsidRDefault="00A36B2E" w:rsidP="00A36B2E">
      <w:pPr>
        <w:tabs>
          <w:tab w:val="left" w:pos="-1701"/>
          <w:tab w:val="center" w:pos="8080"/>
        </w:tabs>
        <w:jc w:val="both"/>
        <w:rPr>
          <w:rFonts w:ascii="Arial" w:hAnsi="Arial" w:cs="Arial"/>
          <w:lang w:val="es-ES"/>
        </w:rPr>
      </w:pPr>
      <w:r w:rsidRPr="00DB23E2">
        <w:rPr>
          <w:rFonts w:ascii="Arial" w:hAnsi="Arial" w:cs="Arial"/>
          <w:lang w:val="es-ES"/>
        </w:rPr>
        <w:t>U</w:t>
      </w:r>
      <w:r w:rsidR="0055620D" w:rsidRPr="00DB23E2">
        <w:rPr>
          <w:rFonts w:ascii="Arial" w:hAnsi="Arial" w:cs="Arial"/>
          <w:lang w:val="es-ES"/>
        </w:rPr>
        <w:t>n</w:t>
      </w:r>
      <w:r w:rsidRPr="00DB23E2">
        <w:rPr>
          <w:rFonts w:ascii="Arial" w:hAnsi="Arial" w:cs="Arial"/>
          <w:lang w:val="es-ES"/>
        </w:rPr>
        <w:t xml:space="preserve"> representante de los </w:t>
      </w:r>
      <w:proofErr w:type="spellStart"/>
      <w:r w:rsidR="00BF629A" w:rsidRPr="00DB23E2">
        <w:rPr>
          <w:rFonts w:ascii="Arial" w:hAnsi="Arial" w:cs="Arial"/>
          <w:lang w:val="es-ES"/>
        </w:rPr>
        <w:t>Exalumnos</w:t>
      </w:r>
      <w:proofErr w:type="spellEnd"/>
      <w:r w:rsidR="00BF629A" w:rsidRPr="00DB23E2">
        <w:rPr>
          <w:rFonts w:ascii="Arial" w:hAnsi="Arial" w:cs="Arial"/>
          <w:lang w:val="es-ES"/>
        </w:rPr>
        <w:t>.</w:t>
      </w:r>
    </w:p>
    <w:p w14:paraId="2ECF48B0" w14:textId="77777777" w:rsidR="003267A8" w:rsidRPr="00DB23E2" w:rsidRDefault="00A36B2E" w:rsidP="00A36B2E">
      <w:pPr>
        <w:tabs>
          <w:tab w:val="left" w:pos="-1701"/>
          <w:tab w:val="center" w:pos="8080"/>
        </w:tabs>
        <w:jc w:val="both"/>
        <w:rPr>
          <w:rFonts w:ascii="Arial" w:hAnsi="Arial" w:cs="Arial"/>
          <w:lang w:val="es-ES"/>
        </w:rPr>
      </w:pPr>
      <w:r w:rsidRPr="00DB23E2">
        <w:rPr>
          <w:rFonts w:ascii="Arial" w:hAnsi="Arial" w:cs="Arial"/>
          <w:lang w:val="es-ES"/>
        </w:rPr>
        <w:t>U</w:t>
      </w:r>
      <w:r w:rsidR="0055620D" w:rsidRPr="00DB23E2">
        <w:rPr>
          <w:rFonts w:ascii="Arial" w:hAnsi="Arial" w:cs="Arial"/>
          <w:lang w:val="es-ES"/>
        </w:rPr>
        <w:t>n representante del sector productivo del ámbito local</w:t>
      </w:r>
      <w:r w:rsidR="00A55D5A" w:rsidRPr="00DB23E2">
        <w:rPr>
          <w:rFonts w:ascii="Arial" w:hAnsi="Arial" w:cs="Arial"/>
          <w:lang w:val="es-ES"/>
        </w:rPr>
        <w:t>.</w:t>
      </w:r>
      <w:r w:rsidRPr="00DB23E2">
        <w:rPr>
          <w:rFonts w:ascii="Arial" w:hAnsi="Arial" w:cs="Arial"/>
          <w:lang w:val="es-ES"/>
        </w:rPr>
        <w:t xml:space="preserve"> </w:t>
      </w:r>
    </w:p>
    <w:p w14:paraId="61244959" w14:textId="77777777" w:rsidR="00A36B2E" w:rsidRPr="00DB23E2" w:rsidRDefault="003267A8" w:rsidP="00A36B2E">
      <w:pPr>
        <w:tabs>
          <w:tab w:val="left" w:pos="-1701"/>
          <w:tab w:val="center" w:pos="8080"/>
        </w:tabs>
        <w:jc w:val="both"/>
        <w:rPr>
          <w:rFonts w:ascii="Arial" w:hAnsi="Arial" w:cs="Arial"/>
          <w:lang w:val="es-ES"/>
        </w:rPr>
      </w:pPr>
      <w:r w:rsidRPr="00DB23E2">
        <w:rPr>
          <w:rFonts w:ascii="Arial" w:hAnsi="Arial" w:cs="Arial"/>
          <w:lang w:val="es-ES"/>
        </w:rPr>
        <w:t>E</w:t>
      </w:r>
      <w:r w:rsidR="00A36B2E" w:rsidRPr="00DB23E2">
        <w:rPr>
          <w:rFonts w:ascii="Arial" w:hAnsi="Arial" w:cs="Arial"/>
          <w:lang w:val="es-ES"/>
        </w:rPr>
        <w:t xml:space="preserve">l </w:t>
      </w:r>
      <w:r w:rsidR="00B3358E" w:rsidRPr="00DB23E2">
        <w:rPr>
          <w:rFonts w:ascii="Arial" w:hAnsi="Arial" w:cs="Arial"/>
          <w:lang w:val="es-ES"/>
        </w:rPr>
        <w:t>Presidente o</w:t>
      </w:r>
      <w:r w:rsidR="0055620D" w:rsidRPr="00DB23E2">
        <w:rPr>
          <w:rFonts w:ascii="Arial" w:hAnsi="Arial" w:cs="Arial"/>
          <w:lang w:val="es-ES"/>
        </w:rPr>
        <w:t xml:space="preserve"> Vicepresidente de la Junta Directiva del Colegio</w:t>
      </w:r>
      <w:r w:rsidR="00D31C70" w:rsidRPr="00DB23E2">
        <w:rPr>
          <w:rFonts w:ascii="Arial" w:hAnsi="Arial" w:cs="Arial"/>
          <w:lang w:val="es-ES"/>
        </w:rPr>
        <w:t>.</w:t>
      </w:r>
    </w:p>
    <w:p w14:paraId="481ECB20" w14:textId="77777777" w:rsidR="00684647" w:rsidRPr="00DB23E2" w:rsidRDefault="006A6CB0" w:rsidP="00684647">
      <w:pPr>
        <w:pStyle w:val="ListParagraph1"/>
        <w:ind w:left="0"/>
        <w:rPr>
          <w:rFonts w:ascii="Arial" w:eastAsia="Times New Roman" w:hAnsi="Arial" w:cs="Arial"/>
          <w:sz w:val="24"/>
          <w:szCs w:val="24"/>
          <w:lang w:val="es-ES"/>
        </w:rPr>
      </w:pPr>
      <w:r w:rsidRPr="006A6CB0">
        <w:rPr>
          <w:rFonts w:ascii="Arial" w:eastAsia="Times New Roman" w:hAnsi="Arial" w:cs="Arial"/>
          <w:sz w:val="24"/>
          <w:szCs w:val="24"/>
          <w:highlight w:val="yellow"/>
          <w:lang w:val="es-ES"/>
        </w:rPr>
        <w:t>La Asistente General, quien será la Secretaria – Asiste con voz pero sin voto</w:t>
      </w:r>
      <w:r>
        <w:rPr>
          <w:rFonts w:ascii="Arial" w:eastAsia="Times New Roman" w:hAnsi="Arial" w:cs="Arial"/>
          <w:sz w:val="24"/>
          <w:szCs w:val="24"/>
          <w:lang w:val="es-ES"/>
        </w:rPr>
        <w:t>.</w:t>
      </w:r>
    </w:p>
    <w:p w14:paraId="606364C3" w14:textId="77777777" w:rsidR="0055620D" w:rsidRPr="00684647" w:rsidRDefault="009B1AB4" w:rsidP="00684647">
      <w:pPr>
        <w:pStyle w:val="ListParagraph1"/>
        <w:ind w:left="0"/>
        <w:rPr>
          <w:rFonts w:ascii="Arial" w:eastAsia="Times New Roman" w:hAnsi="Arial" w:cs="Arial"/>
          <w:sz w:val="24"/>
          <w:szCs w:val="24"/>
          <w:lang w:val="es-ES"/>
        </w:rPr>
      </w:pPr>
      <w:r w:rsidRPr="00DB23E2">
        <w:rPr>
          <w:rFonts w:ascii="Arial" w:eastAsia="Times New Roman" w:hAnsi="Arial" w:cs="Arial"/>
          <w:sz w:val="24"/>
          <w:szCs w:val="24"/>
          <w:lang w:val="es-ES"/>
        </w:rPr>
        <w:t>Asiste</w:t>
      </w:r>
      <w:r w:rsidR="008108B6" w:rsidRPr="00DB23E2">
        <w:rPr>
          <w:rFonts w:ascii="Arial" w:eastAsia="Times New Roman" w:hAnsi="Arial" w:cs="Arial"/>
          <w:sz w:val="24"/>
          <w:szCs w:val="24"/>
          <w:lang w:val="es-ES"/>
        </w:rPr>
        <w:t xml:space="preserve"> </w:t>
      </w:r>
      <w:r w:rsidR="003267A8" w:rsidRPr="00DB23E2">
        <w:rPr>
          <w:rFonts w:ascii="Arial" w:eastAsia="Times New Roman" w:hAnsi="Arial" w:cs="Arial"/>
          <w:sz w:val="24"/>
          <w:szCs w:val="24"/>
          <w:lang w:val="es-ES"/>
        </w:rPr>
        <w:t>e</w:t>
      </w:r>
      <w:r w:rsidR="008108B6" w:rsidRPr="00DB23E2">
        <w:rPr>
          <w:rFonts w:ascii="Arial" w:eastAsia="Times New Roman" w:hAnsi="Arial" w:cs="Arial"/>
          <w:sz w:val="24"/>
          <w:szCs w:val="24"/>
          <w:lang w:val="es-ES"/>
        </w:rPr>
        <w:t>l</w:t>
      </w:r>
      <w:r w:rsidR="003267A8" w:rsidRPr="00DB23E2">
        <w:rPr>
          <w:rFonts w:ascii="Arial" w:eastAsia="Times New Roman" w:hAnsi="Arial" w:cs="Arial"/>
          <w:sz w:val="24"/>
          <w:szCs w:val="24"/>
          <w:lang w:val="es-ES"/>
        </w:rPr>
        <w:t xml:space="preserve"> Personero de</w:t>
      </w:r>
      <w:r w:rsidR="00A55D5A" w:rsidRPr="00DB23E2">
        <w:rPr>
          <w:rFonts w:ascii="Arial" w:eastAsia="Times New Roman" w:hAnsi="Arial" w:cs="Arial"/>
          <w:sz w:val="24"/>
          <w:szCs w:val="24"/>
          <w:lang w:val="es-ES"/>
        </w:rPr>
        <w:t xml:space="preserve"> 12</w:t>
      </w:r>
      <w:r w:rsidR="008108B6" w:rsidRPr="00DB23E2">
        <w:rPr>
          <w:rFonts w:ascii="Arial" w:eastAsia="Times New Roman" w:hAnsi="Arial" w:cs="Arial"/>
          <w:sz w:val="24"/>
          <w:szCs w:val="24"/>
          <w:lang w:val="es-ES"/>
        </w:rPr>
        <w:t>º</w:t>
      </w:r>
      <w:r w:rsidR="00684647" w:rsidRPr="00DB23E2">
        <w:rPr>
          <w:rFonts w:ascii="Arial" w:eastAsia="Times New Roman" w:hAnsi="Arial" w:cs="Arial"/>
          <w:sz w:val="24"/>
          <w:szCs w:val="24"/>
          <w:lang w:val="es-ES"/>
        </w:rPr>
        <w:t xml:space="preserve"> o su suplente, </w:t>
      </w:r>
      <w:r w:rsidRPr="00DB23E2">
        <w:rPr>
          <w:rFonts w:ascii="Arial" w:eastAsia="Times New Roman" w:hAnsi="Arial" w:cs="Arial"/>
          <w:sz w:val="24"/>
          <w:szCs w:val="24"/>
          <w:lang w:val="es-ES"/>
        </w:rPr>
        <w:t>con voz pero sin voto</w:t>
      </w:r>
      <w:r w:rsidRPr="00684647">
        <w:rPr>
          <w:rFonts w:ascii="Arial" w:eastAsia="Times New Roman" w:hAnsi="Arial" w:cs="Arial"/>
          <w:sz w:val="24"/>
          <w:szCs w:val="24"/>
          <w:lang w:val="es-ES"/>
        </w:rPr>
        <w:t>.</w:t>
      </w:r>
    </w:p>
    <w:p w14:paraId="601D7A62" w14:textId="77777777" w:rsidR="0055620D" w:rsidRDefault="006A6CB0" w:rsidP="00A36B2E">
      <w:pPr>
        <w:tabs>
          <w:tab w:val="left" w:pos="-1701"/>
          <w:tab w:val="left" w:pos="3420"/>
        </w:tabs>
        <w:jc w:val="both"/>
        <w:rPr>
          <w:rFonts w:ascii="Arial" w:hAnsi="Arial" w:cs="Arial"/>
          <w:lang w:val="es-ES"/>
        </w:rPr>
      </w:pPr>
      <w:r w:rsidRPr="006A6CB0">
        <w:rPr>
          <w:rFonts w:ascii="Arial" w:hAnsi="Arial" w:cs="Arial"/>
          <w:highlight w:val="yellow"/>
          <w:lang w:val="es-ES"/>
        </w:rPr>
        <w:t>Nota: La sección a la que pertenezca el docente extranjero será representada por este y por lo tanto no nombrará un representante adicional.</w:t>
      </w:r>
    </w:p>
    <w:p w14:paraId="65ECF0DE" w14:textId="77777777" w:rsidR="006A6CB0" w:rsidRPr="003B78FF" w:rsidRDefault="006A6CB0" w:rsidP="00A36B2E">
      <w:pPr>
        <w:tabs>
          <w:tab w:val="left" w:pos="-1701"/>
          <w:tab w:val="left" w:pos="3420"/>
        </w:tabs>
        <w:jc w:val="both"/>
        <w:rPr>
          <w:rFonts w:ascii="Arial" w:hAnsi="Arial" w:cs="Arial"/>
          <w:lang w:val="es-ES"/>
        </w:rPr>
      </w:pPr>
    </w:p>
    <w:p w14:paraId="4DE16ABC" w14:textId="77777777" w:rsidR="0055620D" w:rsidRPr="003F7DC4" w:rsidRDefault="0055620D" w:rsidP="0065670F">
      <w:pPr>
        <w:tabs>
          <w:tab w:val="left" w:pos="-1701"/>
          <w:tab w:val="center" w:pos="8080"/>
        </w:tabs>
        <w:jc w:val="both"/>
        <w:rPr>
          <w:rFonts w:ascii="Arial" w:hAnsi="Arial" w:cs="Arial"/>
          <w:b/>
          <w:lang w:val="es-ES"/>
        </w:rPr>
      </w:pPr>
      <w:r w:rsidRPr="003F7DC4">
        <w:rPr>
          <w:rFonts w:ascii="Arial" w:hAnsi="Arial" w:cs="Arial"/>
          <w:b/>
          <w:lang w:val="es-ES"/>
        </w:rPr>
        <w:t>Funciones</w:t>
      </w:r>
      <w:r w:rsidR="003F7DC4" w:rsidRPr="003F7DC4">
        <w:rPr>
          <w:rFonts w:ascii="Arial" w:hAnsi="Arial" w:cs="Arial"/>
          <w:b/>
          <w:lang w:val="es-ES"/>
        </w:rPr>
        <w:t xml:space="preserve"> del Consejo Directivo</w:t>
      </w:r>
      <w:r w:rsidRPr="003F7DC4">
        <w:rPr>
          <w:rFonts w:ascii="Arial" w:hAnsi="Arial" w:cs="Arial"/>
          <w:b/>
          <w:lang w:val="es-ES"/>
        </w:rPr>
        <w:t>:</w:t>
      </w:r>
      <w:r w:rsidR="006E6CAE" w:rsidRPr="003F7DC4">
        <w:rPr>
          <w:rFonts w:ascii="Arial" w:hAnsi="Arial" w:cs="Arial"/>
          <w:b/>
          <w:lang w:val="es-ES"/>
        </w:rPr>
        <w:t xml:space="preserve"> </w:t>
      </w:r>
    </w:p>
    <w:p w14:paraId="5BC89253" w14:textId="77777777" w:rsidR="00153BD4" w:rsidRPr="003B78FF" w:rsidRDefault="00B74209" w:rsidP="00201786">
      <w:pPr>
        <w:pStyle w:val="ListBullet2"/>
        <w:numPr>
          <w:ilvl w:val="0"/>
          <w:numId w:val="43"/>
        </w:numPr>
        <w:tabs>
          <w:tab w:val="left" w:pos="360"/>
        </w:tabs>
        <w:jc w:val="both"/>
        <w:rPr>
          <w:rFonts w:ascii="Arial" w:hAnsi="Arial" w:cs="Arial"/>
          <w:bCs/>
          <w:lang w:val="es-ES"/>
        </w:rPr>
      </w:pPr>
      <w:r w:rsidRPr="003B78FF">
        <w:rPr>
          <w:rFonts w:ascii="Arial" w:hAnsi="Arial" w:cs="Arial"/>
          <w:lang w:val="es-ES"/>
        </w:rPr>
        <w:t xml:space="preserve">Tomar decisiones que afecten el funcionamiento de la institución </w:t>
      </w:r>
      <w:r w:rsidRPr="003B78FF">
        <w:rPr>
          <w:rFonts w:ascii="Arial" w:hAnsi="Arial" w:cs="Arial"/>
          <w:bCs/>
          <w:lang w:val="es-ES"/>
        </w:rPr>
        <w:t>y que no sean competencia de otra autoridad.</w:t>
      </w:r>
    </w:p>
    <w:p w14:paraId="38A266CD"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 xml:space="preserve">Servir de instancia en la resolución de los conflictos que se presenten entre docentes y administrativos con los estudiantes del Colegio y después de haber agotado los procedimientos previstos en el Reglamento o Manual de Convivencia. </w:t>
      </w:r>
    </w:p>
    <w:p w14:paraId="494E887C"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Adoptar el Manual de Convivencia y el Reglamento del Colegio.</w:t>
      </w:r>
    </w:p>
    <w:p w14:paraId="64D6D7DC"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Asumir la defensa y garantía de los derechos de la comunidad educativa cuando alguno de sus miembros se sienta lesionado.</w:t>
      </w:r>
    </w:p>
    <w:p w14:paraId="2123F275"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Participar en la planeación y evaluación del proyecto educativo institucional del currículo y del plan de estudios y someterlos a la consideración de la Secretaría de Educación respectiva o del organismo que haga sus veces para que verifiquen el cumplimiento de los requisitos establecidos en la Ley y los reglamentos.</w:t>
      </w:r>
    </w:p>
    <w:p w14:paraId="7B193CAE"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Estimular y controlar el buen funcionamiento de la institución educativa.</w:t>
      </w:r>
    </w:p>
    <w:p w14:paraId="1239D8AC" w14:textId="77777777" w:rsidR="00153BD4" w:rsidRPr="00C7371C" w:rsidRDefault="00B74209" w:rsidP="00201786">
      <w:pPr>
        <w:pStyle w:val="ListBullet2"/>
        <w:numPr>
          <w:ilvl w:val="0"/>
          <w:numId w:val="43"/>
        </w:numPr>
        <w:tabs>
          <w:tab w:val="left" w:pos="360"/>
        </w:tabs>
        <w:jc w:val="both"/>
        <w:rPr>
          <w:rFonts w:ascii="Arial" w:hAnsi="Arial" w:cs="Arial"/>
          <w:highlight w:val="yellow"/>
          <w:lang w:val="es-ES"/>
        </w:rPr>
      </w:pPr>
      <w:r w:rsidRPr="003B78FF">
        <w:rPr>
          <w:rFonts w:ascii="Arial" w:hAnsi="Arial" w:cs="Arial"/>
          <w:lang w:val="es-ES"/>
        </w:rPr>
        <w:t xml:space="preserve">Establecer estímulos </w:t>
      </w:r>
      <w:r w:rsidRPr="003B78FF">
        <w:rPr>
          <w:rFonts w:ascii="Arial" w:hAnsi="Arial" w:cs="Arial"/>
          <w:bCs/>
          <w:lang w:val="es-ES"/>
        </w:rPr>
        <w:t>o</w:t>
      </w:r>
      <w:r w:rsidRPr="003B78FF">
        <w:rPr>
          <w:rFonts w:ascii="Arial" w:hAnsi="Arial" w:cs="Arial"/>
          <w:lang w:val="es-ES"/>
        </w:rPr>
        <w:t xml:space="preserve">  sanciones por el desempeño académico y social del estudiante que han de incorporarse al reglamento o Manual de Convivencia.  En ningún caso pueden ser contrarios a la dignidad del estudiante.</w:t>
      </w:r>
      <w:r w:rsidR="001F51B3">
        <w:rPr>
          <w:rFonts w:ascii="Arial" w:hAnsi="Arial" w:cs="Arial"/>
          <w:lang w:val="es-ES"/>
        </w:rPr>
        <w:t xml:space="preserve"> </w:t>
      </w:r>
      <w:r w:rsidR="001F51B3" w:rsidRPr="00C7371C">
        <w:rPr>
          <w:rFonts w:ascii="Arial" w:hAnsi="Arial" w:cs="Arial"/>
          <w:highlight w:val="yellow"/>
          <w:lang w:val="es-ES"/>
        </w:rPr>
        <w:t>(Decidir sanciones disciplinarias que impliquen no renovación o cancelación de matrícula - segunda instancia).</w:t>
      </w:r>
    </w:p>
    <w:p w14:paraId="503A02E5"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Recomendar criterios de participación de la institución en actividades comunitarias, culturales, deportivas y recreativas.</w:t>
      </w:r>
    </w:p>
    <w:p w14:paraId="5C8DDECF"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Promover las relaciones de tipo académico, deportivo y cultural con otras instituciones educativas y la conformación de organizaciones juveniles.</w:t>
      </w:r>
    </w:p>
    <w:p w14:paraId="49A9A050" w14:textId="77777777" w:rsidR="00153BD4" w:rsidRPr="009A1D85" w:rsidRDefault="00B74209" w:rsidP="00201786">
      <w:pPr>
        <w:pStyle w:val="ListBullet2"/>
        <w:numPr>
          <w:ilvl w:val="0"/>
          <w:numId w:val="43"/>
        </w:numPr>
        <w:tabs>
          <w:tab w:val="left" w:pos="360"/>
        </w:tabs>
        <w:jc w:val="both"/>
        <w:rPr>
          <w:rFonts w:ascii="Arial" w:hAnsi="Arial" w:cs="Arial"/>
          <w:lang w:val="es-ES"/>
        </w:rPr>
      </w:pPr>
      <w:r w:rsidRPr="009A1D85">
        <w:rPr>
          <w:rFonts w:ascii="Arial" w:hAnsi="Arial" w:cs="Arial"/>
          <w:lang w:val="es-ES"/>
        </w:rPr>
        <w:t>Fomentar la conformación de asociaciones de padres de familia y de estudiantes.</w:t>
      </w:r>
    </w:p>
    <w:p w14:paraId="0B77F33C" w14:textId="77777777" w:rsidR="0055620D" w:rsidRDefault="00B74209" w:rsidP="00201786">
      <w:pPr>
        <w:pStyle w:val="ListBullet2"/>
        <w:numPr>
          <w:ilvl w:val="0"/>
          <w:numId w:val="43"/>
        </w:numPr>
        <w:tabs>
          <w:tab w:val="left" w:pos="360"/>
        </w:tabs>
        <w:jc w:val="both"/>
        <w:rPr>
          <w:rFonts w:ascii="Arial" w:hAnsi="Arial" w:cs="Arial"/>
          <w:lang w:val="es-ES"/>
        </w:rPr>
      </w:pPr>
      <w:r w:rsidRPr="009A1D85">
        <w:rPr>
          <w:rFonts w:ascii="Arial" w:hAnsi="Arial" w:cs="Arial"/>
          <w:lang w:val="es-ES"/>
        </w:rPr>
        <w:t xml:space="preserve">Reglamentar los procesos electorales previstos en la Ley. </w:t>
      </w:r>
    </w:p>
    <w:p w14:paraId="13BAF3EE" w14:textId="77777777" w:rsidR="00E54FCE" w:rsidRPr="00C7371C" w:rsidRDefault="001F51B3" w:rsidP="00201786">
      <w:pPr>
        <w:pStyle w:val="ListBullet2"/>
        <w:numPr>
          <w:ilvl w:val="0"/>
          <w:numId w:val="43"/>
        </w:numPr>
        <w:tabs>
          <w:tab w:val="left" w:pos="360"/>
        </w:tabs>
        <w:jc w:val="both"/>
        <w:rPr>
          <w:rFonts w:ascii="Arial" w:hAnsi="Arial" w:cs="Arial"/>
          <w:highlight w:val="yellow"/>
          <w:lang w:val="es-CO"/>
        </w:rPr>
      </w:pPr>
      <w:r w:rsidRPr="00C7371C">
        <w:rPr>
          <w:rFonts w:ascii="Arial" w:hAnsi="Arial" w:cs="Arial"/>
          <w:highlight w:val="yellow"/>
          <w:lang w:val="es-ES"/>
        </w:rPr>
        <w:t>Aprobar los Costos Educativos. (</w:t>
      </w:r>
      <w:proofErr w:type="spellStart"/>
      <w:r w:rsidRPr="00C7371C">
        <w:rPr>
          <w:rFonts w:ascii="Arial" w:hAnsi="Arial" w:cs="Arial"/>
          <w:highlight w:val="yellow"/>
          <w:lang w:val="es-ES"/>
        </w:rPr>
        <w:t>Dcto</w:t>
      </w:r>
      <w:proofErr w:type="spellEnd"/>
      <w:r w:rsidRPr="00C7371C">
        <w:rPr>
          <w:rFonts w:ascii="Arial" w:hAnsi="Arial" w:cs="Arial"/>
          <w:highlight w:val="yellow"/>
          <w:lang w:val="es-ES"/>
        </w:rPr>
        <w:t xml:space="preserve"> 2253 /1995)</w:t>
      </w:r>
    </w:p>
    <w:p w14:paraId="062CAE9B" w14:textId="77777777" w:rsidR="00E54FCE" w:rsidRPr="00C7371C" w:rsidRDefault="001F51B3" w:rsidP="00201786">
      <w:pPr>
        <w:pStyle w:val="ListBullet2"/>
        <w:numPr>
          <w:ilvl w:val="0"/>
          <w:numId w:val="43"/>
        </w:numPr>
        <w:tabs>
          <w:tab w:val="left" w:pos="360"/>
        </w:tabs>
        <w:jc w:val="both"/>
        <w:rPr>
          <w:rFonts w:ascii="Arial" w:hAnsi="Arial" w:cs="Arial"/>
          <w:highlight w:val="yellow"/>
          <w:lang w:val="es-CO"/>
        </w:rPr>
      </w:pPr>
      <w:r w:rsidRPr="00C7371C">
        <w:rPr>
          <w:rFonts w:ascii="Arial" w:hAnsi="Arial" w:cs="Arial"/>
          <w:highlight w:val="yellow"/>
          <w:lang w:val="es-ES"/>
        </w:rPr>
        <w:t xml:space="preserve">Aprobar  uniformes y listas de útiles y textos. (Ley 1269/2008) </w:t>
      </w:r>
    </w:p>
    <w:p w14:paraId="7B332C2C" w14:textId="77777777" w:rsidR="00E54FCE" w:rsidRPr="00C7371C" w:rsidRDefault="001F51B3" w:rsidP="00201786">
      <w:pPr>
        <w:pStyle w:val="ListBullet2"/>
        <w:numPr>
          <w:ilvl w:val="0"/>
          <w:numId w:val="43"/>
        </w:numPr>
        <w:tabs>
          <w:tab w:val="left" w:pos="360"/>
        </w:tabs>
        <w:jc w:val="both"/>
        <w:rPr>
          <w:rFonts w:ascii="Arial" w:hAnsi="Arial" w:cs="Arial"/>
          <w:highlight w:val="yellow"/>
          <w:lang w:val="es-CO"/>
        </w:rPr>
      </w:pPr>
      <w:r w:rsidRPr="00C7371C">
        <w:rPr>
          <w:rFonts w:ascii="Arial" w:hAnsi="Arial" w:cs="Arial"/>
          <w:highlight w:val="yellow"/>
          <w:lang w:val="es-ES"/>
        </w:rPr>
        <w:t>Aprobar las  Salidas Pedagógicas.</w:t>
      </w:r>
    </w:p>
    <w:p w14:paraId="75329934" w14:textId="77777777" w:rsidR="00E54FCE" w:rsidRPr="00C7371C" w:rsidRDefault="001F51B3" w:rsidP="00201786">
      <w:pPr>
        <w:pStyle w:val="ListBullet2"/>
        <w:numPr>
          <w:ilvl w:val="0"/>
          <w:numId w:val="43"/>
        </w:numPr>
        <w:tabs>
          <w:tab w:val="left" w:pos="360"/>
        </w:tabs>
        <w:jc w:val="both"/>
        <w:rPr>
          <w:rFonts w:ascii="Arial" w:hAnsi="Arial" w:cs="Arial"/>
          <w:highlight w:val="yellow"/>
          <w:lang w:val="es-CO"/>
        </w:rPr>
      </w:pPr>
      <w:r w:rsidRPr="00C7371C">
        <w:rPr>
          <w:rFonts w:ascii="Arial" w:hAnsi="Arial" w:cs="Arial"/>
          <w:highlight w:val="yellow"/>
          <w:lang w:val="es-ES"/>
        </w:rPr>
        <w:t>Aprobar la promoción anticipada de Estudiantes.</w:t>
      </w:r>
    </w:p>
    <w:p w14:paraId="312C5E98" w14:textId="77777777" w:rsidR="00E54FCE" w:rsidRPr="001F51B3" w:rsidRDefault="001F51B3" w:rsidP="00201786">
      <w:pPr>
        <w:pStyle w:val="ListBullet2"/>
        <w:numPr>
          <w:ilvl w:val="0"/>
          <w:numId w:val="43"/>
        </w:numPr>
        <w:tabs>
          <w:tab w:val="left" w:pos="360"/>
        </w:tabs>
        <w:jc w:val="both"/>
        <w:rPr>
          <w:rFonts w:ascii="Arial" w:hAnsi="Arial" w:cs="Arial"/>
          <w:highlight w:val="yellow"/>
          <w:lang w:val="es-CO"/>
        </w:rPr>
      </w:pPr>
      <w:r w:rsidRPr="00C7371C">
        <w:rPr>
          <w:rFonts w:ascii="Arial" w:hAnsi="Arial" w:cs="Arial"/>
          <w:highlight w:val="yellow"/>
          <w:lang w:val="es-ES"/>
        </w:rPr>
        <w:t>Aprobar el  Calendario Escolar</w:t>
      </w:r>
      <w:r w:rsidRPr="001F51B3">
        <w:rPr>
          <w:rFonts w:ascii="Arial" w:hAnsi="Arial" w:cs="Arial"/>
          <w:highlight w:val="yellow"/>
          <w:u w:val="single"/>
          <w:lang w:val="es-ES"/>
        </w:rPr>
        <w:t>.</w:t>
      </w:r>
    </w:p>
    <w:p w14:paraId="0E35CD0E" w14:textId="77777777" w:rsidR="001F51B3" w:rsidRPr="009A1D85" w:rsidRDefault="001F51B3" w:rsidP="001F51B3">
      <w:pPr>
        <w:pStyle w:val="ListBullet2"/>
        <w:tabs>
          <w:tab w:val="left" w:pos="360"/>
        </w:tabs>
        <w:ind w:left="720"/>
        <w:jc w:val="both"/>
        <w:rPr>
          <w:rFonts w:ascii="Arial" w:hAnsi="Arial" w:cs="Arial"/>
          <w:lang w:val="es-ES"/>
        </w:rPr>
      </w:pPr>
    </w:p>
    <w:p w14:paraId="410851C6" w14:textId="77777777" w:rsidR="0055620D" w:rsidRPr="003B78FF" w:rsidRDefault="00805289" w:rsidP="00BA35AC">
      <w:pPr>
        <w:pStyle w:val="NormalWeb"/>
        <w:tabs>
          <w:tab w:val="center" w:pos="8080"/>
        </w:tabs>
        <w:jc w:val="both"/>
        <w:rPr>
          <w:rFonts w:ascii="Arial" w:hAnsi="Arial" w:cs="Arial"/>
        </w:rPr>
      </w:pPr>
      <w:r w:rsidRPr="003B78FF">
        <w:rPr>
          <w:rFonts w:ascii="Arial" w:hAnsi="Arial" w:cs="Arial"/>
          <w:b/>
        </w:rPr>
        <w:t>_</w:t>
      </w:r>
      <w:r w:rsidR="006809FF">
        <w:rPr>
          <w:rFonts w:ascii="Arial" w:hAnsi="Arial" w:cs="Arial"/>
          <w:b/>
        </w:rPr>
        <w:t>5</w:t>
      </w:r>
      <w:r w:rsidR="0055620D" w:rsidRPr="003B78FF">
        <w:rPr>
          <w:rFonts w:ascii="Arial" w:hAnsi="Arial" w:cs="Arial"/>
          <w:b/>
        </w:rPr>
        <w:t>.</w:t>
      </w:r>
      <w:r w:rsidRPr="003B78FF">
        <w:rPr>
          <w:rFonts w:ascii="Arial" w:hAnsi="Arial" w:cs="Arial"/>
          <w:b/>
        </w:rPr>
        <w:t>1.2</w:t>
      </w:r>
      <w:r w:rsidR="0055620D" w:rsidRPr="003B78FF">
        <w:rPr>
          <w:rFonts w:ascii="Arial" w:hAnsi="Arial" w:cs="Arial"/>
        </w:rPr>
        <w:t xml:space="preserve"> </w:t>
      </w:r>
      <w:r w:rsidR="0055620D" w:rsidRPr="003B78FF">
        <w:rPr>
          <w:rFonts w:ascii="Arial" w:hAnsi="Arial" w:cs="Arial"/>
          <w:b/>
          <w:bCs/>
        </w:rPr>
        <w:t>C</w:t>
      </w:r>
      <w:r w:rsidR="00835772" w:rsidRPr="003B78FF">
        <w:rPr>
          <w:rFonts w:ascii="Arial" w:hAnsi="Arial" w:cs="Arial"/>
          <w:b/>
          <w:bCs/>
        </w:rPr>
        <w:t>onsejo</w:t>
      </w:r>
      <w:r w:rsidR="0055620D" w:rsidRPr="003B78FF">
        <w:rPr>
          <w:rFonts w:ascii="Arial" w:hAnsi="Arial" w:cs="Arial"/>
          <w:b/>
          <w:bCs/>
        </w:rPr>
        <w:t xml:space="preserve"> A</w:t>
      </w:r>
      <w:r w:rsidR="00835772" w:rsidRPr="003B78FF">
        <w:rPr>
          <w:rFonts w:ascii="Arial" w:hAnsi="Arial" w:cs="Arial"/>
          <w:b/>
          <w:bCs/>
        </w:rPr>
        <w:t>cadémico</w:t>
      </w:r>
      <w:r w:rsidR="0055620D" w:rsidRPr="003B78FF">
        <w:rPr>
          <w:rFonts w:ascii="Arial" w:hAnsi="Arial" w:cs="Arial"/>
        </w:rPr>
        <w:t>.</w:t>
      </w:r>
      <w:r w:rsidR="00F90CD7" w:rsidRPr="003B78FF">
        <w:rPr>
          <w:rFonts w:ascii="Arial" w:hAnsi="Arial" w:cs="Arial"/>
        </w:rPr>
        <w:t xml:space="preserve"> </w:t>
      </w:r>
    </w:p>
    <w:p w14:paraId="773601E7" w14:textId="5402D1DF" w:rsidR="00E320FE" w:rsidRPr="003B78FF" w:rsidRDefault="0055620D" w:rsidP="0065670F">
      <w:pPr>
        <w:pStyle w:val="NormalWeb"/>
        <w:tabs>
          <w:tab w:val="center" w:pos="8080"/>
        </w:tabs>
        <w:jc w:val="both"/>
        <w:rPr>
          <w:rFonts w:ascii="Arial" w:hAnsi="Arial" w:cs="Arial"/>
        </w:rPr>
      </w:pPr>
      <w:r w:rsidRPr="003B78FF">
        <w:rPr>
          <w:rFonts w:ascii="Arial" w:hAnsi="Arial" w:cs="Arial"/>
        </w:rPr>
        <w:t>El Consejo Académico está Integrado por el R</w:t>
      </w:r>
      <w:r w:rsidR="00A55D5A">
        <w:rPr>
          <w:rFonts w:ascii="Arial" w:hAnsi="Arial" w:cs="Arial"/>
        </w:rPr>
        <w:t>ector quien lo preside</w:t>
      </w:r>
      <w:r w:rsidRPr="003B78FF">
        <w:rPr>
          <w:rFonts w:ascii="Arial" w:hAnsi="Arial" w:cs="Arial"/>
        </w:rPr>
        <w:t>, los Je</w:t>
      </w:r>
      <w:r w:rsidR="00B03390" w:rsidRPr="003B78FF">
        <w:rPr>
          <w:rFonts w:ascii="Arial" w:hAnsi="Arial" w:cs="Arial"/>
        </w:rPr>
        <w:t xml:space="preserve">fes de Sección </w:t>
      </w:r>
      <w:r w:rsidR="00E320FE" w:rsidRPr="003B78FF">
        <w:rPr>
          <w:rFonts w:ascii="Arial" w:hAnsi="Arial" w:cs="Arial"/>
        </w:rPr>
        <w:t>o</w:t>
      </w:r>
      <w:r w:rsidR="00A55D5A">
        <w:rPr>
          <w:rFonts w:ascii="Arial" w:hAnsi="Arial" w:cs="Arial"/>
        </w:rPr>
        <w:t xml:space="preserve"> sus asistentes</w:t>
      </w:r>
      <w:r w:rsidR="00D707B9" w:rsidRPr="003B78FF">
        <w:rPr>
          <w:rFonts w:ascii="Arial" w:hAnsi="Arial" w:cs="Arial"/>
        </w:rPr>
        <w:t>, los Coordinadores de las Asignaturas/Áreas</w:t>
      </w:r>
      <w:r w:rsidRPr="003B78FF">
        <w:rPr>
          <w:rFonts w:ascii="Arial" w:hAnsi="Arial" w:cs="Arial"/>
        </w:rPr>
        <w:t xml:space="preserve"> </w:t>
      </w:r>
      <w:r w:rsidR="00A55D5A">
        <w:rPr>
          <w:rFonts w:ascii="Arial" w:hAnsi="Arial" w:cs="Arial"/>
        </w:rPr>
        <w:t>de las secciones.</w:t>
      </w:r>
      <w:r w:rsidR="00D707B9" w:rsidRPr="003B78FF">
        <w:rPr>
          <w:rFonts w:ascii="Arial" w:hAnsi="Arial" w:cs="Arial"/>
        </w:rPr>
        <w:t xml:space="preserve"> </w:t>
      </w:r>
      <w:r w:rsidR="00A55D5A">
        <w:rPr>
          <w:rFonts w:ascii="Arial" w:hAnsi="Arial" w:cs="Arial"/>
        </w:rPr>
        <w:t>L</w:t>
      </w:r>
      <w:r w:rsidR="00D707B9" w:rsidRPr="003B78FF">
        <w:rPr>
          <w:rFonts w:ascii="Arial" w:hAnsi="Arial" w:cs="Arial"/>
        </w:rPr>
        <w:t>os psicólogos</w:t>
      </w:r>
      <w:r w:rsidR="00A55D5A">
        <w:rPr>
          <w:rFonts w:ascii="Arial" w:hAnsi="Arial" w:cs="Arial"/>
        </w:rPr>
        <w:t xml:space="preserve"> asistirán</w:t>
      </w:r>
      <w:r w:rsidR="00D707B9" w:rsidRPr="003B78FF">
        <w:rPr>
          <w:rFonts w:ascii="Arial" w:hAnsi="Arial" w:cs="Arial"/>
        </w:rPr>
        <w:t xml:space="preserve"> cuando sean requeridos.</w:t>
      </w:r>
      <w:r w:rsidR="00805994">
        <w:rPr>
          <w:rFonts w:ascii="Arial" w:hAnsi="Arial" w:cs="Arial"/>
        </w:rPr>
        <w:t xml:space="preserve"> </w:t>
      </w:r>
      <w:r w:rsidR="00805994" w:rsidRPr="00805994">
        <w:rPr>
          <w:rFonts w:ascii="Arial" w:hAnsi="Arial" w:cs="Arial"/>
          <w:highlight w:val="yellow"/>
        </w:rPr>
        <w:t>La Asistente General, quien será la Secretaría</w:t>
      </w:r>
      <w:r w:rsidR="00304CCE">
        <w:rPr>
          <w:rFonts w:ascii="Arial" w:hAnsi="Arial" w:cs="Arial"/>
          <w:highlight w:val="yellow"/>
        </w:rPr>
        <w:t>,</w:t>
      </w:r>
      <w:r w:rsidR="00805994" w:rsidRPr="00805994">
        <w:rPr>
          <w:rFonts w:ascii="Arial" w:hAnsi="Arial" w:cs="Arial"/>
          <w:highlight w:val="yellow"/>
        </w:rPr>
        <w:t xml:space="preserve"> asiste con voz pero sin voto.</w:t>
      </w:r>
    </w:p>
    <w:p w14:paraId="6DF3E71D" w14:textId="77777777" w:rsidR="0055620D" w:rsidRPr="003F7DC4" w:rsidRDefault="0055620D" w:rsidP="003F7DC4">
      <w:pPr>
        <w:pStyle w:val="NormalWeb"/>
        <w:tabs>
          <w:tab w:val="center" w:pos="8080"/>
        </w:tabs>
        <w:spacing w:before="0" w:beforeAutospacing="0" w:after="0" w:afterAutospacing="0"/>
        <w:contextualSpacing/>
        <w:jc w:val="both"/>
        <w:rPr>
          <w:rFonts w:ascii="Arial" w:hAnsi="Arial" w:cs="Arial"/>
          <w:b/>
        </w:rPr>
      </w:pPr>
      <w:r w:rsidRPr="003F7DC4">
        <w:rPr>
          <w:rFonts w:ascii="Arial" w:hAnsi="Arial" w:cs="Arial"/>
          <w:b/>
        </w:rPr>
        <w:t>Funciones</w:t>
      </w:r>
      <w:r w:rsidR="003F7DC4" w:rsidRPr="003F7DC4">
        <w:rPr>
          <w:rFonts w:ascii="Arial" w:hAnsi="Arial" w:cs="Arial"/>
          <w:b/>
        </w:rPr>
        <w:t xml:space="preserve"> del Consejo Académico</w:t>
      </w:r>
      <w:r w:rsidRPr="003F7DC4">
        <w:rPr>
          <w:rFonts w:ascii="Arial" w:hAnsi="Arial" w:cs="Arial"/>
          <w:b/>
        </w:rPr>
        <w:t>:</w:t>
      </w:r>
      <w:r w:rsidR="006E6CAE" w:rsidRPr="003F7DC4">
        <w:rPr>
          <w:rFonts w:ascii="Arial" w:hAnsi="Arial" w:cs="Arial"/>
          <w:b/>
        </w:rPr>
        <w:t xml:space="preserve"> </w:t>
      </w:r>
    </w:p>
    <w:p w14:paraId="40F62877"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 xml:space="preserve">Servir de órgano consultor del Consejo Directivo en la revisión de la propuesta del </w:t>
      </w:r>
      <w:r w:rsidR="00B11F91" w:rsidRPr="003B78FF">
        <w:rPr>
          <w:rFonts w:ascii="Arial" w:hAnsi="Arial" w:cs="Arial"/>
        </w:rPr>
        <w:t>PEI</w:t>
      </w:r>
      <w:r w:rsidR="00FF48B7" w:rsidRPr="003B78FF">
        <w:rPr>
          <w:rFonts w:ascii="Arial" w:hAnsi="Arial" w:cs="Arial"/>
        </w:rPr>
        <w:t>.</w:t>
      </w:r>
      <w:r w:rsidRPr="003B78FF">
        <w:rPr>
          <w:rFonts w:ascii="Arial" w:hAnsi="Arial" w:cs="Arial"/>
        </w:rPr>
        <w:t xml:space="preserve"> </w:t>
      </w:r>
    </w:p>
    <w:p w14:paraId="3E7B2A7B"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 xml:space="preserve">Estudiar el currículo y proporcionar su continuo mejoramiento, introduciendo las modificaciones y ajustes, de acuerdo con el procedimiento previsto en </w:t>
      </w:r>
      <w:r w:rsidR="00B11F91" w:rsidRPr="003B78FF">
        <w:rPr>
          <w:rFonts w:ascii="Arial" w:hAnsi="Arial" w:cs="Arial"/>
        </w:rPr>
        <w:t>la Ley</w:t>
      </w:r>
      <w:r w:rsidR="00FF48B7" w:rsidRPr="003B78FF">
        <w:rPr>
          <w:rFonts w:ascii="Arial" w:hAnsi="Arial" w:cs="Arial"/>
        </w:rPr>
        <w:t>.</w:t>
      </w:r>
    </w:p>
    <w:p w14:paraId="161994F1"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Organizar el p</w:t>
      </w:r>
      <w:r w:rsidR="001A2D3E" w:rsidRPr="003B78FF">
        <w:rPr>
          <w:rFonts w:ascii="Arial" w:hAnsi="Arial" w:cs="Arial"/>
        </w:rPr>
        <w:t>lan</w:t>
      </w:r>
      <w:r w:rsidRPr="003B78FF">
        <w:rPr>
          <w:rFonts w:ascii="Arial" w:hAnsi="Arial" w:cs="Arial"/>
        </w:rPr>
        <w:t xml:space="preserve"> de estudios y orientar su ejecución</w:t>
      </w:r>
      <w:r w:rsidR="00FF48B7" w:rsidRPr="003B78FF">
        <w:rPr>
          <w:rFonts w:ascii="Arial" w:hAnsi="Arial" w:cs="Arial"/>
        </w:rPr>
        <w:t>.</w:t>
      </w:r>
    </w:p>
    <w:p w14:paraId="6E73965F"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Participar en la evaluación institucional anual</w:t>
      </w:r>
      <w:r w:rsidR="00FF48B7" w:rsidRPr="003B78FF">
        <w:rPr>
          <w:rFonts w:ascii="Arial" w:hAnsi="Arial" w:cs="Arial"/>
        </w:rPr>
        <w:t>.</w:t>
      </w:r>
    </w:p>
    <w:p w14:paraId="635CBCE3"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Integrar los consejos de docentes para la evaluación periódica del rendimiento de los educandos y para la promoción, asignarles sus funciones y supervisar el proceso general de evaluación</w:t>
      </w:r>
      <w:r w:rsidR="00FF48B7" w:rsidRPr="003B78FF">
        <w:rPr>
          <w:rFonts w:ascii="Arial" w:hAnsi="Arial" w:cs="Arial"/>
        </w:rPr>
        <w:t>.</w:t>
      </w:r>
    </w:p>
    <w:p w14:paraId="77C72C66" w14:textId="77777777" w:rsidR="00B11F91" w:rsidRPr="003B78FF" w:rsidRDefault="00B11F91"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 xml:space="preserve">Conformar para cada grado una comisión de evaluación y promoción con el fin de definir la promoción de los educandos, hacer las recomendaciones </w:t>
      </w:r>
      <w:r w:rsidR="004E169D" w:rsidRPr="003B78FF">
        <w:rPr>
          <w:rFonts w:ascii="Arial" w:hAnsi="Arial" w:cs="Arial"/>
        </w:rPr>
        <w:t xml:space="preserve">y realizar el seguimiento </w:t>
      </w:r>
      <w:r w:rsidRPr="003B78FF">
        <w:rPr>
          <w:rFonts w:ascii="Arial" w:hAnsi="Arial" w:cs="Arial"/>
        </w:rPr>
        <w:t>de</w:t>
      </w:r>
      <w:r w:rsidR="004E169D" w:rsidRPr="003B78FF">
        <w:rPr>
          <w:rFonts w:ascii="Arial" w:hAnsi="Arial" w:cs="Arial"/>
        </w:rPr>
        <w:t xml:space="preserve"> las</w:t>
      </w:r>
      <w:r w:rsidRPr="003B78FF">
        <w:rPr>
          <w:rFonts w:ascii="Arial" w:hAnsi="Arial" w:cs="Arial"/>
        </w:rPr>
        <w:t xml:space="preserve"> actividades de refuerzo y superación para estudiantes que presenten dificultades, favorecer el proceso de formación de los educandos.</w:t>
      </w:r>
    </w:p>
    <w:p w14:paraId="2EFF4063"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Recibir y decidir los reclamos de los alumnos sobre la evaluación educativa</w:t>
      </w:r>
      <w:r w:rsidR="00B11F91" w:rsidRPr="003B78FF">
        <w:rPr>
          <w:rFonts w:ascii="Arial" w:hAnsi="Arial" w:cs="Arial"/>
        </w:rPr>
        <w:t xml:space="preserve">. </w:t>
      </w:r>
    </w:p>
    <w:p w14:paraId="1155EF35"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 xml:space="preserve">Las demás funciones afines o complementarias con las anteriores que le atribuya el proyecto educativo institucional. </w:t>
      </w:r>
    </w:p>
    <w:p w14:paraId="2BF08D7E" w14:textId="77777777" w:rsidR="00C7371C" w:rsidRDefault="00C7371C" w:rsidP="00C7371C">
      <w:pPr>
        <w:pStyle w:val="NormalWeb"/>
        <w:tabs>
          <w:tab w:val="center" w:pos="8080"/>
        </w:tabs>
        <w:contextualSpacing/>
        <w:jc w:val="both"/>
        <w:rPr>
          <w:rFonts w:ascii="Arial" w:hAnsi="Arial" w:cs="Arial"/>
          <w:b/>
        </w:rPr>
      </w:pPr>
    </w:p>
    <w:p w14:paraId="613C35EB" w14:textId="4670F06B" w:rsidR="00C7371C" w:rsidRDefault="00805289" w:rsidP="00C7371C">
      <w:pPr>
        <w:pStyle w:val="NormalWeb"/>
        <w:tabs>
          <w:tab w:val="center" w:pos="8080"/>
        </w:tabs>
        <w:contextualSpacing/>
        <w:jc w:val="both"/>
        <w:rPr>
          <w:rFonts w:ascii="Arial" w:hAnsi="Arial" w:cs="Arial"/>
          <w:b/>
        </w:rPr>
      </w:pPr>
      <w:r w:rsidRPr="00926F95">
        <w:rPr>
          <w:rFonts w:ascii="Arial" w:hAnsi="Arial" w:cs="Arial"/>
          <w:b/>
        </w:rPr>
        <w:t>_</w:t>
      </w:r>
      <w:r w:rsidR="006809FF" w:rsidRPr="00926F95">
        <w:rPr>
          <w:rFonts w:ascii="Arial" w:hAnsi="Arial" w:cs="Arial"/>
          <w:b/>
        </w:rPr>
        <w:t>5</w:t>
      </w:r>
      <w:r w:rsidR="006623DA" w:rsidRPr="00926F95">
        <w:rPr>
          <w:rFonts w:ascii="Arial" w:hAnsi="Arial" w:cs="Arial"/>
          <w:b/>
        </w:rPr>
        <w:t>.</w:t>
      </w:r>
      <w:r w:rsidRPr="00926F95">
        <w:rPr>
          <w:rFonts w:ascii="Arial" w:hAnsi="Arial" w:cs="Arial"/>
          <w:b/>
        </w:rPr>
        <w:t xml:space="preserve">1.3 </w:t>
      </w:r>
      <w:r w:rsidR="006623DA" w:rsidRPr="00926F95">
        <w:rPr>
          <w:rFonts w:ascii="Arial" w:hAnsi="Arial" w:cs="Arial"/>
          <w:b/>
        </w:rPr>
        <w:t xml:space="preserve"> R</w:t>
      </w:r>
      <w:r w:rsidR="00835772" w:rsidRPr="00926F95">
        <w:rPr>
          <w:rFonts w:ascii="Arial" w:hAnsi="Arial" w:cs="Arial"/>
          <w:b/>
        </w:rPr>
        <w:t>ector</w:t>
      </w:r>
    </w:p>
    <w:p w14:paraId="62D79C7D" w14:textId="5DED52BC" w:rsidR="006623DA" w:rsidRPr="00C7371C" w:rsidRDefault="006623DA" w:rsidP="00C7371C">
      <w:pPr>
        <w:pStyle w:val="NormalWeb"/>
        <w:tabs>
          <w:tab w:val="center" w:pos="8080"/>
        </w:tabs>
        <w:contextualSpacing/>
        <w:jc w:val="both"/>
        <w:rPr>
          <w:rFonts w:ascii="Arial" w:hAnsi="Arial" w:cs="Arial"/>
          <w:b/>
        </w:rPr>
      </w:pPr>
      <w:r w:rsidRPr="003B78FF">
        <w:rPr>
          <w:rFonts w:ascii="Arial" w:hAnsi="Arial" w:cs="Arial"/>
        </w:rPr>
        <w:t>El Rector será elegido por la Junta Directiva, y tendrá las siguientes funciones:</w:t>
      </w:r>
    </w:p>
    <w:p w14:paraId="049B5901" w14:textId="77777777" w:rsidR="006623DA" w:rsidRPr="003B78FF" w:rsidRDefault="006623DA" w:rsidP="00C7371C">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Orientar la ejecución del PEI y aplicar las decisiones del Gobierno Escolar.</w:t>
      </w:r>
    </w:p>
    <w:p w14:paraId="56B23CED" w14:textId="77777777" w:rsidR="006623DA" w:rsidRPr="003B78FF" w:rsidRDefault="006623DA" w:rsidP="00C7371C">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Velar por el cumplimiento de las funciones docentes y el oportuno aprovisionamiento de los recursos necesarios para el efecto.</w:t>
      </w:r>
    </w:p>
    <w:p w14:paraId="0ED82778" w14:textId="77777777" w:rsidR="006623DA" w:rsidRPr="003B78FF"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Promover el proceso continuo de mejoramiento de la calidad de la educación en el CCB.</w:t>
      </w:r>
    </w:p>
    <w:p w14:paraId="156ED221" w14:textId="77777777" w:rsidR="006623DA" w:rsidRPr="003B78FF"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 xml:space="preserve">Mantener activas las relaciones con las autoridades educativas, con </w:t>
      </w:r>
      <w:r w:rsidR="00815091">
        <w:rPr>
          <w:rFonts w:ascii="Arial" w:hAnsi="Arial" w:cs="Arial"/>
        </w:rPr>
        <w:t>los patrocinadores o auspiciador</w:t>
      </w:r>
      <w:r w:rsidRPr="003B78FF">
        <w:rPr>
          <w:rFonts w:ascii="Arial" w:hAnsi="Arial" w:cs="Arial"/>
        </w:rPr>
        <w:t xml:space="preserve">es de la institución y con la comunidad local, para el continuo progreso académico de la </w:t>
      </w:r>
      <w:r w:rsidR="001A2D3E" w:rsidRPr="003B78FF">
        <w:rPr>
          <w:rFonts w:ascii="Arial" w:hAnsi="Arial" w:cs="Arial"/>
        </w:rPr>
        <w:t>institución</w:t>
      </w:r>
      <w:r w:rsidRPr="003B78FF">
        <w:rPr>
          <w:rFonts w:ascii="Arial" w:hAnsi="Arial" w:cs="Arial"/>
        </w:rPr>
        <w:t xml:space="preserve"> y el mejoramiento de la vida comunitaria.</w:t>
      </w:r>
    </w:p>
    <w:p w14:paraId="578003EB" w14:textId="77777777" w:rsidR="008F3D5E" w:rsidRPr="003B78FF"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Establecer canales de comunicación entre los diferentes estamentos de la Comunidad Educativa.</w:t>
      </w:r>
      <w:r w:rsidR="008F3D5E" w:rsidRPr="003B78FF">
        <w:rPr>
          <w:rFonts w:ascii="Arial" w:hAnsi="Arial" w:cs="Arial"/>
        </w:rPr>
        <w:t xml:space="preserve"> </w:t>
      </w:r>
    </w:p>
    <w:p w14:paraId="65233698" w14:textId="77777777" w:rsidR="00A1412D" w:rsidRDefault="008F3D5E"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Crear un clima de respeto, tolerancia y responsabilidad mutua que favorezca la educación del estudiante y la mejor relación entre los miembros de la Comunidad Educativa.</w:t>
      </w:r>
    </w:p>
    <w:p w14:paraId="12F25876" w14:textId="77777777" w:rsidR="005845D6" w:rsidRPr="00BF629A" w:rsidRDefault="00A1412D"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BF629A">
        <w:rPr>
          <w:rFonts w:ascii="Arial" w:hAnsi="Arial" w:cs="Arial"/>
        </w:rPr>
        <w:t>Liderar el comité escolar de convivencia</w:t>
      </w:r>
      <w:r w:rsidR="00542EAF" w:rsidRPr="00BF629A">
        <w:rPr>
          <w:rFonts w:ascii="Arial" w:hAnsi="Arial" w:cs="Arial"/>
        </w:rPr>
        <w:t>.</w:t>
      </w:r>
      <w:r w:rsidR="00D8052A" w:rsidRPr="00BF629A">
        <w:rPr>
          <w:rFonts w:ascii="Arial" w:hAnsi="Arial" w:cs="Arial"/>
        </w:rPr>
        <w:t xml:space="preserve"> </w:t>
      </w:r>
    </w:p>
    <w:p w14:paraId="76386847" w14:textId="77777777" w:rsidR="005845D6" w:rsidRPr="00BF629A" w:rsidRDefault="005845D6"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BF629A">
        <w:rPr>
          <w:rFonts w:ascii="Arial" w:hAnsi="Arial" w:cs="Arial"/>
        </w:rPr>
        <w:t>I</w:t>
      </w:r>
      <w:r w:rsidR="00DE5706" w:rsidRPr="00BF629A">
        <w:rPr>
          <w:rFonts w:ascii="Arial" w:hAnsi="Arial" w:cs="Arial"/>
        </w:rPr>
        <w:t xml:space="preserve">ncorporar en los procesos de planeación institucional el desarrollo de los componentes de prevención y de promoción, y los protocolos o procedimientos establecidos para la implementación de la ruta de atención integral para la convivencia escolar. </w:t>
      </w:r>
    </w:p>
    <w:p w14:paraId="6D055B95" w14:textId="77777777" w:rsidR="00496165" w:rsidRPr="00BF629A" w:rsidRDefault="00D8052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BF629A">
        <w:rPr>
          <w:rFonts w:ascii="Arial" w:hAnsi="Arial" w:cs="Arial"/>
        </w:rPr>
        <w:t xml:space="preserve">Reportar aquellos casos de acoso y violencia escolar y vulneración de derechos </w:t>
      </w:r>
      <w:r w:rsidR="00BF629A" w:rsidRPr="00BF629A">
        <w:rPr>
          <w:rFonts w:ascii="Arial" w:hAnsi="Arial" w:cs="Arial"/>
        </w:rPr>
        <w:t>sexuales y reproductivos de los</w:t>
      </w:r>
      <w:r w:rsidRPr="00BF629A">
        <w:rPr>
          <w:rFonts w:ascii="Arial" w:hAnsi="Arial" w:cs="Arial"/>
        </w:rPr>
        <w:t xml:space="preserve"> </w:t>
      </w:r>
      <w:r w:rsidR="005845D6" w:rsidRPr="00BF629A">
        <w:rPr>
          <w:rFonts w:ascii="Arial" w:hAnsi="Arial" w:cs="Arial"/>
        </w:rPr>
        <w:t xml:space="preserve">estudiantes </w:t>
      </w:r>
      <w:r w:rsidRPr="00BF629A">
        <w:rPr>
          <w:rFonts w:ascii="Arial" w:hAnsi="Arial" w:cs="Arial"/>
        </w:rPr>
        <w:t>del Colegio, en su calidad de presidente del comité escolar de convivencia, acorde con la normatividad vigente y los protocolos definidos en la Ruta de Atención Integral y hacer seguimiento a dichos casos.</w:t>
      </w:r>
    </w:p>
    <w:p w14:paraId="019763A3" w14:textId="77777777" w:rsidR="008F3D5E" w:rsidRPr="003B78FF" w:rsidRDefault="008F3D5E"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 xml:space="preserve">Dar pronta respuesta sobre las irregularidades comunicadas por los diferentes estamentos de la Comunidad </w:t>
      </w:r>
      <w:r w:rsidR="001A2D3E" w:rsidRPr="003B78FF">
        <w:rPr>
          <w:rFonts w:ascii="Arial" w:hAnsi="Arial" w:cs="Arial"/>
        </w:rPr>
        <w:t>E</w:t>
      </w:r>
      <w:r w:rsidRPr="003B78FF">
        <w:rPr>
          <w:rFonts w:ascii="Arial" w:hAnsi="Arial" w:cs="Arial"/>
        </w:rPr>
        <w:t>ducativa.</w:t>
      </w:r>
    </w:p>
    <w:p w14:paraId="27D6051C" w14:textId="77777777" w:rsidR="008F3D5E" w:rsidRPr="003B78FF" w:rsidRDefault="008F3D5E"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Dar a conocer a los padres antes o en el momento de la matrícula las características de la Institución Educativa, los principios que orientan el PEI, el manual de convivencia, el Plan de Estudios, las estrategias pedagógicas básicas, el sistema de evaluación del establecimiento y el plan de mejoramiento institucional.</w:t>
      </w:r>
    </w:p>
    <w:p w14:paraId="588ED30C" w14:textId="77777777" w:rsidR="008F3D5E" w:rsidRPr="003B78FF" w:rsidRDefault="008F3D5E"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Escuchar de manera respetuosa y por conducto regular las opiniones de los padres sobre el proceso educativo de sus hijos, idoneidad de los docentes y directivos.</w:t>
      </w:r>
    </w:p>
    <w:p w14:paraId="7A434A76" w14:textId="77777777" w:rsidR="008F3D5E" w:rsidRPr="003B78FF" w:rsidRDefault="008F3D5E"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Dar a conocer a los padres la información sobre los resultados de las pruebas de evaluación de la calidad del servicio educativo del CCB.</w:t>
      </w:r>
    </w:p>
    <w:p w14:paraId="028C83F6" w14:textId="77777777" w:rsidR="006623DA" w:rsidRPr="003B78FF"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Orientar el proceso educativo con la asistencia del Consejo Académico.</w:t>
      </w:r>
    </w:p>
    <w:p w14:paraId="63AF27D7" w14:textId="77777777" w:rsidR="006623DA"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Ejercer las funciones disciplinarias que le atribuyan la ley, los reglamentos y el manual de convivencia.</w:t>
      </w:r>
    </w:p>
    <w:p w14:paraId="51985B24" w14:textId="77777777" w:rsidR="006623DA" w:rsidRPr="003B78FF" w:rsidRDefault="00D8052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BF629A">
        <w:rPr>
          <w:rFonts w:ascii="Arial" w:hAnsi="Arial" w:cs="Arial"/>
        </w:rPr>
        <w:t>Liderar la revisión y ajuste al PEI, el manual de convivencia y el sistema institucional de evaluación anualmente, en un proceso participativo que involucre a los estudiantes y en general a la comunidad educativa en el marco del Plan de Mejoramiento Institucional.</w:t>
      </w:r>
      <w:r>
        <w:rPr>
          <w:rFonts w:ascii="Arial" w:hAnsi="Arial" w:cs="Arial"/>
        </w:rPr>
        <w:t xml:space="preserve"> </w:t>
      </w:r>
    </w:p>
    <w:p w14:paraId="5CED6478" w14:textId="77777777" w:rsidR="006623DA" w:rsidRPr="003B78FF"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Promover actividades de beneficio social que vinculen al establecimiento con la comunidad local.</w:t>
      </w:r>
    </w:p>
    <w:p w14:paraId="1A343B1E" w14:textId="77777777" w:rsidR="007B6110"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 xml:space="preserve">Aplicar las disposiciones que se expidan por parte del estado, atinentes a la prestación del servicio público educativo. </w:t>
      </w:r>
    </w:p>
    <w:p w14:paraId="60CCBA79" w14:textId="77777777" w:rsidR="00244AE1" w:rsidRPr="007B6110" w:rsidRDefault="00244AE1"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7B6110">
        <w:rPr>
          <w:rFonts w:ascii="Arial" w:hAnsi="Arial" w:cs="Arial"/>
        </w:rPr>
        <w:t>Definir el horario de la jornada escolar y los períodos de clases al comienzo de cada año lectivo.</w:t>
      </w:r>
    </w:p>
    <w:p w14:paraId="291AA639" w14:textId="77777777" w:rsidR="00244AE1" w:rsidRPr="003B78FF" w:rsidRDefault="00244AE1"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Realizar la evaluación anual del desempeño de los docentes, directivos docentes y administrativos a su cargo.</w:t>
      </w:r>
    </w:p>
    <w:p w14:paraId="7E67B29E" w14:textId="77777777" w:rsidR="00244AE1" w:rsidRPr="003B78FF" w:rsidRDefault="00244AE1"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Las demás funciones afines o complementarias con las anteriores que le atribuya el PEI.</w:t>
      </w:r>
    </w:p>
    <w:p w14:paraId="6B3C5666" w14:textId="77777777" w:rsidR="00153BD4" w:rsidRPr="00C7371C" w:rsidRDefault="0055620D" w:rsidP="007B6110">
      <w:pPr>
        <w:pStyle w:val="NormalWeb"/>
        <w:tabs>
          <w:tab w:val="left" w:pos="360"/>
          <w:tab w:val="center" w:pos="8080"/>
        </w:tabs>
        <w:spacing w:before="0" w:beforeAutospacing="0" w:after="0" w:afterAutospacing="0"/>
        <w:contextualSpacing/>
        <w:jc w:val="both"/>
        <w:rPr>
          <w:rFonts w:ascii="Arial" w:hAnsi="Arial" w:cs="Arial"/>
          <w:b/>
        </w:rPr>
      </w:pPr>
      <w:r w:rsidRPr="007B6110">
        <w:rPr>
          <w:rFonts w:ascii="Arial" w:hAnsi="Arial" w:cs="Arial"/>
        </w:rPr>
        <w:br w:type="page"/>
      </w:r>
      <w:r w:rsidR="00613493" w:rsidRPr="00C7371C">
        <w:rPr>
          <w:rFonts w:ascii="Arial" w:hAnsi="Arial" w:cs="Arial"/>
          <w:b/>
        </w:rPr>
        <w:t>_</w:t>
      </w:r>
      <w:r w:rsidR="006809FF" w:rsidRPr="00C7371C">
        <w:rPr>
          <w:rFonts w:ascii="Arial" w:hAnsi="Arial" w:cs="Arial"/>
          <w:b/>
        </w:rPr>
        <w:t>6</w:t>
      </w:r>
      <w:r w:rsidR="00613493" w:rsidRPr="00C7371C">
        <w:rPr>
          <w:rFonts w:ascii="Arial" w:hAnsi="Arial" w:cs="Arial"/>
          <w:b/>
        </w:rPr>
        <w:t xml:space="preserve">. </w:t>
      </w:r>
      <w:r w:rsidR="004E169D" w:rsidRPr="00C7371C">
        <w:rPr>
          <w:rFonts w:ascii="Arial" w:hAnsi="Arial" w:cs="Arial"/>
          <w:b/>
        </w:rPr>
        <w:t>INSTANCIA</w:t>
      </w:r>
      <w:r w:rsidR="00042A75" w:rsidRPr="00C7371C">
        <w:rPr>
          <w:rFonts w:ascii="Arial" w:hAnsi="Arial" w:cs="Arial"/>
          <w:b/>
        </w:rPr>
        <w:t>S DE PARTICIPACIÓN</w:t>
      </w:r>
      <w:r w:rsidR="004E169D" w:rsidRPr="00C7371C">
        <w:rPr>
          <w:rFonts w:ascii="Arial" w:hAnsi="Arial" w:cs="Arial"/>
          <w:b/>
        </w:rPr>
        <w:t xml:space="preserve"> DE LA COMUNIDAD EDUCATIVA</w:t>
      </w:r>
    </w:p>
    <w:p w14:paraId="04CB82C4" w14:textId="77777777" w:rsidR="00042A75" w:rsidRPr="008669DF" w:rsidRDefault="00042A75" w:rsidP="00042A75">
      <w:pPr>
        <w:pStyle w:val="BodyText"/>
        <w:jc w:val="center"/>
        <w:rPr>
          <w:rFonts w:cs="Arial"/>
          <w:b/>
          <w:sz w:val="24"/>
          <w:szCs w:val="24"/>
          <w:lang w:val="es-CO"/>
        </w:rPr>
      </w:pPr>
    </w:p>
    <w:p w14:paraId="0E64487C" w14:textId="77777777" w:rsidR="00153BD4" w:rsidRPr="00FA7DC0" w:rsidRDefault="004E169D" w:rsidP="00BA35AC">
      <w:pPr>
        <w:pStyle w:val="BodyText"/>
        <w:rPr>
          <w:rFonts w:cs="Arial"/>
          <w:b/>
          <w:sz w:val="24"/>
          <w:szCs w:val="24"/>
        </w:rPr>
      </w:pPr>
      <w:r w:rsidRPr="001557BD">
        <w:rPr>
          <w:rFonts w:cs="Arial"/>
          <w:b/>
          <w:sz w:val="24"/>
          <w:szCs w:val="24"/>
        </w:rPr>
        <w:t xml:space="preserve">_ </w:t>
      </w:r>
      <w:r w:rsidR="006809FF" w:rsidRPr="001557BD">
        <w:rPr>
          <w:rFonts w:cs="Arial"/>
          <w:b/>
          <w:sz w:val="24"/>
          <w:szCs w:val="24"/>
        </w:rPr>
        <w:t>6</w:t>
      </w:r>
      <w:r w:rsidRPr="001557BD">
        <w:rPr>
          <w:rFonts w:cs="Arial"/>
          <w:b/>
          <w:sz w:val="24"/>
          <w:szCs w:val="24"/>
        </w:rPr>
        <w:t>.1</w:t>
      </w:r>
      <w:r w:rsidR="00613493" w:rsidRPr="001557BD">
        <w:rPr>
          <w:rFonts w:cs="Arial"/>
          <w:b/>
          <w:sz w:val="24"/>
          <w:szCs w:val="24"/>
        </w:rPr>
        <w:t xml:space="preserve"> CONSEJO ESTUDIANTIL</w:t>
      </w:r>
    </w:p>
    <w:p w14:paraId="383D8820" w14:textId="7D6845C5" w:rsidR="00153BD4" w:rsidRPr="003B78FF" w:rsidRDefault="00613493" w:rsidP="00BA35AC">
      <w:pPr>
        <w:pStyle w:val="BodyText"/>
        <w:rPr>
          <w:rFonts w:cs="Arial"/>
          <w:b/>
          <w:sz w:val="24"/>
          <w:szCs w:val="24"/>
        </w:rPr>
      </w:pPr>
      <w:r w:rsidRPr="008E0D5B">
        <w:rPr>
          <w:rFonts w:cs="Arial"/>
          <w:sz w:val="24"/>
          <w:szCs w:val="24"/>
        </w:rPr>
        <w:t xml:space="preserve">El Consejo Estudiantil </w:t>
      </w:r>
      <w:r w:rsidR="0055620D" w:rsidRPr="008E0D5B">
        <w:rPr>
          <w:rFonts w:cs="Arial"/>
          <w:sz w:val="24"/>
          <w:szCs w:val="24"/>
        </w:rPr>
        <w:t xml:space="preserve">es </w:t>
      </w:r>
      <w:r w:rsidR="0005144D" w:rsidRPr="008E0D5B">
        <w:rPr>
          <w:rFonts w:cs="Arial"/>
          <w:sz w:val="24"/>
          <w:szCs w:val="24"/>
        </w:rPr>
        <w:t>el</w:t>
      </w:r>
      <w:r w:rsidR="0055620D" w:rsidRPr="008E0D5B">
        <w:rPr>
          <w:rFonts w:cs="Arial"/>
          <w:sz w:val="24"/>
          <w:szCs w:val="24"/>
        </w:rPr>
        <w:t xml:space="preserve"> </w:t>
      </w:r>
      <w:r w:rsidR="008E0D5B" w:rsidRPr="008E0D5B">
        <w:rPr>
          <w:rFonts w:cs="Arial"/>
          <w:color w:val="000000"/>
          <w:sz w:val="24"/>
          <w:szCs w:val="24"/>
        </w:rPr>
        <w:t>máximo</w:t>
      </w:r>
      <w:r w:rsidR="00415118" w:rsidRPr="008E0D5B">
        <w:rPr>
          <w:rFonts w:cs="Arial"/>
          <w:sz w:val="24"/>
          <w:szCs w:val="24"/>
        </w:rPr>
        <w:t xml:space="preserve"> </w:t>
      </w:r>
      <w:r w:rsidR="0055620D" w:rsidRPr="008E0D5B">
        <w:rPr>
          <w:rFonts w:cs="Arial"/>
          <w:sz w:val="24"/>
          <w:szCs w:val="24"/>
        </w:rPr>
        <w:t xml:space="preserve">órgano colegiado </w:t>
      </w:r>
      <w:r w:rsidR="00415118" w:rsidRPr="008E0D5B">
        <w:rPr>
          <w:rFonts w:cs="Arial"/>
          <w:color w:val="000000"/>
          <w:sz w:val="24"/>
          <w:szCs w:val="24"/>
        </w:rPr>
        <w:t>de los estudiantes</w:t>
      </w:r>
      <w:r w:rsidR="00C7371C">
        <w:rPr>
          <w:rFonts w:cs="Arial"/>
          <w:color w:val="000000"/>
          <w:sz w:val="24"/>
          <w:szCs w:val="24"/>
        </w:rPr>
        <w:t>,</w:t>
      </w:r>
      <w:r w:rsidR="00415118" w:rsidRPr="008E0D5B">
        <w:rPr>
          <w:rFonts w:cs="Arial"/>
          <w:sz w:val="24"/>
          <w:szCs w:val="24"/>
        </w:rPr>
        <w:t xml:space="preserve"> </w:t>
      </w:r>
      <w:r w:rsidR="0055620D" w:rsidRPr="008E0D5B">
        <w:rPr>
          <w:rFonts w:cs="Arial"/>
          <w:sz w:val="24"/>
          <w:szCs w:val="24"/>
        </w:rPr>
        <w:t>que asegura la garantía y el continuo ejercicio de la participación por parte de los educandos</w:t>
      </w:r>
      <w:r w:rsidR="008E0D5B" w:rsidRPr="008E0D5B">
        <w:rPr>
          <w:rFonts w:cs="Arial"/>
          <w:sz w:val="24"/>
          <w:szCs w:val="24"/>
        </w:rPr>
        <w:t xml:space="preserve">  y </w:t>
      </w:r>
      <w:r w:rsidR="008E0D5B" w:rsidRPr="008E0D5B">
        <w:rPr>
          <w:rFonts w:cs="Arial"/>
          <w:color w:val="000000"/>
          <w:sz w:val="24"/>
          <w:szCs w:val="24"/>
        </w:rPr>
        <w:t xml:space="preserve">para servir de buen ejemplo y modelo en el ejercicio de un liderazgo positivo en la vida </w:t>
      </w:r>
      <w:r w:rsidR="008E0D5B" w:rsidRPr="00C7371C">
        <w:rPr>
          <w:rFonts w:cs="Arial"/>
          <w:color w:val="000000"/>
          <w:sz w:val="24"/>
          <w:szCs w:val="24"/>
        </w:rPr>
        <w:t>escolar.</w:t>
      </w:r>
      <w:r w:rsidR="0055620D" w:rsidRPr="00C7371C">
        <w:rPr>
          <w:rFonts w:cs="Arial"/>
          <w:sz w:val="24"/>
          <w:szCs w:val="24"/>
        </w:rPr>
        <w:t xml:space="preserve"> B</w:t>
      </w:r>
      <w:r w:rsidRPr="00C7371C">
        <w:rPr>
          <w:rFonts w:cs="Arial"/>
          <w:sz w:val="24"/>
          <w:szCs w:val="24"/>
        </w:rPr>
        <w:t>rinda la o</w:t>
      </w:r>
      <w:r w:rsidR="00BF629A" w:rsidRPr="00C7371C">
        <w:rPr>
          <w:rFonts w:cs="Arial"/>
          <w:sz w:val="24"/>
          <w:szCs w:val="24"/>
        </w:rPr>
        <w:t>portunidad</w:t>
      </w:r>
      <w:r w:rsidR="00BF629A" w:rsidRPr="008E0D5B">
        <w:rPr>
          <w:rFonts w:cs="Arial"/>
          <w:sz w:val="24"/>
          <w:szCs w:val="24"/>
        </w:rPr>
        <w:t xml:space="preserve"> a los estudiantes de</w:t>
      </w:r>
      <w:r w:rsidRPr="008E0D5B">
        <w:rPr>
          <w:rFonts w:cs="Arial"/>
          <w:sz w:val="24"/>
          <w:szCs w:val="24"/>
        </w:rPr>
        <w:t xml:space="preserve"> participar en proyectos comunitarios, por lo tanto antes de procederse a su elección, los aspirantes deben pre</w:t>
      </w:r>
      <w:r w:rsidR="00FA7DC0" w:rsidRPr="008E0D5B">
        <w:rPr>
          <w:rFonts w:cs="Arial"/>
          <w:sz w:val="24"/>
          <w:szCs w:val="24"/>
        </w:rPr>
        <w:t xml:space="preserve">sentar, ante sus compañeros, </w:t>
      </w:r>
      <w:r w:rsidRPr="008E0D5B">
        <w:rPr>
          <w:rFonts w:cs="Arial"/>
          <w:sz w:val="24"/>
          <w:szCs w:val="24"/>
        </w:rPr>
        <w:t>sus puntos de vista y sus planes de trabajo</w:t>
      </w:r>
      <w:r w:rsidRPr="003B78FF">
        <w:rPr>
          <w:rFonts w:cs="Arial"/>
          <w:b/>
          <w:sz w:val="24"/>
          <w:szCs w:val="24"/>
        </w:rPr>
        <w:t>.</w:t>
      </w:r>
    </w:p>
    <w:p w14:paraId="2B9C0D9E" w14:textId="77777777" w:rsidR="008E0D5B" w:rsidRDefault="008E0D5B" w:rsidP="00BA35AC">
      <w:pPr>
        <w:pStyle w:val="BodyText"/>
        <w:rPr>
          <w:rFonts w:cs="Arial"/>
          <w:b/>
          <w:sz w:val="24"/>
          <w:szCs w:val="24"/>
        </w:rPr>
      </w:pPr>
    </w:p>
    <w:p w14:paraId="1CC31FA5" w14:textId="77777777" w:rsidR="00153BD4" w:rsidRPr="003B78FF" w:rsidRDefault="009B1AB4" w:rsidP="00BA35AC">
      <w:pPr>
        <w:pStyle w:val="BodyText"/>
        <w:rPr>
          <w:rFonts w:cs="Arial"/>
          <w:b/>
          <w:sz w:val="24"/>
          <w:szCs w:val="24"/>
        </w:rPr>
      </w:pPr>
      <w:r w:rsidRPr="003B78FF">
        <w:rPr>
          <w:rFonts w:cs="Arial"/>
          <w:b/>
          <w:sz w:val="24"/>
          <w:szCs w:val="24"/>
        </w:rPr>
        <w:t>_</w:t>
      </w:r>
      <w:r w:rsidR="006809FF">
        <w:rPr>
          <w:rFonts w:cs="Arial"/>
          <w:b/>
          <w:sz w:val="24"/>
          <w:szCs w:val="24"/>
        </w:rPr>
        <w:t>6</w:t>
      </w:r>
      <w:r w:rsidRPr="003B78FF">
        <w:rPr>
          <w:rFonts w:cs="Arial"/>
          <w:b/>
          <w:sz w:val="24"/>
          <w:szCs w:val="24"/>
        </w:rPr>
        <w:t xml:space="preserve">.1.1 Requisitos para ser Miembro del Consejo Estudiantil, </w:t>
      </w:r>
      <w:proofErr w:type="spellStart"/>
      <w:r w:rsidR="00B44F6E">
        <w:rPr>
          <w:rFonts w:cs="Arial"/>
          <w:b/>
          <w:sz w:val="24"/>
          <w:szCs w:val="24"/>
        </w:rPr>
        <w:t>Prefect</w:t>
      </w:r>
      <w:proofErr w:type="spellEnd"/>
      <w:r w:rsidR="00B44F6E">
        <w:rPr>
          <w:rFonts w:cs="Arial"/>
          <w:b/>
          <w:sz w:val="24"/>
          <w:szCs w:val="24"/>
        </w:rPr>
        <w:t xml:space="preserve">, </w:t>
      </w:r>
      <w:r w:rsidRPr="003B78FF">
        <w:rPr>
          <w:rFonts w:cs="Arial"/>
          <w:b/>
          <w:sz w:val="24"/>
          <w:szCs w:val="24"/>
        </w:rPr>
        <w:t xml:space="preserve">Head </w:t>
      </w:r>
      <w:proofErr w:type="spellStart"/>
      <w:r w:rsidRPr="003B78FF">
        <w:rPr>
          <w:rFonts w:cs="Arial"/>
          <w:b/>
          <w:sz w:val="24"/>
          <w:szCs w:val="24"/>
        </w:rPr>
        <w:t>Boy</w:t>
      </w:r>
      <w:proofErr w:type="spellEnd"/>
      <w:r w:rsidRPr="003B78FF">
        <w:rPr>
          <w:rFonts w:cs="Arial"/>
          <w:b/>
          <w:sz w:val="24"/>
          <w:szCs w:val="24"/>
        </w:rPr>
        <w:t xml:space="preserve">, Head </w:t>
      </w:r>
      <w:proofErr w:type="spellStart"/>
      <w:r w:rsidRPr="003B78FF">
        <w:rPr>
          <w:rFonts w:cs="Arial"/>
          <w:b/>
          <w:sz w:val="24"/>
          <w:szCs w:val="24"/>
        </w:rPr>
        <w:t>Girl</w:t>
      </w:r>
      <w:proofErr w:type="spellEnd"/>
      <w:r w:rsidRPr="003B78FF">
        <w:rPr>
          <w:rFonts w:cs="Arial"/>
          <w:b/>
          <w:sz w:val="24"/>
          <w:szCs w:val="24"/>
        </w:rPr>
        <w:t xml:space="preserve"> y Personero:</w:t>
      </w:r>
    </w:p>
    <w:p w14:paraId="04A1CE18" w14:textId="77777777" w:rsidR="00153BD4" w:rsidRPr="003B78FF" w:rsidRDefault="00E320FE" w:rsidP="00201786">
      <w:pPr>
        <w:pStyle w:val="ListBullet2"/>
        <w:numPr>
          <w:ilvl w:val="0"/>
          <w:numId w:val="8"/>
        </w:numPr>
        <w:tabs>
          <w:tab w:val="clear" w:pos="1709"/>
          <w:tab w:val="num" w:pos="-922"/>
        </w:tabs>
        <w:ind w:left="360"/>
        <w:jc w:val="both"/>
        <w:rPr>
          <w:rFonts w:ascii="Arial" w:hAnsi="Arial" w:cs="Arial"/>
          <w:lang w:val="es-ES"/>
        </w:rPr>
      </w:pPr>
      <w:r w:rsidRPr="003B78FF">
        <w:rPr>
          <w:rFonts w:ascii="Arial" w:hAnsi="Arial" w:cs="Arial"/>
          <w:lang w:val="es-ES"/>
        </w:rPr>
        <w:t>Evidenciar los atributos del Perfil de la Comunidad Educativa.</w:t>
      </w:r>
    </w:p>
    <w:p w14:paraId="4E6C1754" w14:textId="77777777" w:rsidR="00153BD4" w:rsidRPr="003B78FF" w:rsidRDefault="009B1AB4" w:rsidP="00201786">
      <w:pPr>
        <w:pStyle w:val="ListBullet2"/>
        <w:numPr>
          <w:ilvl w:val="0"/>
          <w:numId w:val="8"/>
        </w:numPr>
        <w:tabs>
          <w:tab w:val="clear" w:pos="1709"/>
          <w:tab w:val="num" w:pos="427"/>
        </w:tabs>
        <w:ind w:left="360"/>
        <w:jc w:val="both"/>
        <w:rPr>
          <w:rFonts w:ascii="Arial" w:hAnsi="Arial" w:cs="Arial"/>
          <w:lang w:val="es-ES"/>
        </w:rPr>
      </w:pPr>
      <w:r w:rsidRPr="003B78FF">
        <w:rPr>
          <w:rFonts w:ascii="Arial" w:hAnsi="Arial" w:cs="Arial"/>
          <w:lang w:val="es-ES"/>
        </w:rPr>
        <w:t>Ser un estudiante líder y con actitudes positivas.</w:t>
      </w:r>
    </w:p>
    <w:p w14:paraId="23C7DC97" w14:textId="77777777" w:rsidR="00042A75" w:rsidRDefault="009B1AB4" w:rsidP="00201786">
      <w:pPr>
        <w:pStyle w:val="ListBullet2"/>
        <w:numPr>
          <w:ilvl w:val="0"/>
          <w:numId w:val="8"/>
        </w:numPr>
        <w:tabs>
          <w:tab w:val="clear" w:pos="1709"/>
          <w:tab w:val="num" w:pos="-214"/>
        </w:tabs>
        <w:ind w:left="360"/>
        <w:jc w:val="both"/>
        <w:rPr>
          <w:rFonts w:ascii="Arial" w:hAnsi="Arial" w:cs="Arial"/>
          <w:lang w:val="es-ES"/>
        </w:rPr>
      </w:pPr>
      <w:r w:rsidRPr="003B78FF">
        <w:rPr>
          <w:rFonts w:ascii="Arial" w:hAnsi="Arial" w:cs="Arial"/>
          <w:lang w:val="es-ES"/>
        </w:rPr>
        <w:t xml:space="preserve">Ser persona conciliadora </w:t>
      </w:r>
      <w:r w:rsidR="00E320FE" w:rsidRPr="003B78FF">
        <w:rPr>
          <w:rFonts w:ascii="Arial" w:hAnsi="Arial" w:cs="Arial"/>
          <w:lang w:val="es-ES"/>
        </w:rPr>
        <w:t>ante</w:t>
      </w:r>
      <w:r w:rsidRPr="003B78FF">
        <w:rPr>
          <w:rFonts w:ascii="Arial" w:hAnsi="Arial" w:cs="Arial"/>
          <w:lang w:val="es-ES"/>
        </w:rPr>
        <w:t xml:space="preserve"> conflictos que a veces se presentan en</w:t>
      </w:r>
      <w:r w:rsidR="00E320FE" w:rsidRPr="003B78FF">
        <w:rPr>
          <w:rFonts w:ascii="Arial" w:hAnsi="Arial" w:cs="Arial"/>
          <w:lang w:val="es-ES"/>
        </w:rPr>
        <w:t xml:space="preserve"> la comunidad educativa</w:t>
      </w:r>
      <w:r w:rsidRPr="003B78FF">
        <w:rPr>
          <w:rFonts w:ascii="Arial" w:hAnsi="Arial" w:cs="Arial"/>
          <w:lang w:val="es-ES"/>
        </w:rPr>
        <w:t xml:space="preserve">. </w:t>
      </w:r>
    </w:p>
    <w:p w14:paraId="456655FC" w14:textId="77777777" w:rsidR="00B743C8" w:rsidRDefault="00B743C8" w:rsidP="00201786">
      <w:pPr>
        <w:pStyle w:val="ListBullet2"/>
        <w:numPr>
          <w:ilvl w:val="0"/>
          <w:numId w:val="8"/>
        </w:numPr>
        <w:tabs>
          <w:tab w:val="clear" w:pos="1709"/>
          <w:tab w:val="num" w:pos="427"/>
        </w:tabs>
        <w:ind w:left="360"/>
        <w:jc w:val="both"/>
        <w:rPr>
          <w:rFonts w:ascii="Arial" w:hAnsi="Arial" w:cs="Arial"/>
          <w:lang w:val="es-ES"/>
        </w:rPr>
      </w:pPr>
      <w:r>
        <w:rPr>
          <w:rFonts w:ascii="Arial" w:hAnsi="Arial" w:cs="Arial"/>
          <w:lang w:val="es-ES"/>
        </w:rPr>
        <w:t>T</w:t>
      </w:r>
      <w:r w:rsidR="009B1AB4" w:rsidRPr="00B743C8">
        <w:rPr>
          <w:rFonts w:ascii="Arial" w:hAnsi="Arial" w:cs="Arial"/>
          <w:lang w:val="es-ES"/>
        </w:rPr>
        <w:t>ener un buen rendimiento académico</w:t>
      </w:r>
      <w:r w:rsidR="00042A75">
        <w:rPr>
          <w:rFonts w:ascii="Arial" w:hAnsi="Arial" w:cs="Arial"/>
          <w:lang w:val="es-ES"/>
        </w:rPr>
        <w:t>.</w:t>
      </w:r>
    </w:p>
    <w:p w14:paraId="01FD892E" w14:textId="77777777" w:rsidR="00153BD4" w:rsidRPr="003B78FF" w:rsidRDefault="00B743C8" w:rsidP="00201786">
      <w:pPr>
        <w:pStyle w:val="ListBullet2"/>
        <w:numPr>
          <w:ilvl w:val="0"/>
          <w:numId w:val="8"/>
        </w:numPr>
        <w:tabs>
          <w:tab w:val="clear" w:pos="1709"/>
          <w:tab w:val="num" w:pos="427"/>
        </w:tabs>
        <w:ind w:left="360"/>
        <w:jc w:val="both"/>
        <w:rPr>
          <w:rFonts w:ascii="Arial" w:hAnsi="Arial" w:cs="Arial"/>
          <w:lang w:val="es-ES"/>
        </w:rPr>
      </w:pPr>
      <w:r>
        <w:rPr>
          <w:rFonts w:ascii="Arial" w:hAnsi="Arial" w:cs="Arial"/>
          <w:lang w:val="es-ES"/>
        </w:rPr>
        <w:t>Tener un buen manejo de sus dos lengua</w:t>
      </w:r>
      <w:r w:rsidR="00BE362F">
        <w:rPr>
          <w:rFonts w:ascii="Arial" w:hAnsi="Arial" w:cs="Arial"/>
          <w:lang w:val="es-ES"/>
        </w:rPr>
        <w:t>s</w:t>
      </w:r>
      <w:r>
        <w:rPr>
          <w:rFonts w:ascii="Arial" w:hAnsi="Arial" w:cs="Arial"/>
          <w:lang w:val="es-ES"/>
        </w:rPr>
        <w:t xml:space="preserve"> y utilizar su segunda lengua en los discursos de campaña y otros públicos que así lo requieran.</w:t>
      </w:r>
    </w:p>
    <w:p w14:paraId="76845B03" w14:textId="77777777" w:rsidR="00153BD4" w:rsidRPr="003B78FF" w:rsidRDefault="009B1AB4" w:rsidP="00201786">
      <w:pPr>
        <w:pStyle w:val="ListBullet2"/>
        <w:numPr>
          <w:ilvl w:val="0"/>
          <w:numId w:val="8"/>
        </w:numPr>
        <w:tabs>
          <w:tab w:val="clear" w:pos="1709"/>
          <w:tab w:val="num" w:pos="427"/>
        </w:tabs>
        <w:ind w:left="360"/>
        <w:jc w:val="both"/>
        <w:rPr>
          <w:rFonts w:ascii="Arial" w:hAnsi="Arial" w:cs="Arial"/>
          <w:lang w:val="es-ES"/>
        </w:rPr>
      </w:pPr>
      <w:r w:rsidRPr="003B78FF">
        <w:rPr>
          <w:rFonts w:ascii="Arial" w:hAnsi="Arial" w:cs="Arial"/>
          <w:lang w:val="es-ES"/>
        </w:rPr>
        <w:t>Observar buen comportamiento, que sirva de ejemplo a toda la Institución. No haber tenido sanciones disciplinarias por faltas graves o muy graves durante el año lectivo anterior.</w:t>
      </w:r>
    </w:p>
    <w:p w14:paraId="4EA46FDD" w14:textId="77777777" w:rsidR="00153BD4" w:rsidRPr="003B78FF" w:rsidRDefault="009B1AB4" w:rsidP="00201786">
      <w:pPr>
        <w:pStyle w:val="ListBullet2"/>
        <w:numPr>
          <w:ilvl w:val="0"/>
          <w:numId w:val="8"/>
        </w:numPr>
        <w:tabs>
          <w:tab w:val="clear" w:pos="1709"/>
          <w:tab w:val="num" w:pos="-214"/>
        </w:tabs>
        <w:ind w:left="360"/>
        <w:jc w:val="both"/>
        <w:rPr>
          <w:rFonts w:ascii="Arial" w:hAnsi="Arial" w:cs="Arial"/>
          <w:lang w:val="es-ES"/>
        </w:rPr>
      </w:pPr>
      <w:r w:rsidRPr="003B78FF">
        <w:rPr>
          <w:rFonts w:ascii="Arial" w:hAnsi="Arial" w:cs="Arial"/>
          <w:lang w:val="es-ES"/>
        </w:rPr>
        <w:t>Saber</w:t>
      </w:r>
      <w:r w:rsidR="00BF629A">
        <w:rPr>
          <w:rFonts w:ascii="Arial" w:hAnsi="Arial" w:cs="Arial"/>
          <w:lang w:val="es-ES"/>
        </w:rPr>
        <w:t xml:space="preserve"> escuchar las observaciones de </w:t>
      </w:r>
      <w:r w:rsidRPr="003B78FF">
        <w:rPr>
          <w:rFonts w:ascii="Arial" w:hAnsi="Arial" w:cs="Arial"/>
          <w:lang w:val="es-ES"/>
        </w:rPr>
        <w:t>los compañeros, los docentes y los directivos.</w:t>
      </w:r>
    </w:p>
    <w:p w14:paraId="15643FBD" w14:textId="77777777" w:rsidR="00153BD4" w:rsidRPr="003B78FF" w:rsidRDefault="009B1AB4" w:rsidP="00201786">
      <w:pPr>
        <w:pStyle w:val="ListBullet2"/>
        <w:numPr>
          <w:ilvl w:val="0"/>
          <w:numId w:val="8"/>
        </w:numPr>
        <w:tabs>
          <w:tab w:val="clear" w:pos="1709"/>
          <w:tab w:val="num" w:pos="427"/>
        </w:tabs>
        <w:ind w:left="360"/>
        <w:jc w:val="both"/>
        <w:rPr>
          <w:rFonts w:ascii="Arial" w:hAnsi="Arial" w:cs="Arial"/>
          <w:lang w:val="es-ES"/>
        </w:rPr>
      </w:pPr>
      <w:r w:rsidRPr="003B78FF">
        <w:rPr>
          <w:rFonts w:ascii="Arial" w:hAnsi="Arial" w:cs="Arial"/>
          <w:lang w:val="es-ES"/>
        </w:rPr>
        <w:t xml:space="preserve">Tener sentido de pertenencia </w:t>
      </w:r>
      <w:r w:rsidR="00FA09A4" w:rsidRPr="003B78FF">
        <w:rPr>
          <w:rFonts w:ascii="Arial" w:hAnsi="Arial" w:cs="Arial"/>
          <w:lang w:val="es-ES"/>
        </w:rPr>
        <w:t>hacia</w:t>
      </w:r>
      <w:r w:rsidRPr="003B78FF">
        <w:rPr>
          <w:rFonts w:ascii="Arial" w:hAnsi="Arial" w:cs="Arial"/>
          <w:lang w:val="es-ES"/>
        </w:rPr>
        <w:t xml:space="preserve"> el CCB.</w:t>
      </w:r>
    </w:p>
    <w:p w14:paraId="41EDEFF4" w14:textId="77777777" w:rsidR="00153BD4" w:rsidRDefault="00FA09A4" w:rsidP="00201786">
      <w:pPr>
        <w:pStyle w:val="ListBullet2"/>
        <w:numPr>
          <w:ilvl w:val="0"/>
          <w:numId w:val="8"/>
        </w:numPr>
        <w:tabs>
          <w:tab w:val="clear" w:pos="1709"/>
          <w:tab w:val="num" w:pos="-214"/>
        </w:tabs>
        <w:ind w:left="360"/>
        <w:jc w:val="both"/>
        <w:rPr>
          <w:rFonts w:ascii="Arial" w:hAnsi="Arial" w:cs="Arial"/>
          <w:lang w:val="es-ES"/>
        </w:rPr>
      </w:pPr>
      <w:r w:rsidRPr="003B78FF">
        <w:rPr>
          <w:rFonts w:ascii="Arial" w:hAnsi="Arial" w:cs="Arial"/>
          <w:lang w:val="es-ES"/>
        </w:rPr>
        <w:t>Poseer la d</w:t>
      </w:r>
      <w:r w:rsidR="009B1AB4" w:rsidRPr="003B78FF">
        <w:rPr>
          <w:rFonts w:ascii="Arial" w:hAnsi="Arial" w:cs="Arial"/>
          <w:lang w:val="es-ES"/>
        </w:rPr>
        <w:t xml:space="preserve">isposición </w:t>
      </w:r>
      <w:r w:rsidRPr="003B78FF">
        <w:rPr>
          <w:rFonts w:ascii="Arial" w:hAnsi="Arial" w:cs="Arial"/>
          <w:lang w:val="es-ES"/>
        </w:rPr>
        <w:t>para</w:t>
      </w:r>
      <w:r w:rsidR="009B1AB4" w:rsidRPr="003B78FF">
        <w:rPr>
          <w:rFonts w:ascii="Arial" w:hAnsi="Arial" w:cs="Arial"/>
          <w:lang w:val="es-ES"/>
        </w:rPr>
        <w:t xml:space="preserve"> cumplir responsablemente con los compromisos adquiridos como miembro del Consejo Estudiantil.</w:t>
      </w:r>
    </w:p>
    <w:p w14:paraId="601B499E" w14:textId="77777777" w:rsidR="00F34BE1" w:rsidRPr="00BF629A" w:rsidRDefault="00F34BE1" w:rsidP="00201786">
      <w:pPr>
        <w:pStyle w:val="ListBullet2"/>
        <w:numPr>
          <w:ilvl w:val="0"/>
          <w:numId w:val="8"/>
        </w:numPr>
        <w:tabs>
          <w:tab w:val="clear" w:pos="1709"/>
          <w:tab w:val="num" w:pos="427"/>
        </w:tabs>
        <w:ind w:left="360"/>
        <w:jc w:val="both"/>
        <w:rPr>
          <w:rFonts w:ascii="Arial" w:hAnsi="Arial" w:cs="Arial"/>
          <w:lang w:val="es-ES"/>
        </w:rPr>
      </w:pPr>
      <w:r w:rsidRPr="00BF629A">
        <w:rPr>
          <w:rFonts w:ascii="Arial" w:hAnsi="Arial" w:cs="Arial"/>
          <w:lang w:val="es-ES"/>
        </w:rPr>
        <w:t>Estar a paz y salvo con el CCB.</w:t>
      </w:r>
    </w:p>
    <w:p w14:paraId="11E41468" w14:textId="77777777" w:rsidR="009B1AB4" w:rsidRPr="003B78FF" w:rsidRDefault="009B1AB4" w:rsidP="007B6110">
      <w:pPr>
        <w:tabs>
          <w:tab w:val="num" w:pos="0"/>
        </w:tabs>
        <w:ind w:right="-51" w:hanging="1529"/>
        <w:jc w:val="both"/>
        <w:rPr>
          <w:rFonts w:ascii="Arial" w:hAnsi="Arial" w:cs="Arial"/>
          <w:b/>
          <w:lang w:val="es-ES"/>
        </w:rPr>
      </w:pPr>
    </w:p>
    <w:p w14:paraId="75EFA3BC" w14:textId="77777777" w:rsidR="00613493" w:rsidRPr="003B78FF" w:rsidRDefault="00613493" w:rsidP="0065670F">
      <w:pPr>
        <w:ind w:right="640"/>
        <w:jc w:val="both"/>
        <w:rPr>
          <w:rFonts w:ascii="Arial" w:hAnsi="Arial" w:cs="Arial"/>
          <w:lang w:val="es-ES"/>
        </w:rPr>
      </w:pPr>
    </w:p>
    <w:p w14:paraId="056947DB" w14:textId="77777777" w:rsidR="003A5AA3" w:rsidRDefault="003A5AA3" w:rsidP="00BA35AC">
      <w:pPr>
        <w:pStyle w:val="BodyTextIndent3"/>
        <w:ind w:left="426" w:hanging="426"/>
        <w:rPr>
          <w:rFonts w:cs="Arial"/>
          <w:b/>
          <w:sz w:val="24"/>
          <w:szCs w:val="24"/>
        </w:rPr>
      </w:pPr>
      <w:r w:rsidRPr="003B78FF">
        <w:rPr>
          <w:rFonts w:cs="Arial"/>
          <w:b/>
          <w:bCs/>
          <w:sz w:val="24"/>
          <w:szCs w:val="24"/>
        </w:rPr>
        <w:t>_</w:t>
      </w:r>
      <w:r w:rsidR="006809FF" w:rsidRPr="001F5952">
        <w:rPr>
          <w:rFonts w:cs="Arial"/>
          <w:b/>
          <w:bCs/>
          <w:sz w:val="24"/>
          <w:szCs w:val="24"/>
        </w:rPr>
        <w:t>6</w:t>
      </w:r>
      <w:r w:rsidRPr="001F5952">
        <w:rPr>
          <w:rFonts w:cs="Arial"/>
          <w:b/>
          <w:bCs/>
          <w:sz w:val="24"/>
          <w:szCs w:val="24"/>
        </w:rPr>
        <w:t>.1.2</w:t>
      </w:r>
      <w:r w:rsidRPr="003B78FF">
        <w:rPr>
          <w:rFonts w:cs="Arial"/>
          <w:sz w:val="24"/>
          <w:szCs w:val="24"/>
        </w:rPr>
        <w:t xml:space="preserve"> </w:t>
      </w:r>
      <w:r w:rsidR="009D72AC" w:rsidRPr="003B78FF">
        <w:rPr>
          <w:rFonts w:cs="Arial"/>
          <w:sz w:val="24"/>
          <w:szCs w:val="24"/>
        </w:rPr>
        <w:t xml:space="preserve"> </w:t>
      </w:r>
      <w:r w:rsidRPr="003B78FF">
        <w:rPr>
          <w:rFonts w:cs="Arial"/>
          <w:b/>
          <w:sz w:val="24"/>
          <w:szCs w:val="24"/>
        </w:rPr>
        <w:t>E</w:t>
      </w:r>
      <w:r w:rsidR="00986AB3" w:rsidRPr="003B78FF">
        <w:rPr>
          <w:rFonts w:cs="Arial"/>
          <w:b/>
          <w:sz w:val="24"/>
          <w:szCs w:val="24"/>
        </w:rPr>
        <w:t>lección</w:t>
      </w:r>
      <w:r w:rsidRPr="003B78FF">
        <w:rPr>
          <w:rFonts w:cs="Arial"/>
          <w:b/>
          <w:sz w:val="24"/>
          <w:szCs w:val="24"/>
        </w:rPr>
        <w:t xml:space="preserve"> </w:t>
      </w:r>
      <w:r w:rsidR="00986AB3" w:rsidRPr="003B78FF">
        <w:rPr>
          <w:rFonts w:cs="Arial"/>
          <w:b/>
          <w:sz w:val="24"/>
          <w:szCs w:val="24"/>
        </w:rPr>
        <w:t>del</w:t>
      </w:r>
      <w:r w:rsidRPr="003B78FF">
        <w:rPr>
          <w:rFonts w:cs="Arial"/>
          <w:b/>
          <w:sz w:val="24"/>
          <w:szCs w:val="24"/>
        </w:rPr>
        <w:t xml:space="preserve"> C</w:t>
      </w:r>
      <w:r w:rsidR="00986AB3" w:rsidRPr="003B78FF">
        <w:rPr>
          <w:rFonts w:cs="Arial"/>
          <w:b/>
          <w:sz w:val="24"/>
          <w:szCs w:val="24"/>
        </w:rPr>
        <w:t>onsejo</w:t>
      </w:r>
      <w:r w:rsidRPr="003B78FF">
        <w:rPr>
          <w:rFonts w:cs="Arial"/>
          <w:b/>
          <w:sz w:val="24"/>
          <w:szCs w:val="24"/>
        </w:rPr>
        <w:t xml:space="preserve"> </w:t>
      </w:r>
      <w:commentRangeStart w:id="8"/>
      <w:r w:rsidRPr="003B78FF">
        <w:rPr>
          <w:rFonts w:cs="Arial"/>
          <w:b/>
          <w:sz w:val="24"/>
          <w:szCs w:val="24"/>
        </w:rPr>
        <w:t>E</w:t>
      </w:r>
      <w:r w:rsidR="00986AB3" w:rsidRPr="003B78FF">
        <w:rPr>
          <w:rFonts w:cs="Arial"/>
          <w:b/>
          <w:sz w:val="24"/>
          <w:szCs w:val="24"/>
        </w:rPr>
        <w:t>studiantil</w:t>
      </w:r>
      <w:commentRangeEnd w:id="8"/>
      <w:r w:rsidR="00655C91">
        <w:rPr>
          <w:rStyle w:val="CommentReference"/>
          <w:rFonts w:ascii="Times New Roman" w:hAnsi="Times New Roman"/>
          <w:lang w:val="en-US" w:eastAsia="en-US"/>
        </w:rPr>
        <w:commentReference w:id="8"/>
      </w:r>
    </w:p>
    <w:p w14:paraId="7860FFF0" w14:textId="77777777" w:rsidR="003A0D0E" w:rsidRDefault="003A0D0E" w:rsidP="00BA35AC">
      <w:pPr>
        <w:pStyle w:val="BodyTextIndent3"/>
        <w:ind w:left="426" w:hanging="426"/>
        <w:rPr>
          <w:rFonts w:cs="Arial"/>
          <w:b/>
          <w:sz w:val="24"/>
          <w:szCs w:val="24"/>
        </w:rPr>
      </w:pPr>
    </w:p>
    <w:p w14:paraId="32F6470B" w14:textId="77777777" w:rsidR="00926F95" w:rsidRDefault="00926F95" w:rsidP="00926F95">
      <w:pPr>
        <w:pStyle w:val="BodyTextIndent3"/>
        <w:ind w:left="0" w:firstLine="0"/>
        <w:rPr>
          <w:rFonts w:cs="Arial"/>
          <w:sz w:val="24"/>
          <w:szCs w:val="24"/>
        </w:rPr>
      </w:pPr>
      <w:r w:rsidRPr="00926F95">
        <w:rPr>
          <w:rFonts w:cs="Arial"/>
          <w:sz w:val="24"/>
          <w:szCs w:val="24"/>
        </w:rPr>
        <w:t>Las elecciones tendrán lugar en el transcurso de</w:t>
      </w:r>
      <w:r w:rsidR="001F5952">
        <w:rPr>
          <w:rFonts w:cs="Arial"/>
          <w:sz w:val="24"/>
          <w:szCs w:val="24"/>
        </w:rPr>
        <w:t xml:space="preserve"> las 4 primeras semanas </w:t>
      </w:r>
      <w:r w:rsidRPr="00926F95">
        <w:rPr>
          <w:rFonts w:cs="Arial"/>
          <w:sz w:val="24"/>
          <w:szCs w:val="24"/>
        </w:rPr>
        <w:t>de iniciación de las actividades académicas.</w:t>
      </w:r>
    </w:p>
    <w:p w14:paraId="27042A43" w14:textId="3361082E" w:rsidR="006649B0" w:rsidRPr="003B78FF" w:rsidRDefault="006649B0" w:rsidP="006649B0">
      <w:pPr>
        <w:pStyle w:val="BodyText"/>
        <w:rPr>
          <w:rFonts w:cs="Arial"/>
          <w:sz w:val="24"/>
          <w:szCs w:val="24"/>
        </w:rPr>
      </w:pPr>
      <w:r w:rsidRPr="006649B0">
        <w:rPr>
          <w:rFonts w:cs="Arial"/>
          <w:sz w:val="24"/>
          <w:szCs w:val="24"/>
          <w:highlight w:val="lightGray"/>
        </w:rPr>
        <w:t>Los Consejos Estudiantiles tiene</w:t>
      </w:r>
      <w:r>
        <w:rPr>
          <w:rFonts w:cs="Arial"/>
          <w:sz w:val="24"/>
          <w:szCs w:val="24"/>
          <w:highlight w:val="lightGray"/>
        </w:rPr>
        <w:t>n</w:t>
      </w:r>
      <w:r w:rsidRPr="006649B0">
        <w:rPr>
          <w:rFonts w:cs="Arial"/>
          <w:sz w:val="24"/>
          <w:szCs w:val="24"/>
          <w:highlight w:val="lightGray"/>
        </w:rPr>
        <w:t xml:space="preserve"> para su asesoría un docente o directivo designado por el Jefe de Sección</w:t>
      </w:r>
      <w:r w:rsidRPr="003B78FF">
        <w:rPr>
          <w:rFonts w:cs="Arial"/>
          <w:sz w:val="24"/>
          <w:szCs w:val="24"/>
        </w:rPr>
        <w:t>.</w:t>
      </w:r>
    </w:p>
    <w:p w14:paraId="182C9B40" w14:textId="77777777" w:rsidR="006649B0" w:rsidRPr="00926F95" w:rsidRDefault="006649B0" w:rsidP="00926F95">
      <w:pPr>
        <w:pStyle w:val="BodyTextIndent3"/>
        <w:ind w:left="0" w:firstLine="0"/>
        <w:rPr>
          <w:rFonts w:cs="Arial"/>
          <w:sz w:val="24"/>
          <w:szCs w:val="24"/>
        </w:rPr>
      </w:pPr>
    </w:p>
    <w:p w14:paraId="2D104A76" w14:textId="516C6C1B" w:rsidR="00540DBF" w:rsidRPr="003B78FF" w:rsidRDefault="003A5AA3" w:rsidP="00540DBF">
      <w:pPr>
        <w:pStyle w:val="BodyText"/>
        <w:rPr>
          <w:rFonts w:cs="Arial"/>
          <w:sz w:val="24"/>
          <w:szCs w:val="24"/>
        </w:rPr>
      </w:pPr>
      <w:r w:rsidRPr="003B78FF">
        <w:rPr>
          <w:rFonts w:cs="Arial"/>
          <w:sz w:val="24"/>
          <w:szCs w:val="24"/>
        </w:rPr>
        <w:t>_</w:t>
      </w:r>
      <w:r w:rsidR="00926F95" w:rsidRPr="00540DBF">
        <w:rPr>
          <w:rFonts w:cs="Arial"/>
          <w:b/>
          <w:sz w:val="24"/>
          <w:szCs w:val="24"/>
        </w:rPr>
        <w:t xml:space="preserve">El </w:t>
      </w:r>
      <w:r w:rsidRPr="00540DBF">
        <w:rPr>
          <w:rFonts w:cs="Arial"/>
          <w:b/>
          <w:sz w:val="24"/>
          <w:szCs w:val="24"/>
        </w:rPr>
        <w:t>Consejo Estudiantil de Primaria</w:t>
      </w:r>
      <w:r w:rsidR="007F1CE8" w:rsidRPr="00540DBF">
        <w:rPr>
          <w:rFonts w:cs="Arial"/>
          <w:b/>
          <w:sz w:val="24"/>
          <w:szCs w:val="24"/>
        </w:rPr>
        <w:t>:</w:t>
      </w:r>
      <w:r w:rsidRPr="003B78FF">
        <w:rPr>
          <w:rFonts w:cs="Arial"/>
          <w:sz w:val="24"/>
          <w:szCs w:val="24"/>
        </w:rPr>
        <w:t xml:space="preserve"> </w:t>
      </w:r>
      <w:r w:rsidR="00926F95">
        <w:rPr>
          <w:rFonts w:cs="Arial"/>
          <w:sz w:val="24"/>
          <w:szCs w:val="24"/>
        </w:rPr>
        <w:t>Está conformado por</w:t>
      </w:r>
      <w:r w:rsidRPr="003B78FF">
        <w:rPr>
          <w:rFonts w:cs="Arial"/>
          <w:sz w:val="24"/>
          <w:szCs w:val="24"/>
        </w:rPr>
        <w:t xml:space="preserve"> un representante por grupo a partir de grado 2°. El Consejo Estudiantil de Primaria est</w:t>
      </w:r>
      <w:r w:rsidR="00FA09A4" w:rsidRPr="003B78FF">
        <w:rPr>
          <w:rFonts w:cs="Arial"/>
          <w:sz w:val="24"/>
          <w:szCs w:val="24"/>
        </w:rPr>
        <w:t>á</w:t>
      </w:r>
      <w:r w:rsidRPr="003B78FF">
        <w:rPr>
          <w:rFonts w:cs="Arial"/>
          <w:sz w:val="24"/>
          <w:szCs w:val="24"/>
        </w:rPr>
        <w:t xml:space="preserve"> conformado por 2</w:t>
      </w:r>
      <w:r w:rsidR="00D81267" w:rsidRPr="003B78FF">
        <w:rPr>
          <w:rFonts w:cs="Arial"/>
          <w:sz w:val="24"/>
          <w:szCs w:val="24"/>
        </w:rPr>
        <w:t>1</w:t>
      </w:r>
      <w:r w:rsidRPr="003B78FF">
        <w:rPr>
          <w:rFonts w:cs="Arial"/>
          <w:sz w:val="24"/>
          <w:szCs w:val="24"/>
        </w:rPr>
        <w:t xml:space="preserve"> miembros</w:t>
      </w:r>
    </w:p>
    <w:p w14:paraId="6505660F" w14:textId="77777777" w:rsidR="00153BD4" w:rsidRPr="003B78FF" w:rsidRDefault="00153BD4" w:rsidP="00BA35AC">
      <w:pPr>
        <w:pStyle w:val="BodyText"/>
        <w:rPr>
          <w:rFonts w:cs="Arial"/>
          <w:sz w:val="24"/>
          <w:szCs w:val="24"/>
        </w:rPr>
      </w:pPr>
    </w:p>
    <w:p w14:paraId="1B293B72" w14:textId="4EA2B8AA" w:rsidR="00926F95" w:rsidRDefault="003A5AA3" w:rsidP="00BA35AC">
      <w:pPr>
        <w:pStyle w:val="BodyText"/>
        <w:rPr>
          <w:rFonts w:cs="Arial"/>
          <w:sz w:val="24"/>
          <w:szCs w:val="24"/>
        </w:rPr>
      </w:pPr>
      <w:r w:rsidRPr="003B78FF">
        <w:rPr>
          <w:rFonts w:cs="Arial"/>
          <w:sz w:val="24"/>
          <w:szCs w:val="24"/>
        </w:rPr>
        <w:t>_</w:t>
      </w:r>
      <w:r w:rsidRPr="00540DBF">
        <w:rPr>
          <w:rFonts w:cs="Arial"/>
          <w:b/>
          <w:sz w:val="24"/>
          <w:szCs w:val="24"/>
        </w:rPr>
        <w:t>El Consejo Estudiantil de Bachillerato</w:t>
      </w:r>
      <w:r w:rsidR="003412E7" w:rsidRPr="00540DBF">
        <w:rPr>
          <w:rFonts w:cs="Arial"/>
          <w:b/>
          <w:sz w:val="24"/>
          <w:szCs w:val="24"/>
        </w:rPr>
        <w:t>:</w:t>
      </w:r>
      <w:r w:rsidRPr="003B78FF">
        <w:rPr>
          <w:rFonts w:cs="Arial"/>
          <w:sz w:val="24"/>
          <w:szCs w:val="24"/>
        </w:rPr>
        <w:t xml:space="preserve"> </w:t>
      </w:r>
      <w:r w:rsidR="003412E7" w:rsidRPr="003B78FF">
        <w:rPr>
          <w:rFonts w:cs="Arial"/>
          <w:sz w:val="24"/>
          <w:szCs w:val="24"/>
        </w:rPr>
        <w:t>E</w:t>
      </w:r>
      <w:r w:rsidRPr="003B78FF">
        <w:rPr>
          <w:rFonts w:cs="Arial"/>
          <w:sz w:val="24"/>
          <w:szCs w:val="24"/>
        </w:rPr>
        <w:t>st</w:t>
      </w:r>
      <w:r w:rsidR="003E1472" w:rsidRPr="003B78FF">
        <w:rPr>
          <w:rFonts w:cs="Arial"/>
          <w:sz w:val="24"/>
          <w:szCs w:val="24"/>
        </w:rPr>
        <w:t>á</w:t>
      </w:r>
      <w:r w:rsidRPr="003B78FF">
        <w:rPr>
          <w:rFonts w:cs="Arial"/>
          <w:sz w:val="24"/>
          <w:szCs w:val="24"/>
        </w:rPr>
        <w:t xml:space="preserve"> conformado por </w:t>
      </w:r>
      <w:r w:rsidR="003412E7" w:rsidRPr="003B78FF">
        <w:rPr>
          <w:rFonts w:cs="Arial"/>
          <w:sz w:val="24"/>
          <w:szCs w:val="24"/>
        </w:rPr>
        <w:t xml:space="preserve">26 </w:t>
      </w:r>
      <w:r w:rsidRPr="003B78FF">
        <w:rPr>
          <w:rFonts w:cs="Arial"/>
          <w:sz w:val="24"/>
          <w:szCs w:val="24"/>
        </w:rPr>
        <w:t>miembros,</w:t>
      </w:r>
      <w:r w:rsidR="009070C6" w:rsidRPr="003B78FF">
        <w:rPr>
          <w:rFonts w:cs="Arial"/>
          <w:sz w:val="24"/>
          <w:szCs w:val="24"/>
        </w:rPr>
        <w:t xml:space="preserve"> se elige</w:t>
      </w:r>
      <w:r w:rsidRPr="003B78FF">
        <w:rPr>
          <w:rFonts w:cs="Arial"/>
          <w:sz w:val="24"/>
          <w:szCs w:val="24"/>
        </w:rPr>
        <w:t xml:space="preserve"> un representante por</w:t>
      </w:r>
      <w:r w:rsidR="00042A75">
        <w:rPr>
          <w:rFonts w:cs="Arial"/>
          <w:sz w:val="24"/>
          <w:szCs w:val="24"/>
        </w:rPr>
        <w:t xml:space="preserve"> </w:t>
      </w:r>
      <w:r w:rsidR="00015700">
        <w:rPr>
          <w:rFonts w:cs="Arial"/>
          <w:sz w:val="24"/>
          <w:szCs w:val="24"/>
        </w:rPr>
        <w:t xml:space="preserve">grupo de </w:t>
      </w:r>
      <w:r w:rsidR="009070C6" w:rsidRPr="003B78FF">
        <w:rPr>
          <w:rFonts w:cs="Arial"/>
          <w:sz w:val="24"/>
          <w:szCs w:val="24"/>
        </w:rPr>
        <w:t>los grados 7º a 12º</w:t>
      </w:r>
      <w:r w:rsidR="00926F95">
        <w:rPr>
          <w:rFonts w:cs="Arial"/>
          <w:sz w:val="24"/>
          <w:szCs w:val="24"/>
        </w:rPr>
        <w:t>.</w:t>
      </w:r>
      <w:r w:rsidR="003C1FFF">
        <w:rPr>
          <w:rFonts w:cs="Arial"/>
          <w:sz w:val="24"/>
          <w:szCs w:val="24"/>
        </w:rPr>
        <w:t xml:space="preserve"> De presentarse un empate, en ese momento se repite la votación. De presentarse mayoría de voto en blanco, se dará la opción al grupo de nominar a más candidatos y se repite la elección.</w:t>
      </w:r>
    </w:p>
    <w:p w14:paraId="17DA50C5" w14:textId="20BEFF40" w:rsidR="0014304C" w:rsidRPr="00DB23E2" w:rsidRDefault="0014304C" w:rsidP="000241D9">
      <w:pPr>
        <w:pStyle w:val="BodyTextIndent3"/>
        <w:rPr>
          <w:rFonts w:cs="Arial"/>
          <w:sz w:val="24"/>
          <w:szCs w:val="24"/>
        </w:rPr>
      </w:pPr>
      <w:r w:rsidRPr="00DB23E2">
        <w:rPr>
          <w:rFonts w:cs="Arial"/>
          <w:sz w:val="24"/>
          <w:szCs w:val="24"/>
        </w:rPr>
        <w:t xml:space="preserve">Los estudiantes desde Grado 7° hasta 12° eligen por el sistema de mayoría simple y votación secreta al </w:t>
      </w:r>
      <w:r w:rsidR="000241D9" w:rsidRPr="000241D9">
        <w:rPr>
          <w:rFonts w:cs="Arial"/>
          <w:i/>
          <w:sz w:val="24"/>
          <w:szCs w:val="24"/>
          <w:highlight w:val="lightGray"/>
          <w:lang w:val="es-CO"/>
        </w:rPr>
        <w:t xml:space="preserve">Head </w:t>
      </w:r>
      <w:proofErr w:type="spellStart"/>
      <w:r w:rsidR="000241D9" w:rsidRPr="000241D9">
        <w:rPr>
          <w:rFonts w:cs="Arial"/>
          <w:i/>
          <w:sz w:val="24"/>
          <w:szCs w:val="24"/>
          <w:highlight w:val="lightGray"/>
          <w:lang w:val="es-CO"/>
        </w:rPr>
        <w:t>Boy</w:t>
      </w:r>
      <w:proofErr w:type="spellEnd"/>
      <w:r w:rsidR="000241D9" w:rsidRPr="000241D9">
        <w:rPr>
          <w:rFonts w:cs="Arial"/>
          <w:sz w:val="24"/>
          <w:szCs w:val="24"/>
          <w:highlight w:val="lightGray"/>
          <w:lang w:val="es-CO"/>
        </w:rPr>
        <w:t xml:space="preserve"> y la </w:t>
      </w:r>
      <w:r w:rsidR="000241D9" w:rsidRPr="000241D9">
        <w:rPr>
          <w:rFonts w:cs="Arial"/>
          <w:i/>
          <w:sz w:val="24"/>
          <w:szCs w:val="24"/>
          <w:highlight w:val="lightGray"/>
          <w:lang w:val="es-CO"/>
        </w:rPr>
        <w:t xml:space="preserve">Head </w:t>
      </w:r>
      <w:proofErr w:type="spellStart"/>
      <w:r w:rsidR="000241D9" w:rsidRPr="000241D9">
        <w:rPr>
          <w:rFonts w:cs="Arial"/>
          <w:i/>
          <w:sz w:val="24"/>
          <w:szCs w:val="24"/>
          <w:highlight w:val="lightGray"/>
          <w:lang w:val="es-CO"/>
        </w:rPr>
        <w:t>Girl</w:t>
      </w:r>
      <w:proofErr w:type="spellEnd"/>
      <w:r w:rsidR="000241D9" w:rsidRPr="000241D9">
        <w:rPr>
          <w:rFonts w:cs="Arial"/>
          <w:sz w:val="24"/>
          <w:szCs w:val="24"/>
          <w:lang w:val="es-CO"/>
        </w:rPr>
        <w:t>,</w:t>
      </w:r>
      <w:r w:rsidR="000241D9" w:rsidRPr="00DB23E2">
        <w:rPr>
          <w:rFonts w:cs="Arial"/>
          <w:sz w:val="24"/>
          <w:szCs w:val="24"/>
          <w:lang w:val="es-CO"/>
        </w:rPr>
        <w:t xml:space="preserve"> </w:t>
      </w:r>
      <w:r w:rsidR="000241D9">
        <w:rPr>
          <w:rFonts w:cs="Arial"/>
          <w:sz w:val="24"/>
          <w:szCs w:val="24"/>
        </w:rPr>
        <w:t xml:space="preserve">quienes presiden </w:t>
      </w:r>
      <w:r w:rsidRPr="00DB23E2">
        <w:rPr>
          <w:rFonts w:cs="Arial"/>
          <w:sz w:val="24"/>
          <w:szCs w:val="24"/>
        </w:rPr>
        <w:t>el Consejo Estudiantil</w:t>
      </w:r>
      <w:r w:rsidR="000241D9">
        <w:rPr>
          <w:rFonts w:cs="Arial"/>
          <w:sz w:val="24"/>
          <w:szCs w:val="24"/>
        </w:rPr>
        <w:t>, entre los</w:t>
      </w:r>
      <w:r w:rsidRPr="00DB23E2">
        <w:rPr>
          <w:rFonts w:cs="Arial"/>
          <w:sz w:val="24"/>
          <w:szCs w:val="24"/>
        </w:rPr>
        <w:t xml:space="preserve"> estudiante</w:t>
      </w:r>
      <w:r w:rsidR="000241D9">
        <w:rPr>
          <w:rFonts w:cs="Arial"/>
          <w:sz w:val="24"/>
          <w:szCs w:val="24"/>
        </w:rPr>
        <w:t>s de grado 12º que</w:t>
      </w:r>
      <w:r w:rsidRPr="00DB23E2">
        <w:rPr>
          <w:rFonts w:cs="Arial"/>
          <w:sz w:val="24"/>
          <w:szCs w:val="24"/>
        </w:rPr>
        <w:t xml:space="preserve"> se haya postulado al Consejo Estudiantil.</w:t>
      </w:r>
      <w:r w:rsidR="00185C26" w:rsidRPr="00DB23E2">
        <w:rPr>
          <w:rFonts w:cs="Arial"/>
        </w:rPr>
        <w:t xml:space="preserve"> </w:t>
      </w:r>
      <w:r w:rsidR="000241D9" w:rsidRPr="000241D9">
        <w:rPr>
          <w:rFonts w:cs="Arial"/>
          <w:sz w:val="24"/>
          <w:szCs w:val="24"/>
          <w:highlight w:val="lightGray"/>
        </w:rPr>
        <w:t xml:space="preserve">El Head </w:t>
      </w:r>
      <w:proofErr w:type="spellStart"/>
      <w:r w:rsidR="000241D9" w:rsidRPr="000241D9">
        <w:rPr>
          <w:rFonts w:cs="Arial"/>
          <w:sz w:val="24"/>
          <w:szCs w:val="24"/>
          <w:highlight w:val="lightGray"/>
        </w:rPr>
        <w:t>Boy</w:t>
      </w:r>
      <w:proofErr w:type="spellEnd"/>
      <w:r w:rsidR="000241D9" w:rsidRPr="000241D9">
        <w:rPr>
          <w:rFonts w:cs="Arial"/>
          <w:sz w:val="24"/>
          <w:szCs w:val="24"/>
          <w:highlight w:val="lightGray"/>
        </w:rPr>
        <w:t xml:space="preserve"> y la Head</w:t>
      </w:r>
      <w:r w:rsidR="000241D9">
        <w:rPr>
          <w:rFonts w:cs="Arial"/>
          <w:sz w:val="24"/>
          <w:szCs w:val="24"/>
        </w:rPr>
        <w:t xml:space="preserve"> </w:t>
      </w:r>
      <w:proofErr w:type="spellStart"/>
      <w:r w:rsidR="000241D9">
        <w:rPr>
          <w:rFonts w:cs="Arial"/>
          <w:sz w:val="24"/>
          <w:szCs w:val="24"/>
        </w:rPr>
        <w:t>Girl</w:t>
      </w:r>
      <w:proofErr w:type="spellEnd"/>
      <w:r w:rsidR="00185C26" w:rsidRPr="00DB23E2">
        <w:rPr>
          <w:rFonts w:cs="Arial"/>
          <w:sz w:val="24"/>
          <w:szCs w:val="24"/>
        </w:rPr>
        <w:t xml:space="preserve"> representará</w:t>
      </w:r>
      <w:r w:rsidR="000241D9">
        <w:rPr>
          <w:rFonts w:cs="Arial"/>
          <w:sz w:val="24"/>
          <w:szCs w:val="24"/>
        </w:rPr>
        <w:t>n</w:t>
      </w:r>
      <w:r w:rsidR="00185C26" w:rsidRPr="00DB23E2">
        <w:rPr>
          <w:rFonts w:cs="Arial"/>
          <w:sz w:val="24"/>
          <w:szCs w:val="24"/>
        </w:rPr>
        <w:t xml:space="preserve"> a los estudiantes en el Consejo Directivo. </w:t>
      </w:r>
      <w:r w:rsidRPr="00DB23E2">
        <w:rPr>
          <w:rFonts w:cs="Arial"/>
          <w:sz w:val="24"/>
          <w:szCs w:val="24"/>
        </w:rPr>
        <w:t xml:space="preserve"> </w:t>
      </w:r>
    </w:p>
    <w:p w14:paraId="2D594C91" w14:textId="694B261A" w:rsidR="00153BD4" w:rsidRPr="003B78FF" w:rsidRDefault="00415118" w:rsidP="00BA35AC">
      <w:pPr>
        <w:pStyle w:val="BodyText"/>
        <w:rPr>
          <w:rFonts w:cs="Arial"/>
          <w:sz w:val="24"/>
          <w:szCs w:val="24"/>
        </w:rPr>
      </w:pPr>
      <w:r w:rsidRPr="00DB23E2">
        <w:rPr>
          <w:rFonts w:cs="Arial"/>
          <w:sz w:val="24"/>
          <w:szCs w:val="24"/>
          <w:lang w:val="es-CO"/>
        </w:rPr>
        <w:t>E</w:t>
      </w:r>
      <w:r w:rsidR="003A5AA3" w:rsidRPr="00DB23E2">
        <w:rPr>
          <w:rFonts w:cs="Arial"/>
          <w:sz w:val="24"/>
          <w:szCs w:val="24"/>
          <w:lang w:val="es-CO"/>
        </w:rPr>
        <w:t xml:space="preserve">l </w:t>
      </w:r>
      <w:r w:rsidR="003A5AA3" w:rsidRPr="00C7371C">
        <w:rPr>
          <w:rFonts w:cs="Arial"/>
          <w:i/>
          <w:strike/>
          <w:sz w:val="24"/>
          <w:szCs w:val="24"/>
          <w:lang w:val="es-CO"/>
        </w:rPr>
        <w:t xml:space="preserve">Head </w:t>
      </w:r>
      <w:proofErr w:type="spellStart"/>
      <w:r w:rsidR="003A5AA3" w:rsidRPr="00C7371C">
        <w:rPr>
          <w:rFonts w:cs="Arial"/>
          <w:i/>
          <w:strike/>
          <w:sz w:val="24"/>
          <w:szCs w:val="24"/>
          <w:lang w:val="es-CO"/>
        </w:rPr>
        <w:t>Boy</w:t>
      </w:r>
      <w:proofErr w:type="spellEnd"/>
      <w:r w:rsidR="003A5AA3" w:rsidRPr="00C7371C">
        <w:rPr>
          <w:rFonts w:cs="Arial"/>
          <w:strike/>
          <w:sz w:val="24"/>
          <w:szCs w:val="24"/>
          <w:lang w:val="es-CO"/>
        </w:rPr>
        <w:t xml:space="preserve"> y la </w:t>
      </w:r>
      <w:r w:rsidR="003A5AA3" w:rsidRPr="00C7371C">
        <w:rPr>
          <w:rFonts w:cs="Arial"/>
          <w:i/>
          <w:strike/>
          <w:sz w:val="24"/>
          <w:szCs w:val="24"/>
          <w:lang w:val="es-CO"/>
        </w:rPr>
        <w:t xml:space="preserve">Head </w:t>
      </w:r>
      <w:proofErr w:type="spellStart"/>
      <w:r w:rsidR="003A5AA3" w:rsidRPr="00C7371C">
        <w:rPr>
          <w:rFonts w:cs="Arial"/>
          <w:i/>
          <w:strike/>
          <w:sz w:val="24"/>
          <w:szCs w:val="24"/>
          <w:lang w:val="es-CO"/>
        </w:rPr>
        <w:t>Girl</w:t>
      </w:r>
      <w:proofErr w:type="spellEnd"/>
      <w:r w:rsidRPr="00DB23E2">
        <w:rPr>
          <w:rFonts w:cs="Arial"/>
          <w:sz w:val="24"/>
          <w:szCs w:val="24"/>
          <w:lang w:val="es-CO"/>
        </w:rPr>
        <w:t xml:space="preserve">, </w:t>
      </w:r>
      <w:r w:rsidR="000241D9" w:rsidRPr="000241D9">
        <w:rPr>
          <w:rFonts w:cs="Arial"/>
          <w:sz w:val="24"/>
          <w:szCs w:val="24"/>
          <w:highlight w:val="lightGray"/>
          <w:lang w:val="es-CO"/>
        </w:rPr>
        <w:t xml:space="preserve">Presidente de lo </w:t>
      </w:r>
      <w:proofErr w:type="spellStart"/>
      <w:r w:rsidR="000241D9" w:rsidRPr="000241D9">
        <w:rPr>
          <w:rFonts w:cs="Arial"/>
          <w:i/>
          <w:sz w:val="24"/>
          <w:szCs w:val="24"/>
          <w:highlight w:val="lightGray"/>
          <w:lang w:val="es-CO"/>
        </w:rPr>
        <w:t>Prefects</w:t>
      </w:r>
      <w:proofErr w:type="spellEnd"/>
      <w:r w:rsidR="000241D9">
        <w:rPr>
          <w:rFonts w:cs="Arial"/>
          <w:sz w:val="24"/>
          <w:szCs w:val="24"/>
          <w:lang w:val="es-CO"/>
        </w:rPr>
        <w:t xml:space="preserve"> y </w:t>
      </w:r>
      <w:r w:rsidRPr="00DB23E2">
        <w:rPr>
          <w:rFonts w:cs="Arial"/>
          <w:sz w:val="24"/>
          <w:szCs w:val="24"/>
          <w:lang w:val="es-CO"/>
        </w:rPr>
        <w:t>l</w:t>
      </w:r>
      <w:r w:rsidR="009070C6" w:rsidRPr="00DB23E2">
        <w:rPr>
          <w:rFonts w:cs="Arial"/>
          <w:sz w:val="24"/>
          <w:szCs w:val="24"/>
        </w:rPr>
        <w:t xml:space="preserve">os </w:t>
      </w:r>
      <w:r w:rsidR="009B1AB4" w:rsidRPr="00DB23E2">
        <w:rPr>
          <w:rFonts w:cs="Arial"/>
          <w:sz w:val="24"/>
          <w:szCs w:val="24"/>
        </w:rPr>
        <w:t>Personero</w:t>
      </w:r>
      <w:r w:rsidR="009070C6" w:rsidRPr="00DB23E2">
        <w:rPr>
          <w:rFonts w:cs="Arial"/>
          <w:sz w:val="24"/>
          <w:szCs w:val="24"/>
        </w:rPr>
        <w:t>s</w:t>
      </w:r>
      <w:r w:rsidR="009B1AB4" w:rsidRPr="00DB23E2">
        <w:rPr>
          <w:rFonts w:cs="Arial"/>
          <w:sz w:val="24"/>
          <w:szCs w:val="24"/>
        </w:rPr>
        <w:t xml:space="preserve"> </w:t>
      </w:r>
      <w:r w:rsidR="009070C6" w:rsidRPr="00DB23E2">
        <w:rPr>
          <w:rFonts w:cs="Arial"/>
          <w:sz w:val="24"/>
          <w:szCs w:val="24"/>
        </w:rPr>
        <w:t xml:space="preserve">de 11º y 12º </w:t>
      </w:r>
      <w:r w:rsidR="009B1AB4" w:rsidRPr="00DB23E2">
        <w:rPr>
          <w:rFonts w:cs="Arial"/>
          <w:sz w:val="24"/>
          <w:szCs w:val="24"/>
        </w:rPr>
        <w:t>asiste</w:t>
      </w:r>
      <w:r w:rsidR="009070C6" w:rsidRPr="00DB23E2">
        <w:rPr>
          <w:rFonts w:cs="Arial"/>
          <w:sz w:val="24"/>
          <w:szCs w:val="24"/>
        </w:rPr>
        <w:t>n</w:t>
      </w:r>
      <w:r w:rsidR="009B1AB4" w:rsidRPr="00DB23E2">
        <w:rPr>
          <w:rFonts w:cs="Arial"/>
          <w:sz w:val="24"/>
          <w:szCs w:val="24"/>
        </w:rPr>
        <w:t xml:space="preserve"> con voz pero sin voto.</w:t>
      </w:r>
      <w:r w:rsidR="00A3199D" w:rsidRPr="003B78FF">
        <w:rPr>
          <w:rFonts w:cs="Arial"/>
          <w:sz w:val="24"/>
          <w:szCs w:val="24"/>
        </w:rPr>
        <w:t xml:space="preserve"> </w:t>
      </w:r>
    </w:p>
    <w:p w14:paraId="0070B03D" w14:textId="77777777" w:rsidR="003C1FFF" w:rsidRDefault="003C1FFF" w:rsidP="000C7042">
      <w:pPr>
        <w:pStyle w:val="BodyTextFirstIndent2"/>
        <w:ind w:left="0" w:firstLine="0"/>
        <w:jc w:val="both"/>
        <w:rPr>
          <w:rFonts w:ascii="Arial" w:hAnsi="Arial" w:cs="Arial"/>
          <w:b/>
          <w:lang w:val="es-ES"/>
        </w:rPr>
      </w:pPr>
    </w:p>
    <w:p w14:paraId="50FE765F" w14:textId="77777777" w:rsidR="00153BD4" w:rsidRPr="00926F95" w:rsidRDefault="00042A75" w:rsidP="000C7042">
      <w:pPr>
        <w:pStyle w:val="BodyTextFirstIndent2"/>
        <w:ind w:left="0" w:firstLine="0"/>
        <w:jc w:val="both"/>
        <w:rPr>
          <w:rFonts w:ascii="Arial" w:hAnsi="Arial" w:cs="Arial"/>
          <w:b/>
          <w:lang w:val="es-ES"/>
        </w:rPr>
      </w:pPr>
      <w:r w:rsidRPr="00926F95">
        <w:rPr>
          <w:rFonts w:ascii="Arial" w:hAnsi="Arial" w:cs="Arial"/>
          <w:b/>
          <w:lang w:val="es-ES"/>
        </w:rPr>
        <w:t>_</w:t>
      </w:r>
      <w:r w:rsidR="006809FF" w:rsidRPr="00926F95">
        <w:rPr>
          <w:rFonts w:ascii="Arial" w:hAnsi="Arial" w:cs="Arial"/>
          <w:b/>
          <w:lang w:val="es-ES"/>
        </w:rPr>
        <w:t>6</w:t>
      </w:r>
      <w:r w:rsidR="003A5AA3" w:rsidRPr="00926F95">
        <w:rPr>
          <w:rFonts w:ascii="Arial" w:hAnsi="Arial" w:cs="Arial"/>
          <w:b/>
          <w:lang w:val="es-ES"/>
        </w:rPr>
        <w:t xml:space="preserve">.1.3 </w:t>
      </w:r>
      <w:r w:rsidR="009D72AC" w:rsidRPr="00926F95">
        <w:rPr>
          <w:rFonts w:ascii="Arial" w:hAnsi="Arial" w:cs="Arial"/>
          <w:b/>
          <w:lang w:val="es-ES"/>
        </w:rPr>
        <w:t xml:space="preserve"> </w:t>
      </w:r>
      <w:r w:rsidR="00986AB3" w:rsidRPr="00926F95">
        <w:rPr>
          <w:rFonts w:ascii="Arial" w:hAnsi="Arial" w:cs="Arial"/>
          <w:b/>
          <w:lang w:val="es-ES"/>
        </w:rPr>
        <w:t xml:space="preserve">Funciones de los </w:t>
      </w:r>
      <w:r w:rsidR="003A5AA3" w:rsidRPr="00926F95">
        <w:rPr>
          <w:rFonts w:ascii="Arial" w:hAnsi="Arial" w:cs="Arial"/>
          <w:b/>
          <w:lang w:val="es-ES"/>
        </w:rPr>
        <w:t>M</w:t>
      </w:r>
      <w:r w:rsidR="00986AB3" w:rsidRPr="00926F95">
        <w:rPr>
          <w:rFonts w:ascii="Arial" w:hAnsi="Arial" w:cs="Arial"/>
          <w:b/>
          <w:lang w:val="es-ES"/>
        </w:rPr>
        <w:t>iembros</w:t>
      </w:r>
      <w:r w:rsidR="003A5AA3" w:rsidRPr="00926F95">
        <w:rPr>
          <w:rFonts w:ascii="Arial" w:hAnsi="Arial" w:cs="Arial"/>
          <w:b/>
          <w:lang w:val="es-ES"/>
        </w:rPr>
        <w:t xml:space="preserve"> </w:t>
      </w:r>
      <w:r w:rsidR="00986AB3" w:rsidRPr="00926F95">
        <w:rPr>
          <w:rFonts w:ascii="Arial" w:hAnsi="Arial" w:cs="Arial"/>
          <w:b/>
          <w:lang w:val="es-ES"/>
        </w:rPr>
        <w:t>del</w:t>
      </w:r>
      <w:r w:rsidR="003A5AA3" w:rsidRPr="00926F95">
        <w:rPr>
          <w:rFonts w:ascii="Arial" w:hAnsi="Arial" w:cs="Arial"/>
          <w:b/>
          <w:lang w:val="es-ES"/>
        </w:rPr>
        <w:t xml:space="preserve"> C</w:t>
      </w:r>
      <w:r w:rsidR="00986AB3" w:rsidRPr="00926F95">
        <w:rPr>
          <w:rFonts w:ascii="Arial" w:hAnsi="Arial" w:cs="Arial"/>
          <w:b/>
          <w:lang w:val="es-ES"/>
        </w:rPr>
        <w:t>onsejo</w:t>
      </w:r>
      <w:r w:rsidR="003A5AA3" w:rsidRPr="00926F95">
        <w:rPr>
          <w:rFonts w:ascii="Arial" w:hAnsi="Arial" w:cs="Arial"/>
          <w:b/>
          <w:lang w:val="es-ES"/>
        </w:rPr>
        <w:t xml:space="preserve"> E</w:t>
      </w:r>
      <w:r w:rsidR="00986AB3" w:rsidRPr="00926F95">
        <w:rPr>
          <w:rFonts w:ascii="Arial" w:hAnsi="Arial" w:cs="Arial"/>
          <w:b/>
          <w:lang w:val="es-ES"/>
        </w:rPr>
        <w:t>studiantil</w:t>
      </w:r>
    </w:p>
    <w:p w14:paraId="4D0FFA58" w14:textId="77777777" w:rsidR="00540DBF" w:rsidRPr="00540DBF" w:rsidRDefault="00540DBF" w:rsidP="00201786">
      <w:pPr>
        <w:pStyle w:val="BodyText"/>
        <w:numPr>
          <w:ilvl w:val="0"/>
          <w:numId w:val="26"/>
        </w:numPr>
        <w:rPr>
          <w:rFonts w:cs="Arial"/>
          <w:color w:val="000000"/>
          <w:sz w:val="24"/>
          <w:szCs w:val="24"/>
        </w:rPr>
      </w:pPr>
      <w:r w:rsidRPr="00DB0923">
        <w:rPr>
          <w:rFonts w:cs="Arial"/>
          <w:sz w:val="24"/>
          <w:szCs w:val="24"/>
          <w:lang w:eastAsia="en-US"/>
        </w:rPr>
        <w:t>Darse su propio reglamento interno, y someterlo a aprobación por el Jefe de Sección respectivo.</w:t>
      </w:r>
    </w:p>
    <w:p w14:paraId="7903E805" w14:textId="77777777" w:rsidR="00540DBF" w:rsidRPr="007306D8" w:rsidRDefault="00540DBF" w:rsidP="00201786">
      <w:pPr>
        <w:pStyle w:val="BodyText"/>
        <w:numPr>
          <w:ilvl w:val="0"/>
          <w:numId w:val="26"/>
        </w:numPr>
        <w:rPr>
          <w:rFonts w:cs="Arial"/>
          <w:color w:val="000000"/>
          <w:sz w:val="24"/>
          <w:szCs w:val="24"/>
        </w:rPr>
      </w:pPr>
      <w:r w:rsidRPr="00540DBF">
        <w:rPr>
          <w:rFonts w:cs="Arial"/>
          <w:sz w:val="24"/>
          <w:szCs w:val="24"/>
          <w:lang w:val="es-CO" w:eastAsia="en-US"/>
        </w:rPr>
        <w:t>En las Secciones de Primaria y Bachillerato, cuando un docente no llegue oportunamente a la clase, el estudiante representante del grupo informa inmediatamente esta ausencia a la secretaría de la Sección</w:t>
      </w:r>
      <w:r>
        <w:rPr>
          <w:rFonts w:cs="Arial"/>
          <w:sz w:val="24"/>
          <w:szCs w:val="24"/>
          <w:lang w:val="es-CO" w:eastAsia="en-US"/>
        </w:rPr>
        <w:t>.</w:t>
      </w:r>
    </w:p>
    <w:p w14:paraId="25E8F0CB" w14:textId="77777777" w:rsidR="007306D8" w:rsidRPr="00540DBF" w:rsidRDefault="007306D8" w:rsidP="00201786">
      <w:pPr>
        <w:pStyle w:val="BodyText"/>
        <w:numPr>
          <w:ilvl w:val="0"/>
          <w:numId w:val="26"/>
        </w:numPr>
        <w:rPr>
          <w:rFonts w:cs="Arial"/>
          <w:color w:val="000000"/>
          <w:sz w:val="24"/>
          <w:szCs w:val="24"/>
        </w:rPr>
      </w:pPr>
      <w:r w:rsidRPr="007306D8">
        <w:rPr>
          <w:rFonts w:cs="Arial"/>
          <w:color w:val="000000"/>
          <w:sz w:val="24"/>
          <w:szCs w:val="24"/>
        </w:rPr>
        <w:t>Promover el cumplimiento de los derechos y deberes de los estudiantes.</w:t>
      </w:r>
    </w:p>
    <w:p w14:paraId="746A61A7" w14:textId="77777777" w:rsidR="007306D8" w:rsidRDefault="007306D8" w:rsidP="00201786">
      <w:pPr>
        <w:pStyle w:val="BodyText"/>
        <w:numPr>
          <w:ilvl w:val="0"/>
          <w:numId w:val="26"/>
        </w:numPr>
        <w:rPr>
          <w:rFonts w:cs="Arial"/>
          <w:color w:val="000000"/>
          <w:sz w:val="24"/>
          <w:szCs w:val="24"/>
        </w:rPr>
      </w:pPr>
      <w:r w:rsidRPr="007306D8">
        <w:rPr>
          <w:rFonts w:cs="Arial"/>
          <w:color w:val="000000"/>
          <w:sz w:val="24"/>
          <w:szCs w:val="24"/>
        </w:rPr>
        <w:t xml:space="preserve">Recoger la opinión general de los estudiantes sobre las condiciones y servicios del Colegio y presentar las sugerencias a las directivas para su mejoramiento. </w:t>
      </w:r>
    </w:p>
    <w:p w14:paraId="30312F91" w14:textId="77777777" w:rsidR="007306D8" w:rsidRPr="007306D8" w:rsidRDefault="007306D8" w:rsidP="00201786">
      <w:pPr>
        <w:pStyle w:val="BodyText"/>
        <w:numPr>
          <w:ilvl w:val="0"/>
          <w:numId w:val="26"/>
        </w:numPr>
        <w:rPr>
          <w:rFonts w:cs="Arial"/>
          <w:color w:val="000000"/>
          <w:sz w:val="24"/>
          <w:szCs w:val="24"/>
        </w:rPr>
      </w:pPr>
      <w:r w:rsidRPr="007306D8">
        <w:rPr>
          <w:rFonts w:cs="Arial"/>
          <w:color w:val="000000"/>
          <w:sz w:val="24"/>
          <w:szCs w:val="24"/>
        </w:rPr>
        <w:t>El Consejo Estudiantil puede exponer ideas, criterios positivos que vayan en bienestar de toda la Institución, pero en ningún momento tendrá poder decisorio sobre políticas y normas de la Institución.</w:t>
      </w:r>
    </w:p>
    <w:p w14:paraId="69FA96BB" w14:textId="77777777" w:rsidR="007306D8" w:rsidRPr="00540DBF" w:rsidRDefault="007306D8" w:rsidP="00201786">
      <w:pPr>
        <w:pStyle w:val="BodyText"/>
        <w:numPr>
          <w:ilvl w:val="0"/>
          <w:numId w:val="26"/>
        </w:numPr>
        <w:rPr>
          <w:rFonts w:cs="Arial"/>
          <w:color w:val="000000"/>
          <w:sz w:val="24"/>
          <w:szCs w:val="24"/>
        </w:rPr>
      </w:pPr>
      <w:r w:rsidRPr="007306D8">
        <w:rPr>
          <w:rFonts w:cs="Arial"/>
          <w:color w:val="000000"/>
          <w:sz w:val="24"/>
          <w:szCs w:val="24"/>
        </w:rPr>
        <w:t>Servir de medio de comunicación entre estudiantes y el Consejo Estudiantil.</w:t>
      </w:r>
    </w:p>
    <w:p w14:paraId="4D756198" w14:textId="77777777" w:rsidR="007306D8" w:rsidRDefault="007306D8" w:rsidP="00201786">
      <w:pPr>
        <w:pStyle w:val="BodyText"/>
        <w:numPr>
          <w:ilvl w:val="0"/>
          <w:numId w:val="26"/>
        </w:numPr>
        <w:rPr>
          <w:rFonts w:cs="Arial"/>
          <w:color w:val="000000"/>
          <w:sz w:val="24"/>
          <w:szCs w:val="24"/>
        </w:rPr>
      </w:pPr>
      <w:r w:rsidRPr="007306D8">
        <w:rPr>
          <w:rFonts w:cs="Arial"/>
          <w:color w:val="000000"/>
          <w:sz w:val="24"/>
          <w:szCs w:val="24"/>
        </w:rPr>
        <w:t>Transmitir a los estudiantes la importancia del cuidado de las instalaciones y bienes del Colegio.</w:t>
      </w:r>
    </w:p>
    <w:p w14:paraId="2B2DE002" w14:textId="77777777" w:rsidR="007306D8" w:rsidRDefault="007306D8" w:rsidP="00201786">
      <w:pPr>
        <w:pStyle w:val="BodyText"/>
        <w:numPr>
          <w:ilvl w:val="0"/>
          <w:numId w:val="26"/>
        </w:numPr>
        <w:rPr>
          <w:rFonts w:cs="Arial"/>
          <w:color w:val="000000"/>
          <w:sz w:val="24"/>
          <w:szCs w:val="24"/>
        </w:rPr>
      </w:pPr>
      <w:r w:rsidRPr="007306D8">
        <w:rPr>
          <w:rFonts w:cs="Arial"/>
          <w:color w:val="000000"/>
          <w:sz w:val="24"/>
          <w:szCs w:val="24"/>
        </w:rPr>
        <w:t xml:space="preserve">Recibir iniciativas sobre el desarrollo de la vida estudiantil y las demás actividades afines o complementarias con las anteriores, que le atribuyan el Manual de Convivencia. </w:t>
      </w:r>
    </w:p>
    <w:p w14:paraId="19F773C3" w14:textId="77777777" w:rsidR="007306D8" w:rsidRDefault="007306D8" w:rsidP="00201786">
      <w:pPr>
        <w:pStyle w:val="BodyText"/>
        <w:numPr>
          <w:ilvl w:val="0"/>
          <w:numId w:val="26"/>
        </w:numPr>
        <w:rPr>
          <w:rFonts w:cs="Arial"/>
          <w:color w:val="000000"/>
          <w:sz w:val="24"/>
          <w:szCs w:val="24"/>
        </w:rPr>
      </w:pPr>
      <w:r w:rsidRPr="007306D8">
        <w:rPr>
          <w:rFonts w:cs="Arial"/>
          <w:color w:val="000000"/>
          <w:sz w:val="24"/>
          <w:szCs w:val="24"/>
        </w:rPr>
        <w:t xml:space="preserve">Planear y coordinar actividades sociales del Colegio previamente autorizadas por las directivas. </w:t>
      </w:r>
    </w:p>
    <w:p w14:paraId="4520BACF" w14:textId="77777777" w:rsidR="007306D8" w:rsidRPr="007306D8" w:rsidRDefault="007306D8" w:rsidP="00201786">
      <w:pPr>
        <w:pStyle w:val="BodyText"/>
        <w:numPr>
          <w:ilvl w:val="0"/>
          <w:numId w:val="26"/>
        </w:numPr>
        <w:rPr>
          <w:rFonts w:cs="Arial"/>
          <w:color w:val="000000"/>
          <w:sz w:val="24"/>
          <w:szCs w:val="24"/>
        </w:rPr>
      </w:pPr>
      <w:r w:rsidRPr="007306D8">
        <w:rPr>
          <w:rFonts w:cs="Arial"/>
          <w:color w:val="000000"/>
          <w:sz w:val="24"/>
          <w:szCs w:val="24"/>
        </w:rPr>
        <w:t>Programar, realizar y asistir a reuniones, mínimo 1 vez por mes</w:t>
      </w:r>
      <w:r>
        <w:rPr>
          <w:rFonts w:cs="Arial"/>
          <w:color w:val="000000"/>
          <w:sz w:val="24"/>
          <w:szCs w:val="24"/>
        </w:rPr>
        <w:t>.</w:t>
      </w:r>
    </w:p>
    <w:p w14:paraId="13AB6F2B" w14:textId="77777777" w:rsidR="007306D8" w:rsidRPr="00540DBF" w:rsidRDefault="007306D8" w:rsidP="007306D8">
      <w:pPr>
        <w:pStyle w:val="BodyText"/>
        <w:ind w:left="720"/>
        <w:rPr>
          <w:rFonts w:cs="Arial"/>
          <w:color w:val="000000"/>
          <w:sz w:val="24"/>
          <w:szCs w:val="24"/>
        </w:rPr>
      </w:pPr>
    </w:p>
    <w:p w14:paraId="32D4818A" w14:textId="77777777" w:rsidR="00540DBF" w:rsidRPr="00540DBF" w:rsidRDefault="00540DBF" w:rsidP="00540DBF">
      <w:pPr>
        <w:pStyle w:val="BodyText"/>
        <w:ind w:left="360"/>
        <w:rPr>
          <w:rFonts w:cs="Arial"/>
          <w:color w:val="000000"/>
          <w:sz w:val="24"/>
          <w:szCs w:val="24"/>
        </w:rPr>
      </w:pPr>
      <w:r w:rsidRPr="00540DBF">
        <w:rPr>
          <w:rFonts w:cs="Arial"/>
          <w:sz w:val="24"/>
          <w:szCs w:val="24"/>
        </w:rPr>
        <w:t xml:space="preserve"> </w:t>
      </w:r>
      <w:r w:rsidRPr="00540DBF">
        <w:rPr>
          <w:rFonts w:cs="Arial"/>
          <w:b/>
          <w:sz w:val="24"/>
          <w:szCs w:val="24"/>
        </w:rPr>
        <w:t>En Bachillerato</w:t>
      </w:r>
      <w:r w:rsidRPr="00540DBF">
        <w:rPr>
          <w:rFonts w:cs="Arial"/>
          <w:sz w:val="24"/>
          <w:szCs w:val="24"/>
        </w:rPr>
        <w:t xml:space="preserve">: </w:t>
      </w:r>
    </w:p>
    <w:p w14:paraId="1D7A5876" w14:textId="146B7D85" w:rsidR="00540DBF" w:rsidRPr="003B78FF" w:rsidRDefault="00540DBF" w:rsidP="00201786">
      <w:pPr>
        <w:pStyle w:val="ListBullet2"/>
        <w:numPr>
          <w:ilvl w:val="0"/>
          <w:numId w:val="26"/>
        </w:numPr>
        <w:tabs>
          <w:tab w:val="left" w:pos="360"/>
        </w:tabs>
        <w:jc w:val="both"/>
        <w:rPr>
          <w:rFonts w:ascii="Arial" w:hAnsi="Arial" w:cs="Arial"/>
          <w:lang w:val="es-ES"/>
        </w:rPr>
      </w:pPr>
      <w:r w:rsidRPr="00E31E02">
        <w:rPr>
          <w:rFonts w:ascii="Arial" w:hAnsi="Arial" w:cs="Arial"/>
          <w:lang w:val="es-ES"/>
        </w:rPr>
        <w:t xml:space="preserve">Elegir al </w:t>
      </w:r>
      <w:r w:rsidR="00185C26" w:rsidRPr="00E31E02">
        <w:rPr>
          <w:rFonts w:ascii="Arial" w:hAnsi="Arial" w:cs="Arial"/>
          <w:lang w:val="es-ES"/>
        </w:rPr>
        <w:t xml:space="preserve">Suplente del </w:t>
      </w:r>
      <w:r w:rsidR="000241D9" w:rsidRPr="000241D9">
        <w:rPr>
          <w:rFonts w:ascii="Arial" w:hAnsi="Arial" w:cs="Arial"/>
          <w:highlight w:val="lightGray"/>
          <w:lang w:val="es-ES"/>
        </w:rPr>
        <w:t xml:space="preserve">Head </w:t>
      </w:r>
      <w:proofErr w:type="spellStart"/>
      <w:r w:rsidR="000241D9" w:rsidRPr="000241D9">
        <w:rPr>
          <w:rFonts w:ascii="Arial" w:hAnsi="Arial" w:cs="Arial"/>
          <w:highlight w:val="lightGray"/>
          <w:lang w:val="es-ES"/>
        </w:rPr>
        <w:t>Boy</w:t>
      </w:r>
      <w:proofErr w:type="spellEnd"/>
      <w:r w:rsidR="000241D9" w:rsidRPr="000241D9">
        <w:rPr>
          <w:rFonts w:ascii="Arial" w:hAnsi="Arial" w:cs="Arial"/>
          <w:highlight w:val="lightGray"/>
          <w:lang w:val="es-ES"/>
        </w:rPr>
        <w:t xml:space="preserve"> y la Head </w:t>
      </w:r>
      <w:proofErr w:type="spellStart"/>
      <w:r w:rsidR="000241D9" w:rsidRPr="000241D9">
        <w:rPr>
          <w:rFonts w:ascii="Arial" w:hAnsi="Arial" w:cs="Arial"/>
          <w:highlight w:val="lightGray"/>
          <w:lang w:val="es-ES"/>
        </w:rPr>
        <w:t>Girl</w:t>
      </w:r>
      <w:proofErr w:type="spellEnd"/>
      <w:r w:rsidR="000241D9">
        <w:rPr>
          <w:rFonts w:ascii="Arial" w:hAnsi="Arial" w:cs="Arial"/>
          <w:lang w:val="es-ES"/>
        </w:rPr>
        <w:t>.</w:t>
      </w:r>
      <w:r w:rsidR="006C0E3F" w:rsidRPr="00E31E02">
        <w:rPr>
          <w:rFonts w:ascii="Arial" w:hAnsi="Arial" w:cs="Arial"/>
          <w:lang w:val="es-ES"/>
        </w:rPr>
        <w:t xml:space="preserve"> </w:t>
      </w:r>
      <w:r w:rsidR="006C0E3F">
        <w:rPr>
          <w:rFonts w:ascii="Arial" w:hAnsi="Arial" w:cs="Arial"/>
          <w:lang w:val="es-ES"/>
        </w:rPr>
        <w:t>El Suplente será un estudiante de grado 11.</w:t>
      </w:r>
    </w:p>
    <w:p w14:paraId="79A06BB9" w14:textId="083B2E64" w:rsidR="00540DBF" w:rsidRDefault="00540DBF" w:rsidP="00201786">
      <w:pPr>
        <w:pStyle w:val="BodyText"/>
        <w:numPr>
          <w:ilvl w:val="0"/>
          <w:numId w:val="26"/>
        </w:numPr>
        <w:rPr>
          <w:rFonts w:cs="Arial"/>
          <w:color w:val="000000"/>
          <w:sz w:val="24"/>
          <w:szCs w:val="24"/>
        </w:rPr>
      </w:pPr>
      <w:r w:rsidRPr="00540DBF">
        <w:rPr>
          <w:rFonts w:cs="Arial"/>
          <w:color w:val="000000"/>
          <w:sz w:val="24"/>
          <w:szCs w:val="24"/>
        </w:rPr>
        <w:t xml:space="preserve">Asesorar al </w:t>
      </w:r>
      <w:r w:rsidR="000241D9">
        <w:rPr>
          <w:rFonts w:cs="Arial"/>
          <w:color w:val="000000"/>
          <w:sz w:val="24"/>
          <w:szCs w:val="24"/>
        </w:rPr>
        <w:t xml:space="preserve">Head </w:t>
      </w:r>
      <w:proofErr w:type="spellStart"/>
      <w:r w:rsidR="000241D9">
        <w:rPr>
          <w:rFonts w:cs="Arial"/>
          <w:color w:val="000000"/>
          <w:sz w:val="24"/>
          <w:szCs w:val="24"/>
        </w:rPr>
        <w:t>Boy</w:t>
      </w:r>
      <w:proofErr w:type="spellEnd"/>
      <w:r w:rsidR="000241D9">
        <w:rPr>
          <w:rFonts w:cs="Arial"/>
          <w:color w:val="000000"/>
          <w:sz w:val="24"/>
          <w:szCs w:val="24"/>
        </w:rPr>
        <w:t xml:space="preserve"> y Head </w:t>
      </w:r>
      <w:proofErr w:type="spellStart"/>
      <w:r w:rsidR="000241D9">
        <w:rPr>
          <w:rFonts w:cs="Arial"/>
          <w:color w:val="000000"/>
          <w:sz w:val="24"/>
          <w:szCs w:val="24"/>
        </w:rPr>
        <w:t>Girl</w:t>
      </w:r>
      <w:proofErr w:type="spellEnd"/>
      <w:r w:rsidRPr="00540DBF">
        <w:rPr>
          <w:rFonts w:cs="Arial"/>
          <w:color w:val="000000"/>
          <w:sz w:val="24"/>
          <w:szCs w:val="24"/>
        </w:rPr>
        <w:t xml:space="preserve"> en el cumplimiento de sus funciones como miembro del Consejo Directivo del Gobierno Escolar</w:t>
      </w:r>
      <w:r>
        <w:rPr>
          <w:rFonts w:cs="Arial"/>
          <w:color w:val="000000"/>
          <w:sz w:val="24"/>
          <w:szCs w:val="24"/>
        </w:rPr>
        <w:t>.</w:t>
      </w:r>
    </w:p>
    <w:p w14:paraId="1A5195A4" w14:textId="4500B1EB" w:rsidR="007306D8" w:rsidRDefault="007306D8" w:rsidP="00201786">
      <w:pPr>
        <w:pStyle w:val="BodyText"/>
        <w:numPr>
          <w:ilvl w:val="0"/>
          <w:numId w:val="26"/>
        </w:numPr>
        <w:rPr>
          <w:rFonts w:cs="Arial"/>
          <w:color w:val="000000"/>
          <w:sz w:val="24"/>
          <w:szCs w:val="24"/>
        </w:rPr>
      </w:pPr>
      <w:r w:rsidRPr="007306D8">
        <w:rPr>
          <w:rFonts w:cs="Arial"/>
          <w:color w:val="000000"/>
          <w:sz w:val="24"/>
          <w:szCs w:val="24"/>
        </w:rPr>
        <w:t xml:space="preserve"> </w:t>
      </w:r>
      <w:r>
        <w:rPr>
          <w:rFonts w:cs="Arial"/>
          <w:color w:val="000000"/>
          <w:sz w:val="24"/>
          <w:szCs w:val="24"/>
        </w:rPr>
        <w:t xml:space="preserve">Nombrar al Tesorero que </w:t>
      </w:r>
      <w:r w:rsidRPr="007306D8">
        <w:rPr>
          <w:rFonts w:cs="Arial"/>
          <w:color w:val="000000"/>
          <w:sz w:val="24"/>
          <w:szCs w:val="24"/>
        </w:rPr>
        <w:t>maneje los fondos del Consejo y mantenga un registro  de cómo estos se utilizan.</w:t>
      </w:r>
    </w:p>
    <w:p w14:paraId="13A098B3" w14:textId="7D553E59" w:rsidR="00500393" w:rsidRPr="00500393" w:rsidRDefault="00500393" w:rsidP="00201786">
      <w:pPr>
        <w:pStyle w:val="BodyText"/>
        <w:numPr>
          <w:ilvl w:val="0"/>
          <w:numId w:val="26"/>
        </w:numPr>
        <w:rPr>
          <w:rFonts w:cs="Arial"/>
          <w:color w:val="000000"/>
          <w:sz w:val="24"/>
          <w:szCs w:val="24"/>
          <w:highlight w:val="lightGray"/>
        </w:rPr>
      </w:pPr>
      <w:r w:rsidRPr="00500393">
        <w:rPr>
          <w:rFonts w:cs="Arial"/>
          <w:sz w:val="24"/>
          <w:szCs w:val="24"/>
          <w:highlight w:val="lightGray"/>
        </w:rPr>
        <w:t>Coordinar la Copa de la Amistad con el Colegio Bolívar</w:t>
      </w:r>
    </w:p>
    <w:p w14:paraId="46E66AC0" w14:textId="77777777" w:rsidR="00153BD4" w:rsidRPr="003B78FF" w:rsidRDefault="00153BD4" w:rsidP="007306D8">
      <w:pPr>
        <w:pStyle w:val="ListBullet2"/>
        <w:tabs>
          <w:tab w:val="left" w:pos="360"/>
        </w:tabs>
        <w:ind w:left="18"/>
        <w:jc w:val="both"/>
        <w:rPr>
          <w:rFonts w:ascii="Arial" w:hAnsi="Arial" w:cs="Arial"/>
          <w:lang w:val="es-ES"/>
        </w:rPr>
      </w:pPr>
    </w:p>
    <w:p w14:paraId="109A2E1B" w14:textId="2C838D00" w:rsidR="003A5AA3" w:rsidRPr="007306D8" w:rsidRDefault="007306D8" w:rsidP="007306D8">
      <w:pPr>
        <w:pStyle w:val="BodyText"/>
        <w:rPr>
          <w:rFonts w:cs="Arial"/>
          <w:color w:val="000000"/>
          <w:sz w:val="24"/>
          <w:szCs w:val="24"/>
        </w:rPr>
      </w:pPr>
      <w:r w:rsidRPr="00540DBF">
        <w:rPr>
          <w:rFonts w:cs="Arial"/>
          <w:color w:val="000000"/>
          <w:sz w:val="24"/>
          <w:szCs w:val="24"/>
        </w:rPr>
        <w:t>El Consejo Estudiantil se reunirá́ al menos una vez al mes</w:t>
      </w:r>
      <w:r>
        <w:rPr>
          <w:rFonts w:cs="Arial"/>
          <w:color w:val="000000"/>
          <w:sz w:val="24"/>
          <w:szCs w:val="24"/>
        </w:rPr>
        <w:t xml:space="preserve">. </w:t>
      </w:r>
      <w:r w:rsidRPr="007306D8">
        <w:rPr>
          <w:rFonts w:cs="Arial"/>
          <w:color w:val="000000"/>
          <w:sz w:val="24"/>
          <w:szCs w:val="24"/>
        </w:rPr>
        <w:t xml:space="preserve">Las reuniones del Consejo Estudiantil son organizadas por el </w:t>
      </w:r>
      <w:r w:rsidR="000241D9" w:rsidRPr="000241D9">
        <w:rPr>
          <w:rFonts w:cs="Arial"/>
          <w:color w:val="000000"/>
          <w:sz w:val="24"/>
          <w:szCs w:val="24"/>
          <w:highlight w:val="lightGray"/>
        </w:rPr>
        <w:t xml:space="preserve">Head </w:t>
      </w:r>
      <w:proofErr w:type="spellStart"/>
      <w:r w:rsidR="000241D9" w:rsidRPr="000241D9">
        <w:rPr>
          <w:rFonts w:cs="Arial"/>
          <w:color w:val="000000"/>
          <w:sz w:val="24"/>
          <w:szCs w:val="24"/>
          <w:highlight w:val="lightGray"/>
        </w:rPr>
        <w:t>Boy</w:t>
      </w:r>
      <w:proofErr w:type="spellEnd"/>
      <w:r w:rsidR="000241D9" w:rsidRPr="000241D9">
        <w:rPr>
          <w:rFonts w:cs="Arial"/>
          <w:color w:val="000000"/>
          <w:sz w:val="24"/>
          <w:szCs w:val="24"/>
          <w:highlight w:val="lightGray"/>
        </w:rPr>
        <w:t xml:space="preserve"> y Head </w:t>
      </w:r>
      <w:proofErr w:type="spellStart"/>
      <w:r w:rsidR="000241D9" w:rsidRPr="000241D9">
        <w:rPr>
          <w:rFonts w:cs="Arial"/>
          <w:color w:val="000000"/>
          <w:sz w:val="24"/>
          <w:szCs w:val="24"/>
          <w:highlight w:val="lightGray"/>
        </w:rPr>
        <w:t>Girl</w:t>
      </w:r>
      <w:proofErr w:type="spellEnd"/>
      <w:r w:rsidRPr="007306D8">
        <w:rPr>
          <w:rFonts w:cs="Arial"/>
          <w:color w:val="000000"/>
          <w:sz w:val="24"/>
          <w:szCs w:val="24"/>
        </w:rPr>
        <w:t>, en horario que no interfiera con la labor escolar.</w:t>
      </w:r>
      <w:r>
        <w:rPr>
          <w:rFonts w:cs="Arial"/>
          <w:color w:val="000000"/>
          <w:sz w:val="24"/>
          <w:szCs w:val="24"/>
        </w:rPr>
        <w:t xml:space="preserve"> </w:t>
      </w:r>
      <w:r w:rsidR="003A5AA3" w:rsidRPr="007306D8">
        <w:rPr>
          <w:rFonts w:cs="Arial"/>
          <w:color w:val="000000"/>
          <w:sz w:val="24"/>
          <w:szCs w:val="24"/>
        </w:rPr>
        <w:t xml:space="preserve">De cada reunión debe levantarse un acta. Esta acta debe ir firmada por el </w:t>
      </w:r>
      <w:r w:rsidR="000241D9" w:rsidRPr="000241D9">
        <w:rPr>
          <w:rFonts w:cs="Arial"/>
          <w:color w:val="000000"/>
          <w:sz w:val="24"/>
          <w:szCs w:val="24"/>
          <w:highlight w:val="lightGray"/>
        </w:rPr>
        <w:t xml:space="preserve">Head </w:t>
      </w:r>
      <w:proofErr w:type="spellStart"/>
      <w:r w:rsidR="000241D9" w:rsidRPr="000241D9">
        <w:rPr>
          <w:rFonts w:cs="Arial"/>
          <w:color w:val="000000"/>
          <w:sz w:val="24"/>
          <w:szCs w:val="24"/>
          <w:highlight w:val="lightGray"/>
        </w:rPr>
        <w:t>Boy</w:t>
      </w:r>
      <w:proofErr w:type="spellEnd"/>
      <w:r w:rsidR="000241D9" w:rsidRPr="000241D9">
        <w:rPr>
          <w:rFonts w:cs="Arial"/>
          <w:color w:val="000000"/>
          <w:sz w:val="24"/>
          <w:szCs w:val="24"/>
          <w:highlight w:val="lightGray"/>
        </w:rPr>
        <w:t xml:space="preserve"> y Head </w:t>
      </w:r>
      <w:proofErr w:type="spellStart"/>
      <w:r w:rsidR="000241D9" w:rsidRPr="000241D9">
        <w:rPr>
          <w:rFonts w:cs="Arial"/>
          <w:color w:val="000000"/>
          <w:sz w:val="24"/>
          <w:szCs w:val="24"/>
          <w:highlight w:val="lightGray"/>
        </w:rPr>
        <w:t>Girl</w:t>
      </w:r>
      <w:proofErr w:type="spellEnd"/>
      <w:r w:rsidR="000241D9">
        <w:rPr>
          <w:rFonts w:cs="Arial"/>
          <w:color w:val="000000"/>
          <w:sz w:val="24"/>
          <w:szCs w:val="24"/>
        </w:rPr>
        <w:t xml:space="preserve"> </w:t>
      </w:r>
      <w:r w:rsidR="00926F95" w:rsidRPr="007306D8">
        <w:rPr>
          <w:rFonts w:cs="Arial"/>
          <w:color w:val="000000"/>
          <w:sz w:val="24"/>
          <w:szCs w:val="24"/>
        </w:rPr>
        <w:t>en Bachillerato</w:t>
      </w:r>
      <w:r w:rsidR="003A5AA3" w:rsidRPr="007306D8">
        <w:rPr>
          <w:rFonts w:cs="Arial"/>
          <w:color w:val="000000"/>
          <w:sz w:val="24"/>
          <w:szCs w:val="24"/>
        </w:rPr>
        <w:t xml:space="preserve"> y el docente</w:t>
      </w:r>
      <w:r w:rsidR="00782497" w:rsidRPr="007306D8">
        <w:rPr>
          <w:rFonts w:cs="Arial"/>
          <w:color w:val="000000"/>
          <w:sz w:val="24"/>
          <w:szCs w:val="24"/>
        </w:rPr>
        <w:t xml:space="preserve"> en Primaria</w:t>
      </w:r>
      <w:r w:rsidR="003A5AA3" w:rsidRPr="007306D8">
        <w:rPr>
          <w:rFonts w:cs="Arial"/>
          <w:color w:val="000000"/>
          <w:sz w:val="24"/>
          <w:szCs w:val="24"/>
        </w:rPr>
        <w:t>.</w:t>
      </w:r>
      <w:r w:rsidR="00AB6B43" w:rsidRPr="007306D8">
        <w:rPr>
          <w:rFonts w:cs="Arial"/>
          <w:color w:val="000000"/>
          <w:sz w:val="24"/>
          <w:szCs w:val="24"/>
        </w:rPr>
        <w:t xml:space="preserve"> </w:t>
      </w:r>
      <w:r w:rsidR="003A5AA3" w:rsidRPr="007306D8">
        <w:rPr>
          <w:rFonts w:cs="Arial"/>
          <w:color w:val="000000"/>
          <w:sz w:val="24"/>
          <w:szCs w:val="24"/>
        </w:rPr>
        <w:t>Estas actas deben ser archivadas en el Archivo del Consejo Estudiantil</w:t>
      </w:r>
      <w:r w:rsidR="00D81267" w:rsidRPr="007306D8">
        <w:rPr>
          <w:rFonts w:cs="Arial"/>
          <w:color w:val="000000"/>
          <w:sz w:val="24"/>
          <w:szCs w:val="24"/>
        </w:rPr>
        <w:t xml:space="preserve"> </w:t>
      </w:r>
      <w:r w:rsidR="003A5AA3" w:rsidRPr="007306D8">
        <w:rPr>
          <w:rFonts w:cs="Arial"/>
          <w:color w:val="000000"/>
          <w:sz w:val="24"/>
          <w:szCs w:val="24"/>
        </w:rPr>
        <w:t xml:space="preserve">de la </w:t>
      </w:r>
      <w:r w:rsidR="000A0224" w:rsidRPr="007306D8">
        <w:rPr>
          <w:rFonts w:cs="Arial"/>
          <w:color w:val="000000"/>
          <w:sz w:val="24"/>
          <w:szCs w:val="24"/>
        </w:rPr>
        <w:t>secc</w:t>
      </w:r>
      <w:r w:rsidR="00D81267" w:rsidRPr="007306D8">
        <w:rPr>
          <w:rFonts w:cs="Arial"/>
          <w:color w:val="000000"/>
          <w:sz w:val="24"/>
          <w:szCs w:val="24"/>
        </w:rPr>
        <w:t>i</w:t>
      </w:r>
      <w:r w:rsidR="000A0224" w:rsidRPr="007306D8">
        <w:rPr>
          <w:rFonts w:cs="Arial"/>
          <w:color w:val="000000"/>
          <w:sz w:val="24"/>
          <w:szCs w:val="24"/>
        </w:rPr>
        <w:t xml:space="preserve">ón </w:t>
      </w:r>
      <w:r w:rsidR="00D81267" w:rsidRPr="007306D8">
        <w:rPr>
          <w:rFonts w:cs="Arial"/>
          <w:color w:val="000000"/>
          <w:sz w:val="24"/>
          <w:szCs w:val="24"/>
        </w:rPr>
        <w:t>respectiva</w:t>
      </w:r>
      <w:r w:rsidR="000A0224" w:rsidRPr="007306D8">
        <w:rPr>
          <w:rFonts w:cs="Arial"/>
          <w:color w:val="000000"/>
          <w:sz w:val="24"/>
          <w:szCs w:val="24"/>
        </w:rPr>
        <w:t>.</w:t>
      </w:r>
    </w:p>
    <w:p w14:paraId="05E779EF" w14:textId="77777777" w:rsidR="00AB6B43" w:rsidRDefault="00AB6B43" w:rsidP="00AB6B43">
      <w:pPr>
        <w:pStyle w:val="ListBullet2"/>
        <w:jc w:val="both"/>
        <w:rPr>
          <w:rFonts w:ascii="Arial" w:hAnsi="Arial" w:cs="Arial"/>
          <w:lang w:val="es-ES"/>
        </w:rPr>
      </w:pPr>
    </w:p>
    <w:p w14:paraId="1C3D7B2D" w14:textId="77777777" w:rsidR="00153BD4" w:rsidRPr="003B78FF" w:rsidRDefault="00AB6B43" w:rsidP="00AB6B43">
      <w:pPr>
        <w:pStyle w:val="ListBullet2"/>
        <w:jc w:val="both"/>
        <w:rPr>
          <w:rFonts w:ascii="Arial" w:hAnsi="Arial" w:cs="Arial"/>
          <w:lang w:val="es-ES"/>
        </w:rPr>
      </w:pPr>
      <w:r>
        <w:rPr>
          <w:rFonts w:ascii="Arial" w:hAnsi="Arial" w:cs="Arial"/>
          <w:lang w:val="es-ES"/>
        </w:rPr>
        <w:t>-</w:t>
      </w:r>
      <w:r w:rsidR="003A5AA3" w:rsidRPr="003B78FF">
        <w:rPr>
          <w:rFonts w:ascii="Arial" w:hAnsi="Arial" w:cs="Arial"/>
          <w:lang w:val="es-ES"/>
        </w:rPr>
        <w:t>Todas las ideas recibidas en el Consejo Estudiantil son analizadas así:</w:t>
      </w:r>
    </w:p>
    <w:p w14:paraId="7DAB2D68" w14:textId="77777777" w:rsidR="00153BD4" w:rsidRPr="003B78FF" w:rsidRDefault="003A5AA3" w:rsidP="00201786">
      <w:pPr>
        <w:pStyle w:val="ListBullet3"/>
        <w:numPr>
          <w:ilvl w:val="1"/>
          <w:numId w:val="9"/>
        </w:numPr>
        <w:ind w:left="360"/>
        <w:jc w:val="both"/>
        <w:rPr>
          <w:rFonts w:ascii="Arial" w:hAnsi="Arial" w:cs="Arial"/>
          <w:lang w:val="es-ES"/>
        </w:rPr>
      </w:pPr>
      <w:r w:rsidRPr="003B78FF">
        <w:rPr>
          <w:rFonts w:ascii="Arial" w:hAnsi="Arial" w:cs="Arial"/>
          <w:lang w:val="es-ES"/>
        </w:rPr>
        <w:t xml:space="preserve">Del Consejo hacia los Estudiantes, por medio del </w:t>
      </w:r>
      <w:r w:rsidR="00FA7DC0">
        <w:rPr>
          <w:rFonts w:ascii="Arial" w:hAnsi="Arial" w:cs="Arial"/>
          <w:lang w:val="es-ES"/>
        </w:rPr>
        <w:t>r</w:t>
      </w:r>
      <w:r w:rsidRPr="003B78FF">
        <w:rPr>
          <w:rFonts w:ascii="Arial" w:hAnsi="Arial" w:cs="Arial"/>
          <w:lang w:val="es-ES"/>
        </w:rPr>
        <w:t>epresentante de los estudiantes.</w:t>
      </w:r>
    </w:p>
    <w:p w14:paraId="2AF9FA99" w14:textId="701AD1DD" w:rsidR="00153BD4" w:rsidRPr="003B78FF" w:rsidRDefault="003A5AA3" w:rsidP="00201786">
      <w:pPr>
        <w:pStyle w:val="ListBullet3"/>
        <w:numPr>
          <w:ilvl w:val="1"/>
          <w:numId w:val="9"/>
        </w:numPr>
        <w:ind w:left="360"/>
        <w:jc w:val="both"/>
        <w:rPr>
          <w:rFonts w:ascii="Arial" w:hAnsi="Arial" w:cs="Arial"/>
          <w:lang w:val="es-ES"/>
        </w:rPr>
      </w:pPr>
      <w:r w:rsidRPr="003B78FF">
        <w:rPr>
          <w:rFonts w:ascii="Arial" w:hAnsi="Arial" w:cs="Arial"/>
          <w:lang w:val="es-ES"/>
        </w:rPr>
        <w:t xml:space="preserve">Del Consejo hacia el Rector y los Jefes de </w:t>
      </w:r>
      <w:r w:rsidR="00782497">
        <w:rPr>
          <w:rFonts w:ascii="Arial" w:hAnsi="Arial" w:cs="Arial"/>
          <w:lang w:val="es-ES"/>
        </w:rPr>
        <w:t>Sección, por medio del Presidente</w:t>
      </w:r>
      <w:r w:rsidR="000241D9">
        <w:rPr>
          <w:rFonts w:ascii="Arial" w:hAnsi="Arial" w:cs="Arial"/>
          <w:lang w:val="es-ES"/>
        </w:rPr>
        <w:t xml:space="preserve"> en Primaria y  </w:t>
      </w:r>
      <w:r w:rsidR="000241D9" w:rsidRPr="000241D9">
        <w:rPr>
          <w:rFonts w:ascii="Arial" w:hAnsi="Arial" w:cs="Arial"/>
          <w:highlight w:val="lightGray"/>
          <w:lang w:val="es-ES"/>
        </w:rPr>
        <w:t xml:space="preserve">Head </w:t>
      </w:r>
      <w:proofErr w:type="spellStart"/>
      <w:r w:rsidR="000241D9" w:rsidRPr="000241D9">
        <w:rPr>
          <w:rFonts w:ascii="Arial" w:hAnsi="Arial" w:cs="Arial"/>
          <w:highlight w:val="lightGray"/>
          <w:lang w:val="es-ES"/>
        </w:rPr>
        <w:t>Boy</w:t>
      </w:r>
      <w:proofErr w:type="spellEnd"/>
      <w:r w:rsidR="000241D9" w:rsidRPr="000241D9">
        <w:rPr>
          <w:rFonts w:ascii="Arial" w:hAnsi="Arial" w:cs="Arial"/>
          <w:highlight w:val="lightGray"/>
          <w:lang w:val="es-ES"/>
        </w:rPr>
        <w:t xml:space="preserve"> y Head </w:t>
      </w:r>
      <w:proofErr w:type="spellStart"/>
      <w:r w:rsidR="000241D9" w:rsidRPr="000241D9">
        <w:rPr>
          <w:rFonts w:ascii="Arial" w:hAnsi="Arial" w:cs="Arial"/>
          <w:highlight w:val="lightGray"/>
          <w:lang w:val="es-ES"/>
        </w:rPr>
        <w:t>Girl</w:t>
      </w:r>
      <w:proofErr w:type="spellEnd"/>
      <w:r w:rsidR="000241D9">
        <w:rPr>
          <w:rFonts w:ascii="Arial" w:hAnsi="Arial" w:cs="Arial"/>
          <w:lang w:val="es-ES"/>
        </w:rPr>
        <w:t xml:space="preserve"> en Bachillerato.</w:t>
      </w:r>
    </w:p>
    <w:p w14:paraId="530F9752" w14:textId="77777777" w:rsidR="003A5AA3" w:rsidRDefault="003A5AA3" w:rsidP="00AB6B43">
      <w:pPr>
        <w:pStyle w:val="ListBullet2"/>
        <w:jc w:val="both"/>
        <w:rPr>
          <w:rFonts w:ascii="Arial" w:hAnsi="Arial" w:cs="Arial"/>
          <w:vanish/>
          <w:lang w:val="es-ES"/>
        </w:rPr>
      </w:pPr>
    </w:p>
    <w:p w14:paraId="182D1988" w14:textId="77777777" w:rsidR="00153BD4" w:rsidRPr="003B78FF" w:rsidRDefault="00AB6B43" w:rsidP="00AB6B43">
      <w:pPr>
        <w:pStyle w:val="ListBullet2"/>
        <w:jc w:val="both"/>
        <w:rPr>
          <w:rFonts w:ascii="Arial" w:hAnsi="Arial" w:cs="Arial"/>
          <w:highlight w:val="yellow"/>
          <w:lang w:val="es-ES"/>
        </w:rPr>
      </w:pPr>
      <w:r>
        <w:rPr>
          <w:rFonts w:ascii="Arial" w:hAnsi="Arial" w:cs="Arial"/>
          <w:vanish/>
          <w:lang w:val="es-ES"/>
        </w:rPr>
        <w:t xml:space="preserve">- </w:t>
      </w:r>
      <w:r w:rsidR="003A5AA3" w:rsidRPr="003B78FF">
        <w:rPr>
          <w:rFonts w:ascii="Arial" w:hAnsi="Arial" w:cs="Arial"/>
          <w:lang w:val="es-ES"/>
        </w:rPr>
        <w:t>Se puede perder la investidura por no cumplir con alguna de las funciones relacionadas</w:t>
      </w:r>
      <w:r w:rsidR="004C0773">
        <w:rPr>
          <w:rFonts w:ascii="Arial" w:hAnsi="Arial" w:cs="Arial"/>
          <w:lang w:val="es-ES"/>
        </w:rPr>
        <w:t>.</w:t>
      </w:r>
    </w:p>
    <w:p w14:paraId="153929BC" w14:textId="77777777" w:rsidR="00AB6B43" w:rsidRDefault="00AB6B43" w:rsidP="00BA35AC">
      <w:pPr>
        <w:pStyle w:val="BodyTextFirstIndent2"/>
        <w:jc w:val="both"/>
        <w:rPr>
          <w:rFonts w:ascii="Arial" w:hAnsi="Arial" w:cs="Arial"/>
          <w:lang w:val="es-ES" w:eastAsia="es-ES"/>
        </w:rPr>
      </w:pPr>
    </w:p>
    <w:p w14:paraId="4D02D508" w14:textId="77777777" w:rsidR="00211DBA" w:rsidRPr="00793EAF" w:rsidRDefault="00793EAF" w:rsidP="00211DBA">
      <w:pPr>
        <w:pStyle w:val="BodyTextFirstIndent2"/>
        <w:ind w:left="0" w:firstLine="0"/>
        <w:jc w:val="both"/>
        <w:rPr>
          <w:rFonts w:ascii="Arial" w:hAnsi="Arial" w:cs="Arial"/>
          <w:b/>
          <w:lang w:val="es-ES"/>
        </w:rPr>
      </w:pPr>
      <w:r w:rsidRPr="00E31E02">
        <w:rPr>
          <w:rFonts w:ascii="Arial" w:hAnsi="Arial" w:cs="Arial"/>
          <w:b/>
          <w:lang w:val="es-ES"/>
        </w:rPr>
        <w:t>6.2</w:t>
      </w:r>
      <w:r w:rsidR="00211DBA" w:rsidRPr="00E31E02">
        <w:rPr>
          <w:rFonts w:ascii="Arial" w:hAnsi="Arial" w:cs="Arial"/>
          <w:b/>
          <w:lang w:val="es-ES"/>
        </w:rPr>
        <w:t xml:space="preserve"> </w:t>
      </w:r>
      <w:r w:rsidR="00E627DD" w:rsidRPr="00E31E02">
        <w:rPr>
          <w:rFonts w:ascii="Arial" w:hAnsi="Arial" w:cs="Arial"/>
          <w:b/>
          <w:i/>
          <w:lang w:val="es-ES"/>
        </w:rPr>
        <w:t>PREFECTS</w:t>
      </w:r>
    </w:p>
    <w:p w14:paraId="00B3758B" w14:textId="77777777" w:rsidR="00211DBA" w:rsidRDefault="00211DBA" w:rsidP="00211DBA">
      <w:pPr>
        <w:pStyle w:val="BodyTextFirstIndent2"/>
        <w:ind w:firstLine="0"/>
        <w:jc w:val="both"/>
        <w:rPr>
          <w:rFonts w:ascii="Arial" w:hAnsi="Arial" w:cs="Arial"/>
          <w:lang w:val="es-ES"/>
        </w:rPr>
      </w:pPr>
      <w:r>
        <w:rPr>
          <w:rFonts w:ascii="Arial" w:hAnsi="Arial" w:cs="Arial"/>
          <w:lang w:val="es-ES"/>
        </w:rPr>
        <w:t xml:space="preserve">El cargo de </w:t>
      </w:r>
      <w:proofErr w:type="spellStart"/>
      <w:r w:rsidRPr="00211DBA">
        <w:rPr>
          <w:rFonts w:ascii="Arial" w:hAnsi="Arial" w:cs="Arial"/>
          <w:i/>
          <w:lang w:val="es-ES"/>
        </w:rPr>
        <w:t>Prefect</w:t>
      </w:r>
      <w:proofErr w:type="spellEnd"/>
      <w:r w:rsidRPr="00211DBA">
        <w:rPr>
          <w:rFonts w:ascii="Arial" w:hAnsi="Arial" w:cs="Arial"/>
          <w:lang w:val="es-ES"/>
        </w:rPr>
        <w:t xml:space="preserve"> es una de las más altas dignidades a las que puede aspirar un estudiante del Colegio. Es una posición de liderazgo que tiene sus orígenes en la tradición educativa británica. Es un reconocimiento a la excelencia académica, al liderazgo y a la promoción de los valores del CCB. Prepara a los alumnos para enfrentar las responsabilidades del liderazgo y al mismo tiempo los ponen en situación de </w:t>
      </w:r>
      <w:r>
        <w:rPr>
          <w:rFonts w:ascii="Arial" w:hAnsi="Arial" w:cs="Arial"/>
          <w:lang w:val="es-ES"/>
        </w:rPr>
        <w:t xml:space="preserve">liderar </w:t>
      </w:r>
      <w:r w:rsidRPr="00211DBA">
        <w:rPr>
          <w:rFonts w:ascii="Arial" w:hAnsi="Arial" w:cs="Arial"/>
          <w:lang w:val="es-ES"/>
        </w:rPr>
        <w:t xml:space="preserve">o dejarse </w:t>
      </w:r>
      <w:r>
        <w:rPr>
          <w:rFonts w:ascii="Arial" w:hAnsi="Arial" w:cs="Arial"/>
          <w:lang w:val="es-ES"/>
        </w:rPr>
        <w:t xml:space="preserve">liderar por </w:t>
      </w:r>
      <w:r w:rsidRPr="00211DBA">
        <w:rPr>
          <w:rFonts w:ascii="Arial" w:hAnsi="Arial" w:cs="Arial"/>
          <w:lang w:val="es-ES"/>
        </w:rPr>
        <w:t>sus pares.</w:t>
      </w:r>
      <w:r w:rsidR="005710CC">
        <w:rPr>
          <w:rFonts w:ascii="Arial" w:hAnsi="Arial" w:cs="Arial"/>
          <w:lang w:val="es-ES"/>
        </w:rPr>
        <w:t xml:space="preserve"> </w:t>
      </w:r>
    </w:p>
    <w:p w14:paraId="41C9201E" w14:textId="77777777" w:rsidR="00500393" w:rsidRDefault="00211DBA" w:rsidP="00537385">
      <w:pPr>
        <w:rPr>
          <w:rFonts w:ascii="Arial" w:hAnsi="Arial" w:cs="Arial"/>
          <w:lang w:val="es-ES"/>
        </w:rPr>
      </w:pPr>
      <w:r>
        <w:rPr>
          <w:rFonts w:ascii="Arial" w:hAnsi="Arial" w:cs="Arial"/>
          <w:lang w:val="es-ES"/>
        </w:rPr>
        <w:t xml:space="preserve">Los </w:t>
      </w:r>
      <w:proofErr w:type="spellStart"/>
      <w:r w:rsidRPr="00793EAF">
        <w:rPr>
          <w:rFonts w:ascii="Arial" w:hAnsi="Arial" w:cs="Arial"/>
          <w:i/>
          <w:lang w:val="es-ES"/>
        </w:rPr>
        <w:t>Senior</w:t>
      </w:r>
      <w:proofErr w:type="spellEnd"/>
      <w:r w:rsidRPr="00793EAF">
        <w:rPr>
          <w:rFonts w:ascii="Arial" w:hAnsi="Arial" w:cs="Arial"/>
          <w:i/>
          <w:lang w:val="es-ES"/>
        </w:rPr>
        <w:t xml:space="preserve"> </w:t>
      </w:r>
      <w:proofErr w:type="spellStart"/>
      <w:r w:rsidRPr="00793EAF">
        <w:rPr>
          <w:rFonts w:ascii="Arial" w:hAnsi="Arial" w:cs="Arial"/>
          <w:i/>
          <w:lang w:val="es-ES"/>
        </w:rPr>
        <w:t>Prefects</w:t>
      </w:r>
      <w:proofErr w:type="spellEnd"/>
      <w:r w:rsidRPr="00211DBA">
        <w:rPr>
          <w:rFonts w:ascii="Arial" w:hAnsi="Arial" w:cs="Arial"/>
          <w:lang w:val="es-ES"/>
        </w:rPr>
        <w:t xml:space="preserve"> son </w:t>
      </w:r>
      <w:r w:rsidR="000241D9" w:rsidRPr="000241D9">
        <w:rPr>
          <w:rFonts w:ascii="Arial" w:hAnsi="Arial" w:cs="Arial"/>
          <w:highlight w:val="lightGray"/>
          <w:lang w:val="es-ES"/>
        </w:rPr>
        <w:t>seis</w:t>
      </w:r>
      <w:r w:rsidRPr="00211DBA">
        <w:rPr>
          <w:rFonts w:ascii="Arial" w:hAnsi="Arial" w:cs="Arial"/>
          <w:lang w:val="es-ES"/>
        </w:rPr>
        <w:t xml:space="preserve"> alumnos (</w:t>
      </w:r>
      <w:r w:rsidR="000241D9" w:rsidRPr="00AD0C7D">
        <w:rPr>
          <w:rFonts w:ascii="Arial" w:hAnsi="Arial" w:cs="Arial"/>
          <w:highlight w:val="lightGray"/>
          <w:lang w:val="es-ES"/>
        </w:rPr>
        <w:t>tres</w:t>
      </w:r>
      <w:r w:rsidRPr="00211DBA">
        <w:rPr>
          <w:rFonts w:ascii="Arial" w:hAnsi="Arial" w:cs="Arial"/>
          <w:lang w:val="es-ES"/>
        </w:rPr>
        <w:t xml:space="preserve"> mujeres y </w:t>
      </w:r>
      <w:r w:rsidR="000241D9" w:rsidRPr="00AD0C7D">
        <w:rPr>
          <w:rFonts w:ascii="Arial" w:hAnsi="Arial" w:cs="Arial"/>
          <w:highlight w:val="lightGray"/>
          <w:lang w:val="es-ES"/>
        </w:rPr>
        <w:t>tres</w:t>
      </w:r>
      <w:r w:rsidRPr="00211DBA">
        <w:rPr>
          <w:rFonts w:ascii="Arial" w:hAnsi="Arial" w:cs="Arial"/>
          <w:lang w:val="es-ES"/>
        </w:rPr>
        <w:t xml:space="preserve"> hombres) que se encuentren cursando el grado </w:t>
      </w:r>
      <w:r w:rsidR="00793EAF">
        <w:rPr>
          <w:rFonts w:ascii="Arial" w:hAnsi="Arial" w:cs="Arial"/>
          <w:lang w:val="es-ES"/>
        </w:rPr>
        <w:t>duo</w:t>
      </w:r>
      <w:r w:rsidR="00793EAF" w:rsidRPr="00211DBA">
        <w:rPr>
          <w:rFonts w:ascii="Arial" w:hAnsi="Arial" w:cs="Arial"/>
          <w:lang w:val="es-ES"/>
        </w:rPr>
        <w:t>décimo</w:t>
      </w:r>
      <w:r w:rsidR="00B44F6E">
        <w:rPr>
          <w:rFonts w:ascii="Arial" w:hAnsi="Arial" w:cs="Arial"/>
          <w:lang w:val="es-ES"/>
        </w:rPr>
        <w:t>.</w:t>
      </w:r>
      <w:r w:rsidR="00E627DD" w:rsidRPr="00E627DD">
        <w:rPr>
          <w:rFonts w:ascii="Arial" w:hAnsi="Arial" w:cs="Arial"/>
          <w:lang w:val="es-ES"/>
        </w:rPr>
        <w:t xml:space="preserve"> </w:t>
      </w:r>
    </w:p>
    <w:p w14:paraId="7FBA7C10" w14:textId="159CF2EB" w:rsidR="00537385" w:rsidRPr="002146B7" w:rsidRDefault="00500393" w:rsidP="00537385">
      <w:pPr>
        <w:rPr>
          <w:rFonts w:ascii="Arial" w:hAnsi="Arial" w:cs="Arial"/>
          <w:highlight w:val="magenta"/>
          <w:lang w:val="es-CO"/>
        </w:rPr>
      </w:pPr>
      <w:r>
        <w:rPr>
          <w:rFonts w:ascii="Arial" w:hAnsi="Arial" w:cs="Arial"/>
          <w:lang w:val="es-ES"/>
        </w:rPr>
        <w:t>En el mes de Junio, l</w:t>
      </w:r>
      <w:r w:rsidR="00537385" w:rsidRPr="00537385">
        <w:rPr>
          <w:rFonts w:ascii="Arial" w:hAnsi="Arial" w:cs="Arial"/>
          <w:highlight w:val="lightGray"/>
          <w:lang w:val="es-ES"/>
        </w:rPr>
        <w:t>os aspirantes presentarán sus propuestas y  los estudiantes de grado 11 votan y los eligen</w:t>
      </w:r>
      <w:r w:rsidR="00537385">
        <w:rPr>
          <w:rFonts w:ascii="Arial" w:hAnsi="Arial" w:cs="Arial"/>
          <w:highlight w:val="lightGray"/>
          <w:lang w:val="es-ES"/>
        </w:rPr>
        <w:t xml:space="preserve"> a los 6 </w:t>
      </w:r>
      <w:proofErr w:type="spellStart"/>
      <w:r w:rsidR="00537385">
        <w:rPr>
          <w:rFonts w:ascii="Arial" w:hAnsi="Arial" w:cs="Arial"/>
          <w:highlight w:val="lightGray"/>
          <w:lang w:val="es-ES"/>
        </w:rPr>
        <w:t>prefects</w:t>
      </w:r>
      <w:proofErr w:type="spellEnd"/>
      <w:r>
        <w:rPr>
          <w:rFonts w:ascii="Arial" w:hAnsi="Arial" w:cs="Arial"/>
          <w:highlight w:val="lightGray"/>
          <w:lang w:val="es-ES"/>
        </w:rPr>
        <w:t xml:space="preserve"> para el siguiente año lectivo</w:t>
      </w:r>
      <w:r w:rsidR="00537385" w:rsidRPr="00537385">
        <w:rPr>
          <w:rFonts w:ascii="Arial" w:hAnsi="Arial" w:cs="Arial"/>
          <w:highlight w:val="lightGray"/>
          <w:lang w:val="es-ES"/>
        </w:rPr>
        <w:t>.</w:t>
      </w:r>
      <w:r w:rsidR="00537385" w:rsidRPr="00537385">
        <w:rPr>
          <w:rFonts w:ascii="Arial" w:hAnsi="Arial" w:cs="Arial"/>
          <w:highlight w:val="magenta"/>
          <w:lang w:val="es-CO"/>
        </w:rPr>
        <w:t xml:space="preserve"> </w:t>
      </w:r>
      <w:r w:rsidR="00537385">
        <w:rPr>
          <w:rFonts w:ascii="Arial" w:hAnsi="Arial" w:cs="Arial"/>
          <w:highlight w:val="magenta"/>
          <w:lang w:val="es-CO"/>
        </w:rPr>
        <w:t>L</w:t>
      </w:r>
      <w:r w:rsidR="00537385" w:rsidRPr="002146B7">
        <w:rPr>
          <w:rFonts w:ascii="Arial" w:hAnsi="Arial" w:cs="Arial"/>
          <w:highlight w:val="magenta"/>
          <w:lang w:val="es-CO"/>
        </w:rPr>
        <w:t xml:space="preserve">os profesores </w:t>
      </w:r>
      <w:r w:rsidR="00537385">
        <w:rPr>
          <w:rFonts w:ascii="Arial" w:hAnsi="Arial" w:cs="Arial"/>
          <w:highlight w:val="magenta"/>
          <w:lang w:val="es-CO"/>
        </w:rPr>
        <w:t xml:space="preserve">entrevistan los 6 </w:t>
      </w:r>
      <w:proofErr w:type="spellStart"/>
      <w:r>
        <w:rPr>
          <w:rFonts w:ascii="Arial" w:hAnsi="Arial" w:cs="Arial"/>
          <w:highlight w:val="magenta"/>
          <w:lang w:val="es-CO"/>
        </w:rPr>
        <w:t>prefects</w:t>
      </w:r>
      <w:proofErr w:type="spellEnd"/>
      <w:r>
        <w:rPr>
          <w:rFonts w:ascii="Arial" w:hAnsi="Arial" w:cs="Arial"/>
          <w:highlight w:val="magenta"/>
          <w:lang w:val="es-CO"/>
        </w:rPr>
        <w:t xml:space="preserve"> elegidos y formularán su recomendación. El Rector escogerá al Presidente de los </w:t>
      </w:r>
      <w:proofErr w:type="spellStart"/>
      <w:r>
        <w:rPr>
          <w:rFonts w:ascii="Arial" w:hAnsi="Arial" w:cs="Arial"/>
          <w:highlight w:val="magenta"/>
          <w:lang w:val="es-CO"/>
        </w:rPr>
        <w:t>Prefects</w:t>
      </w:r>
      <w:proofErr w:type="spellEnd"/>
      <w:r>
        <w:rPr>
          <w:rFonts w:ascii="Arial" w:hAnsi="Arial" w:cs="Arial"/>
          <w:highlight w:val="magenta"/>
          <w:lang w:val="es-CO"/>
        </w:rPr>
        <w:t xml:space="preserve"> teniendo en cuenta las recomendaciones de los profesores.</w:t>
      </w:r>
    </w:p>
    <w:p w14:paraId="1B0EE742" w14:textId="3036B73D" w:rsidR="00537385" w:rsidRPr="00537385" w:rsidRDefault="00537385" w:rsidP="00537385">
      <w:pPr>
        <w:pStyle w:val="BodyTextFirstIndent2"/>
        <w:ind w:firstLine="0"/>
        <w:jc w:val="both"/>
        <w:rPr>
          <w:rFonts w:ascii="Arial" w:hAnsi="Arial" w:cs="Arial"/>
          <w:lang w:val="es-CO"/>
        </w:rPr>
      </w:pPr>
    </w:p>
    <w:p w14:paraId="166DCAF7" w14:textId="77777777" w:rsidR="00B44F6E" w:rsidRPr="00B44F6E" w:rsidRDefault="00B44F6E" w:rsidP="00211DBA">
      <w:pPr>
        <w:pStyle w:val="BodyTextFirstIndent2"/>
        <w:ind w:firstLine="0"/>
        <w:jc w:val="both"/>
        <w:rPr>
          <w:rFonts w:ascii="Arial" w:hAnsi="Arial" w:cs="Arial"/>
          <w:b/>
          <w:lang w:val="es-ES"/>
        </w:rPr>
      </w:pPr>
      <w:r w:rsidRPr="00B44F6E">
        <w:rPr>
          <w:rFonts w:ascii="Arial" w:hAnsi="Arial" w:cs="Arial"/>
          <w:b/>
          <w:lang w:val="es-ES"/>
        </w:rPr>
        <w:t>Funciones:</w:t>
      </w:r>
    </w:p>
    <w:p w14:paraId="0D101E28" w14:textId="77777777" w:rsidR="00B44F6E" w:rsidRDefault="00B44F6E" w:rsidP="00201786">
      <w:pPr>
        <w:pStyle w:val="BodyTextFirstIndent2"/>
        <w:numPr>
          <w:ilvl w:val="0"/>
          <w:numId w:val="27"/>
        </w:numPr>
        <w:jc w:val="both"/>
        <w:rPr>
          <w:rFonts w:ascii="Arial" w:hAnsi="Arial" w:cs="Arial"/>
          <w:lang w:val="es-ES"/>
        </w:rPr>
      </w:pPr>
      <w:r>
        <w:rPr>
          <w:rFonts w:ascii="Arial" w:hAnsi="Arial" w:cs="Arial"/>
          <w:lang w:val="es-ES"/>
        </w:rPr>
        <w:t>Organizar</w:t>
      </w:r>
      <w:r w:rsidR="00211DBA" w:rsidRPr="00211DBA">
        <w:rPr>
          <w:rFonts w:ascii="Arial" w:hAnsi="Arial" w:cs="Arial"/>
          <w:lang w:val="es-ES"/>
        </w:rPr>
        <w:t xml:space="preserve"> y </w:t>
      </w:r>
      <w:r>
        <w:rPr>
          <w:rFonts w:ascii="Arial" w:hAnsi="Arial" w:cs="Arial"/>
          <w:lang w:val="es-ES"/>
        </w:rPr>
        <w:t>coordinar a</w:t>
      </w:r>
      <w:r w:rsidR="00211DBA" w:rsidRPr="00211DBA">
        <w:rPr>
          <w:rFonts w:ascii="Arial" w:hAnsi="Arial" w:cs="Arial"/>
          <w:lang w:val="es-ES"/>
        </w:rPr>
        <w:t xml:space="preserve"> los </w:t>
      </w:r>
      <w:r w:rsidR="00793EAF" w:rsidRPr="00211DBA">
        <w:rPr>
          <w:rFonts w:ascii="Arial" w:hAnsi="Arial" w:cs="Arial"/>
          <w:lang w:val="es-ES"/>
        </w:rPr>
        <w:t>demás</w:t>
      </w:r>
      <w:r w:rsidR="00211DBA" w:rsidRPr="00211DBA">
        <w:rPr>
          <w:rFonts w:ascii="Arial" w:hAnsi="Arial" w:cs="Arial"/>
          <w:lang w:val="es-ES"/>
        </w:rPr>
        <w:t xml:space="preserve"> alumnos quienes proponen acciones para llevar a cabo con el fin </w:t>
      </w:r>
      <w:r>
        <w:rPr>
          <w:rFonts w:ascii="Arial" w:hAnsi="Arial" w:cs="Arial"/>
          <w:lang w:val="es-ES"/>
        </w:rPr>
        <w:t>de celebrar el último año en el C</w:t>
      </w:r>
      <w:r w:rsidR="00211DBA" w:rsidRPr="00211DBA">
        <w:rPr>
          <w:rFonts w:ascii="Arial" w:hAnsi="Arial" w:cs="Arial"/>
          <w:lang w:val="es-ES"/>
        </w:rPr>
        <w:t xml:space="preserve">olegio para ellos y sus compañeros de clase. </w:t>
      </w:r>
    </w:p>
    <w:p w14:paraId="3E618F64" w14:textId="77777777" w:rsidR="00B44F6E" w:rsidRDefault="00B44F6E" w:rsidP="00201786">
      <w:pPr>
        <w:pStyle w:val="BodyTextFirstIndent2"/>
        <w:numPr>
          <w:ilvl w:val="0"/>
          <w:numId w:val="27"/>
        </w:numPr>
        <w:jc w:val="both"/>
        <w:rPr>
          <w:rFonts w:ascii="Arial" w:hAnsi="Arial" w:cs="Arial"/>
          <w:lang w:val="es-ES"/>
        </w:rPr>
      </w:pPr>
      <w:r>
        <w:rPr>
          <w:rFonts w:ascii="Arial" w:hAnsi="Arial" w:cs="Arial"/>
          <w:lang w:val="es-ES"/>
        </w:rPr>
        <w:t xml:space="preserve">Apoyar la elaboración de la Sección de </w:t>
      </w:r>
      <w:proofErr w:type="spellStart"/>
      <w:r>
        <w:rPr>
          <w:rFonts w:ascii="Arial" w:hAnsi="Arial" w:cs="Arial"/>
          <w:lang w:val="es-ES"/>
        </w:rPr>
        <w:t>Seniors</w:t>
      </w:r>
      <w:proofErr w:type="spellEnd"/>
      <w:r>
        <w:rPr>
          <w:rFonts w:ascii="Arial" w:hAnsi="Arial" w:cs="Arial"/>
          <w:lang w:val="es-ES"/>
        </w:rPr>
        <w:t xml:space="preserve"> en el Anuario Escolar</w:t>
      </w:r>
      <w:r w:rsidR="000760AE">
        <w:rPr>
          <w:rFonts w:ascii="Arial" w:hAnsi="Arial" w:cs="Arial"/>
          <w:lang w:val="es-ES"/>
        </w:rPr>
        <w:t>, y la recolección de publicidad del anuario.</w:t>
      </w:r>
    </w:p>
    <w:p w14:paraId="3FC6C545" w14:textId="261F7977" w:rsidR="00B44F6E" w:rsidRDefault="00B44F6E" w:rsidP="00201786">
      <w:pPr>
        <w:pStyle w:val="BodyTextFirstIndent2"/>
        <w:numPr>
          <w:ilvl w:val="0"/>
          <w:numId w:val="27"/>
        </w:numPr>
        <w:jc w:val="both"/>
        <w:rPr>
          <w:rFonts w:ascii="Arial" w:hAnsi="Arial" w:cs="Arial"/>
          <w:lang w:val="es-ES"/>
        </w:rPr>
      </w:pPr>
      <w:r>
        <w:rPr>
          <w:rFonts w:ascii="Arial" w:hAnsi="Arial" w:cs="Arial"/>
          <w:lang w:val="es-ES"/>
        </w:rPr>
        <w:t>C</w:t>
      </w:r>
      <w:r w:rsidRPr="00B44F6E">
        <w:rPr>
          <w:rFonts w:ascii="Arial" w:hAnsi="Arial" w:cs="Arial"/>
          <w:lang w:val="es-ES"/>
        </w:rPr>
        <w:t xml:space="preserve">oordinar actividades con estudiantes de grado 12º de otros Colegios, tales como el intercambio con el </w:t>
      </w:r>
      <w:proofErr w:type="spellStart"/>
      <w:r w:rsidRPr="00B44F6E">
        <w:rPr>
          <w:rFonts w:ascii="Arial" w:hAnsi="Arial" w:cs="Arial"/>
          <w:lang w:val="es-ES"/>
        </w:rPr>
        <w:t>AngloColombiano</w:t>
      </w:r>
      <w:proofErr w:type="spellEnd"/>
      <w:r w:rsidRPr="00B44F6E">
        <w:rPr>
          <w:rFonts w:ascii="Arial" w:hAnsi="Arial" w:cs="Arial"/>
          <w:lang w:val="es-ES"/>
        </w:rPr>
        <w:t xml:space="preserve"> en Bogotá.</w:t>
      </w:r>
    </w:p>
    <w:p w14:paraId="478ACF05" w14:textId="77777777" w:rsidR="003267A8" w:rsidRPr="00B44F6E" w:rsidRDefault="003267A8" w:rsidP="00201786">
      <w:pPr>
        <w:pStyle w:val="BodyTextFirstIndent2"/>
        <w:numPr>
          <w:ilvl w:val="0"/>
          <w:numId w:val="27"/>
        </w:numPr>
        <w:jc w:val="both"/>
        <w:rPr>
          <w:rFonts w:ascii="Arial" w:hAnsi="Arial" w:cs="Arial"/>
          <w:lang w:val="es-ES"/>
        </w:rPr>
      </w:pPr>
      <w:r>
        <w:rPr>
          <w:rFonts w:ascii="Arial" w:hAnsi="Arial" w:cs="Arial"/>
          <w:lang w:val="es-ES"/>
        </w:rPr>
        <w:t>Coordinar las actividades del “</w:t>
      </w:r>
      <w:proofErr w:type="spellStart"/>
      <w:r>
        <w:rPr>
          <w:rFonts w:ascii="Arial" w:hAnsi="Arial" w:cs="Arial"/>
          <w:lang w:val="es-ES"/>
        </w:rPr>
        <w:t>Poppy</w:t>
      </w:r>
      <w:proofErr w:type="spellEnd"/>
      <w:r>
        <w:rPr>
          <w:rFonts w:ascii="Arial" w:hAnsi="Arial" w:cs="Arial"/>
          <w:lang w:val="es-ES"/>
        </w:rPr>
        <w:t xml:space="preserve"> Day”,</w:t>
      </w:r>
      <w:r w:rsidR="008A7028">
        <w:rPr>
          <w:rFonts w:ascii="Arial" w:hAnsi="Arial" w:cs="Arial"/>
          <w:lang w:val="es-ES"/>
        </w:rPr>
        <w:t xml:space="preserve"> como conmemoración a los soldados que murieron en la primera guerra mundial.</w:t>
      </w:r>
    </w:p>
    <w:p w14:paraId="3334BC52" w14:textId="77777777" w:rsidR="00211DBA" w:rsidRPr="000760AE" w:rsidRDefault="00211DBA" w:rsidP="00211DBA">
      <w:pPr>
        <w:pStyle w:val="BodyTextFirstIndent2"/>
        <w:ind w:firstLine="0"/>
        <w:jc w:val="both"/>
        <w:rPr>
          <w:rFonts w:ascii="Arial" w:hAnsi="Arial" w:cs="Arial"/>
          <w:lang w:val="es-CO"/>
        </w:rPr>
      </w:pPr>
    </w:p>
    <w:p w14:paraId="092976E6" w14:textId="0CCC8F5A" w:rsidR="00793EAF" w:rsidRPr="007306D8" w:rsidRDefault="00793EAF" w:rsidP="00793EAF">
      <w:pPr>
        <w:pStyle w:val="BodyText"/>
        <w:ind w:left="284"/>
        <w:rPr>
          <w:rFonts w:cs="Arial"/>
          <w:color w:val="000000"/>
          <w:sz w:val="24"/>
          <w:szCs w:val="24"/>
        </w:rPr>
      </w:pPr>
      <w:r>
        <w:rPr>
          <w:rFonts w:cs="Arial"/>
          <w:color w:val="000000"/>
          <w:sz w:val="24"/>
          <w:szCs w:val="24"/>
        </w:rPr>
        <w:t xml:space="preserve">Los </w:t>
      </w:r>
      <w:proofErr w:type="spellStart"/>
      <w:r w:rsidRPr="000760AE">
        <w:rPr>
          <w:rFonts w:cs="Arial"/>
          <w:i/>
          <w:color w:val="000000"/>
          <w:sz w:val="24"/>
          <w:szCs w:val="24"/>
        </w:rPr>
        <w:t>Prefects</w:t>
      </w:r>
      <w:proofErr w:type="spellEnd"/>
      <w:r w:rsidRPr="00540DBF">
        <w:rPr>
          <w:rFonts w:cs="Arial"/>
          <w:color w:val="000000"/>
          <w:sz w:val="24"/>
          <w:szCs w:val="24"/>
        </w:rPr>
        <w:t xml:space="preserve"> se </w:t>
      </w:r>
      <w:r w:rsidR="000760AE" w:rsidRPr="00540DBF">
        <w:rPr>
          <w:rFonts w:cs="Arial"/>
          <w:color w:val="000000"/>
          <w:sz w:val="24"/>
          <w:szCs w:val="24"/>
        </w:rPr>
        <w:t>reunirán</w:t>
      </w:r>
      <w:r w:rsidRPr="00540DBF">
        <w:rPr>
          <w:rFonts w:cs="Arial"/>
          <w:color w:val="000000"/>
          <w:sz w:val="24"/>
          <w:szCs w:val="24"/>
        </w:rPr>
        <w:t xml:space="preserve"> al menos una vez al mes</w:t>
      </w:r>
      <w:r>
        <w:rPr>
          <w:rFonts w:cs="Arial"/>
          <w:color w:val="000000"/>
          <w:sz w:val="24"/>
          <w:szCs w:val="24"/>
        </w:rPr>
        <w:t xml:space="preserve">. </w:t>
      </w:r>
      <w:r w:rsidRPr="007306D8">
        <w:rPr>
          <w:rFonts w:cs="Arial"/>
          <w:color w:val="000000"/>
          <w:sz w:val="24"/>
          <w:szCs w:val="24"/>
        </w:rPr>
        <w:t xml:space="preserve">Las reuniones son organizadas por el </w:t>
      </w:r>
      <w:r w:rsidR="00500393" w:rsidRPr="00500393">
        <w:rPr>
          <w:rFonts w:cs="Arial"/>
          <w:color w:val="000000"/>
          <w:sz w:val="24"/>
          <w:szCs w:val="24"/>
          <w:highlight w:val="lightGray"/>
        </w:rPr>
        <w:t xml:space="preserve">Presidente de los </w:t>
      </w:r>
      <w:proofErr w:type="spellStart"/>
      <w:r w:rsidR="00500393" w:rsidRPr="00500393">
        <w:rPr>
          <w:rFonts w:cs="Arial"/>
          <w:color w:val="000000"/>
          <w:sz w:val="24"/>
          <w:szCs w:val="24"/>
          <w:highlight w:val="lightGray"/>
        </w:rPr>
        <w:t>Prefects</w:t>
      </w:r>
      <w:proofErr w:type="spellEnd"/>
      <w:r w:rsidRPr="007306D8">
        <w:rPr>
          <w:rFonts w:cs="Arial"/>
          <w:color w:val="000000"/>
          <w:sz w:val="24"/>
          <w:szCs w:val="24"/>
        </w:rPr>
        <w:t>, en horario que no interfiera con la labor escolar.</w:t>
      </w:r>
      <w:r>
        <w:rPr>
          <w:rFonts w:cs="Arial"/>
          <w:color w:val="000000"/>
          <w:sz w:val="24"/>
          <w:szCs w:val="24"/>
        </w:rPr>
        <w:t xml:space="preserve"> </w:t>
      </w:r>
      <w:r w:rsidRPr="007306D8">
        <w:rPr>
          <w:rFonts w:cs="Arial"/>
          <w:color w:val="000000"/>
          <w:sz w:val="24"/>
          <w:szCs w:val="24"/>
        </w:rPr>
        <w:t xml:space="preserve">De cada reunión debe levantarse un acta. Esta acta debe ir firmada por el </w:t>
      </w:r>
      <w:r w:rsidR="00500393" w:rsidRPr="00500393">
        <w:rPr>
          <w:rFonts w:cs="Arial"/>
          <w:color w:val="000000"/>
          <w:sz w:val="24"/>
          <w:szCs w:val="24"/>
          <w:highlight w:val="lightGray"/>
        </w:rPr>
        <w:t xml:space="preserve">Presidente de los </w:t>
      </w:r>
      <w:proofErr w:type="spellStart"/>
      <w:r w:rsidR="00500393" w:rsidRPr="00500393">
        <w:rPr>
          <w:rFonts w:cs="Arial"/>
          <w:color w:val="000000"/>
          <w:sz w:val="24"/>
          <w:szCs w:val="24"/>
          <w:highlight w:val="lightGray"/>
        </w:rPr>
        <w:t>Prefects</w:t>
      </w:r>
      <w:proofErr w:type="spellEnd"/>
      <w:r w:rsidRPr="007306D8">
        <w:rPr>
          <w:rFonts w:cs="Arial"/>
          <w:color w:val="000000"/>
          <w:sz w:val="24"/>
          <w:szCs w:val="24"/>
        </w:rPr>
        <w:t>. Estas actas deben ser archivadas en el Archivo de</w:t>
      </w:r>
      <w:r>
        <w:rPr>
          <w:rFonts w:cs="Arial"/>
          <w:color w:val="000000"/>
          <w:sz w:val="24"/>
          <w:szCs w:val="24"/>
        </w:rPr>
        <w:t xml:space="preserve"> los </w:t>
      </w:r>
      <w:proofErr w:type="spellStart"/>
      <w:r w:rsidRPr="000760AE">
        <w:rPr>
          <w:rFonts w:cs="Arial"/>
          <w:i/>
          <w:color w:val="000000"/>
          <w:sz w:val="24"/>
          <w:szCs w:val="24"/>
        </w:rPr>
        <w:t>Prefects</w:t>
      </w:r>
      <w:proofErr w:type="spellEnd"/>
      <w:r>
        <w:rPr>
          <w:rFonts w:cs="Arial"/>
          <w:color w:val="000000"/>
          <w:sz w:val="24"/>
          <w:szCs w:val="24"/>
        </w:rPr>
        <w:t xml:space="preserve"> de Bachillerato. </w:t>
      </w:r>
    </w:p>
    <w:p w14:paraId="16C3189E" w14:textId="77777777" w:rsidR="00793EAF" w:rsidRPr="00793EAF" w:rsidRDefault="00793EAF" w:rsidP="00211DBA">
      <w:pPr>
        <w:pStyle w:val="BodyTextFirstIndent2"/>
        <w:ind w:firstLine="0"/>
        <w:jc w:val="both"/>
        <w:rPr>
          <w:rFonts w:ascii="Arial" w:hAnsi="Arial" w:cs="Arial"/>
          <w:lang w:val="es-ES"/>
        </w:rPr>
      </w:pPr>
    </w:p>
    <w:p w14:paraId="0C7C1B75" w14:textId="77777777" w:rsidR="00500393" w:rsidRDefault="00500393" w:rsidP="0065670F">
      <w:pPr>
        <w:pStyle w:val="BodyTextIndent3"/>
        <w:rPr>
          <w:rFonts w:cs="Arial"/>
          <w:sz w:val="24"/>
          <w:szCs w:val="24"/>
        </w:rPr>
      </w:pPr>
      <w:r w:rsidRPr="00500393">
        <w:rPr>
          <w:rFonts w:cs="Arial"/>
          <w:b/>
          <w:color w:val="000000"/>
          <w:sz w:val="24"/>
          <w:szCs w:val="24"/>
          <w:highlight w:val="lightGray"/>
        </w:rPr>
        <w:t xml:space="preserve">Presidente de los </w:t>
      </w:r>
      <w:proofErr w:type="spellStart"/>
      <w:r w:rsidRPr="00500393">
        <w:rPr>
          <w:rFonts w:cs="Arial"/>
          <w:b/>
          <w:color w:val="000000"/>
          <w:sz w:val="24"/>
          <w:szCs w:val="24"/>
          <w:highlight w:val="lightGray"/>
        </w:rPr>
        <w:t>Prefects</w:t>
      </w:r>
      <w:proofErr w:type="spellEnd"/>
      <w:r>
        <w:rPr>
          <w:rFonts w:cs="Arial"/>
          <w:sz w:val="24"/>
          <w:szCs w:val="24"/>
        </w:rPr>
        <w:t xml:space="preserve">: </w:t>
      </w:r>
    </w:p>
    <w:p w14:paraId="30CF956A" w14:textId="2E242633" w:rsidR="00793EAF" w:rsidRDefault="00500393" w:rsidP="0065670F">
      <w:pPr>
        <w:pStyle w:val="BodyTextIndent3"/>
        <w:rPr>
          <w:rFonts w:cs="Arial"/>
          <w:sz w:val="24"/>
          <w:szCs w:val="24"/>
        </w:rPr>
      </w:pPr>
      <w:r>
        <w:rPr>
          <w:rFonts w:cs="Arial"/>
          <w:sz w:val="24"/>
          <w:szCs w:val="24"/>
        </w:rPr>
        <w:t>Un</w:t>
      </w:r>
      <w:r w:rsidR="00793EAF" w:rsidRPr="00211DBA">
        <w:rPr>
          <w:rFonts w:cs="Arial"/>
          <w:sz w:val="24"/>
          <w:szCs w:val="24"/>
        </w:rPr>
        <w:t xml:space="preserve"> </w:t>
      </w:r>
      <w:proofErr w:type="spellStart"/>
      <w:r>
        <w:rPr>
          <w:rFonts w:cs="Arial"/>
          <w:i/>
          <w:sz w:val="24"/>
          <w:szCs w:val="24"/>
        </w:rPr>
        <w:t>Prefect</w:t>
      </w:r>
      <w:proofErr w:type="spellEnd"/>
      <w:r>
        <w:rPr>
          <w:rFonts w:cs="Arial"/>
          <w:i/>
          <w:sz w:val="24"/>
          <w:szCs w:val="24"/>
        </w:rPr>
        <w:t xml:space="preserve"> </w:t>
      </w:r>
      <w:r>
        <w:rPr>
          <w:rFonts w:cs="Arial"/>
          <w:sz w:val="24"/>
          <w:szCs w:val="24"/>
        </w:rPr>
        <w:t>elegido</w:t>
      </w:r>
      <w:r w:rsidR="00793EAF" w:rsidRPr="00211DBA">
        <w:rPr>
          <w:rFonts w:cs="Arial"/>
          <w:sz w:val="24"/>
          <w:szCs w:val="24"/>
        </w:rPr>
        <w:t xml:space="preserve"> por el Rector</w:t>
      </w:r>
      <w:r w:rsidR="00793EAF">
        <w:rPr>
          <w:rFonts w:cs="Arial"/>
          <w:sz w:val="24"/>
          <w:szCs w:val="24"/>
        </w:rPr>
        <w:t>, para coord</w:t>
      </w:r>
      <w:r w:rsidR="0032418D">
        <w:rPr>
          <w:rFonts w:cs="Arial"/>
          <w:sz w:val="24"/>
          <w:szCs w:val="24"/>
        </w:rPr>
        <w:t xml:space="preserve">inar a todos los demás </w:t>
      </w:r>
      <w:proofErr w:type="spellStart"/>
      <w:r w:rsidR="0032418D" w:rsidRPr="0032418D">
        <w:rPr>
          <w:rFonts w:cs="Arial"/>
          <w:i/>
          <w:sz w:val="24"/>
          <w:szCs w:val="24"/>
        </w:rPr>
        <w:t>Prefects</w:t>
      </w:r>
      <w:proofErr w:type="spellEnd"/>
      <w:r w:rsidR="00793EAF">
        <w:rPr>
          <w:rFonts w:cs="Arial"/>
          <w:sz w:val="24"/>
          <w:szCs w:val="24"/>
        </w:rPr>
        <w:t>.</w:t>
      </w:r>
    </w:p>
    <w:p w14:paraId="26A3D2EF" w14:textId="77777777" w:rsidR="00793EAF" w:rsidRDefault="00793EAF" w:rsidP="0065670F">
      <w:pPr>
        <w:pStyle w:val="BodyTextIndent3"/>
        <w:rPr>
          <w:rFonts w:cs="Arial"/>
          <w:sz w:val="24"/>
          <w:szCs w:val="24"/>
        </w:rPr>
      </w:pPr>
    </w:p>
    <w:p w14:paraId="75DFE2FA" w14:textId="1A18BCDE" w:rsidR="00E84675" w:rsidRPr="00793EAF" w:rsidRDefault="00E84675" w:rsidP="0065670F">
      <w:pPr>
        <w:pStyle w:val="BodyTextIndent3"/>
        <w:ind w:left="0" w:firstLine="0"/>
        <w:rPr>
          <w:rFonts w:cs="Arial"/>
          <w:b/>
          <w:sz w:val="24"/>
          <w:szCs w:val="24"/>
        </w:rPr>
      </w:pPr>
      <w:r w:rsidRPr="00793EAF">
        <w:rPr>
          <w:rFonts w:cs="Arial"/>
          <w:b/>
          <w:sz w:val="24"/>
          <w:szCs w:val="24"/>
        </w:rPr>
        <w:t xml:space="preserve">Funciones del </w:t>
      </w:r>
      <w:r w:rsidR="00500393" w:rsidRPr="00500393">
        <w:rPr>
          <w:rFonts w:cs="Arial"/>
          <w:b/>
          <w:color w:val="000000"/>
          <w:sz w:val="24"/>
          <w:szCs w:val="24"/>
          <w:highlight w:val="lightGray"/>
        </w:rPr>
        <w:t xml:space="preserve">Presidente de los </w:t>
      </w:r>
      <w:proofErr w:type="spellStart"/>
      <w:r w:rsidR="00500393" w:rsidRPr="00500393">
        <w:rPr>
          <w:rFonts w:cs="Arial"/>
          <w:b/>
          <w:color w:val="000000"/>
          <w:sz w:val="24"/>
          <w:szCs w:val="24"/>
          <w:highlight w:val="lightGray"/>
        </w:rPr>
        <w:t>Prefects</w:t>
      </w:r>
      <w:proofErr w:type="spellEnd"/>
      <w:r w:rsidRPr="00793EAF">
        <w:rPr>
          <w:rFonts w:cs="Arial"/>
          <w:b/>
          <w:i/>
          <w:sz w:val="24"/>
          <w:szCs w:val="24"/>
        </w:rPr>
        <w:t>:</w:t>
      </w:r>
    </w:p>
    <w:p w14:paraId="29138DF4" w14:textId="77777777" w:rsidR="00793EAF" w:rsidRDefault="00E84675" w:rsidP="00201786">
      <w:pPr>
        <w:pStyle w:val="BodyTextIndent3"/>
        <w:numPr>
          <w:ilvl w:val="0"/>
          <w:numId w:val="16"/>
        </w:numPr>
        <w:tabs>
          <w:tab w:val="clear" w:pos="720"/>
          <w:tab w:val="num" w:pos="0"/>
          <w:tab w:val="left" w:pos="360"/>
        </w:tabs>
        <w:ind w:left="0" w:firstLine="0"/>
        <w:rPr>
          <w:rFonts w:cs="Arial"/>
          <w:sz w:val="24"/>
          <w:szCs w:val="24"/>
        </w:rPr>
      </w:pPr>
      <w:r w:rsidRPr="00793EAF">
        <w:rPr>
          <w:rFonts w:cs="Arial"/>
          <w:sz w:val="24"/>
          <w:szCs w:val="24"/>
        </w:rPr>
        <w:t xml:space="preserve">Asistir a las reuniones del Consejo </w:t>
      </w:r>
      <w:r w:rsidR="00793EAF">
        <w:rPr>
          <w:rFonts w:cs="Arial"/>
          <w:sz w:val="24"/>
          <w:szCs w:val="24"/>
        </w:rPr>
        <w:t>Estudiantil con voz pero sin voto.</w:t>
      </w:r>
    </w:p>
    <w:p w14:paraId="6E398A4D" w14:textId="77777777" w:rsidR="00793EAF" w:rsidRDefault="00793EAF" w:rsidP="00201786">
      <w:pPr>
        <w:pStyle w:val="BodyTextIndent3"/>
        <w:numPr>
          <w:ilvl w:val="0"/>
          <w:numId w:val="16"/>
        </w:numPr>
        <w:tabs>
          <w:tab w:val="clear" w:pos="720"/>
          <w:tab w:val="num" w:pos="0"/>
          <w:tab w:val="left" w:pos="360"/>
        </w:tabs>
        <w:ind w:left="0" w:firstLine="0"/>
        <w:rPr>
          <w:rFonts w:cs="Arial"/>
          <w:sz w:val="24"/>
          <w:szCs w:val="24"/>
        </w:rPr>
      </w:pPr>
      <w:r>
        <w:rPr>
          <w:rFonts w:cs="Arial"/>
          <w:sz w:val="24"/>
          <w:szCs w:val="24"/>
        </w:rPr>
        <w:t xml:space="preserve">Pronunciar </w:t>
      </w:r>
      <w:r w:rsidRPr="00793EAF">
        <w:rPr>
          <w:rFonts w:cs="Arial"/>
          <w:sz w:val="24"/>
          <w:szCs w:val="24"/>
        </w:rPr>
        <w:t>el discurso de graduación en la Ceremonia correspondiente</w:t>
      </w:r>
      <w:r>
        <w:rPr>
          <w:rFonts w:cs="Arial"/>
          <w:sz w:val="24"/>
          <w:szCs w:val="24"/>
        </w:rPr>
        <w:t xml:space="preserve"> </w:t>
      </w:r>
      <w:r w:rsidRPr="00211DBA">
        <w:rPr>
          <w:rFonts w:cs="Arial"/>
          <w:sz w:val="24"/>
          <w:szCs w:val="24"/>
        </w:rPr>
        <w:t>(uno en inglés, y el otro en español)</w:t>
      </w:r>
      <w:r w:rsidR="00A9447B" w:rsidRPr="00793EAF">
        <w:rPr>
          <w:rFonts w:cs="Arial"/>
          <w:sz w:val="24"/>
          <w:szCs w:val="24"/>
        </w:rPr>
        <w:t>.</w:t>
      </w:r>
    </w:p>
    <w:p w14:paraId="307BA2CF" w14:textId="77777777" w:rsidR="00C112B7" w:rsidRPr="00793EAF" w:rsidRDefault="00793EAF" w:rsidP="00201786">
      <w:pPr>
        <w:pStyle w:val="BodyTextIndent3"/>
        <w:numPr>
          <w:ilvl w:val="0"/>
          <w:numId w:val="24"/>
        </w:numPr>
        <w:ind w:left="426" w:hanging="426"/>
        <w:rPr>
          <w:rFonts w:cs="Arial"/>
          <w:sz w:val="24"/>
          <w:szCs w:val="24"/>
        </w:rPr>
      </w:pPr>
      <w:r>
        <w:rPr>
          <w:rFonts w:cs="Arial"/>
          <w:sz w:val="24"/>
          <w:szCs w:val="24"/>
        </w:rPr>
        <w:t>R</w:t>
      </w:r>
      <w:r w:rsidRPr="00211DBA">
        <w:rPr>
          <w:rFonts w:cs="Arial"/>
          <w:sz w:val="24"/>
          <w:szCs w:val="24"/>
        </w:rPr>
        <w:t>ealizar las demás funciones similares a las anteriores que les asigne el Rector</w:t>
      </w:r>
    </w:p>
    <w:p w14:paraId="1221BC57" w14:textId="77777777" w:rsidR="00613493" w:rsidRPr="003B78FF" w:rsidRDefault="00613493" w:rsidP="0065670F">
      <w:pPr>
        <w:tabs>
          <w:tab w:val="left" w:pos="-1985"/>
          <w:tab w:val="left" w:pos="-426"/>
        </w:tabs>
        <w:jc w:val="both"/>
        <w:rPr>
          <w:rFonts w:ascii="Arial" w:hAnsi="Arial" w:cs="Arial"/>
          <w:lang w:val="es-ES"/>
        </w:rPr>
      </w:pPr>
    </w:p>
    <w:p w14:paraId="3343009E" w14:textId="77777777" w:rsidR="001F5952" w:rsidRDefault="001F5952" w:rsidP="00BA35AC">
      <w:pPr>
        <w:tabs>
          <w:tab w:val="left" w:pos="-6096"/>
        </w:tabs>
        <w:ind w:left="20" w:hanging="20"/>
        <w:jc w:val="both"/>
        <w:rPr>
          <w:rFonts w:ascii="Arial" w:hAnsi="Arial" w:cs="Arial"/>
          <w:b/>
          <w:bCs/>
          <w:lang w:val="es-CO"/>
        </w:rPr>
      </w:pPr>
      <w:r w:rsidRPr="001F5952">
        <w:rPr>
          <w:rFonts w:ascii="Arial" w:hAnsi="Arial" w:cs="Arial"/>
          <w:b/>
          <w:bCs/>
          <w:lang w:val="es-CO"/>
        </w:rPr>
        <w:t>6.3 PERSONEROS</w:t>
      </w:r>
    </w:p>
    <w:p w14:paraId="2C7B6AEB" w14:textId="77777777" w:rsidR="001F5952" w:rsidRPr="00B44F6E" w:rsidRDefault="001F5952" w:rsidP="001F5952">
      <w:pPr>
        <w:pStyle w:val="BodyTextIndent3"/>
        <w:rPr>
          <w:rFonts w:cs="Arial"/>
          <w:sz w:val="24"/>
          <w:szCs w:val="24"/>
        </w:rPr>
      </w:pPr>
      <w:commentRangeStart w:id="9"/>
      <w:r w:rsidRPr="00B44F6E">
        <w:rPr>
          <w:rFonts w:cs="Arial"/>
          <w:sz w:val="24"/>
          <w:szCs w:val="24"/>
        </w:rPr>
        <w:t>Los</w:t>
      </w:r>
      <w:commentRangeEnd w:id="9"/>
      <w:r w:rsidR="00655C91">
        <w:rPr>
          <w:rStyle w:val="CommentReference"/>
          <w:rFonts w:ascii="Times New Roman" w:hAnsi="Times New Roman"/>
          <w:lang w:val="en-US" w:eastAsia="en-US"/>
        </w:rPr>
        <w:commentReference w:id="9"/>
      </w:r>
      <w:r w:rsidRPr="00B44F6E">
        <w:rPr>
          <w:rFonts w:cs="Arial"/>
          <w:sz w:val="24"/>
          <w:szCs w:val="24"/>
        </w:rPr>
        <w:t xml:space="preserve"> estudiantes desde Grado 7° hasta 12° eligen por el sistema de mayoría simple y votación secreta:</w:t>
      </w:r>
    </w:p>
    <w:p w14:paraId="15C171B8" w14:textId="77777777" w:rsidR="00B44F6E" w:rsidRDefault="001F5952" w:rsidP="00201786">
      <w:pPr>
        <w:pStyle w:val="BodyTextIndent3"/>
        <w:numPr>
          <w:ilvl w:val="0"/>
          <w:numId w:val="10"/>
        </w:numPr>
        <w:rPr>
          <w:rFonts w:cs="Arial"/>
          <w:sz w:val="24"/>
          <w:szCs w:val="24"/>
        </w:rPr>
      </w:pPr>
      <w:r w:rsidRPr="00B44F6E">
        <w:rPr>
          <w:rFonts w:cs="Arial"/>
          <w:sz w:val="24"/>
          <w:szCs w:val="24"/>
        </w:rPr>
        <w:t>Un Personero Titular, quien debe estar en ese momento en Grado 12º, y</w:t>
      </w:r>
    </w:p>
    <w:p w14:paraId="39346A19" w14:textId="77777777" w:rsidR="00B44F6E" w:rsidRDefault="00B44F6E" w:rsidP="00201786">
      <w:pPr>
        <w:pStyle w:val="BodyTextIndent3"/>
        <w:numPr>
          <w:ilvl w:val="0"/>
          <w:numId w:val="10"/>
        </w:numPr>
        <w:rPr>
          <w:rFonts w:cs="Arial"/>
          <w:sz w:val="24"/>
          <w:szCs w:val="24"/>
        </w:rPr>
      </w:pPr>
      <w:r>
        <w:rPr>
          <w:rFonts w:cs="Arial"/>
          <w:sz w:val="24"/>
          <w:szCs w:val="24"/>
        </w:rPr>
        <w:t>U</w:t>
      </w:r>
      <w:r w:rsidR="001F5952" w:rsidRPr="00B44F6E">
        <w:rPr>
          <w:rFonts w:cs="Arial"/>
          <w:sz w:val="24"/>
          <w:szCs w:val="24"/>
        </w:rPr>
        <w:t>n Personero Suplente, quien debe estar en ese momento en grado 11</w:t>
      </w:r>
      <w:r w:rsidRPr="00B44F6E">
        <w:rPr>
          <w:rFonts w:cs="Arial"/>
          <w:sz w:val="24"/>
          <w:szCs w:val="24"/>
        </w:rPr>
        <w:t>º,</w:t>
      </w:r>
      <w:r w:rsidR="001F5952" w:rsidRPr="00B44F6E">
        <w:rPr>
          <w:rFonts w:cs="Arial"/>
          <w:sz w:val="24"/>
          <w:szCs w:val="24"/>
        </w:rPr>
        <w:t xml:space="preserve"> para trabajar conjuntamente y darle continuidad a los proyectos. </w:t>
      </w:r>
    </w:p>
    <w:p w14:paraId="1A509424" w14:textId="3607AE28" w:rsidR="00655C91" w:rsidRPr="00655C91" w:rsidRDefault="00655C91" w:rsidP="00201786">
      <w:pPr>
        <w:pStyle w:val="BodyTextIndent3"/>
        <w:numPr>
          <w:ilvl w:val="0"/>
          <w:numId w:val="10"/>
        </w:numPr>
        <w:rPr>
          <w:rFonts w:cs="Arial"/>
          <w:sz w:val="24"/>
          <w:szCs w:val="24"/>
          <w:highlight w:val="yellow"/>
        </w:rPr>
      </w:pPr>
      <w:r w:rsidRPr="00655C91">
        <w:rPr>
          <w:rFonts w:cs="Arial"/>
          <w:sz w:val="24"/>
          <w:szCs w:val="24"/>
          <w:highlight w:val="lightGray"/>
        </w:rPr>
        <w:t>Un Personero Junior por cada grado de 7º a 11º. Cada uno de los interesados envía carta de intención. El Personero Titular y Suplente entrevistan a los dos candidatos con mayor votación, y eligen al Personero Junior de cada grado. Este proceso se adelanta en los 60 días posteriores a la elección del Personero Titular y Suplente</w:t>
      </w:r>
      <w:r>
        <w:rPr>
          <w:rFonts w:cs="Arial"/>
          <w:sz w:val="24"/>
          <w:szCs w:val="24"/>
          <w:highlight w:val="yellow"/>
        </w:rPr>
        <w:t>.</w:t>
      </w:r>
    </w:p>
    <w:p w14:paraId="2AD71B26" w14:textId="77777777" w:rsidR="00B44F6E" w:rsidRDefault="00B44F6E" w:rsidP="00B44F6E">
      <w:pPr>
        <w:pStyle w:val="BodyTextIndent3"/>
        <w:rPr>
          <w:rFonts w:cs="Arial"/>
          <w:sz w:val="24"/>
          <w:szCs w:val="24"/>
        </w:rPr>
      </w:pPr>
    </w:p>
    <w:p w14:paraId="03D212D2" w14:textId="727EC469" w:rsidR="001F5952" w:rsidRDefault="001F5952" w:rsidP="00B44F6E">
      <w:pPr>
        <w:pStyle w:val="BodyTextIndent3"/>
        <w:rPr>
          <w:rFonts w:cs="Arial"/>
          <w:sz w:val="24"/>
          <w:szCs w:val="24"/>
        </w:rPr>
      </w:pPr>
      <w:r w:rsidRPr="00B44F6E">
        <w:rPr>
          <w:rFonts w:cs="Arial"/>
          <w:sz w:val="24"/>
          <w:szCs w:val="24"/>
        </w:rPr>
        <w:t xml:space="preserve">El </w:t>
      </w:r>
      <w:r w:rsidR="00655C91">
        <w:rPr>
          <w:rFonts w:cs="Arial"/>
          <w:sz w:val="24"/>
          <w:szCs w:val="24"/>
        </w:rPr>
        <w:t>Personero Titular</w:t>
      </w:r>
      <w:r w:rsidRPr="00B44F6E">
        <w:rPr>
          <w:rFonts w:cs="Arial"/>
          <w:sz w:val="24"/>
          <w:szCs w:val="24"/>
        </w:rPr>
        <w:t xml:space="preserve"> </w:t>
      </w:r>
      <w:r w:rsidR="00655C91">
        <w:rPr>
          <w:rFonts w:cs="Arial"/>
          <w:sz w:val="24"/>
          <w:szCs w:val="24"/>
        </w:rPr>
        <w:t xml:space="preserve">y Suplente </w:t>
      </w:r>
      <w:r w:rsidRPr="00B44F6E">
        <w:rPr>
          <w:rFonts w:cs="Arial"/>
          <w:sz w:val="24"/>
          <w:szCs w:val="24"/>
        </w:rPr>
        <w:t>será</w:t>
      </w:r>
      <w:r w:rsidR="00655C91">
        <w:rPr>
          <w:rFonts w:cs="Arial"/>
          <w:sz w:val="24"/>
          <w:szCs w:val="24"/>
        </w:rPr>
        <w:t>n</w:t>
      </w:r>
      <w:r w:rsidRPr="00B44F6E">
        <w:rPr>
          <w:rFonts w:cs="Arial"/>
          <w:sz w:val="24"/>
          <w:szCs w:val="24"/>
        </w:rPr>
        <w:t xml:space="preserve"> elegido</w:t>
      </w:r>
      <w:r w:rsidR="00655C91">
        <w:rPr>
          <w:rFonts w:cs="Arial"/>
          <w:sz w:val="24"/>
          <w:szCs w:val="24"/>
        </w:rPr>
        <w:t>s</w:t>
      </w:r>
      <w:r w:rsidRPr="00B44F6E">
        <w:rPr>
          <w:rFonts w:cs="Arial"/>
          <w:sz w:val="24"/>
          <w:szCs w:val="24"/>
        </w:rPr>
        <w:t xml:space="preserve"> dentro de los treinta días </w:t>
      </w:r>
      <w:r w:rsidR="00B44F6E" w:rsidRPr="00B44F6E">
        <w:rPr>
          <w:rFonts w:cs="Arial"/>
          <w:sz w:val="24"/>
          <w:szCs w:val="24"/>
        </w:rPr>
        <w:t>calendario siguiente</w:t>
      </w:r>
      <w:r w:rsidRPr="00B44F6E">
        <w:rPr>
          <w:rFonts w:cs="Arial"/>
          <w:sz w:val="24"/>
          <w:szCs w:val="24"/>
        </w:rPr>
        <w:t xml:space="preserve"> al de la iniciación de clases de un período lectivo anual.</w:t>
      </w:r>
      <w:r w:rsidR="00655C91">
        <w:rPr>
          <w:rFonts w:cs="Arial"/>
          <w:sz w:val="24"/>
          <w:szCs w:val="24"/>
        </w:rPr>
        <w:t xml:space="preserve"> </w:t>
      </w:r>
      <w:r w:rsidRPr="00B44F6E">
        <w:rPr>
          <w:rFonts w:cs="Arial"/>
          <w:sz w:val="24"/>
          <w:szCs w:val="24"/>
        </w:rPr>
        <w:t>Los candidatos para Personeros, deben ser avalados por el equipo docente de Bachillerato.</w:t>
      </w:r>
      <w:r>
        <w:rPr>
          <w:rFonts w:cs="Arial"/>
          <w:sz w:val="24"/>
          <w:szCs w:val="24"/>
        </w:rPr>
        <w:t xml:space="preserve"> </w:t>
      </w:r>
    </w:p>
    <w:p w14:paraId="2D28C37A" w14:textId="77777777" w:rsidR="001F5952" w:rsidRPr="001F5952" w:rsidRDefault="001F5952" w:rsidP="00BA35AC">
      <w:pPr>
        <w:tabs>
          <w:tab w:val="left" w:pos="-6096"/>
        </w:tabs>
        <w:ind w:left="20" w:hanging="20"/>
        <w:jc w:val="both"/>
        <w:rPr>
          <w:rFonts w:ascii="Arial" w:hAnsi="Arial" w:cs="Arial"/>
          <w:bCs/>
          <w:lang w:val="es-ES"/>
        </w:rPr>
      </w:pPr>
    </w:p>
    <w:p w14:paraId="0FDFFA36" w14:textId="77777777" w:rsidR="00F4252A" w:rsidRPr="00BE325A" w:rsidRDefault="00311A57" w:rsidP="00BA35AC">
      <w:pPr>
        <w:tabs>
          <w:tab w:val="left" w:pos="-6096"/>
        </w:tabs>
        <w:ind w:left="20" w:hanging="20"/>
        <w:jc w:val="both"/>
        <w:rPr>
          <w:rFonts w:ascii="Arial" w:hAnsi="Arial" w:cs="Arial"/>
          <w:lang w:val="es-CO"/>
        </w:rPr>
      </w:pPr>
      <w:r w:rsidRPr="00BE325A">
        <w:rPr>
          <w:rFonts w:ascii="Arial" w:hAnsi="Arial" w:cs="Arial"/>
          <w:b/>
          <w:lang w:val="es-CO"/>
        </w:rPr>
        <w:t>Funciones del</w:t>
      </w:r>
      <w:r w:rsidRPr="00BE325A">
        <w:rPr>
          <w:rFonts w:ascii="Arial" w:hAnsi="Arial" w:cs="Arial"/>
          <w:lang w:val="es-CO"/>
        </w:rPr>
        <w:t xml:space="preserve"> </w:t>
      </w:r>
      <w:r w:rsidR="00613493" w:rsidRPr="00BE325A">
        <w:rPr>
          <w:rFonts w:ascii="Arial" w:hAnsi="Arial" w:cs="Arial"/>
          <w:b/>
          <w:lang w:val="es-CO"/>
        </w:rPr>
        <w:t>P</w:t>
      </w:r>
      <w:r w:rsidR="00986AB3" w:rsidRPr="00BE325A">
        <w:rPr>
          <w:rFonts w:ascii="Arial" w:hAnsi="Arial" w:cs="Arial"/>
          <w:b/>
          <w:lang w:val="es-CO"/>
        </w:rPr>
        <w:t>ersonero</w:t>
      </w:r>
      <w:r w:rsidR="00970D6F" w:rsidRPr="00BE325A">
        <w:rPr>
          <w:lang w:val="es-CO"/>
        </w:rPr>
        <w:t xml:space="preserve"> </w:t>
      </w:r>
    </w:p>
    <w:p w14:paraId="1E8EA9C2" w14:textId="77777777" w:rsidR="0055620D" w:rsidRPr="003B78FF" w:rsidRDefault="0055620D" w:rsidP="0065670F">
      <w:pPr>
        <w:tabs>
          <w:tab w:val="left" w:pos="-6096"/>
        </w:tabs>
        <w:ind w:left="20" w:hanging="20"/>
        <w:jc w:val="both"/>
        <w:rPr>
          <w:rFonts w:ascii="Arial" w:hAnsi="Arial" w:cs="Arial"/>
          <w:lang w:val="es-ES"/>
        </w:rPr>
      </w:pPr>
      <w:r w:rsidRPr="003B78FF">
        <w:rPr>
          <w:rFonts w:ascii="Arial" w:hAnsi="Arial" w:cs="Arial"/>
          <w:lang w:val="es-ES"/>
        </w:rPr>
        <w:t xml:space="preserve">El Personero está encargado de promover el ejercicio de los deberes y derechos de los estudiantes consagrados </w:t>
      </w:r>
      <w:r w:rsidR="0028001E" w:rsidRPr="003B78FF">
        <w:rPr>
          <w:rFonts w:ascii="Arial" w:hAnsi="Arial" w:cs="Arial"/>
          <w:lang w:val="es-ES"/>
        </w:rPr>
        <w:t xml:space="preserve">en </w:t>
      </w:r>
      <w:r w:rsidRPr="003B78FF">
        <w:rPr>
          <w:rFonts w:ascii="Arial" w:hAnsi="Arial" w:cs="Arial"/>
          <w:lang w:val="es-ES"/>
        </w:rPr>
        <w:t>la constitución política, las leyes, los reglamentos y el manual de convivencia</w:t>
      </w:r>
      <w:r w:rsidR="001F51B3" w:rsidRPr="001F51B3">
        <w:rPr>
          <w:rFonts w:ascii="Arial" w:hAnsi="Arial" w:cs="Arial"/>
          <w:highlight w:val="yellow"/>
          <w:lang w:val="es-ES"/>
        </w:rPr>
        <w:t>.</w:t>
      </w:r>
    </w:p>
    <w:p w14:paraId="62133D88" w14:textId="77777777" w:rsidR="000C7EAE" w:rsidRPr="003B78FF" w:rsidRDefault="000C7EAE" w:rsidP="0065670F">
      <w:pPr>
        <w:pStyle w:val="BodyTextIndent3"/>
        <w:rPr>
          <w:rFonts w:cs="Arial"/>
          <w:sz w:val="24"/>
          <w:szCs w:val="24"/>
        </w:rPr>
      </w:pPr>
    </w:p>
    <w:p w14:paraId="172C843E" w14:textId="77777777" w:rsidR="00613493" w:rsidRPr="003B78FF" w:rsidRDefault="003A5AA3" w:rsidP="0065670F">
      <w:pPr>
        <w:pStyle w:val="BodyTextIndent3"/>
        <w:rPr>
          <w:rFonts w:cs="Arial"/>
          <w:b/>
          <w:sz w:val="24"/>
          <w:szCs w:val="24"/>
        </w:rPr>
      </w:pPr>
      <w:r w:rsidRPr="003B78FF">
        <w:rPr>
          <w:rFonts w:cs="Arial"/>
          <w:sz w:val="24"/>
          <w:szCs w:val="24"/>
        </w:rPr>
        <w:t xml:space="preserve">Las </w:t>
      </w:r>
      <w:r w:rsidR="00613493" w:rsidRPr="003B78FF">
        <w:rPr>
          <w:rFonts w:cs="Arial"/>
          <w:sz w:val="24"/>
          <w:szCs w:val="24"/>
        </w:rPr>
        <w:t>funciones</w:t>
      </w:r>
      <w:r w:rsidRPr="003B78FF">
        <w:rPr>
          <w:rFonts w:cs="Arial"/>
          <w:sz w:val="24"/>
          <w:szCs w:val="24"/>
        </w:rPr>
        <w:t xml:space="preserve"> de</w:t>
      </w:r>
      <w:r w:rsidR="006C0428" w:rsidRPr="003B78FF">
        <w:rPr>
          <w:rFonts w:cs="Arial"/>
          <w:sz w:val="24"/>
          <w:szCs w:val="24"/>
        </w:rPr>
        <w:t xml:space="preserve"> </w:t>
      </w:r>
      <w:r w:rsidRPr="003B78FF">
        <w:rPr>
          <w:rFonts w:cs="Arial"/>
          <w:sz w:val="24"/>
          <w:szCs w:val="24"/>
        </w:rPr>
        <w:t>l</w:t>
      </w:r>
      <w:r w:rsidR="006C0428" w:rsidRPr="003B78FF">
        <w:rPr>
          <w:rFonts w:cs="Arial"/>
          <w:sz w:val="24"/>
          <w:szCs w:val="24"/>
        </w:rPr>
        <w:t>os</w:t>
      </w:r>
      <w:r w:rsidRPr="003B78FF">
        <w:rPr>
          <w:rFonts w:cs="Arial"/>
          <w:sz w:val="24"/>
          <w:szCs w:val="24"/>
        </w:rPr>
        <w:t xml:space="preserve"> Personero</w:t>
      </w:r>
      <w:r w:rsidR="006C0428" w:rsidRPr="003B78FF">
        <w:rPr>
          <w:rFonts w:cs="Arial"/>
          <w:sz w:val="24"/>
          <w:szCs w:val="24"/>
        </w:rPr>
        <w:t>s</w:t>
      </w:r>
      <w:r w:rsidR="00613493" w:rsidRPr="003B78FF">
        <w:rPr>
          <w:rFonts w:cs="Arial"/>
          <w:sz w:val="24"/>
          <w:szCs w:val="24"/>
        </w:rPr>
        <w:t xml:space="preserve"> son:</w:t>
      </w:r>
    </w:p>
    <w:p w14:paraId="21D9FF57" w14:textId="77777777" w:rsidR="00015700" w:rsidRPr="00015700" w:rsidRDefault="00613493" w:rsidP="00201786">
      <w:pPr>
        <w:numPr>
          <w:ilvl w:val="0"/>
          <w:numId w:val="46"/>
        </w:numPr>
        <w:autoSpaceDE w:val="0"/>
        <w:autoSpaceDN w:val="0"/>
        <w:adjustRightInd w:val="0"/>
        <w:rPr>
          <w:rFonts w:ascii="Arial" w:hAnsi="Arial" w:cs="Arial"/>
          <w:lang w:val="es-ES"/>
        </w:rPr>
      </w:pPr>
      <w:r w:rsidRPr="00015700">
        <w:rPr>
          <w:rFonts w:ascii="Arial" w:hAnsi="Arial" w:cs="Arial"/>
          <w:lang w:val="es-ES"/>
        </w:rPr>
        <w:t xml:space="preserve">Promover y analizar ideas que beneficien el cumplimiento de los derechos y deberes del estudiante, para lo cual </w:t>
      </w:r>
      <w:r w:rsidR="0043434C" w:rsidRPr="00015700">
        <w:rPr>
          <w:rFonts w:ascii="Arial" w:hAnsi="Arial" w:cs="Arial"/>
          <w:lang w:val="es-ES"/>
        </w:rPr>
        <w:t xml:space="preserve">podrá utilizar los medios de comunicación interna del Colegio,  pedir la colaboración del Consejo Estudiantil, organizar foros u otras formas de deliberación.  </w:t>
      </w:r>
    </w:p>
    <w:p w14:paraId="432564A7" w14:textId="77777777" w:rsidR="00015700" w:rsidRDefault="0043434C" w:rsidP="00201786">
      <w:pPr>
        <w:numPr>
          <w:ilvl w:val="0"/>
          <w:numId w:val="46"/>
        </w:numPr>
        <w:autoSpaceDE w:val="0"/>
        <w:autoSpaceDN w:val="0"/>
        <w:adjustRightInd w:val="0"/>
        <w:rPr>
          <w:rFonts w:ascii="Arial" w:hAnsi="Arial" w:cs="Arial"/>
          <w:lang w:val="es-ES"/>
        </w:rPr>
      </w:pPr>
      <w:r w:rsidRPr="00015700">
        <w:rPr>
          <w:rFonts w:ascii="Arial" w:hAnsi="Arial" w:cs="Arial"/>
          <w:lang w:val="es-ES"/>
        </w:rPr>
        <w:t>Recibir y evaluar las quejas y reclamos que presenten los estudiantes sobre lesiones a sus derechos y las que formule cualquier persona de la comunidad sobre el incumplimiento de las obligaciones de los alumnos;</w:t>
      </w:r>
    </w:p>
    <w:p w14:paraId="0C932F6A" w14:textId="77777777" w:rsidR="00015700" w:rsidRDefault="00015700" w:rsidP="00201786">
      <w:pPr>
        <w:numPr>
          <w:ilvl w:val="0"/>
          <w:numId w:val="46"/>
        </w:numPr>
        <w:autoSpaceDE w:val="0"/>
        <w:autoSpaceDN w:val="0"/>
        <w:adjustRightInd w:val="0"/>
        <w:rPr>
          <w:rFonts w:ascii="Arial" w:hAnsi="Arial" w:cs="Arial"/>
          <w:lang w:val="es-ES"/>
        </w:rPr>
      </w:pPr>
      <w:r>
        <w:rPr>
          <w:rFonts w:ascii="Arial" w:hAnsi="Arial" w:cs="Arial"/>
          <w:lang w:val="es-ES" w:eastAsia="es-ES"/>
        </w:rPr>
        <w:t>Presentar ante el</w:t>
      </w:r>
      <w:r w:rsidRPr="00015700">
        <w:rPr>
          <w:rFonts w:ascii="Arial" w:hAnsi="Arial" w:cs="Arial"/>
          <w:lang w:val="es-ES" w:eastAsia="es-ES"/>
        </w:rPr>
        <w:t xml:space="preserve"> Jefe de Bachillerato y el </w:t>
      </w:r>
      <w:r w:rsidR="00613493" w:rsidRPr="00015700">
        <w:rPr>
          <w:rFonts w:ascii="Arial" w:hAnsi="Arial" w:cs="Arial"/>
          <w:lang w:val="es-ES" w:eastAsia="es-ES"/>
        </w:rPr>
        <w:t>Rec</w:t>
      </w:r>
      <w:r w:rsidR="00103AD1" w:rsidRPr="00015700">
        <w:rPr>
          <w:rFonts w:ascii="Arial" w:hAnsi="Arial" w:cs="Arial"/>
          <w:lang w:val="es-ES" w:eastAsia="es-ES"/>
        </w:rPr>
        <w:t xml:space="preserve">tor, </w:t>
      </w:r>
      <w:r w:rsidR="00613493" w:rsidRPr="00015700">
        <w:rPr>
          <w:rFonts w:ascii="Arial" w:hAnsi="Arial" w:cs="Arial"/>
          <w:lang w:val="es-ES" w:eastAsia="es-ES"/>
        </w:rPr>
        <w:t>las solicitudes que considere necesarias para proteger los derechos de los estudiantes y facilitar el cumplimiento de los deberes.</w:t>
      </w:r>
    </w:p>
    <w:p w14:paraId="5A607F67" w14:textId="0AA4D3F3" w:rsidR="00937820" w:rsidRPr="00937820" w:rsidRDefault="00613493" w:rsidP="00937820">
      <w:pPr>
        <w:numPr>
          <w:ilvl w:val="0"/>
          <w:numId w:val="46"/>
        </w:numPr>
        <w:autoSpaceDE w:val="0"/>
        <w:autoSpaceDN w:val="0"/>
        <w:adjustRightInd w:val="0"/>
        <w:rPr>
          <w:rFonts w:ascii="Arial" w:hAnsi="Arial" w:cs="Arial"/>
          <w:lang w:val="es-ES"/>
        </w:rPr>
      </w:pPr>
      <w:r w:rsidRPr="00015700">
        <w:rPr>
          <w:rFonts w:ascii="Arial" w:hAnsi="Arial" w:cs="Arial"/>
          <w:lang w:val="es-ES" w:eastAsia="es-ES"/>
        </w:rPr>
        <w:t>Ser mediador ante las instancias del</w:t>
      </w:r>
      <w:r w:rsidR="00103AD1" w:rsidRPr="00015700">
        <w:rPr>
          <w:rFonts w:ascii="Arial" w:hAnsi="Arial" w:cs="Arial"/>
          <w:lang w:val="es-ES" w:eastAsia="es-ES"/>
        </w:rPr>
        <w:t xml:space="preserve"> conducto regular, a quien el</w:t>
      </w:r>
      <w:r w:rsidRPr="00015700">
        <w:rPr>
          <w:rFonts w:ascii="Arial" w:hAnsi="Arial" w:cs="Arial"/>
          <w:lang w:val="es-ES" w:eastAsia="es-ES"/>
        </w:rPr>
        <w:t xml:space="preserve"> estudiante puede acudir en el</w:t>
      </w:r>
      <w:r w:rsidR="00103AD1" w:rsidRPr="00015700">
        <w:rPr>
          <w:rFonts w:ascii="Arial" w:hAnsi="Arial" w:cs="Arial"/>
          <w:lang w:val="es-ES" w:eastAsia="es-ES"/>
        </w:rPr>
        <w:t xml:space="preserve"> momento oportuno y de acuerdo con las funciones que le</w:t>
      </w:r>
      <w:r w:rsidRPr="00015700">
        <w:rPr>
          <w:rFonts w:ascii="Arial" w:hAnsi="Arial" w:cs="Arial"/>
          <w:lang w:val="es-ES" w:eastAsia="es-ES"/>
        </w:rPr>
        <w:t xml:space="preserve"> competen.</w:t>
      </w:r>
    </w:p>
    <w:p w14:paraId="4F76A061" w14:textId="77777777" w:rsidR="00153BD4" w:rsidRPr="00015700" w:rsidRDefault="00FD027C" w:rsidP="00201786">
      <w:pPr>
        <w:numPr>
          <w:ilvl w:val="0"/>
          <w:numId w:val="46"/>
        </w:numPr>
        <w:autoSpaceDE w:val="0"/>
        <w:autoSpaceDN w:val="0"/>
        <w:adjustRightInd w:val="0"/>
        <w:rPr>
          <w:rFonts w:ascii="Arial" w:hAnsi="Arial" w:cs="Arial"/>
          <w:lang w:val="es-ES" w:eastAsia="es-ES"/>
        </w:rPr>
      </w:pPr>
      <w:r w:rsidRPr="00015700">
        <w:rPr>
          <w:rFonts w:ascii="Arial" w:hAnsi="Arial" w:cs="Arial"/>
          <w:lang w:val="es-ES" w:eastAsia="es-ES"/>
        </w:rPr>
        <w:t>Cuando lo considere necesario, apelar ante quien corresponda, las decisiones respecto a las peticiones presentadas por su intermedio.</w:t>
      </w:r>
    </w:p>
    <w:p w14:paraId="14F3845B" w14:textId="77777777" w:rsidR="00153BD4" w:rsidRPr="003B78FF" w:rsidRDefault="000A0224" w:rsidP="00201786">
      <w:pPr>
        <w:pStyle w:val="ListBullet2"/>
        <w:numPr>
          <w:ilvl w:val="0"/>
          <w:numId w:val="46"/>
        </w:numPr>
        <w:jc w:val="both"/>
        <w:rPr>
          <w:rFonts w:ascii="Arial" w:hAnsi="Arial" w:cs="Arial"/>
          <w:lang w:val="es-ES" w:eastAsia="es-ES"/>
        </w:rPr>
      </w:pPr>
      <w:r w:rsidRPr="003B78FF">
        <w:rPr>
          <w:rFonts w:ascii="Arial" w:hAnsi="Arial" w:cs="Arial"/>
          <w:lang w:val="es-ES" w:eastAsia="es-ES"/>
        </w:rPr>
        <w:t>Asistir con voz pero sin voto al Consejo Directivo.</w:t>
      </w:r>
    </w:p>
    <w:p w14:paraId="5D2945BD" w14:textId="77777777" w:rsidR="000A0224" w:rsidRDefault="00BD737D" w:rsidP="00201786">
      <w:pPr>
        <w:pStyle w:val="ListBullet2"/>
        <w:numPr>
          <w:ilvl w:val="0"/>
          <w:numId w:val="46"/>
        </w:numPr>
        <w:jc w:val="both"/>
        <w:rPr>
          <w:rFonts w:ascii="Arial" w:hAnsi="Arial" w:cs="Arial"/>
          <w:lang w:val="es-ES" w:eastAsia="es-ES"/>
        </w:rPr>
      </w:pPr>
      <w:r w:rsidRPr="003B78FF">
        <w:rPr>
          <w:rFonts w:ascii="Arial" w:hAnsi="Arial" w:cs="Arial"/>
          <w:lang w:val="es-ES" w:eastAsia="es-ES"/>
        </w:rPr>
        <w:t xml:space="preserve">Asistir con voz y voto, </w:t>
      </w:r>
      <w:proofErr w:type="gramStart"/>
      <w:r w:rsidRPr="003B78FF">
        <w:rPr>
          <w:rFonts w:ascii="Arial" w:hAnsi="Arial" w:cs="Arial"/>
          <w:lang w:val="es-ES" w:eastAsia="es-ES"/>
        </w:rPr>
        <w:t>a</w:t>
      </w:r>
      <w:r w:rsidR="00FD027C">
        <w:rPr>
          <w:rFonts w:ascii="Arial" w:hAnsi="Arial" w:cs="Arial"/>
          <w:lang w:val="es-ES" w:eastAsia="es-ES"/>
        </w:rPr>
        <w:t>l</w:t>
      </w:r>
      <w:proofErr w:type="gramEnd"/>
      <w:r w:rsidR="00FD027C">
        <w:rPr>
          <w:rFonts w:ascii="Arial" w:hAnsi="Arial" w:cs="Arial"/>
          <w:lang w:val="es-ES" w:eastAsia="es-ES"/>
        </w:rPr>
        <w:t xml:space="preserve"> </w:t>
      </w:r>
      <w:r w:rsidRPr="003B78FF">
        <w:rPr>
          <w:rFonts w:ascii="Arial" w:hAnsi="Arial" w:cs="Arial"/>
          <w:lang w:val="es-ES" w:eastAsia="es-ES"/>
        </w:rPr>
        <w:t>Comités de Convivencia.</w:t>
      </w:r>
    </w:p>
    <w:p w14:paraId="136543B9" w14:textId="77777777" w:rsidR="00153BD4" w:rsidRDefault="000A0224" w:rsidP="00201786">
      <w:pPr>
        <w:pStyle w:val="ListBullet2"/>
        <w:numPr>
          <w:ilvl w:val="0"/>
          <w:numId w:val="46"/>
        </w:numPr>
        <w:jc w:val="both"/>
        <w:rPr>
          <w:rFonts w:ascii="Arial" w:hAnsi="Arial" w:cs="Arial"/>
          <w:lang w:val="es-ES" w:eastAsia="es-ES"/>
        </w:rPr>
      </w:pPr>
      <w:r w:rsidRPr="003B78FF">
        <w:rPr>
          <w:rFonts w:ascii="Arial" w:hAnsi="Arial" w:cs="Arial"/>
          <w:lang w:val="es-ES" w:eastAsia="es-ES"/>
        </w:rPr>
        <w:t>Asistir con voz pero sin voto a las reuniones de Consejo Estudiantil.</w:t>
      </w:r>
    </w:p>
    <w:p w14:paraId="2D70A8C9" w14:textId="4F38513E" w:rsidR="00937820" w:rsidRDefault="00937820" w:rsidP="00937820">
      <w:pPr>
        <w:pStyle w:val="ListBullet2"/>
        <w:jc w:val="both"/>
        <w:rPr>
          <w:rFonts w:ascii="Arial" w:hAnsi="Arial" w:cs="Arial"/>
          <w:lang w:val="es-ES" w:eastAsia="es-ES"/>
        </w:rPr>
      </w:pPr>
    </w:p>
    <w:p w14:paraId="52AF9158" w14:textId="3CCB3FF4" w:rsidR="00937820" w:rsidRPr="007306D8" w:rsidRDefault="00937820" w:rsidP="00937820">
      <w:pPr>
        <w:pStyle w:val="BodyText"/>
        <w:ind w:left="284"/>
        <w:rPr>
          <w:rFonts w:cs="Arial"/>
          <w:color w:val="000000"/>
          <w:sz w:val="24"/>
          <w:szCs w:val="24"/>
        </w:rPr>
      </w:pPr>
      <w:r w:rsidRPr="00937820">
        <w:rPr>
          <w:rFonts w:cs="Arial"/>
          <w:color w:val="000000"/>
          <w:sz w:val="24"/>
          <w:szCs w:val="24"/>
          <w:highlight w:val="lightGray"/>
        </w:rPr>
        <w:t xml:space="preserve">Los </w:t>
      </w:r>
      <w:r w:rsidRPr="00937820">
        <w:rPr>
          <w:rFonts w:cs="Arial"/>
          <w:i/>
          <w:color w:val="000000"/>
          <w:sz w:val="24"/>
          <w:szCs w:val="24"/>
          <w:highlight w:val="lightGray"/>
        </w:rPr>
        <w:t>Personeros</w:t>
      </w:r>
      <w:r w:rsidRPr="00937820">
        <w:rPr>
          <w:rFonts w:cs="Arial"/>
          <w:color w:val="000000"/>
          <w:sz w:val="24"/>
          <w:szCs w:val="24"/>
          <w:highlight w:val="lightGray"/>
        </w:rPr>
        <w:t xml:space="preserve"> se reunirán al menos una vez al mes. Las reuniones son organizadas por el Personero Titular, en horario que no interfiera con la labor escolar. De cada reunión debe levantarse un acta. Esta acta debe ir firmada por el Personero Titular. Estas actas deben ser archivadas en el Archivo de los </w:t>
      </w:r>
      <w:r w:rsidRPr="00937820">
        <w:rPr>
          <w:rFonts w:cs="Arial"/>
          <w:i/>
          <w:color w:val="000000"/>
          <w:sz w:val="24"/>
          <w:szCs w:val="24"/>
          <w:highlight w:val="lightGray"/>
        </w:rPr>
        <w:t>Personeros</w:t>
      </w:r>
      <w:r w:rsidRPr="00937820">
        <w:rPr>
          <w:rFonts w:cs="Arial"/>
          <w:color w:val="000000"/>
          <w:sz w:val="24"/>
          <w:szCs w:val="24"/>
          <w:highlight w:val="lightGray"/>
        </w:rPr>
        <w:t xml:space="preserve"> de Bachillerato</w:t>
      </w:r>
      <w:r>
        <w:rPr>
          <w:rFonts w:cs="Arial"/>
          <w:color w:val="000000"/>
          <w:sz w:val="24"/>
          <w:szCs w:val="24"/>
        </w:rPr>
        <w:t xml:space="preserve">. </w:t>
      </w:r>
    </w:p>
    <w:p w14:paraId="1FE5D565" w14:textId="77777777" w:rsidR="00937820" w:rsidRPr="003B78FF" w:rsidRDefault="00937820" w:rsidP="00937820">
      <w:pPr>
        <w:pStyle w:val="ListBullet2"/>
        <w:jc w:val="both"/>
        <w:rPr>
          <w:rFonts w:ascii="Arial" w:hAnsi="Arial" w:cs="Arial"/>
          <w:lang w:val="es-ES" w:eastAsia="es-ES"/>
        </w:rPr>
      </w:pPr>
    </w:p>
    <w:p w14:paraId="720DAB4C" w14:textId="77777777" w:rsidR="00B44F6E" w:rsidRDefault="006809FF" w:rsidP="00BA35AC">
      <w:pPr>
        <w:pStyle w:val="BodyText"/>
        <w:rPr>
          <w:rFonts w:cs="Arial"/>
          <w:b/>
          <w:sz w:val="24"/>
          <w:szCs w:val="24"/>
        </w:rPr>
      </w:pPr>
      <w:r w:rsidRPr="001557BD">
        <w:rPr>
          <w:rFonts w:cs="Arial"/>
          <w:b/>
          <w:sz w:val="24"/>
          <w:szCs w:val="24"/>
        </w:rPr>
        <w:t>6</w:t>
      </w:r>
      <w:r w:rsidR="001F5952" w:rsidRPr="001557BD">
        <w:rPr>
          <w:rFonts w:cs="Arial"/>
          <w:b/>
          <w:sz w:val="24"/>
          <w:szCs w:val="24"/>
        </w:rPr>
        <w:t>.4</w:t>
      </w:r>
      <w:r w:rsidR="009350E2" w:rsidRPr="001557BD">
        <w:rPr>
          <w:rFonts w:cs="Arial"/>
          <w:b/>
          <w:sz w:val="24"/>
          <w:szCs w:val="24"/>
        </w:rPr>
        <w:t xml:space="preserve"> Revocatoria</w:t>
      </w:r>
      <w:r w:rsidR="000A0224" w:rsidRPr="001557BD">
        <w:rPr>
          <w:rFonts w:cs="Arial"/>
          <w:b/>
          <w:sz w:val="24"/>
          <w:szCs w:val="24"/>
        </w:rPr>
        <w:t xml:space="preserve"> del Nombramiento </w:t>
      </w:r>
      <w:r w:rsidR="009350E2" w:rsidRPr="001557BD">
        <w:rPr>
          <w:rFonts w:cs="Arial"/>
          <w:b/>
          <w:sz w:val="24"/>
          <w:szCs w:val="24"/>
        </w:rPr>
        <w:t>de</w:t>
      </w:r>
      <w:r w:rsidR="000A0224" w:rsidRPr="001557BD">
        <w:rPr>
          <w:rFonts w:cs="Arial"/>
          <w:b/>
          <w:sz w:val="24"/>
          <w:szCs w:val="24"/>
        </w:rPr>
        <w:t xml:space="preserve"> </w:t>
      </w:r>
      <w:r w:rsidR="00B44F6E" w:rsidRPr="001557BD">
        <w:rPr>
          <w:rFonts w:cs="Arial"/>
          <w:b/>
          <w:sz w:val="24"/>
          <w:szCs w:val="24"/>
        </w:rPr>
        <w:t>Representante</w:t>
      </w:r>
      <w:r w:rsidR="000760AE" w:rsidRPr="001557BD">
        <w:rPr>
          <w:rFonts w:cs="Arial"/>
          <w:b/>
          <w:sz w:val="24"/>
          <w:szCs w:val="24"/>
        </w:rPr>
        <w:t>s</w:t>
      </w:r>
      <w:r w:rsidR="00B44F6E" w:rsidRPr="001557BD">
        <w:rPr>
          <w:rFonts w:cs="Arial"/>
          <w:b/>
          <w:sz w:val="24"/>
          <w:szCs w:val="24"/>
        </w:rPr>
        <w:t xml:space="preserve"> de los Estudiantes.</w:t>
      </w:r>
    </w:p>
    <w:p w14:paraId="11716FEF" w14:textId="77777777" w:rsidR="00B44F6E" w:rsidRDefault="00B44F6E" w:rsidP="00BA35AC">
      <w:pPr>
        <w:pStyle w:val="BodyText"/>
        <w:rPr>
          <w:rFonts w:cs="Arial"/>
          <w:b/>
          <w:sz w:val="24"/>
          <w:szCs w:val="24"/>
        </w:rPr>
      </w:pPr>
    </w:p>
    <w:p w14:paraId="47DFD7E6" w14:textId="77777777" w:rsidR="00B44F6E" w:rsidRDefault="000760AE" w:rsidP="00BA35AC">
      <w:pPr>
        <w:pStyle w:val="BodyText"/>
        <w:rPr>
          <w:rFonts w:cs="Arial"/>
          <w:b/>
          <w:sz w:val="24"/>
          <w:szCs w:val="24"/>
        </w:rPr>
      </w:pPr>
      <w:r w:rsidRPr="000760AE">
        <w:rPr>
          <w:rFonts w:cs="Arial"/>
          <w:sz w:val="24"/>
          <w:szCs w:val="24"/>
        </w:rPr>
        <w:t>Será</w:t>
      </w:r>
      <w:r>
        <w:rPr>
          <w:rFonts w:cs="Arial"/>
          <w:sz w:val="24"/>
          <w:szCs w:val="24"/>
        </w:rPr>
        <w:t>n</w:t>
      </w:r>
      <w:r w:rsidRPr="000760AE">
        <w:rPr>
          <w:rFonts w:cs="Arial"/>
          <w:sz w:val="24"/>
          <w:szCs w:val="24"/>
        </w:rPr>
        <w:t xml:space="preserve"> </w:t>
      </w:r>
      <w:r>
        <w:rPr>
          <w:rFonts w:cs="Arial"/>
          <w:sz w:val="24"/>
          <w:szCs w:val="24"/>
        </w:rPr>
        <w:t>c</w:t>
      </w:r>
      <w:r w:rsidRPr="000760AE">
        <w:rPr>
          <w:rFonts w:cs="Arial"/>
          <w:sz w:val="24"/>
          <w:szCs w:val="24"/>
        </w:rPr>
        <w:t>ausal</w:t>
      </w:r>
      <w:r>
        <w:rPr>
          <w:rFonts w:cs="Arial"/>
          <w:sz w:val="24"/>
          <w:szCs w:val="24"/>
        </w:rPr>
        <w:t>es</w:t>
      </w:r>
      <w:r w:rsidRPr="000760AE">
        <w:rPr>
          <w:rFonts w:cs="Arial"/>
          <w:sz w:val="24"/>
          <w:szCs w:val="24"/>
        </w:rPr>
        <w:t xml:space="preserve"> para revoca</w:t>
      </w:r>
      <w:r w:rsidR="00F72584">
        <w:rPr>
          <w:rFonts w:cs="Arial"/>
          <w:sz w:val="24"/>
          <w:szCs w:val="24"/>
        </w:rPr>
        <w:t>r</w:t>
      </w:r>
      <w:r w:rsidRPr="000760AE">
        <w:rPr>
          <w:rFonts w:cs="Arial"/>
          <w:sz w:val="24"/>
          <w:szCs w:val="24"/>
        </w:rPr>
        <w:t xml:space="preserve"> los</w:t>
      </w:r>
      <w:r w:rsidR="00F72584">
        <w:rPr>
          <w:rFonts w:cs="Arial"/>
          <w:sz w:val="24"/>
          <w:szCs w:val="24"/>
        </w:rPr>
        <w:t xml:space="preserve"> nombramientos de los m</w:t>
      </w:r>
      <w:r w:rsidRPr="000760AE">
        <w:rPr>
          <w:rFonts w:cs="Arial"/>
          <w:sz w:val="24"/>
          <w:szCs w:val="24"/>
        </w:rPr>
        <w:t xml:space="preserve">iembros del Consejo Estudiantil, </w:t>
      </w:r>
      <w:proofErr w:type="spellStart"/>
      <w:r w:rsidRPr="001F51B3">
        <w:rPr>
          <w:rFonts w:cs="Arial"/>
          <w:i/>
          <w:sz w:val="24"/>
          <w:szCs w:val="24"/>
        </w:rPr>
        <w:t>Prefects</w:t>
      </w:r>
      <w:proofErr w:type="spellEnd"/>
      <w:proofErr w:type="gramStart"/>
      <w:r w:rsidRPr="000760AE">
        <w:rPr>
          <w:rFonts w:cs="Arial"/>
          <w:sz w:val="24"/>
          <w:szCs w:val="24"/>
        </w:rPr>
        <w:t>,.</w:t>
      </w:r>
      <w:proofErr w:type="gramEnd"/>
      <w:r w:rsidRPr="000760AE">
        <w:rPr>
          <w:rFonts w:cs="Arial"/>
          <w:i/>
          <w:sz w:val="24"/>
          <w:szCs w:val="24"/>
        </w:rPr>
        <w:t xml:space="preserve">Head </w:t>
      </w:r>
      <w:proofErr w:type="spellStart"/>
      <w:r w:rsidRPr="000760AE">
        <w:rPr>
          <w:rFonts w:cs="Arial"/>
          <w:i/>
          <w:sz w:val="24"/>
          <w:szCs w:val="24"/>
        </w:rPr>
        <w:t>Boy</w:t>
      </w:r>
      <w:proofErr w:type="spellEnd"/>
      <w:r w:rsidRPr="000760AE">
        <w:rPr>
          <w:rFonts w:cs="Arial"/>
          <w:sz w:val="24"/>
          <w:szCs w:val="24"/>
        </w:rPr>
        <w:t xml:space="preserve">, </w:t>
      </w:r>
      <w:r w:rsidRPr="000760AE">
        <w:rPr>
          <w:rFonts w:cs="Arial"/>
          <w:i/>
          <w:sz w:val="24"/>
          <w:szCs w:val="24"/>
        </w:rPr>
        <w:t xml:space="preserve">Head </w:t>
      </w:r>
      <w:proofErr w:type="spellStart"/>
      <w:r w:rsidRPr="000760AE">
        <w:rPr>
          <w:rFonts w:cs="Arial"/>
          <w:i/>
          <w:sz w:val="24"/>
          <w:szCs w:val="24"/>
        </w:rPr>
        <w:t>Girl</w:t>
      </w:r>
      <w:proofErr w:type="spellEnd"/>
      <w:r w:rsidRPr="000760AE">
        <w:rPr>
          <w:rFonts w:cs="Arial"/>
          <w:sz w:val="24"/>
          <w:szCs w:val="24"/>
        </w:rPr>
        <w:t xml:space="preserve"> o Personero</w:t>
      </w:r>
      <w:r>
        <w:rPr>
          <w:rFonts w:cs="Arial"/>
          <w:sz w:val="24"/>
          <w:szCs w:val="24"/>
        </w:rPr>
        <w:t>, las siguientes:</w:t>
      </w:r>
    </w:p>
    <w:p w14:paraId="716A759B" w14:textId="77777777" w:rsidR="000760AE" w:rsidRPr="000760AE" w:rsidRDefault="000760AE" w:rsidP="00201786">
      <w:pPr>
        <w:pStyle w:val="ListBullet2"/>
        <w:numPr>
          <w:ilvl w:val="0"/>
          <w:numId w:val="47"/>
        </w:numPr>
        <w:jc w:val="both"/>
        <w:rPr>
          <w:rFonts w:ascii="Arial" w:hAnsi="Arial" w:cs="Arial"/>
          <w:lang w:val="es-ES"/>
        </w:rPr>
      </w:pPr>
      <w:r>
        <w:rPr>
          <w:rFonts w:ascii="Arial" w:hAnsi="Arial" w:cs="Arial"/>
          <w:lang w:val="es-ES"/>
        </w:rPr>
        <w:t>No cumplir</w:t>
      </w:r>
      <w:r w:rsidR="00F72584">
        <w:rPr>
          <w:rFonts w:ascii="Arial" w:hAnsi="Arial" w:cs="Arial"/>
          <w:lang w:val="es-ES"/>
        </w:rPr>
        <w:t xml:space="preserve"> a cabalidad</w:t>
      </w:r>
      <w:r>
        <w:rPr>
          <w:rFonts w:ascii="Arial" w:hAnsi="Arial" w:cs="Arial"/>
          <w:lang w:val="es-ES"/>
        </w:rPr>
        <w:t xml:space="preserve"> con las funciones asignadas.</w:t>
      </w:r>
    </w:p>
    <w:p w14:paraId="1C2EC075" w14:textId="77777777" w:rsidR="00153BD4" w:rsidRPr="00782497" w:rsidRDefault="000A0224" w:rsidP="00201786">
      <w:pPr>
        <w:pStyle w:val="ListBullet2"/>
        <w:numPr>
          <w:ilvl w:val="0"/>
          <w:numId w:val="47"/>
        </w:numPr>
        <w:jc w:val="both"/>
        <w:rPr>
          <w:rFonts w:ascii="Arial" w:hAnsi="Arial" w:cs="Arial"/>
          <w:lang w:val="es-ES"/>
        </w:rPr>
      </w:pPr>
      <w:r w:rsidRPr="003B78FF">
        <w:rPr>
          <w:rFonts w:ascii="Arial" w:hAnsi="Arial" w:cs="Arial"/>
          <w:lang w:val="es-ES"/>
        </w:rPr>
        <w:t>Faltar a 3 reuniones de</w:t>
      </w:r>
      <w:r w:rsidR="000760AE">
        <w:rPr>
          <w:rFonts w:ascii="Arial" w:hAnsi="Arial" w:cs="Arial"/>
          <w:lang w:val="es-ES"/>
        </w:rPr>
        <w:t xml:space="preserve"> </w:t>
      </w:r>
      <w:r w:rsidRPr="003B78FF">
        <w:rPr>
          <w:rFonts w:ascii="Arial" w:hAnsi="Arial" w:cs="Arial"/>
          <w:lang w:val="es-ES"/>
        </w:rPr>
        <w:t>l</w:t>
      </w:r>
      <w:r w:rsidR="000760AE">
        <w:rPr>
          <w:rFonts w:ascii="Arial" w:hAnsi="Arial" w:cs="Arial"/>
          <w:lang w:val="es-ES"/>
        </w:rPr>
        <w:t>as que deba asistir</w:t>
      </w:r>
      <w:r w:rsidR="000640FE" w:rsidRPr="003B78FF">
        <w:rPr>
          <w:rFonts w:ascii="Arial" w:hAnsi="Arial" w:cs="Arial"/>
          <w:lang w:val="es-ES"/>
        </w:rPr>
        <w:t>,</w:t>
      </w:r>
      <w:r w:rsidRPr="003B78FF">
        <w:rPr>
          <w:rFonts w:ascii="Arial" w:hAnsi="Arial" w:cs="Arial"/>
          <w:lang w:val="es-ES"/>
        </w:rPr>
        <w:t xml:space="preserve"> sin causa justificada</w:t>
      </w:r>
      <w:r w:rsidRPr="00782497">
        <w:rPr>
          <w:rFonts w:ascii="Arial" w:hAnsi="Arial" w:cs="Arial"/>
          <w:lang w:val="es-ES"/>
        </w:rPr>
        <w:t>.</w:t>
      </w:r>
      <w:r w:rsidR="00F34BE1" w:rsidRPr="00782497">
        <w:rPr>
          <w:rFonts w:ascii="Arial" w:hAnsi="Arial" w:cs="Arial"/>
          <w:sz w:val="32"/>
          <w:szCs w:val="32"/>
          <w:lang w:val="es-ES"/>
        </w:rPr>
        <w:t xml:space="preserve"> </w:t>
      </w:r>
      <w:r w:rsidR="00F34BE1" w:rsidRPr="00782497">
        <w:rPr>
          <w:rFonts w:ascii="Arial" w:hAnsi="Arial" w:cs="Arial"/>
          <w:lang w:val="es-ES"/>
        </w:rPr>
        <w:t xml:space="preserve">El coordinador del Consejo (profesor acompañante) </w:t>
      </w:r>
      <w:r w:rsidR="00782497" w:rsidRPr="00782497">
        <w:rPr>
          <w:rFonts w:ascii="Arial" w:hAnsi="Arial" w:cs="Arial"/>
          <w:lang w:val="es-ES"/>
        </w:rPr>
        <w:t xml:space="preserve">o el Presidente del Consejo Estudiantil de Bachillerato </w:t>
      </w:r>
      <w:r w:rsidR="00F34BE1" w:rsidRPr="00782497">
        <w:rPr>
          <w:rFonts w:ascii="Arial" w:hAnsi="Arial" w:cs="Arial"/>
          <w:lang w:val="es-ES"/>
        </w:rPr>
        <w:t>avalará las excusas justificables</w:t>
      </w:r>
      <w:r w:rsidR="000760AE">
        <w:rPr>
          <w:rFonts w:ascii="Arial" w:hAnsi="Arial" w:cs="Arial"/>
          <w:lang w:val="es-ES"/>
        </w:rPr>
        <w:t xml:space="preserve"> par los miembros del Consejo Estudiantil.</w:t>
      </w:r>
    </w:p>
    <w:p w14:paraId="489A19CD" w14:textId="77777777" w:rsidR="00F72584" w:rsidRDefault="000A0224" w:rsidP="00201786">
      <w:pPr>
        <w:pStyle w:val="ListBullet2"/>
        <w:numPr>
          <w:ilvl w:val="0"/>
          <w:numId w:val="47"/>
        </w:numPr>
        <w:jc w:val="both"/>
        <w:rPr>
          <w:rFonts w:ascii="Arial" w:hAnsi="Arial" w:cs="Arial"/>
          <w:lang w:val="es-ES"/>
        </w:rPr>
      </w:pPr>
      <w:r w:rsidRPr="003B78FF">
        <w:rPr>
          <w:rFonts w:ascii="Arial" w:hAnsi="Arial" w:cs="Arial"/>
          <w:lang w:val="es-ES"/>
        </w:rPr>
        <w:t xml:space="preserve">No entregar </w:t>
      </w:r>
      <w:r w:rsidR="000640FE" w:rsidRPr="003B78FF">
        <w:rPr>
          <w:rFonts w:ascii="Arial" w:hAnsi="Arial" w:cs="Arial"/>
          <w:lang w:val="es-ES"/>
        </w:rPr>
        <w:t xml:space="preserve">al tesorero </w:t>
      </w:r>
      <w:r w:rsidRPr="003B78FF">
        <w:rPr>
          <w:rFonts w:ascii="Arial" w:hAnsi="Arial" w:cs="Arial"/>
          <w:lang w:val="es-ES"/>
        </w:rPr>
        <w:t xml:space="preserve">el dinero que le corresponde al </w:t>
      </w:r>
      <w:r w:rsidR="000640FE" w:rsidRPr="003B78FF">
        <w:rPr>
          <w:rFonts w:ascii="Arial" w:hAnsi="Arial" w:cs="Arial"/>
          <w:lang w:val="es-ES"/>
        </w:rPr>
        <w:t>C</w:t>
      </w:r>
      <w:r w:rsidRPr="003B78FF">
        <w:rPr>
          <w:rFonts w:ascii="Arial" w:hAnsi="Arial" w:cs="Arial"/>
          <w:lang w:val="es-ES"/>
        </w:rPr>
        <w:t>on</w:t>
      </w:r>
      <w:r w:rsidR="00A667A0" w:rsidRPr="003B78FF">
        <w:rPr>
          <w:rFonts w:ascii="Arial" w:hAnsi="Arial" w:cs="Arial"/>
          <w:lang w:val="es-ES"/>
        </w:rPr>
        <w:t>s</w:t>
      </w:r>
      <w:r w:rsidRPr="003B78FF">
        <w:rPr>
          <w:rFonts w:ascii="Arial" w:hAnsi="Arial" w:cs="Arial"/>
          <w:lang w:val="es-ES"/>
        </w:rPr>
        <w:t xml:space="preserve">ejo </w:t>
      </w:r>
      <w:r w:rsidR="00A667A0" w:rsidRPr="003B78FF">
        <w:rPr>
          <w:rFonts w:ascii="Arial" w:hAnsi="Arial" w:cs="Arial"/>
          <w:lang w:val="es-ES"/>
        </w:rPr>
        <w:t>E</w:t>
      </w:r>
      <w:r w:rsidRPr="003B78FF">
        <w:rPr>
          <w:rFonts w:ascii="Arial" w:hAnsi="Arial" w:cs="Arial"/>
          <w:lang w:val="es-ES"/>
        </w:rPr>
        <w:t>studiantil</w:t>
      </w:r>
      <w:r w:rsidR="00F72584">
        <w:rPr>
          <w:rFonts w:ascii="Arial" w:hAnsi="Arial" w:cs="Arial"/>
          <w:lang w:val="es-ES"/>
        </w:rPr>
        <w:t xml:space="preserve"> o </w:t>
      </w:r>
      <w:proofErr w:type="spellStart"/>
      <w:r w:rsidR="00F72584">
        <w:rPr>
          <w:rFonts w:ascii="Arial" w:hAnsi="Arial" w:cs="Arial"/>
          <w:lang w:val="es-ES"/>
        </w:rPr>
        <w:t>Prefects</w:t>
      </w:r>
      <w:proofErr w:type="spellEnd"/>
      <w:r w:rsidR="00F72584">
        <w:rPr>
          <w:rFonts w:ascii="Arial" w:hAnsi="Arial" w:cs="Arial"/>
          <w:lang w:val="es-ES"/>
        </w:rPr>
        <w:t xml:space="preserve">, </w:t>
      </w:r>
      <w:r w:rsidRPr="003B78FF">
        <w:rPr>
          <w:rFonts w:ascii="Arial" w:hAnsi="Arial" w:cs="Arial"/>
          <w:lang w:val="es-ES"/>
        </w:rPr>
        <w:t>o no presentar claridad en la recolección de fondos.</w:t>
      </w:r>
      <w:r w:rsidR="00F72584" w:rsidRPr="00F72584">
        <w:rPr>
          <w:rFonts w:ascii="Arial" w:hAnsi="Arial" w:cs="Arial"/>
          <w:lang w:val="es-ES"/>
        </w:rPr>
        <w:t xml:space="preserve"> </w:t>
      </w:r>
    </w:p>
    <w:p w14:paraId="5ADCAA62" w14:textId="77777777" w:rsidR="00F72584" w:rsidRDefault="00F72584" w:rsidP="00201786">
      <w:pPr>
        <w:pStyle w:val="ListBullet2"/>
        <w:numPr>
          <w:ilvl w:val="0"/>
          <w:numId w:val="47"/>
        </w:numPr>
        <w:jc w:val="both"/>
        <w:rPr>
          <w:rFonts w:ascii="Arial" w:hAnsi="Arial" w:cs="Arial"/>
          <w:lang w:val="es-ES"/>
        </w:rPr>
      </w:pPr>
      <w:r w:rsidRPr="003B78FF">
        <w:rPr>
          <w:rFonts w:ascii="Arial" w:hAnsi="Arial" w:cs="Arial"/>
          <w:lang w:val="es-ES"/>
        </w:rPr>
        <w:t xml:space="preserve">Cometer una falta muy grave, sancionada disciplinariamente. </w:t>
      </w:r>
    </w:p>
    <w:p w14:paraId="5E81546E" w14:textId="77777777" w:rsidR="00F72584" w:rsidRDefault="00F72584" w:rsidP="00201786">
      <w:pPr>
        <w:pStyle w:val="ListBullet2"/>
        <w:numPr>
          <w:ilvl w:val="0"/>
          <w:numId w:val="47"/>
        </w:numPr>
        <w:jc w:val="both"/>
        <w:rPr>
          <w:rFonts w:ascii="Arial" w:hAnsi="Arial" w:cs="Arial"/>
          <w:lang w:val="es-ES"/>
        </w:rPr>
      </w:pPr>
      <w:r w:rsidRPr="00B44F6E">
        <w:rPr>
          <w:rFonts w:ascii="Arial" w:hAnsi="Arial" w:cs="Arial"/>
          <w:lang w:val="es-ES"/>
        </w:rPr>
        <w:t>Fraude, o no guardar la debida confidencialidad, sobre aquellos asuntos de los que tiene conocimiento, por razón de sus funciones</w:t>
      </w:r>
      <w:r>
        <w:rPr>
          <w:rFonts w:ascii="Arial" w:hAnsi="Arial" w:cs="Arial"/>
          <w:lang w:val="es-ES"/>
        </w:rPr>
        <w:t>.</w:t>
      </w:r>
    </w:p>
    <w:p w14:paraId="2D5BD87A" w14:textId="77777777" w:rsidR="000A0224" w:rsidRPr="003B78FF" w:rsidRDefault="000A0224" w:rsidP="001865E8">
      <w:pPr>
        <w:jc w:val="both"/>
        <w:rPr>
          <w:rFonts w:ascii="Arial" w:hAnsi="Arial" w:cs="Arial"/>
          <w:b/>
          <w:lang w:val="es-ES"/>
        </w:rPr>
      </w:pPr>
    </w:p>
    <w:p w14:paraId="378C9524" w14:textId="77777777" w:rsidR="000760AE" w:rsidRDefault="006809FF" w:rsidP="000760AE">
      <w:pPr>
        <w:pStyle w:val="List"/>
        <w:jc w:val="both"/>
        <w:rPr>
          <w:rFonts w:ascii="Arial" w:hAnsi="Arial" w:cs="Arial"/>
          <w:lang w:val="es-ES"/>
        </w:rPr>
      </w:pPr>
      <w:r>
        <w:rPr>
          <w:rFonts w:ascii="Arial" w:hAnsi="Arial" w:cs="Arial"/>
          <w:lang w:val="es-ES"/>
        </w:rPr>
        <w:t>6</w:t>
      </w:r>
      <w:r w:rsidR="00674031">
        <w:rPr>
          <w:rFonts w:ascii="Arial" w:hAnsi="Arial" w:cs="Arial"/>
          <w:lang w:val="es-ES"/>
        </w:rPr>
        <w:t>.4</w:t>
      </w:r>
      <w:r w:rsidR="000A0224" w:rsidRPr="003B78FF">
        <w:rPr>
          <w:rFonts w:ascii="Arial" w:hAnsi="Arial" w:cs="Arial"/>
          <w:lang w:val="es-ES"/>
        </w:rPr>
        <w:t>.1</w:t>
      </w:r>
      <w:r w:rsidR="001865E8">
        <w:rPr>
          <w:rFonts w:ascii="Arial" w:hAnsi="Arial" w:cs="Arial"/>
          <w:lang w:val="es-ES"/>
        </w:rPr>
        <w:t xml:space="preserve"> </w:t>
      </w:r>
      <w:r w:rsidR="000A0224" w:rsidRPr="003B78FF">
        <w:rPr>
          <w:rFonts w:ascii="Arial" w:hAnsi="Arial" w:cs="Arial"/>
          <w:lang w:val="es-ES"/>
        </w:rPr>
        <w:t>El nombramiento será revocado por</w:t>
      </w:r>
      <w:r w:rsidR="00103AD1">
        <w:rPr>
          <w:rFonts w:ascii="Arial" w:hAnsi="Arial" w:cs="Arial"/>
          <w:lang w:val="es-ES"/>
        </w:rPr>
        <w:t xml:space="preserve"> </w:t>
      </w:r>
      <w:r w:rsidR="004E1170" w:rsidRPr="003B78FF">
        <w:rPr>
          <w:rFonts w:ascii="Arial" w:hAnsi="Arial" w:cs="Arial"/>
          <w:lang w:val="es-ES"/>
        </w:rPr>
        <w:t>el Jefe de Sección y/o Rector</w:t>
      </w:r>
      <w:r w:rsidR="000A0224" w:rsidRPr="003B78FF">
        <w:rPr>
          <w:rFonts w:ascii="Arial" w:hAnsi="Arial" w:cs="Arial"/>
          <w:lang w:val="es-ES"/>
        </w:rPr>
        <w:t xml:space="preserve">, </w:t>
      </w:r>
      <w:r w:rsidR="000760AE">
        <w:rPr>
          <w:rFonts w:ascii="Arial" w:hAnsi="Arial" w:cs="Arial"/>
          <w:lang w:val="es-ES"/>
        </w:rPr>
        <w:t xml:space="preserve">a su propio criterio o </w:t>
      </w:r>
      <w:r w:rsidR="000A0224" w:rsidRPr="003B78FF">
        <w:rPr>
          <w:rFonts w:ascii="Arial" w:hAnsi="Arial" w:cs="Arial"/>
          <w:lang w:val="es-ES"/>
        </w:rPr>
        <w:t>atendiendo la solicitud e informes presentados por</w:t>
      </w:r>
      <w:r w:rsidR="00F72584">
        <w:rPr>
          <w:rFonts w:ascii="Arial" w:hAnsi="Arial" w:cs="Arial"/>
          <w:lang w:val="es-ES"/>
        </w:rPr>
        <w:t xml:space="preserve"> miembros de la Comunidad Educativa</w:t>
      </w:r>
      <w:r w:rsidR="000760AE">
        <w:rPr>
          <w:rFonts w:ascii="Arial" w:hAnsi="Arial" w:cs="Arial"/>
          <w:lang w:val="es-ES"/>
        </w:rPr>
        <w:t>:</w:t>
      </w:r>
    </w:p>
    <w:p w14:paraId="2742513C" w14:textId="77777777" w:rsidR="000A0224" w:rsidRPr="003B78FF" w:rsidRDefault="000A0224" w:rsidP="0065670F">
      <w:pPr>
        <w:ind w:left="20" w:hanging="20"/>
        <w:jc w:val="both"/>
        <w:rPr>
          <w:rFonts w:ascii="Arial" w:hAnsi="Arial" w:cs="Arial"/>
          <w:lang w:val="es-ES"/>
        </w:rPr>
      </w:pPr>
    </w:p>
    <w:p w14:paraId="36332564" w14:textId="77777777" w:rsidR="00153BD4" w:rsidRDefault="006809FF" w:rsidP="00BA35AC">
      <w:pPr>
        <w:pStyle w:val="List"/>
        <w:jc w:val="both"/>
        <w:rPr>
          <w:rFonts w:ascii="Arial" w:hAnsi="Arial" w:cs="Arial"/>
          <w:lang w:val="es-ES"/>
        </w:rPr>
      </w:pPr>
      <w:r>
        <w:rPr>
          <w:rFonts w:ascii="Arial" w:hAnsi="Arial" w:cs="Arial"/>
          <w:lang w:val="es-ES"/>
        </w:rPr>
        <w:t>6</w:t>
      </w:r>
      <w:r w:rsidR="00674031">
        <w:rPr>
          <w:rFonts w:ascii="Arial" w:hAnsi="Arial" w:cs="Arial"/>
          <w:lang w:val="es-ES"/>
        </w:rPr>
        <w:t>.4</w:t>
      </w:r>
      <w:r w:rsidR="000A0224" w:rsidRPr="003B78FF">
        <w:rPr>
          <w:rFonts w:ascii="Arial" w:hAnsi="Arial" w:cs="Arial"/>
          <w:lang w:val="es-ES"/>
        </w:rPr>
        <w:t>.2</w:t>
      </w:r>
      <w:r w:rsidR="001865E8">
        <w:rPr>
          <w:rFonts w:ascii="Arial" w:hAnsi="Arial" w:cs="Arial"/>
          <w:lang w:val="es-ES"/>
        </w:rPr>
        <w:t xml:space="preserve"> </w:t>
      </w:r>
      <w:r w:rsidR="000A0224" w:rsidRPr="003B78FF">
        <w:rPr>
          <w:rFonts w:ascii="Arial" w:hAnsi="Arial" w:cs="Arial"/>
          <w:lang w:val="es-ES"/>
        </w:rPr>
        <w:t>En el evento en que se revoque el nombramiento, o se presente renuncia de un miembro de</w:t>
      </w:r>
      <w:r w:rsidR="001B53A5" w:rsidRPr="003B78FF">
        <w:rPr>
          <w:rFonts w:ascii="Arial" w:hAnsi="Arial" w:cs="Arial"/>
          <w:lang w:val="es-ES"/>
        </w:rPr>
        <w:t>l</w:t>
      </w:r>
      <w:r w:rsidR="000A0224" w:rsidRPr="003B78FF">
        <w:rPr>
          <w:rFonts w:ascii="Arial" w:hAnsi="Arial" w:cs="Arial"/>
          <w:lang w:val="es-ES"/>
        </w:rPr>
        <w:t xml:space="preserve"> Consejo Estudiantil</w:t>
      </w:r>
      <w:r w:rsidR="00A667A0" w:rsidRPr="003B78FF">
        <w:rPr>
          <w:rFonts w:ascii="Arial" w:hAnsi="Arial" w:cs="Arial"/>
          <w:lang w:val="es-ES"/>
        </w:rPr>
        <w:t>,</w:t>
      </w:r>
      <w:r w:rsidR="000A0224" w:rsidRPr="003B78FF">
        <w:rPr>
          <w:rFonts w:ascii="Arial" w:hAnsi="Arial" w:cs="Arial"/>
          <w:lang w:val="es-ES"/>
        </w:rPr>
        <w:t xml:space="preserve"> será remplazado por un compañero de su mismo grupo o grado</w:t>
      </w:r>
      <w:r w:rsidR="00A667A0" w:rsidRPr="003B78FF">
        <w:rPr>
          <w:rFonts w:ascii="Arial" w:hAnsi="Arial" w:cs="Arial"/>
          <w:lang w:val="es-ES"/>
        </w:rPr>
        <w:t>,</w:t>
      </w:r>
      <w:r w:rsidR="000A0224" w:rsidRPr="003B78FF">
        <w:rPr>
          <w:rFonts w:ascii="Arial" w:hAnsi="Arial" w:cs="Arial"/>
          <w:lang w:val="es-ES"/>
        </w:rPr>
        <w:t xml:space="preserve"> elegido por el Consejo Estudiantil.</w:t>
      </w:r>
    </w:p>
    <w:p w14:paraId="632E48D0" w14:textId="27D72B41" w:rsidR="00F72584" w:rsidRPr="003B78FF" w:rsidRDefault="00F72584" w:rsidP="00F72584">
      <w:pPr>
        <w:pStyle w:val="List"/>
        <w:ind w:firstLine="0"/>
        <w:jc w:val="both"/>
        <w:rPr>
          <w:rFonts w:ascii="Arial" w:hAnsi="Arial" w:cs="Arial"/>
          <w:lang w:val="es-ES"/>
        </w:rPr>
      </w:pPr>
      <w:r w:rsidRPr="003B78FF">
        <w:rPr>
          <w:rFonts w:ascii="Arial" w:hAnsi="Arial" w:cs="Arial"/>
          <w:lang w:val="es-ES"/>
        </w:rPr>
        <w:t>En el evento en que se revoque el nombramiento, o se presente renuncia de</w:t>
      </w:r>
      <w:r>
        <w:rPr>
          <w:rFonts w:ascii="Arial" w:hAnsi="Arial" w:cs="Arial"/>
          <w:lang w:val="es-ES"/>
        </w:rPr>
        <w:t xml:space="preserve">l </w:t>
      </w:r>
      <w:r w:rsidR="00937820" w:rsidRPr="00937820">
        <w:rPr>
          <w:rFonts w:ascii="Arial" w:hAnsi="Arial" w:cs="Arial"/>
          <w:highlight w:val="lightGray"/>
          <w:lang w:val="es-ES"/>
        </w:rPr>
        <w:t xml:space="preserve">Presidente de los </w:t>
      </w:r>
      <w:proofErr w:type="spellStart"/>
      <w:r w:rsidR="00937820" w:rsidRPr="00937820">
        <w:rPr>
          <w:rFonts w:ascii="Arial" w:hAnsi="Arial" w:cs="Arial"/>
          <w:highlight w:val="lightGray"/>
          <w:lang w:val="es-ES"/>
        </w:rPr>
        <w:t>Prefects</w:t>
      </w:r>
      <w:proofErr w:type="spellEnd"/>
      <w:r>
        <w:rPr>
          <w:rFonts w:ascii="Arial" w:hAnsi="Arial" w:cs="Arial"/>
          <w:i/>
          <w:lang w:val="es-ES"/>
        </w:rPr>
        <w:t xml:space="preserve">, podrán ser remplazados por otro </w:t>
      </w:r>
      <w:proofErr w:type="spellStart"/>
      <w:r>
        <w:rPr>
          <w:rFonts w:ascii="Arial" w:hAnsi="Arial" w:cs="Arial"/>
          <w:i/>
          <w:lang w:val="es-ES"/>
        </w:rPr>
        <w:t>Prefect</w:t>
      </w:r>
      <w:proofErr w:type="spellEnd"/>
      <w:r>
        <w:rPr>
          <w:rFonts w:ascii="Arial" w:hAnsi="Arial" w:cs="Arial"/>
          <w:i/>
          <w:lang w:val="es-ES"/>
        </w:rPr>
        <w:t xml:space="preserve">, </w:t>
      </w:r>
      <w:r w:rsidRPr="00F72584">
        <w:rPr>
          <w:rFonts w:ascii="Arial" w:hAnsi="Arial" w:cs="Arial"/>
          <w:lang w:val="es-ES"/>
        </w:rPr>
        <w:t>elegido por el Rector</w:t>
      </w:r>
      <w:r>
        <w:rPr>
          <w:rFonts w:ascii="Arial" w:hAnsi="Arial" w:cs="Arial"/>
          <w:i/>
          <w:lang w:val="es-ES"/>
        </w:rPr>
        <w:t>.</w:t>
      </w:r>
    </w:p>
    <w:p w14:paraId="01AC4B74" w14:textId="77777777" w:rsidR="00153BD4" w:rsidRDefault="00F72584" w:rsidP="00BA35AC">
      <w:pPr>
        <w:pStyle w:val="ListContinue"/>
        <w:jc w:val="both"/>
        <w:rPr>
          <w:rFonts w:ascii="Arial" w:hAnsi="Arial" w:cs="Arial"/>
          <w:lang w:val="es-ES"/>
        </w:rPr>
      </w:pPr>
      <w:r w:rsidRPr="003B78FF">
        <w:rPr>
          <w:rFonts w:ascii="Arial" w:hAnsi="Arial" w:cs="Arial"/>
          <w:lang w:val="es-ES"/>
        </w:rPr>
        <w:t>En el evento en que se revoque el nombramiento, o se presente renuncia de</w:t>
      </w:r>
      <w:r>
        <w:rPr>
          <w:rFonts w:ascii="Arial" w:hAnsi="Arial" w:cs="Arial"/>
          <w:lang w:val="es-ES"/>
        </w:rPr>
        <w:t xml:space="preserve">l </w:t>
      </w:r>
      <w:r w:rsidR="000A0224" w:rsidRPr="003B78FF">
        <w:rPr>
          <w:rFonts w:ascii="Arial" w:hAnsi="Arial" w:cs="Arial"/>
          <w:lang w:val="es-ES"/>
        </w:rPr>
        <w:t xml:space="preserve">Personero </w:t>
      </w:r>
      <w:r>
        <w:rPr>
          <w:rFonts w:ascii="Arial" w:hAnsi="Arial" w:cs="Arial"/>
          <w:lang w:val="es-ES"/>
        </w:rPr>
        <w:t xml:space="preserve">de 12º, </w:t>
      </w:r>
      <w:r w:rsidR="000A0224" w:rsidRPr="003B78FF">
        <w:rPr>
          <w:rFonts w:ascii="Arial" w:hAnsi="Arial" w:cs="Arial"/>
          <w:lang w:val="es-ES"/>
        </w:rPr>
        <w:t xml:space="preserve"> podrán ser remplazados por </w:t>
      </w:r>
      <w:r>
        <w:rPr>
          <w:rFonts w:ascii="Arial" w:hAnsi="Arial" w:cs="Arial"/>
          <w:lang w:val="es-ES"/>
        </w:rPr>
        <w:t xml:space="preserve">un </w:t>
      </w:r>
      <w:r w:rsidR="000A0224" w:rsidRPr="003B78FF">
        <w:rPr>
          <w:rFonts w:ascii="Arial" w:hAnsi="Arial" w:cs="Arial"/>
          <w:lang w:val="es-ES"/>
        </w:rPr>
        <w:t xml:space="preserve">miembro del </w:t>
      </w:r>
      <w:r w:rsidR="00A667A0" w:rsidRPr="003B78FF">
        <w:rPr>
          <w:rFonts w:ascii="Arial" w:hAnsi="Arial" w:cs="Arial"/>
          <w:lang w:val="es-ES"/>
        </w:rPr>
        <w:t>C</w:t>
      </w:r>
      <w:r w:rsidR="000A0224" w:rsidRPr="003B78FF">
        <w:rPr>
          <w:rFonts w:ascii="Arial" w:hAnsi="Arial" w:cs="Arial"/>
          <w:lang w:val="es-ES"/>
        </w:rPr>
        <w:t xml:space="preserve">onsejo </w:t>
      </w:r>
      <w:r w:rsidR="00A667A0" w:rsidRPr="003B78FF">
        <w:rPr>
          <w:rFonts w:ascii="Arial" w:hAnsi="Arial" w:cs="Arial"/>
          <w:lang w:val="es-ES"/>
        </w:rPr>
        <w:t>E</w:t>
      </w:r>
      <w:r w:rsidR="000A0224" w:rsidRPr="003B78FF">
        <w:rPr>
          <w:rFonts w:ascii="Arial" w:hAnsi="Arial" w:cs="Arial"/>
          <w:lang w:val="es-ES"/>
        </w:rPr>
        <w:t xml:space="preserve">studiantil </w:t>
      </w:r>
      <w:r>
        <w:rPr>
          <w:rFonts w:ascii="Arial" w:hAnsi="Arial" w:cs="Arial"/>
          <w:lang w:val="es-ES"/>
        </w:rPr>
        <w:t>de grado 12</w:t>
      </w:r>
      <w:r w:rsidR="000A0224" w:rsidRPr="003B78FF">
        <w:rPr>
          <w:rFonts w:ascii="Arial" w:hAnsi="Arial" w:cs="Arial"/>
          <w:lang w:val="es-ES"/>
        </w:rPr>
        <w:t xml:space="preserve"> elegidos por mayoría por el </w:t>
      </w:r>
      <w:r w:rsidR="00A667A0" w:rsidRPr="003B78FF">
        <w:rPr>
          <w:rFonts w:ascii="Arial" w:hAnsi="Arial" w:cs="Arial"/>
          <w:lang w:val="es-ES"/>
        </w:rPr>
        <w:t>mismo C</w:t>
      </w:r>
      <w:r w:rsidR="000A0224" w:rsidRPr="003B78FF">
        <w:rPr>
          <w:rFonts w:ascii="Arial" w:hAnsi="Arial" w:cs="Arial"/>
          <w:lang w:val="es-ES"/>
        </w:rPr>
        <w:t>onsejo</w:t>
      </w:r>
      <w:r w:rsidR="00A667A0" w:rsidRPr="003B78FF">
        <w:rPr>
          <w:rFonts w:ascii="Arial" w:hAnsi="Arial" w:cs="Arial"/>
          <w:lang w:val="es-ES"/>
        </w:rPr>
        <w:t>.</w:t>
      </w:r>
      <w:r w:rsidR="000A0224" w:rsidRPr="003B78FF">
        <w:rPr>
          <w:rFonts w:ascii="Arial" w:hAnsi="Arial" w:cs="Arial"/>
          <w:lang w:val="es-ES"/>
        </w:rPr>
        <w:t xml:space="preserve"> </w:t>
      </w:r>
    </w:p>
    <w:p w14:paraId="7F39EDB0" w14:textId="48D6D57C" w:rsidR="00937820" w:rsidRPr="003B78FF" w:rsidRDefault="00937820" w:rsidP="00BA35AC">
      <w:pPr>
        <w:pStyle w:val="ListContinue"/>
        <w:jc w:val="both"/>
        <w:rPr>
          <w:rFonts w:ascii="Arial" w:hAnsi="Arial" w:cs="Arial"/>
          <w:lang w:val="es-ES"/>
        </w:rPr>
      </w:pPr>
      <w:r w:rsidRPr="003B78FF">
        <w:rPr>
          <w:rFonts w:ascii="Arial" w:hAnsi="Arial" w:cs="Arial"/>
          <w:lang w:val="es-ES"/>
        </w:rPr>
        <w:t>En el evento en que se revoque el nombramiento, o se presente renuncia de</w:t>
      </w:r>
      <w:r>
        <w:rPr>
          <w:rFonts w:ascii="Arial" w:hAnsi="Arial" w:cs="Arial"/>
          <w:lang w:val="es-ES"/>
        </w:rPr>
        <w:t xml:space="preserve">l </w:t>
      </w:r>
      <w:r w:rsidRPr="00937820">
        <w:rPr>
          <w:rFonts w:ascii="Arial" w:hAnsi="Arial" w:cs="Arial"/>
          <w:highlight w:val="lightGray"/>
          <w:lang w:val="es-ES"/>
        </w:rPr>
        <w:t>Personero Suplente, o de un Personero Junior</w:t>
      </w:r>
      <w:r>
        <w:rPr>
          <w:rFonts w:ascii="Arial" w:hAnsi="Arial" w:cs="Arial"/>
          <w:lang w:val="es-ES"/>
        </w:rPr>
        <w:t xml:space="preserve"> o</w:t>
      </w:r>
      <w:r w:rsidRPr="003B78FF">
        <w:rPr>
          <w:rFonts w:ascii="Arial" w:hAnsi="Arial" w:cs="Arial"/>
          <w:lang w:val="es-ES"/>
        </w:rPr>
        <w:t xml:space="preserve">, será remplazado por un compañero de su mismo grupo o grado, elegido por el </w:t>
      </w:r>
      <w:r>
        <w:rPr>
          <w:rFonts w:ascii="Arial" w:hAnsi="Arial" w:cs="Arial"/>
          <w:lang w:val="es-ES"/>
        </w:rPr>
        <w:t>Personero Titular</w:t>
      </w:r>
    </w:p>
    <w:p w14:paraId="49D7463B" w14:textId="77777777" w:rsidR="00153BD4" w:rsidRPr="003B78FF" w:rsidRDefault="006809FF" w:rsidP="00BA35AC">
      <w:pPr>
        <w:pStyle w:val="List"/>
        <w:jc w:val="both"/>
        <w:rPr>
          <w:rFonts w:ascii="Arial" w:hAnsi="Arial" w:cs="Arial"/>
          <w:lang w:val="es-ES"/>
        </w:rPr>
      </w:pPr>
      <w:r>
        <w:rPr>
          <w:rFonts w:ascii="Arial" w:hAnsi="Arial" w:cs="Arial"/>
          <w:lang w:val="es-ES"/>
        </w:rPr>
        <w:t>6</w:t>
      </w:r>
      <w:r w:rsidR="00674031">
        <w:rPr>
          <w:rFonts w:ascii="Arial" w:hAnsi="Arial" w:cs="Arial"/>
          <w:lang w:val="es-ES"/>
        </w:rPr>
        <w:t>.4</w:t>
      </w:r>
      <w:r w:rsidR="000A0224" w:rsidRPr="003B78FF">
        <w:rPr>
          <w:rFonts w:ascii="Arial" w:hAnsi="Arial" w:cs="Arial"/>
          <w:lang w:val="es-ES"/>
        </w:rPr>
        <w:t>.3</w:t>
      </w:r>
      <w:r w:rsidR="001865E8">
        <w:rPr>
          <w:rFonts w:ascii="Arial" w:hAnsi="Arial" w:cs="Arial"/>
          <w:lang w:val="es-ES"/>
        </w:rPr>
        <w:t xml:space="preserve"> </w:t>
      </w:r>
      <w:r w:rsidR="00A667A0" w:rsidRPr="003B78FF">
        <w:rPr>
          <w:rFonts w:ascii="Arial" w:hAnsi="Arial" w:cs="Arial"/>
          <w:lang w:val="es-ES"/>
        </w:rPr>
        <w:t>E</w:t>
      </w:r>
      <w:r w:rsidR="000A0224" w:rsidRPr="003B78FF">
        <w:rPr>
          <w:rFonts w:ascii="Arial" w:hAnsi="Arial" w:cs="Arial"/>
          <w:lang w:val="es-ES"/>
        </w:rPr>
        <w:t xml:space="preserve">l Estudiante cuyo nombramiento se revoque, no podrá postularse como candidato al Consejo Estudiantil, </w:t>
      </w:r>
      <w:proofErr w:type="spellStart"/>
      <w:r w:rsidR="000760AE">
        <w:rPr>
          <w:rFonts w:ascii="Arial" w:hAnsi="Arial" w:cs="Arial"/>
          <w:lang w:val="es-ES"/>
        </w:rPr>
        <w:t>Prefect</w:t>
      </w:r>
      <w:proofErr w:type="spellEnd"/>
      <w:r w:rsidR="000760AE">
        <w:rPr>
          <w:rFonts w:ascii="Arial" w:hAnsi="Arial" w:cs="Arial"/>
          <w:lang w:val="es-ES"/>
        </w:rPr>
        <w:t xml:space="preserve">, </w:t>
      </w:r>
      <w:r w:rsidR="000A0224" w:rsidRPr="00011FB1">
        <w:rPr>
          <w:rFonts w:ascii="Arial" w:hAnsi="Arial" w:cs="Arial"/>
          <w:i/>
          <w:lang w:val="es-ES"/>
        </w:rPr>
        <w:t xml:space="preserve">Head </w:t>
      </w:r>
      <w:proofErr w:type="spellStart"/>
      <w:r w:rsidR="000A0224" w:rsidRPr="00011FB1">
        <w:rPr>
          <w:rFonts w:ascii="Arial" w:hAnsi="Arial" w:cs="Arial"/>
          <w:i/>
          <w:lang w:val="es-ES"/>
        </w:rPr>
        <w:t>Boy</w:t>
      </w:r>
      <w:proofErr w:type="spellEnd"/>
      <w:r w:rsidR="000A0224" w:rsidRPr="003B78FF">
        <w:rPr>
          <w:rFonts w:ascii="Arial" w:hAnsi="Arial" w:cs="Arial"/>
          <w:lang w:val="es-ES"/>
        </w:rPr>
        <w:t xml:space="preserve">, </w:t>
      </w:r>
      <w:r w:rsidR="000A0224" w:rsidRPr="00011FB1">
        <w:rPr>
          <w:rFonts w:ascii="Arial" w:hAnsi="Arial" w:cs="Arial"/>
          <w:i/>
          <w:lang w:val="es-ES"/>
        </w:rPr>
        <w:t xml:space="preserve">Head </w:t>
      </w:r>
      <w:proofErr w:type="spellStart"/>
      <w:r w:rsidR="000A0224" w:rsidRPr="00011FB1">
        <w:rPr>
          <w:rFonts w:ascii="Arial" w:hAnsi="Arial" w:cs="Arial"/>
          <w:i/>
          <w:lang w:val="es-ES"/>
        </w:rPr>
        <w:t>Girl</w:t>
      </w:r>
      <w:proofErr w:type="spellEnd"/>
      <w:r w:rsidR="000A0224" w:rsidRPr="003B78FF">
        <w:rPr>
          <w:rFonts w:ascii="Arial" w:hAnsi="Arial" w:cs="Arial"/>
          <w:lang w:val="es-ES"/>
        </w:rPr>
        <w:t xml:space="preserve"> o Personero</w:t>
      </w:r>
      <w:r w:rsidR="004E673D" w:rsidRPr="003B78FF">
        <w:rPr>
          <w:rFonts w:ascii="Arial" w:hAnsi="Arial" w:cs="Arial"/>
          <w:lang w:val="es-ES"/>
        </w:rPr>
        <w:t>.</w:t>
      </w:r>
      <w:r w:rsidR="000A0224" w:rsidRPr="003B78FF">
        <w:rPr>
          <w:rFonts w:ascii="Arial" w:hAnsi="Arial" w:cs="Arial"/>
          <w:lang w:val="es-ES"/>
        </w:rPr>
        <w:t xml:space="preserve"> en el año académico siguiente.</w:t>
      </w:r>
    </w:p>
    <w:p w14:paraId="62AE1BE7" w14:textId="77777777" w:rsidR="000A0224" w:rsidRPr="003B78FF" w:rsidRDefault="000A0224" w:rsidP="00BA35AC">
      <w:pPr>
        <w:tabs>
          <w:tab w:val="left" w:pos="-1701"/>
        </w:tabs>
        <w:jc w:val="both"/>
        <w:rPr>
          <w:rFonts w:ascii="Arial" w:hAnsi="Arial" w:cs="Arial"/>
          <w:lang w:val="es-ES"/>
        </w:rPr>
      </w:pPr>
    </w:p>
    <w:p w14:paraId="4C714EEC" w14:textId="77777777" w:rsidR="00153BD4" w:rsidRPr="003B78FF" w:rsidRDefault="001865E8" w:rsidP="001865E8">
      <w:pPr>
        <w:pStyle w:val="ListContinue"/>
        <w:ind w:left="0"/>
        <w:jc w:val="both"/>
        <w:rPr>
          <w:rFonts w:ascii="Arial" w:hAnsi="Arial" w:cs="Arial"/>
          <w:b/>
          <w:lang w:val="es-ES"/>
        </w:rPr>
      </w:pPr>
      <w:r>
        <w:rPr>
          <w:rFonts w:ascii="Arial" w:hAnsi="Arial" w:cs="Arial"/>
          <w:b/>
          <w:lang w:val="es-ES"/>
        </w:rPr>
        <w:t>_</w:t>
      </w:r>
      <w:r w:rsidR="006809FF">
        <w:rPr>
          <w:rFonts w:ascii="Arial" w:hAnsi="Arial" w:cs="Arial"/>
          <w:b/>
          <w:lang w:val="es-ES"/>
        </w:rPr>
        <w:t>6</w:t>
      </w:r>
      <w:r w:rsidR="00674031">
        <w:rPr>
          <w:rFonts w:ascii="Arial" w:hAnsi="Arial" w:cs="Arial"/>
          <w:b/>
          <w:lang w:val="es-ES"/>
        </w:rPr>
        <w:t>.5</w:t>
      </w:r>
      <w:r w:rsidR="00246D1A" w:rsidRPr="003B78FF">
        <w:rPr>
          <w:rFonts w:ascii="Arial" w:hAnsi="Arial" w:cs="Arial"/>
          <w:b/>
          <w:lang w:val="es-ES"/>
        </w:rPr>
        <w:t xml:space="preserve"> </w:t>
      </w:r>
      <w:r w:rsidR="00F535AC" w:rsidRPr="003B78FF">
        <w:rPr>
          <w:rFonts w:ascii="Arial" w:hAnsi="Arial" w:cs="Arial"/>
          <w:b/>
          <w:lang w:val="es-ES"/>
        </w:rPr>
        <w:t>CONSEJO DE PADRES</w:t>
      </w:r>
      <w:r w:rsidR="00A17993" w:rsidRPr="003B78FF">
        <w:rPr>
          <w:rFonts w:ascii="Arial" w:hAnsi="Arial" w:cs="Arial"/>
          <w:b/>
          <w:lang w:val="es-ES"/>
        </w:rPr>
        <w:t xml:space="preserve"> DE FAMILIA</w:t>
      </w:r>
    </w:p>
    <w:p w14:paraId="31EDA40E" w14:textId="77777777" w:rsidR="00153BD4" w:rsidRPr="003B78FF" w:rsidRDefault="00F535AC" w:rsidP="001865E8">
      <w:pPr>
        <w:pStyle w:val="ListContinue"/>
        <w:ind w:left="0"/>
        <w:jc w:val="both"/>
        <w:rPr>
          <w:rFonts w:ascii="Arial" w:hAnsi="Arial" w:cs="Arial"/>
          <w:lang w:val="es-ES"/>
        </w:rPr>
      </w:pPr>
      <w:r w:rsidRPr="003B78FF">
        <w:rPr>
          <w:rFonts w:ascii="Arial" w:hAnsi="Arial" w:cs="Arial"/>
          <w:lang w:val="es-ES"/>
        </w:rPr>
        <w:t xml:space="preserve">El Consejo de Padres de Familia es un órgano de participación de los padres de familia del establecimiento educativo destinado a asegurar su continua participación en el proceso educativo y a elevar los resultados de calidad del servicio. </w:t>
      </w:r>
      <w:r w:rsidR="000A0224" w:rsidRPr="003B78FF">
        <w:rPr>
          <w:rFonts w:ascii="Arial" w:hAnsi="Arial" w:cs="Arial"/>
          <w:lang w:val="es-ES"/>
        </w:rPr>
        <w:t>Su conformación es obligatoria.</w:t>
      </w:r>
    </w:p>
    <w:p w14:paraId="04BB6B48" w14:textId="77777777" w:rsidR="00865796" w:rsidRDefault="00865796" w:rsidP="001865E8">
      <w:pPr>
        <w:pStyle w:val="ListContinue"/>
        <w:ind w:left="0"/>
        <w:jc w:val="both"/>
        <w:rPr>
          <w:rFonts w:ascii="Arial" w:hAnsi="Arial" w:cs="Arial"/>
          <w:lang w:val="es-ES"/>
        </w:rPr>
      </w:pPr>
    </w:p>
    <w:p w14:paraId="64E2C043" w14:textId="01239E13" w:rsidR="00937820" w:rsidRDefault="00937820" w:rsidP="00616D9D">
      <w:pPr>
        <w:pStyle w:val="ListContinue"/>
        <w:ind w:left="0"/>
        <w:jc w:val="both"/>
        <w:rPr>
          <w:rFonts w:ascii="Arial" w:hAnsi="Arial" w:cs="Arial"/>
          <w:lang w:val="es-ES"/>
        </w:rPr>
      </w:pPr>
      <w:r w:rsidRPr="003B78FF">
        <w:rPr>
          <w:rFonts w:ascii="Arial" w:hAnsi="Arial" w:cs="Arial"/>
          <w:lang w:val="es-ES"/>
        </w:rPr>
        <w:t>Durante el transcurso del primer mes del año escolar, contado desde la fecha de iniciación de las actividades académicas, el Rector, por intermedio del Jefe de Sección, convocará a los padres de familia para que elijan a sus representantes al Consejo de Padres de Familia</w:t>
      </w:r>
      <w:r>
        <w:rPr>
          <w:rFonts w:ascii="Arial" w:hAnsi="Arial" w:cs="Arial"/>
          <w:lang w:val="es-ES"/>
        </w:rPr>
        <w:t>.</w:t>
      </w:r>
    </w:p>
    <w:p w14:paraId="545DF952" w14:textId="77777777" w:rsidR="00937820" w:rsidRDefault="00937820" w:rsidP="00937820">
      <w:pPr>
        <w:spacing w:before="100" w:beforeAutospacing="1" w:after="100" w:afterAutospacing="1"/>
        <w:jc w:val="both"/>
        <w:rPr>
          <w:rFonts w:ascii="Arial" w:hAnsi="Arial" w:cs="Arial"/>
          <w:lang w:val="es-ES"/>
        </w:rPr>
      </w:pPr>
      <w:r w:rsidRPr="003B78FF">
        <w:rPr>
          <w:rFonts w:ascii="Arial" w:hAnsi="Arial" w:cs="Arial"/>
          <w:lang w:val="es-ES"/>
        </w:rPr>
        <w:t>La elección de los representantes de los padres, para el correspondiente año lectivo, se efectuará en la primera reunión por grados,  con la presencia de, al menos, el cincuenta por ciento (50%) de los padres o con los padres presentes después de transcurrida la primera hora de iniciada la reun</w:t>
      </w:r>
      <w:r>
        <w:rPr>
          <w:rFonts w:ascii="Arial" w:hAnsi="Arial" w:cs="Arial"/>
          <w:lang w:val="es-ES"/>
        </w:rPr>
        <w:t xml:space="preserve">ión. </w:t>
      </w:r>
    </w:p>
    <w:p w14:paraId="02697365" w14:textId="227C947A" w:rsidR="00937820" w:rsidRDefault="00011373" w:rsidP="00937820">
      <w:pPr>
        <w:spacing w:before="100" w:beforeAutospacing="1" w:after="100" w:afterAutospacing="1"/>
        <w:jc w:val="both"/>
        <w:rPr>
          <w:rFonts w:ascii="Arial" w:hAnsi="Arial" w:cs="Arial"/>
          <w:lang w:val="es-ES"/>
        </w:rPr>
      </w:pPr>
      <w:r>
        <w:rPr>
          <w:rFonts w:ascii="Arial" w:hAnsi="Arial" w:cs="Arial"/>
          <w:lang w:val="es-ES"/>
        </w:rPr>
        <w:t xml:space="preserve">Serán elegidos por votación </w:t>
      </w:r>
      <w:r w:rsidR="00F535AC" w:rsidRPr="003B78FF">
        <w:rPr>
          <w:rFonts w:ascii="Arial" w:hAnsi="Arial" w:cs="Arial"/>
          <w:lang w:val="es-ES"/>
        </w:rPr>
        <w:t>dos (2) padres de familia por cada uno de los grados</w:t>
      </w:r>
      <w:r w:rsidR="00937820">
        <w:rPr>
          <w:rFonts w:ascii="Arial" w:hAnsi="Arial" w:cs="Arial"/>
          <w:lang w:val="es-ES"/>
        </w:rPr>
        <w:t xml:space="preserve"> (</w:t>
      </w:r>
      <w:r w:rsidR="00937820" w:rsidRPr="003B78FF">
        <w:rPr>
          <w:rFonts w:ascii="Arial" w:hAnsi="Arial" w:cs="Arial"/>
          <w:lang w:val="es-ES"/>
        </w:rPr>
        <w:t>principal y</w:t>
      </w:r>
      <w:r w:rsidR="00937820">
        <w:rPr>
          <w:rFonts w:ascii="Arial" w:hAnsi="Arial" w:cs="Arial"/>
          <w:lang w:val="es-ES"/>
        </w:rPr>
        <w:t>/o</w:t>
      </w:r>
      <w:r w:rsidR="00937820" w:rsidRPr="003B78FF">
        <w:rPr>
          <w:rFonts w:ascii="Arial" w:hAnsi="Arial" w:cs="Arial"/>
          <w:lang w:val="es-ES"/>
        </w:rPr>
        <w:t xml:space="preserve"> suplente</w:t>
      </w:r>
      <w:r w:rsidR="00937820">
        <w:rPr>
          <w:rFonts w:ascii="Arial" w:hAnsi="Arial" w:cs="Arial"/>
          <w:lang w:val="es-ES"/>
        </w:rPr>
        <w:t>)</w:t>
      </w:r>
      <w:r w:rsidR="00F535AC" w:rsidRPr="003B78FF">
        <w:rPr>
          <w:rFonts w:ascii="Arial" w:hAnsi="Arial" w:cs="Arial"/>
          <w:lang w:val="es-ES"/>
        </w:rPr>
        <w:t xml:space="preserve">, quienes a su vez </w:t>
      </w:r>
      <w:r w:rsidR="000A0224" w:rsidRPr="003B78FF">
        <w:rPr>
          <w:rFonts w:ascii="Arial" w:hAnsi="Arial" w:cs="Arial"/>
          <w:lang w:val="es-ES"/>
        </w:rPr>
        <w:t>serán de</w:t>
      </w:r>
      <w:r w:rsidR="00D81267" w:rsidRPr="003B78FF">
        <w:rPr>
          <w:rFonts w:ascii="Arial" w:hAnsi="Arial" w:cs="Arial"/>
          <w:lang w:val="es-ES"/>
        </w:rPr>
        <w:t>si</w:t>
      </w:r>
      <w:r w:rsidR="000A0224" w:rsidRPr="003B78FF">
        <w:rPr>
          <w:rFonts w:ascii="Arial" w:hAnsi="Arial" w:cs="Arial"/>
          <w:lang w:val="es-ES"/>
        </w:rPr>
        <w:t>gnados</w:t>
      </w:r>
      <w:r w:rsidR="00B3044D" w:rsidRPr="003B78FF">
        <w:rPr>
          <w:rFonts w:ascii="Arial" w:hAnsi="Arial" w:cs="Arial"/>
          <w:lang w:val="es-ES"/>
        </w:rPr>
        <w:t xml:space="preserve"> como</w:t>
      </w:r>
      <w:r w:rsidR="000A0224" w:rsidRPr="003B78FF">
        <w:rPr>
          <w:rFonts w:ascii="Arial" w:hAnsi="Arial" w:cs="Arial"/>
          <w:lang w:val="es-ES"/>
        </w:rPr>
        <w:t xml:space="preserve"> </w:t>
      </w:r>
      <w:r w:rsidR="00F535AC" w:rsidRPr="003B78FF">
        <w:rPr>
          <w:rFonts w:ascii="Arial" w:hAnsi="Arial" w:cs="Arial"/>
          <w:lang w:val="es-ES"/>
        </w:rPr>
        <w:t>representante</w:t>
      </w:r>
      <w:r w:rsidR="00937820">
        <w:rPr>
          <w:rFonts w:ascii="Arial" w:hAnsi="Arial" w:cs="Arial"/>
          <w:lang w:val="es-ES"/>
        </w:rPr>
        <w:t>s</w:t>
      </w:r>
      <w:r w:rsidR="00F535AC" w:rsidRPr="003B78FF">
        <w:rPr>
          <w:rFonts w:ascii="Arial" w:hAnsi="Arial" w:cs="Arial"/>
          <w:lang w:val="es-ES"/>
        </w:rPr>
        <w:t xml:space="preserve"> ante el Comité de Evaluación y Promoción del respectivo grado.</w:t>
      </w:r>
      <w:r w:rsidRPr="00011373">
        <w:rPr>
          <w:rFonts w:ascii="Arial" w:hAnsi="Arial" w:cs="Arial"/>
          <w:highlight w:val="yellow"/>
          <w:lang w:val="es-ES"/>
        </w:rPr>
        <w:t xml:space="preserve"> </w:t>
      </w:r>
      <w:r>
        <w:rPr>
          <w:rFonts w:ascii="Arial" w:hAnsi="Arial" w:cs="Arial"/>
          <w:highlight w:val="yellow"/>
          <w:lang w:val="es-ES"/>
        </w:rPr>
        <w:t>El padre o madre que obtenga mayor votación, será el p</w:t>
      </w:r>
      <w:r w:rsidRPr="00616D9D">
        <w:rPr>
          <w:rFonts w:ascii="Arial" w:hAnsi="Arial" w:cs="Arial"/>
          <w:highlight w:val="yellow"/>
          <w:lang w:val="es-ES"/>
        </w:rPr>
        <w:t xml:space="preserve">rincipal </w:t>
      </w:r>
      <w:r>
        <w:rPr>
          <w:rFonts w:ascii="Arial" w:hAnsi="Arial" w:cs="Arial"/>
          <w:highlight w:val="yellow"/>
          <w:lang w:val="es-ES"/>
        </w:rPr>
        <w:t>y representará el grado. E</w:t>
      </w:r>
      <w:r w:rsidRPr="00616D9D">
        <w:rPr>
          <w:rFonts w:ascii="Arial" w:hAnsi="Arial" w:cs="Arial"/>
          <w:highlight w:val="yellow"/>
          <w:lang w:val="es-ES"/>
        </w:rPr>
        <w:t xml:space="preserve">l </w:t>
      </w:r>
      <w:r w:rsidR="00937820">
        <w:rPr>
          <w:rFonts w:ascii="Arial" w:hAnsi="Arial" w:cs="Arial"/>
          <w:highlight w:val="yellow"/>
          <w:lang w:val="es-ES"/>
        </w:rPr>
        <w:t xml:space="preserve">padre que obtenga el segundo lugar en votación será el </w:t>
      </w:r>
      <w:r w:rsidRPr="00616D9D">
        <w:rPr>
          <w:rFonts w:ascii="Arial" w:hAnsi="Arial" w:cs="Arial"/>
          <w:highlight w:val="yellow"/>
          <w:lang w:val="es-ES"/>
        </w:rPr>
        <w:t>suplente</w:t>
      </w:r>
      <w:r w:rsidR="00937820">
        <w:rPr>
          <w:rFonts w:ascii="Arial" w:hAnsi="Arial" w:cs="Arial"/>
          <w:highlight w:val="yellow"/>
          <w:lang w:val="es-ES"/>
        </w:rPr>
        <w:t xml:space="preserve">, </w:t>
      </w:r>
      <w:r w:rsidRPr="00616D9D">
        <w:rPr>
          <w:rFonts w:ascii="Arial" w:hAnsi="Arial" w:cs="Arial"/>
          <w:highlight w:val="yellow"/>
          <w:lang w:val="es-ES"/>
        </w:rPr>
        <w:t>será citado en su ausencia o cuando el principal se encuentre impedido por tratarse de un caso que involucre a su hijo.</w:t>
      </w:r>
      <w:r w:rsidR="00937820" w:rsidRPr="00937820">
        <w:rPr>
          <w:rFonts w:ascii="Arial" w:hAnsi="Arial" w:cs="Arial"/>
          <w:highlight w:val="yellow"/>
          <w:lang w:val="es-ES"/>
        </w:rPr>
        <w:t xml:space="preserve"> </w:t>
      </w:r>
      <w:r w:rsidR="00937820" w:rsidRPr="00616D9D">
        <w:rPr>
          <w:rFonts w:ascii="Arial" w:hAnsi="Arial" w:cs="Arial"/>
          <w:highlight w:val="yellow"/>
          <w:lang w:val="es-ES"/>
        </w:rPr>
        <w:t>En caso de presentarse un empate, se hará una segunda ronda de votación para dirimir el empate</w:t>
      </w:r>
      <w:r w:rsidR="00937820">
        <w:rPr>
          <w:rFonts w:ascii="Arial" w:hAnsi="Arial" w:cs="Arial"/>
          <w:lang w:val="es-ES"/>
        </w:rPr>
        <w:t xml:space="preserve"> </w:t>
      </w:r>
      <w:r w:rsidR="00937820" w:rsidRPr="00011373">
        <w:rPr>
          <w:rFonts w:ascii="Arial" w:hAnsi="Arial" w:cs="Arial"/>
          <w:highlight w:val="yellow"/>
          <w:lang w:val="es-ES"/>
        </w:rPr>
        <w:t>en ese mismo momento</w:t>
      </w:r>
      <w:r w:rsidR="00937820">
        <w:rPr>
          <w:rFonts w:ascii="Arial" w:hAnsi="Arial" w:cs="Arial"/>
          <w:lang w:val="es-ES"/>
        </w:rPr>
        <w:t>.</w:t>
      </w:r>
    </w:p>
    <w:p w14:paraId="5802D44D" w14:textId="783485EB" w:rsidR="00674031" w:rsidRDefault="00865796" w:rsidP="00865796">
      <w:pPr>
        <w:contextualSpacing/>
        <w:jc w:val="both"/>
        <w:rPr>
          <w:rFonts w:ascii="Arial" w:hAnsi="Arial" w:cs="Arial"/>
          <w:lang w:val="es-ES"/>
        </w:rPr>
      </w:pPr>
      <w:r>
        <w:rPr>
          <w:rFonts w:ascii="Arial" w:hAnsi="Arial" w:cs="Arial"/>
          <w:lang w:val="es-ES" w:eastAsia="es-ES"/>
        </w:rPr>
        <w:t xml:space="preserve">Los </w:t>
      </w:r>
      <w:r w:rsidRPr="003B78FF">
        <w:rPr>
          <w:rFonts w:ascii="Arial" w:hAnsi="Arial" w:cs="Arial"/>
          <w:lang w:val="es-ES" w:eastAsia="es-ES"/>
        </w:rPr>
        <w:t>representante</w:t>
      </w:r>
      <w:r>
        <w:rPr>
          <w:rFonts w:ascii="Arial" w:hAnsi="Arial" w:cs="Arial"/>
          <w:lang w:val="es-ES" w:eastAsia="es-ES"/>
        </w:rPr>
        <w:t>s</w:t>
      </w:r>
      <w:r w:rsidRPr="003B78FF">
        <w:rPr>
          <w:rFonts w:ascii="Arial" w:hAnsi="Arial" w:cs="Arial"/>
          <w:lang w:val="es-ES" w:eastAsia="es-ES"/>
        </w:rPr>
        <w:t xml:space="preserve"> de los padres debe</w:t>
      </w:r>
      <w:r>
        <w:rPr>
          <w:rFonts w:ascii="Arial" w:hAnsi="Arial" w:cs="Arial"/>
          <w:lang w:val="es-ES" w:eastAsia="es-ES"/>
        </w:rPr>
        <w:t>n</w:t>
      </w:r>
      <w:r w:rsidRPr="003B78FF">
        <w:rPr>
          <w:rFonts w:ascii="Arial" w:hAnsi="Arial" w:cs="Arial"/>
          <w:lang w:val="es-ES" w:eastAsia="es-ES"/>
        </w:rPr>
        <w:t xml:space="preserve"> ser padre</w:t>
      </w:r>
      <w:r w:rsidR="00937820">
        <w:rPr>
          <w:rFonts w:ascii="Arial" w:hAnsi="Arial" w:cs="Arial"/>
          <w:lang w:val="es-ES" w:eastAsia="es-ES"/>
        </w:rPr>
        <w:t>s</w:t>
      </w:r>
      <w:r w:rsidRPr="003B78FF">
        <w:rPr>
          <w:rFonts w:ascii="Arial" w:hAnsi="Arial" w:cs="Arial"/>
          <w:lang w:val="es-ES" w:eastAsia="es-ES"/>
        </w:rPr>
        <w:t xml:space="preserve"> de al menos un alumno del </w:t>
      </w:r>
      <w:r>
        <w:rPr>
          <w:rFonts w:ascii="Arial" w:hAnsi="Arial" w:cs="Arial"/>
          <w:lang w:val="es-ES" w:eastAsia="es-ES"/>
        </w:rPr>
        <w:t xml:space="preserve">respectivo grado. </w:t>
      </w:r>
      <w:r w:rsidR="001676C9" w:rsidRPr="003B78FF">
        <w:rPr>
          <w:rFonts w:ascii="Arial" w:hAnsi="Arial" w:cs="Arial"/>
          <w:lang w:val="es-ES"/>
        </w:rPr>
        <w:t>Un padre de familia no podrá ser re</w:t>
      </w:r>
      <w:r w:rsidR="00782497">
        <w:rPr>
          <w:rFonts w:ascii="Arial" w:hAnsi="Arial" w:cs="Arial"/>
          <w:lang w:val="es-ES"/>
        </w:rPr>
        <w:t>presentante en más de un grado</w:t>
      </w:r>
      <w:r w:rsidR="00782497" w:rsidRPr="00782497">
        <w:rPr>
          <w:rFonts w:ascii="Arial" w:hAnsi="Arial" w:cs="Arial"/>
          <w:lang w:val="es-ES"/>
        </w:rPr>
        <w:t>.</w:t>
      </w:r>
      <w:r w:rsidR="00F34BE1" w:rsidRPr="00782497">
        <w:rPr>
          <w:rFonts w:ascii="Arial" w:hAnsi="Arial" w:cs="Arial"/>
          <w:lang w:val="es-ES"/>
        </w:rPr>
        <w:t xml:space="preserve"> Solo podrán postularse los padres que estén a paz y salvo con el CCB.</w:t>
      </w:r>
    </w:p>
    <w:p w14:paraId="7F976B68" w14:textId="77777777" w:rsidR="00674031" w:rsidRPr="003B78FF" w:rsidRDefault="00674031" w:rsidP="00865796">
      <w:pPr>
        <w:pStyle w:val="ListContinue"/>
        <w:spacing w:after="0"/>
        <w:ind w:left="0"/>
        <w:jc w:val="both"/>
        <w:rPr>
          <w:rFonts w:ascii="Arial" w:hAnsi="Arial" w:cs="Arial"/>
          <w:lang w:val="es-ES"/>
        </w:rPr>
      </w:pPr>
      <w:r w:rsidRPr="003B78FF">
        <w:rPr>
          <w:rFonts w:ascii="Arial" w:hAnsi="Arial" w:cs="Arial"/>
          <w:lang w:val="es-ES" w:eastAsia="es-ES"/>
        </w:rPr>
        <w:t>Los docentes, directivos</w:t>
      </w:r>
      <w:r w:rsidR="00865796">
        <w:rPr>
          <w:rFonts w:ascii="Arial" w:hAnsi="Arial" w:cs="Arial"/>
          <w:lang w:val="es-ES" w:eastAsia="es-ES"/>
        </w:rPr>
        <w:t xml:space="preserve">, empleados o contratistas </w:t>
      </w:r>
      <w:r w:rsidRPr="003B78FF">
        <w:rPr>
          <w:rFonts w:ascii="Arial" w:hAnsi="Arial" w:cs="Arial"/>
          <w:lang w:val="es-ES" w:eastAsia="es-ES"/>
        </w:rPr>
        <w:t xml:space="preserve">del Colegio no podrán ser representantes de los padres de familia en el Consejo </w:t>
      </w:r>
      <w:r w:rsidR="00865796">
        <w:rPr>
          <w:rFonts w:ascii="Arial" w:hAnsi="Arial" w:cs="Arial"/>
          <w:lang w:val="es-ES" w:eastAsia="es-ES"/>
        </w:rPr>
        <w:t>de Padres</w:t>
      </w:r>
      <w:r w:rsidRPr="003B78FF">
        <w:rPr>
          <w:rFonts w:ascii="Arial" w:hAnsi="Arial" w:cs="Arial"/>
          <w:lang w:val="es-ES" w:eastAsia="es-ES"/>
        </w:rPr>
        <w:t xml:space="preserve"> del Colegio.</w:t>
      </w:r>
    </w:p>
    <w:p w14:paraId="5AF0B0B7" w14:textId="77777777" w:rsidR="00937820" w:rsidRDefault="00937820" w:rsidP="001865E8">
      <w:pPr>
        <w:pStyle w:val="ListContinue"/>
        <w:ind w:left="0"/>
        <w:jc w:val="both"/>
        <w:rPr>
          <w:rFonts w:ascii="Arial" w:hAnsi="Arial" w:cs="Arial"/>
          <w:lang w:val="es-ES"/>
        </w:rPr>
      </w:pPr>
    </w:p>
    <w:p w14:paraId="326CD4F3" w14:textId="27079F66" w:rsidR="001865E8" w:rsidRDefault="00937820" w:rsidP="001865E8">
      <w:pPr>
        <w:pStyle w:val="ListContinue"/>
        <w:ind w:left="0"/>
        <w:jc w:val="both"/>
        <w:rPr>
          <w:rFonts w:ascii="Arial" w:hAnsi="Arial" w:cs="Arial"/>
          <w:lang w:val="es-ES"/>
        </w:rPr>
      </w:pPr>
      <w:r>
        <w:rPr>
          <w:rFonts w:ascii="Arial" w:hAnsi="Arial" w:cs="Arial"/>
          <w:lang w:val="es-ES"/>
        </w:rPr>
        <w:t>El Consejo de Padres s</w:t>
      </w:r>
      <w:r w:rsidR="000A0224" w:rsidRPr="003B78FF">
        <w:rPr>
          <w:rFonts w:ascii="Arial" w:hAnsi="Arial" w:cs="Arial"/>
          <w:lang w:val="es-ES"/>
        </w:rPr>
        <w:t>e reunirá como mínimo cada dos meses por convocatoria del Rector, o por convocatoria del Presidente del Consejo de Padres</w:t>
      </w:r>
      <w:r w:rsidR="0052171F" w:rsidRPr="003B78FF">
        <w:rPr>
          <w:rFonts w:ascii="Arial" w:hAnsi="Arial" w:cs="Arial"/>
          <w:lang w:val="es-ES"/>
        </w:rPr>
        <w:t>,</w:t>
      </w:r>
      <w:r w:rsidR="000A0224" w:rsidRPr="003B78FF">
        <w:rPr>
          <w:rFonts w:ascii="Arial" w:hAnsi="Arial" w:cs="Arial"/>
          <w:lang w:val="es-ES"/>
        </w:rPr>
        <w:t xml:space="preserve"> previa coordinación con el Rector</w:t>
      </w:r>
    </w:p>
    <w:p w14:paraId="67BD9BCD" w14:textId="6A7AC513" w:rsidR="00153BD4" w:rsidRPr="003B78FF" w:rsidRDefault="00153BD4" w:rsidP="001865E8">
      <w:pPr>
        <w:pStyle w:val="ListContinue"/>
        <w:ind w:left="0"/>
        <w:jc w:val="both"/>
        <w:rPr>
          <w:rFonts w:ascii="Arial" w:hAnsi="Arial" w:cs="Arial"/>
          <w:lang w:val="es-ES"/>
        </w:rPr>
      </w:pPr>
    </w:p>
    <w:p w14:paraId="700EFB29" w14:textId="77777777" w:rsidR="00153BD4" w:rsidRDefault="00475161" w:rsidP="001865E8">
      <w:pPr>
        <w:pStyle w:val="ListContinue"/>
        <w:tabs>
          <w:tab w:val="left" w:pos="1260"/>
        </w:tabs>
        <w:ind w:left="0"/>
        <w:jc w:val="both"/>
        <w:rPr>
          <w:rFonts w:ascii="Arial" w:hAnsi="Arial" w:cs="Arial"/>
          <w:b/>
          <w:i/>
          <w:lang w:val="es-ES" w:eastAsia="es-ES"/>
        </w:rPr>
      </w:pPr>
      <w:r w:rsidRPr="003B78FF">
        <w:rPr>
          <w:rFonts w:ascii="Arial" w:hAnsi="Arial" w:cs="Arial"/>
          <w:b/>
          <w:lang w:val="es-ES" w:eastAsia="es-ES"/>
        </w:rPr>
        <w:t>_</w:t>
      </w:r>
      <w:r w:rsidR="006809FF">
        <w:rPr>
          <w:rFonts w:ascii="Arial" w:hAnsi="Arial" w:cs="Arial"/>
          <w:b/>
          <w:lang w:val="es-ES" w:eastAsia="es-ES"/>
        </w:rPr>
        <w:t>6</w:t>
      </w:r>
      <w:r w:rsidR="00674031">
        <w:rPr>
          <w:rFonts w:ascii="Arial" w:hAnsi="Arial" w:cs="Arial"/>
          <w:b/>
          <w:lang w:val="es-ES" w:eastAsia="es-ES"/>
        </w:rPr>
        <w:t>.5</w:t>
      </w:r>
      <w:r w:rsidR="00F535AC" w:rsidRPr="003B78FF">
        <w:rPr>
          <w:rFonts w:ascii="Arial" w:hAnsi="Arial" w:cs="Arial"/>
          <w:b/>
          <w:lang w:val="es-ES" w:eastAsia="es-ES"/>
        </w:rPr>
        <w:t xml:space="preserve">.1  </w:t>
      </w:r>
      <w:r w:rsidR="00F4252A" w:rsidRPr="003B78FF">
        <w:rPr>
          <w:rFonts w:ascii="Arial" w:hAnsi="Arial" w:cs="Arial"/>
          <w:b/>
          <w:lang w:val="es-ES" w:eastAsia="es-ES"/>
        </w:rPr>
        <w:t>Funciones del Consejo de Padres de F</w:t>
      </w:r>
      <w:r w:rsidR="00F535AC" w:rsidRPr="003B78FF">
        <w:rPr>
          <w:rFonts w:ascii="Arial" w:hAnsi="Arial" w:cs="Arial"/>
          <w:b/>
          <w:lang w:val="es-ES" w:eastAsia="es-ES"/>
        </w:rPr>
        <w:t>amilia</w:t>
      </w:r>
      <w:r w:rsidR="00F535AC" w:rsidRPr="003B78FF">
        <w:rPr>
          <w:rFonts w:ascii="Arial" w:hAnsi="Arial" w:cs="Arial"/>
          <w:b/>
          <w:i/>
          <w:lang w:val="es-ES" w:eastAsia="es-ES"/>
        </w:rPr>
        <w:t xml:space="preserve">. </w:t>
      </w:r>
    </w:p>
    <w:p w14:paraId="09C63F1F" w14:textId="77777777" w:rsidR="00153BD4" w:rsidRPr="003B78FF" w:rsidRDefault="00A17993" w:rsidP="001865E8">
      <w:pPr>
        <w:pStyle w:val="ListContinue"/>
        <w:tabs>
          <w:tab w:val="left" w:pos="1260"/>
        </w:tabs>
        <w:ind w:left="0"/>
        <w:jc w:val="both"/>
        <w:rPr>
          <w:rFonts w:ascii="Arial" w:hAnsi="Arial" w:cs="Arial"/>
          <w:lang w:val="es-ES" w:eastAsia="es-ES"/>
        </w:rPr>
      </w:pPr>
      <w:r w:rsidRPr="003B78FF">
        <w:rPr>
          <w:rFonts w:ascii="Arial" w:hAnsi="Arial" w:cs="Arial"/>
          <w:lang w:val="es-ES" w:eastAsia="es-ES"/>
        </w:rPr>
        <w:t>Corresponde al Consejo de Padres de F</w:t>
      </w:r>
      <w:r w:rsidR="00F535AC" w:rsidRPr="003B78FF">
        <w:rPr>
          <w:rFonts w:ascii="Arial" w:hAnsi="Arial" w:cs="Arial"/>
          <w:lang w:val="es-ES" w:eastAsia="es-ES"/>
        </w:rPr>
        <w:t xml:space="preserve">amilia: </w:t>
      </w:r>
    </w:p>
    <w:p w14:paraId="1570390B"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Cont</w:t>
      </w:r>
      <w:r w:rsidR="00D17774" w:rsidRPr="003B78FF">
        <w:rPr>
          <w:rFonts w:ascii="Arial" w:hAnsi="Arial" w:cs="Arial"/>
          <w:lang w:val="es-ES" w:eastAsia="es-ES"/>
        </w:rPr>
        <w:t>ribuir con el R</w:t>
      </w:r>
      <w:r w:rsidRPr="003B78FF">
        <w:rPr>
          <w:rFonts w:ascii="Arial" w:hAnsi="Arial" w:cs="Arial"/>
          <w:lang w:val="es-ES" w:eastAsia="es-ES"/>
        </w:rPr>
        <w:t>ector en el análisis, difusión y uso de los resultados de las evaluaciones periódicas de competencias</w:t>
      </w:r>
      <w:r w:rsidR="0052171F" w:rsidRPr="003B78FF">
        <w:rPr>
          <w:rFonts w:ascii="Arial" w:hAnsi="Arial" w:cs="Arial"/>
          <w:lang w:val="es-ES" w:eastAsia="es-ES"/>
        </w:rPr>
        <w:t>,</w:t>
      </w:r>
      <w:r w:rsidRPr="003B78FF">
        <w:rPr>
          <w:rFonts w:ascii="Arial" w:hAnsi="Arial" w:cs="Arial"/>
          <w:lang w:val="es-ES" w:eastAsia="es-ES"/>
        </w:rPr>
        <w:t xml:space="preserve"> </w:t>
      </w:r>
      <w:r w:rsidR="0052171F" w:rsidRPr="003B78FF">
        <w:rPr>
          <w:rFonts w:ascii="Arial" w:hAnsi="Arial" w:cs="Arial"/>
          <w:lang w:val="es-ES" w:eastAsia="es-ES"/>
        </w:rPr>
        <w:t xml:space="preserve">de </w:t>
      </w:r>
      <w:r w:rsidRPr="003B78FF">
        <w:rPr>
          <w:rFonts w:ascii="Arial" w:hAnsi="Arial" w:cs="Arial"/>
          <w:lang w:val="es-ES" w:eastAsia="es-ES"/>
        </w:rPr>
        <w:t xml:space="preserve">las pruebas de Estado </w:t>
      </w:r>
      <w:r w:rsidR="000A0224" w:rsidRPr="003B78FF">
        <w:rPr>
          <w:rFonts w:ascii="Arial" w:hAnsi="Arial" w:cs="Arial"/>
          <w:lang w:val="es-ES" w:eastAsia="es-ES"/>
        </w:rPr>
        <w:t xml:space="preserve">y del Programa del Diploma del BI. </w:t>
      </w:r>
    </w:p>
    <w:p w14:paraId="0D4917FE"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 xml:space="preserve">Exigir que el establecimiento con todos sus estudiantes participe en las pruebas de competencias y de Estado realizadas por el Instituto Colombiano para el Fomento de la Educación Superior, </w:t>
      </w:r>
      <w:proofErr w:type="spellStart"/>
      <w:r w:rsidRPr="003B78FF">
        <w:rPr>
          <w:rFonts w:ascii="Arial" w:hAnsi="Arial" w:cs="Arial"/>
          <w:lang w:val="es-ES" w:eastAsia="es-ES"/>
        </w:rPr>
        <w:t>Icfes</w:t>
      </w:r>
      <w:proofErr w:type="spellEnd"/>
      <w:r w:rsidR="00FF48B7" w:rsidRPr="003B78FF">
        <w:rPr>
          <w:rFonts w:ascii="Arial" w:hAnsi="Arial" w:cs="Arial"/>
          <w:lang w:val="es-ES" w:eastAsia="es-ES"/>
        </w:rPr>
        <w:t>.</w:t>
      </w:r>
      <w:r w:rsidRPr="003B78FF">
        <w:rPr>
          <w:rFonts w:ascii="Arial" w:hAnsi="Arial" w:cs="Arial"/>
          <w:lang w:val="es-ES" w:eastAsia="es-ES"/>
        </w:rPr>
        <w:t xml:space="preserve"> </w:t>
      </w:r>
    </w:p>
    <w:p w14:paraId="482A1934"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Apoyar las actividades artísticas, científicas, técnicas y deportivas que organice el establecimiento educativo, orientadas a mejorar las competencias de los estudiantes en las distintas áreas, incluida la ciudadana y la creación de la cultura de la legalidad</w:t>
      </w:r>
      <w:r w:rsidR="00FF48B7" w:rsidRPr="003B78FF">
        <w:rPr>
          <w:rFonts w:ascii="Arial" w:hAnsi="Arial" w:cs="Arial"/>
          <w:lang w:val="es-ES" w:eastAsia="es-ES"/>
        </w:rPr>
        <w:t>.</w:t>
      </w:r>
      <w:r w:rsidRPr="003B78FF">
        <w:rPr>
          <w:rFonts w:ascii="Arial" w:hAnsi="Arial" w:cs="Arial"/>
          <w:lang w:val="es-ES" w:eastAsia="es-ES"/>
        </w:rPr>
        <w:t xml:space="preserve"> </w:t>
      </w:r>
    </w:p>
    <w:p w14:paraId="1215C6FF"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Participar en la elaboración de planes de mejoramiento y en el logro de los objetivos planteados</w:t>
      </w:r>
      <w:r w:rsidR="00FF48B7" w:rsidRPr="003B78FF">
        <w:rPr>
          <w:rFonts w:ascii="Arial" w:hAnsi="Arial" w:cs="Arial"/>
          <w:lang w:val="es-ES" w:eastAsia="es-ES"/>
        </w:rPr>
        <w:t>.</w:t>
      </w:r>
      <w:r w:rsidRPr="003B78FF">
        <w:rPr>
          <w:rFonts w:ascii="Arial" w:hAnsi="Arial" w:cs="Arial"/>
          <w:lang w:val="es-ES" w:eastAsia="es-ES"/>
        </w:rPr>
        <w:t xml:space="preserve"> </w:t>
      </w:r>
    </w:p>
    <w:p w14:paraId="687FD5B6"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Promover actividades de formación de los padres de familia encaminadas a desarrollar estrategias de acompañamiento a los estudiantes para facilitar el afianzamiento de los aprendizajes, fomentar la práctica de hábitos de estudio extraescolares, mejorar la autoestima y el ambiente de convivencia y especialmente aquellas destinadas a promover los derechos del niño</w:t>
      </w:r>
      <w:r w:rsidR="00FF48B7" w:rsidRPr="003B78FF">
        <w:rPr>
          <w:rFonts w:ascii="Arial" w:hAnsi="Arial" w:cs="Arial"/>
          <w:lang w:val="es-ES" w:eastAsia="es-ES"/>
        </w:rPr>
        <w:t>.</w:t>
      </w:r>
      <w:r w:rsidRPr="003B78FF">
        <w:rPr>
          <w:rFonts w:ascii="Arial" w:hAnsi="Arial" w:cs="Arial"/>
          <w:lang w:val="es-ES" w:eastAsia="es-ES"/>
        </w:rPr>
        <w:t xml:space="preserve"> </w:t>
      </w:r>
    </w:p>
    <w:p w14:paraId="0B36A659"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Propiciar un clima de confianza, entendimiento, integración, solidaridad y concertación entre todos los estamentos de la comunidad educativa</w:t>
      </w:r>
      <w:r w:rsidR="00FF48B7" w:rsidRPr="003B78FF">
        <w:rPr>
          <w:rFonts w:ascii="Arial" w:hAnsi="Arial" w:cs="Arial"/>
          <w:lang w:val="es-ES" w:eastAsia="es-ES"/>
        </w:rPr>
        <w:t>.</w:t>
      </w:r>
      <w:r w:rsidRPr="003B78FF">
        <w:rPr>
          <w:rFonts w:ascii="Arial" w:hAnsi="Arial" w:cs="Arial"/>
          <w:lang w:val="es-ES" w:eastAsia="es-ES"/>
        </w:rPr>
        <w:t xml:space="preserve"> </w:t>
      </w:r>
    </w:p>
    <w:p w14:paraId="4A986824"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 xml:space="preserve">Presentar propuestas de mejoramiento del manual de convivencia en el marco de la Constitución y la </w:t>
      </w:r>
      <w:r w:rsidR="00BA7EFA" w:rsidRPr="003B78FF">
        <w:rPr>
          <w:rFonts w:ascii="Arial" w:hAnsi="Arial" w:cs="Arial"/>
          <w:lang w:val="es-ES" w:eastAsia="es-ES"/>
        </w:rPr>
        <w:t>L</w:t>
      </w:r>
      <w:r w:rsidRPr="003B78FF">
        <w:rPr>
          <w:rFonts w:ascii="Arial" w:hAnsi="Arial" w:cs="Arial"/>
          <w:lang w:val="es-ES" w:eastAsia="es-ES"/>
        </w:rPr>
        <w:t>ey</w:t>
      </w:r>
      <w:r w:rsidR="00FF48B7" w:rsidRPr="003B78FF">
        <w:rPr>
          <w:rFonts w:ascii="Arial" w:hAnsi="Arial" w:cs="Arial"/>
          <w:lang w:val="es-ES" w:eastAsia="es-ES"/>
        </w:rPr>
        <w:t>.</w:t>
      </w:r>
      <w:r w:rsidRPr="003B78FF">
        <w:rPr>
          <w:rFonts w:ascii="Arial" w:hAnsi="Arial" w:cs="Arial"/>
          <w:lang w:val="es-ES" w:eastAsia="es-ES"/>
        </w:rPr>
        <w:t xml:space="preserve"> </w:t>
      </w:r>
    </w:p>
    <w:p w14:paraId="53E015AD"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Colaborar en las actividades destinadas a la promoción de la salud física y mental de los educandos, la solución de las dificultades de aprendizaje, la detección de problemas de integración escolar y el mejoramiento del medio ambiente</w:t>
      </w:r>
      <w:r w:rsidR="00FF48B7" w:rsidRPr="003B78FF">
        <w:rPr>
          <w:rFonts w:ascii="Arial" w:hAnsi="Arial" w:cs="Arial"/>
          <w:lang w:val="es-ES" w:eastAsia="es-ES"/>
        </w:rPr>
        <w:t>.</w:t>
      </w:r>
      <w:r w:rsidRPr="003B78FF">
        <w:rPr>
          <w:rFonts w:ascii="Arial" w:hAnsi="Arial" w:cs="Arial"/>
          <w:lang w:val="es-ES" w:eastAsia="es-ES"/>
        </w:rPr>
        <w:t xml:space="preserve"> </w:t>
      </w:r>
    </w:p>
    <w:p w14:paraId="56AC7D91"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 xml:space="preserve">Presentar las propuestas de modificación del proyecto educativo institucional que surjan de los padres de familia de conformidad con lo previsto en </w:t>
      </w:r>
      <w:r w:rsidR="00705DA7" w:rsidRPr="003B78FF">
        <w:rPr>
          <w:rFonts w:ascii="Arial" w:hAnsi="Arial" w:cs="Arial"/>
          <w:lang w:val="es-ES" w:eastAsia="es-ES"/>
        </w:rPr>
        <w:t>la Ley</w:t>
      </w:r>
      <w:r w:rsidR="00FF48B7" w:rsidRPr="003B78FF">
        <w:rPr>
          <w:rFonts w:ascii="Arial" w:hAnsi="Arial" w:cs="Arial"/>
          <w:lang w:val="es-ES" w:eastAsia="es-ES"/>
        </w:rPr>
        <w:t>.</w:t>
      </w:r>
      <w:r w:rsidRPr="003B78FF">
        <w:rPr>
          <w:rFonts w:ascii="Arial" w:hAnsi="Arial" w:cs="Arial"/>
          <w:lang w:val="es-ES" w:eastAsia="es-ES"/>
        </w:rPr>
        <w:t xml:space="preserve"> </w:t>
      </w:r>
    </w:p>
    <w:p w14:paraId="3259F6D9" w14:textId="77777777" w:rsidR="00153BD4" w:rsidRPr="003F0338" w:rsidRDefault="00F535AC" w:rsidP="00201786">
      <w:pPr>
        <w:pStyle w:val="ListBullet"/>
        <w:numPr>
          <w:ilvl w:val="0"/>
          <w:numId w:val="48"/>
        </w:numPr>
        <w:jc w:val="both"/>
        <w:rPr>
          <w:rFonts w:ascii="Arial" w:hAnsi="Arial" w:cs="Arial"/>
          <w:highlight w:val="yellow"/>
          <w:lang w:val="es-ES" w:eastAsia="es-ES"/>
        </w:rPr>
      </w:pPr>
      <w:r w:rsidRPr="003B78FF">
        <w:rPr>
          <w:rFonts w:ascii="Arial" w:hAnsi="Arial" w:cs="Arial"/>
          <w:lang w:val="es-ES" w:eastAsia="es-ES"/>
        </w:rPr>
        <w:t>Elegir</w:t>
      </w:r>
      <w:r w:rsidR="00674031">
        <w:rPr>
          <w:rFonts w:ascii="Arial" w:hAnsi="Arial" w:cs="Arial"/>
          <w:lang w:val="es-ES" w:eastAsia="es-ES"/>
        </w:rPr>
        <w:t xml:space="preserve"> al presidente del Consejo de </w:t>
      </w:r>
      <w:r w:rsidR="00674031" w:rsidRPr="00F514C4">
        <w:rPr>
          <w:rFonts w:ascii="Arial" w:hAnsi="Arial" w:cs="Arial"/>
          <w:lang w:val="es-ES" w:eastAsia="es-ES"/>
        </w:rPr>
        <w:t>Padres y su suplente.</w:t>
      </w:r>
      <w:r w:rsidR="00674031">
        <w:rPr>
          <w:rFonts w:ascii="Arial" w:hAnsi="Arial" w:cs="Arial"/>
          <w:lang w:val="es-ES" w:eastAsia="es-ES"/>
        </w:rPr>
        <w:t xml:space="preserve"> El Presidente del Consejo de Padres, será</w:t>
      </w:r>
      <w:r w:rsidRPr="003B78FF">
        <w:rPr>
          <w:rFonts w:ascii="Arial" w:hAnsi="Arial" w:cs="Arial"/>
          <w:lang w:val="es-ES" w:eastAsia="es-ES"/>
        </w:rPr>
        <w:t xml:space="preserve"> el representante </w:t>
      </w:r>
      <w:r w:rsidR="00705DA7" w:rsidRPr="003B78FF">
        <w:rPr>
          <w:rFonts w:ascii="Arial" w:hAnsi="Arial" w:cs="Arial"/>
          <w:lang w:val="es-ES" w:eastAsia="es-ES"/>
        </w:rPr>
        <w:t>de los padres de familia en el C</w:t>
      </w:r>
      <w:r w:rsidRPr="003B78FF">
        <w:rPr>
          <w:rFonts w:ascii="Arial" w:hAnsi="Arial" w:cs="Arial"/>
          <w:lang w:val="es-ES" w:eastAsia="es-ES"/>
        </w:rPr>
        <w:t xml:space="preserve">onsejo </w:t>
      </w:r>
      <w:r w:rsidR="00705DA7" w:rsidRPr="003B78FF">
        <w:rPr>
          <w:rFonts w:ascii="Arial" w:hAnsi="Arial" w:cs="Arial"/>
          <w:lang w:val="es-ES" w:eastAsia="es-ES"/>
        </w:rPr>
        <w:t>D</w:t>
      </w:r>
      <w:r w:rsidR="001865E8">
        <w:rPr>
          <w:rFonts w:ascii="Arial" w:hAnsi="Arial" w:cs="Arial"/>
          <w:lang w:val="es-ES" w:eastAsia="es-ES"/>
        </w:rPr>
        <w:t>irectivo</w:t>
      </w:r>
      <w:r w:rsidR="003F0338">
        <w:rPr>
          <w:rFonts w:ascii="Arial" w:hAnsi="Arial" w:cs="Arial"/>
          <w:lang w:val="es-ES" w:eastAsia="es-ES"/>
        </w:rPr>
        <w:t xml:space="preserve"> </w:t>
      </w:r>
      <w:r w:rsidR="003F0338" w:rsidRPr="003F0338">
        <w:rPr>
          <w:rFonts w:ascii="Arial" w:hAnsi="Arial" w:cs="Arial"/>
          <w:highlight w:val="yellow"/>
          <w:lang w:val="es-ES" w:eastAsia="es-ES"/>
        </w:rPr>
        <w:t>y en el Comité de Convivencia</w:t>
      </w:r>
      <w:r w:rsidRPr="003F0338">
        <w:rPr>
          <w:rFonts w:ascii="Arial" w:hAnsi="Arial" w:cs="Arial"/>
          <w:highlight w:val="yellow"/>
          <w:lang w:val="es-ES" w:eastAsia="es-ES"/>
        </w:rPr>
        <w:t>.</w:t>
      </w:r>
    </w:p>
    <w:p w14:paraId="405FAE23" w14:textId="77777777" w:rsidR="001865E8" w:rsidRPr="003B78FF" w:rsidRDefault="001865E8" w:rsidP="00674031">
      <w:pPr>
        <w:pStyle w:val="ListBullet"/>
        <w:tabs>
          <w:tab w:val="left" w:pos="360"/>
        </w:tabs>
        <w:jc w:val="both"/>
        <w:rPr>
          <w:rFonts w:ascii="Arial" w:hAnsi="Arial" w:cs="Arial"/>
          <w:lang w:val="es-ES" w:eastAsia="es-ES"/>
        </w:rPr>
      </w:pPr>
    </w:p>
    <w:p w14:paraId="31A83D3F" w14:textId="77777777" w:rsidR="001865E8" w:rsidRDefault="00F535AC" w:rsidP="001865E8">
      <w:pPr>
        <w:pStyle w:val="BodyText"/>
        <w:rPr>
          <w:rFonts w:cs="Arial"/>
          <w:sz w:val="24"/>
          <w:szCs w:val="24"/>
        </w:rPr>
      </w:pPr>
      <w:r w:rsidRPr="003B78FF">
        <w:rPr>
          <w:rFonts w:cs="Arial"/>
          <w:b/>
          <w:bCs/>
          <w:sz w:val="24"/>
          <w:szCs w:val="24"/>
        </w:rPr>
        <w:t>Parágrafo 1º</w:t>
      </w:r>
      <w:r w:rsidR="00705DA7" w:rsidRPr="003B78FF">
        <w:rPr>
          <w:rFonts w:cs="Arial"/>
          <w:sz w:val="24"/>
          <w:szCs w:val="24"/>
        </w:rPr>
        <w:t>. El R</w:t>
      </w:r>
      <w:r w:rsidRPr="003B78FF">
        <w:rPr>
          <w:rFonts w:cs="Arial"/>
          <w:sz w:val="24"/>
          <w:szCs w:val="24"/>
        </w:rPr>
        <w:t>ector proporcionará toda la inf</w:t>
      </w:r>
      <w:r w:rsidR="00D17774" w:rsidRPr="003B78FF">
        <w:rPr>
          <w:rFonts w:cs="Arial"/>
          <w:sz w:val="24"/>
          <w:szCs w:val="24"/>
        </w:rPr>
        <w:t>ormación necesaria para que el Consejo de P</w:t>
      </w:r>
      <w:r w:rsidRPr="003B78FF">
        <w:rPr>
          <w:rFonts w:cs="Arial"/>
          <w:sz w:val="24"/>
          <w:szCs w:val="24"/>
        </w:rPr>
        <w:t>adres pueda cumplir sus funciones.</w:t>
      </w:r>
    </w:p>
    <w:p w14:paraId="1E426D22" w14:textId="77777777" w:rsidR="00153BD4" w:rsidRPr="003B78FF" w:rsidRDefault="00F535AC" w:rsidP="001865E8">
      <w:pPr>
        <w:pStyle w:val="BodyText"/>
        <w:rPr>
          <w:rFonts w:cs="Arial"/>
          <w:sz w:val="24"/>
          <w:szCs w:val="24"/>
        </w:rPr>
      </w:pPr>
      <w:r w:rsidRPr="003B78FF">
        <w:rPr>
          <w:rFonts w:cs="Arial"/>
          <w:sz w:val="24"/>
          <w:szCs w:val="24"/>
        </w:rPr>
        <w:t xml:space="preserve"> </w:t>
      </w:r>
    </w:p>
    <w:p w14:paraId="7561839F" w14:textId="77777777" w:rsidR="00153BD4" w:rsidRPr="003B78FF" w:rsidRDefault="00F535AC" w:rsidP="001865E8">
      <w:pPr>
        <w:pStyle w:val="BodyText"/>
        <w:rPr>
          <w:rFonts w:cs="Arial"/>
          <w:sz w:val="24"/>
          <w:szCs w:val="24"/>
        </w:rPr>
      </w:pPr>
      <w:r w:rsidRPr="003B78FF">
        <w:rPr>
          <w:rFonts w:cs="Arial"/>
          <w:b/>
          <w:sz w:val="24"/>
          <w:szCs w:val="24"/>
        </w:rPr>
        <w:t>Parágrafo 2º.</w:t>
      </w:r>
      <w:r w:rsidR="00705DA7" w:rsidRPr="003B78FF">
        <w:rPr>
          <w:rFonts w:cs="Arial"/>
          <w:sz w:val="24"/>
          <w:szCs w:val="24"/>
        </w:rPr>
        <w:t xml:space="preserve"> El Consejo de P</w:t>
      </w:r>
      <w:r w:rsidRPr="003B78FF">
        <w:rPr>
          <w:rFonts w:cs="Arial"/>
          <w:sz w:val="24"/>
          <w:szCs w:val="24"/>
        </w:rPr>
        <w:t>adres ejercerá estas funciones en directa coordinación con el</w:t>
      </w:r>
      <w:r w:rsidR="00705DA7" w:rsidRPr="003B78FF">
        <w:rPr>
          <w:rFonts w:cs="Arial"/>
          <w:sz w:val="24"/>
          <w:szCs w:val="24"/>
        </w:rPr>
        <w:t xml:space="preserve"> R</w:t>
      </w:r>
      <w:r w:rsidRPr="003B78FF">
        <w:rPr>
          <w:rFonts w:cs="Arial"/>
          <w:sz w:val="24"/>
          <w:szCs w:val="24"/>
        </w:rPr>
        <w:t>ector y requerirá de expresa autorización cuando asuma responsabilidades que comprometan al Col</w:t>
      </w:r>
      <w:r w:rsidR="001865E8">
        <w:rPr>
          <w:rFonts w:cs="Arial"/>
          <w:sz w:val="24"/>
          <w:szCs w:val="24"/>
        </w:rPr>
        <w:t>e</w:t>
      </w:r>
      <w:r w:rsidRPr="003B78FF">
        <w:rPr>
          <w:rFonts w:cs="Arial"/>
          <w:sz w:val="24"/>
          <w:szCs w:val="24"/>
        </w:rPr>
        <w:t xml:space="preserve">gio ante otras instancias o autoridades. </w:t>
      </w:r>
    </w:p>
    <w:p w14:paraId="39035589" w14:textId="6B8CDBA7" w:rsidR="00F535AC" w:rsidRPr="003B78FF" w:rsidRDefault="00F535AC" w:rsidP="001865E8">
      <w:pPr>
        <w:spacing w:before="100" w:beforeAutospacing="1" w:after="100" w:afterAutospacing="1"/>
        <w:jc w:val="both"/>
        <w:rPr>
          <w:rFonts w:ascii="Arial" w:hAnsi="Arial" w:cs="Arial"/>
          <w:lang w:val="es-ES" w:eastAsia="es-ES"/>
        </w:rPr>
      </w:pPr>
      <w:r w:rsidRPr="003B78FF">
        <w:rPr>
          <w:rFonts w:ascii="Arial" w:hAnsi="Arial" w:cs="Arial"/>
          <w:b/>
          <w:bCs/>
          <w:lang w:val="es-ES" w:eastAsia="es-ES"/>
        </w:rPr>
        <w:t>_</w:t>
      </w:r>
      <w:r w:rsidR="006809FF">
        <w:rPr>
          <w:rFonts w:ascii="Arial" w:hAnsi="Arial" w:cs="Arial"/>
          <w:b/>
          <w:bCs/>
          <w:lang w:val="es-ES" w:eastAsia="es-ES"/>
        </w:rPr>
        <w:t>6</w:t>
      </w:r>
      <w:r w:rsidR="00347C13" w:rsidRPr="003B78FF">
        <w:rPr>
          <w:rFonts w:ascii="Arial" w:hAnsi="Arial" w:cs="Arial"/>
          <w:b/>
          <w:bCs/>
          <w:lang w:val="es-ES" w:eastAsia="es-ES"/>
        </w:rPr>
        <w:t>.</w:t>
      </w:r>
      <w:r w:rsidR="00674031">
        <w:rPr>
          <w:rFonts w:ascii="Arial" w:hAnsi="Arial" w:cs="Arial"/>
          <w:b/>
          <w:bCs/>
          <w:lang w:val="es-ES" w:eastAsia="es-ES"/>
        </w:rPr>
        <w:t>5</w:t>
      </w:r>
      <w:r w:rsidR="00DD5E03">
        <w:rPr>
          <w:rFonts w:ascii="Arial" w:hAnsi="Arial" w:cs="Arial"/>
          <w:b/>
          <w:bCs/>
          <w:lang w:val="es-ES" w:eastAsia="es-ES"/>
        </w:rPr>
        <w:t xml:space="preserve">.2 </w:t>
      </w:r>
      <w:r w:rsidR="00865796">
        <w:rPr>
          <w:rFonts w:ascii="Arial" w:hAnsi="Arial" w:cs="Arial"/>
          <w:b/>
          <w:bCs/>
          <w:iCs/>
          <w:lang w:val="es-ES" w:eastAsia="es-ES"/>
        </w:rPr>
        <w:t>Elección del R</w:t>
      </w:r>
      <w:r w:rsidRPr="003B78FF">
        <w:rPr>
          <w:rFonts w:ascii="Arial" w:hAnsi="Arial" w:cs="Arial"/>
          <w:b/>
          <w:bCs/>
          <w:iCs/>
          <w:lang w:val="es-ES" w:eastAsia="es-ES"/>
        </w:rPr>
        <w:t xml:space="preserve">epresentante de los </w:t>
      </w:r>
      <w:r w:rsidR="00865796">
        <w:rPr>
          <w:rFonts w:ascii="Arial" w:hAnsi="Arial" w:cs="Arial"/>
          <w:b/>
          <w:bCs/>
          <w:iCs/>
          <w:lang w:val="es-ES" w:eastAsia="es-ES"/>
        </w:rPr>
        <w:t>P</w:t>
      </w:r>
      <w:r w:rsidRPr="003B78FF">
        <w:rPr>
          <w:rFonts w:ascii="Arial" w:hAnsi="Arial" w:cs="Arial"/>
          <w:b/>
          <w:bCs/>
          <w:iCs/>
          <w:lang w:val="es-ES" w:eastAsia="es-ES"/>
        </w:rPr>
        <w:t xml:space="preserve">adres </w:t>
      </w:r>
      <w:r w:rsidR="00865796">
        <w:rPr>
          <w:rFonts w:ascii="Arial" w:hAnsi="Arial" w:cs="Arial"/>
          <w:b/>
          <w:bCs/>
          <w:iCs/>
          <w:lang w:val="es-ES" w:eastAsia="es-ES"/>
        </w:rPr>
        <w:t>F</w:t>
      </w:r>
      <w:r w:rsidRPr="003B78FF">
        <w:rPr>
          <w:rFonts w:ascii="Arial" w:hAnsi="Arial" w:cs="Arial"/>
          <w:b/>
          <w:bCs/>
          <w:iCs/>
          <w:lang w:val="es-ES" w:eastAsia="es-ES"/>
        </w:rPr>
        <w:t xml:space="preserve">amilia en el </w:t>
      </w:r>
      <w:r w:rsidR="00A65327" w:rsidRPr="003B78FF">
        <w:rPr>
          <w:rFonts w:ascii="Arial" w:hAnsi="Arial" w:cs="Arial"/>
          <w:b/>
          <w:bCs/>
          <w:iCs/>
          <w:lang w:val="es-ES" w:eastAsia="es-ES"/>
        </w:rPr>
        <w:t>C</w:t>
      </w:r>
      <w:r w:rsidRPr="003B78FF">
        <w:rPr>
          <w:rFonts w:ascii="Arial" w:hAnsi="Arial" w:cs="Arial"/>
          <w:b/>
          <w:bCs/>
          <w:iCs/>
          <w:lang w:val="es-ES" w:eastAsia="es-ES"/>
        </w:rPr>
        <w:t xml:space="preserve">onsejo </w:t>
      </w:r>
      <w:r w:rsidR="00A65327" w:rsidRPr="003B78FF">
        <w:rPr>
          <w:rFonts w:ascii="Arial" w:hAnsi="Arial" w:cs="Arial"/>
          <w:b/>
          <w:bCs/>
          <w:iCs/>
          <w:lang w:val="es-ES" w:eastAsia="es-ES"/>
        </w:rPr>
        <w:t>D</w:t>
      </w:r>
      <w:r w:rsidRPr="003B78FF">
        <w:rPr>
          <w:rFonts w:ascii="Arial" w:hAnsi="Arial" w:cs="Arial"/>
          <w:b/>
          <w:bCs/>
          <w:iCs/>
          <w:lang w:val="es-ES" w:eastAsia="es-ES"/>
        </w:rPr>
        <w:t>irectivo.</w:t>
      </w:r>
      <w:r w:rsidRPr="003B78FF">
        <w:rPr>
          <w:rFonts w:ascii="Arial" w:hAnsi="Arial" w:cs="Arial"/>
          <w:b/>
          <w:bCs/>
          <w:i/>
          <w:iCs/>
          <w:lang w:val="es-ES" w:eastAsia="es-ES"/>
        </w:rPr>
        <w:t xml:space="preserve"> </w:t>
      </w:r>
      <w:r w:rsidR="00D17774" w:rsidRPr="003B78FF">
        <w:rPr>
          <w:rFonts w:ascii="Arial" w:hAnsi="Arial" w:cs="Arial"/>
          <w:lang w:val="es-ES" w:eastAsia="es-ES"/>
        </w:rPr>
        <w:t>El Consejo de Padres de F</w:t>
      </w:r>
      <w:r w:rsidRPr="003B78FF">
        <w:rPr>
          <w:rFonts w:ascii="Arial" w:hAnsi="Arial" w:cs="Arial"/>
          <w:lang w:val="es-ES" w:eastAsia="es-ES"/>
        </w:rPr>
        <w:t>amilia, en una reunión</w:t>
      </w:r>
      <w:r w:rsidR="001865E8">
        <w:rPr>
          <w:rFonts w:ascii="Arial" w:hAnsi="Arial" w:cs="Arial"/>
          <w:lang w:val="es-ES" w:eastAsia="es-ES"/>
        </w:rPr>
        <w:t xml:space="preserve"> convocada para tal fin por el R</w:t>
      </w:r>
      <w:r w:rsidRPr="003B78FF">
        <w:rPr>
          <w:rFonts w:ascii="Arial" w:hAnsi="Arial" w:cs="Arial"/>
          <w:lang w:val="es-ES" w:eastAsia="es-ES"/>
        </w:rPr>
        <w:t xml:space="preserve">ector, elegirá al </w:t>
      </w:r>
      <w:r w:rsidR="00865796">
        <w:rPr>
          <w:rFonts w:ascii="Arial" w:hAnsi="Arial" w:cs="Arial"/>
          <w:lang w:val="es-ES" w:eastAsia="es-ES"/>
        </w:rPr>
        <w:t>P</w:t>
      </w:r>
      <w:r w:rsidR="00674031">
        <w:rPr>
          <w:rFonts w:ascii="Arial" w:hAnsi="Arial" w:cs="Arial"/>
          <w:lang w:val="es-ES" w:eastAsia="es-ES"/>
        </w:rPr>
        <w:t>residente del Consejo de Padres y su suplente. El Presidente del Consejo de Padres, será</w:t>
      </w:r>
      <w:r w:rsidR="00674031" w:rsidRPr="003B78FF">
        <w:rPr>
          <w:rFonts w:ascii="Arial" w:hAnsi="Arial" w:cs="Arial"/>
          <w:lang w:val="es-ES" w:eastAsia="es-ES"/>
        </w:rPr>
        <w:t xml:space="preserve"> el representante de los padres de familia en el Consejo D</w:t>
      </w:r>
      <w:r w:rsidR="00674031">
        <w:rPr>
          <w:rFonts w:ascii="Arial" w:hAnsi="Arial" w:cs="Arial"/>
          <w:lang w:val="es-ES" w:eastAsia="es-ES"/>
        </w:rPr>
        <w:t>irectivo.</w:t>
      </w:r>
    </w:p>
    <w:p w14:paraId="4FF53C77" w14:textId="77777777" w:rsidR="000A0224" w:rsidRPr="003B78FF" w:rsidRDefault="000A0224" w:rsidP="001865E8">
      <w:pPr>
        <w:jc w:val="both"/>
        <w:rPr>
          <w:rFonts w:ascii="Arial" w:hAnsi="Arial" w:cs="Arial"/>
          <w:lang w:val="es-ES" w:eastAsia="es-ES"/>
        </w:rPr>
      </w:pPr>
      <w:r w:rsidRPr="003B78FF">
        <w:rPr>
          <w:rFonts w:ascii="Arial" w:hAnsi="Arial" w:cs="Arial"/>
          <w:lang w:val="es-ES" w:eastAsia="es-ES"/>
        </w:rPr>
        <w:t xml:space="preserve">El representante de los padres, elegido para actuar ante el Consejo Directivo del Colegio, </w:t>
      </w:r>
      <w:r w:rsidR="000B7BCC" w:rsidRPr="003B78FF">
        <w:rPr>
          <w:rFonts w:ascii="Arial" w:hAnsi="Arial" w:cs="Arial"/>
          <w:lang w:val="es-ES" w:eastAsia="es-ES"/>
        </w:rPr>
        <w:t>informará periódicamente al</w:t>
      </w:r>
      <w:r w:rsidRPr="003B78FF">
        <w:rPr>
          <w:rFonts w:ascii="Arial" w:hAnsi="Arial" w:cs="Arial"/>
          <w:lang w:val="es-ES" w:eastAsia="es-ES"/>
        </w:rPr>
        <w:t xml:space="preserve"> Consejo de Padres </w:t>
      </w:r>
      <w:r w:rsidR="000B7BCC" w:rsidRPr="003B78FF">
        <w:rPr>
          <w:rFonts w:ascii="Arial" w:hAnsi="Arial" w:cs="Arial"/>
          <w:lang w:val="es-ES" w:eastAsia="es-ES"/>
        </w:rPr>
        <w:t xml:space="preserve">acerca </w:t>
      </w:r>
      <w:r w:rsidRPr="003B78FF">
        <w:rPr>
          <w:rFonts w:ascii="Arial" w:hAnsi="Arial" w:cs="Arial"/>
          <w:lang w:val="es-ES" w:eastAsia="es-ES"/>
        </w:rPr>
        <w:t>de los aspectos más relevantes de su gestión y participación en el Consejo Direc</w:t>
      </w:r>
      <w:r w:rsidR="00560213">
        <w:rPr>
          <w:rFonts w:ascii="Arial" w:hAnsi="Arial" w:cs="Arial"/>
          <w:lang w:val="es-ES" w:eastAsia="es-ES"/>
        </w:rPr>
        <w:t>tivo.</w:t>
      </w:r>
    </w:p>
    <w:p w14:paraId="0E1D76F4" w14:textId="77777777" w:rsidR="00865796" w:rsidRDefault="00865796" w:rsidP="001865E8">
      <w:pPr>
        <w:pStyle w:val="List"/>
        <w:jc w:val="both"/>
        <w:rPr>
          <w:rFonts w:ascii="Arial" w:hAnsi="Arial" w:cs="Arial"/>
          <w:lang w:val="es-ES" w:eastAsia="es-ES"/>
        </w:rPr>
      </w:pPr>
    </w:p>
    <w:p w14:paraId="1B691A54" w14:textId="77777777" w:rsidR="00153BD4" w:rsidRPr="003B78FF" w:rsidRDefault="001865E8" w:rsidP="001865E8">
      <w:pPr>
        <w:pStyle w:val="List"/>
        <w:jc w:val="both"/>
        <w:rPr>
          <w:rFonts w:ascii="Arial" w:hAnsi="Arial" w:cs="Arial"/>
          <w:lang w:val="es-ES" w:eastAsia="es-ES"/>
        </w:rPr>
      </w:pPr>
      <w:r w:rsidRPr="0038215E">
        <w:rPr>
          <w:rFonts w:ascii="Arial" w:hAnsi="Arial" w:cs="Arial"/>
          <w:b/>
          <w:lang w:val="es-ES" w:eastAsia="es-ES"/>
        </w:rPr>
        <w:t>_</w:t>
      </w:r>
      <w:r w:rsidR="006809FF" w:rsidRPr="0038215E">
        <w:rPr>
          <w:rFonts w:ascii="Arial" w:hAnsi="Arial" w:cs="Arial"/>
          <w:b/>
          <w:lang w:val="es-ES" w:eastAsia="es-ES"/>
        </w:rPr>
        <w:t>6</w:t>
      </w:r>
      <w:r w:rsidR="000A0224" w:rsidRPr="0038215E">
        <w:rPr>
          <w:rFonts w:ascii="Arial" w:hAnsi="Arial" w:cs="Arial"/>
          <w:b/>
          <w:lang w:val="es-ES" w:eastAsia="es-ES"/>
        </w:rPr>
        <w:t>.</w:t>
      </w:r>
      <w:r w:rsidR="00865796" w:rsidRPr="0038215E">
        <w:rPr>
          <w:rFonts w:ascii="Arial" w:hAnsi="Arial" w:cs="Arial"/>
          <w:b/>
          <w:lang w:val="es-ES" w:eastAsia="es-ES"/>
        </w:rPr>
        <w:t>5</w:t>
      </w:r>
      <w:r w:rsidR="000A0224" w:rsidRPr="0038215E">
        <w:rPr>
          <w:rFonts w:ascii="Arial" w:hAnsi="Arial" w:cs="Arial"/>
          <w:b/>
          <w:lang w:val="es-ES" w:eastAsia="es-ES"/>
        </w:rPr>
        <w:t>.3</w:t>
      </w:r>
      <w:r w:rsidR="00153BD4" w:rsidRPr="0038215E">
        <w:rPr>
          <w:rFonts w:ascii="Arial" w:hAnsi="Arial" w:cs="Arial"/>
          <w:b/>
          <w:lang w:val="es-ES" w:eastAsia="es-ES"/>
        </w:rPr>
        <w:tab/>
      </w:r>
      <w:r w:rsidR="000A0224" w:rsidRPr="006B3540">
        <w:rPr>
          <w:rFonts w:ascii="Arial" w:hAnsi="Arial" w:cs="Arial"/>
          <w:b/>
          <w:lang w:val="es-ES" w:eastAsia="es-ES"/>
        </w:rPr>
        <w:t>Ausencias:</w:t>
      </w:r>
    </w:p>
    <w:p w14:paraId="2A23B806" w14:textId="77777777" w:rsidR="000A0224" w:rsidRDefault="000A0224" w:rsidP="003F0338">
      <w:pPr>
        <w:spacing w:before="100" w:beforeAutospacing="1" w:after="100" w:afterAutospacing="1"/>
        <w:jc w:val="both"/>
        <w:rPr>
          <w:rFonts w:ascii="Arial" w:hAnsi="Arial" w:cs="Arial"/>
          <w:lang w:val="es-ES" w:eastAsia="es-ES"/>
        </w:rPr>
      </w:pPr>
      <w:r w:rsidRPr="003B78FF">
        <w:rPr>
          <w:rFonts w:ascii="Arial" w:hAnsi="Arial" w:cs="Arial"/>
          <w:lang w:val="es-ES" w:eastAsia="es-ES"/>
        </w:rPr>
        <w:t>El representante que falte a la reunión de Comisión de Evaluación y Promoción, sin justa causa o aviso previo al Jefe de Sección respectivo, no podrá presentarse como candidato y ser elegido en el año académico siguiente.</w:t>
      </w:r>
    </w:p>
    <w:p w14:paraId="375777CD" w14:textId="77777777" w:rsidR="00560213" w:rsidRPr="003B78FF" w:rsidRDefault="00560213" w:rsidP="003F0338">
      <w:pPr>
        <w:spacing w:before="100" w:beforeAutospacing="1" w:after="100" w:afterAutospacing="1"/>
        <w:jc w:val="both"/>
        <w:rPr>
          <w:rFonts w:ascii="Arial" w:hAnsi="Arial" w:cs="Arial"/>
          <w:lang w:val="es-ES" w:eastAsia="es-ES"/>
        </w:rPr>
      </w:pPr>
      <w:r>
        <w:rPr>
          <w:rFonts w:ascii="Arial" w:hAnsi="Arial" w:cs="Arial"/>
          <w:lang w:val="es-ES" w:eastAsia="es-ES"/>
        </w:rPr>
        <w:t>Cuando los dos padres representantes del grado se excusen de asistir a la Comisión de Evaluación y Promoción, el Jefe de Sección o su Asistente convocará a otro padre de familia, preferiblemente del mismo grado.</w:t>
      </w:r>
    </w:p>
    <w:p w14:paraId="319BC119" w14:textId="77777777" w:rsidR="000A0224" w:rsidRPr="003B78FF" w:rsidRDefault="000A0224" w:rsidP="003F0338">
      <w:pPr>
        <w:spacing w:before="100" w:beforeAutospacing="1" w:after="100" w:afterAutospacing="1"/>
        <w:jc w:val="both"/>
        <w:rPr>
          <w:rFonts w:ascii="Arial" w:hAnsi="Arial" w:cs="Arial"/>
          <w:lang w:val="es-ES" w:eastAsia="es-ES"/>
        </w:rPr>
      </w:pPr>
      <w:r w:rsidRPr="003B78FF">
        <w:rPr>
          <w:rFonts w:ascii="Arial" w:hAnsi="Arial" w:cs="Arial"/>
          <w:lang w:val="es-ES" w:eastAsia="es-ES"/>
        </w:rPr>
        <w:t>El representante que falte al cincuenta por ciento (50%) de las reuniones del Consejo de Padres, sin justa causa, no podrá presentarse como candidato y ser elegido en el año académico siguiente.</w:t>
      </w:r>
    </w:p>
    <w:p w14:paraId="3F4BBCD1" w14:textId="77777777" w:rsidR="00153BD4" w:rsidRDefault="006809FF" w:rsidP="002F3017">
      <w:pPr>
        <w:pStyle w:val="List"/>
        <w:ind w:left="0" w:firstLine="0"/>
        <w:jc w:val="both"/>
        <w:rPr>
          <w:rFonts w:ascii="Arial" w:hAnsi="Arial" w:cs="Arial"/>
          <w:lang w:val="es-ES" w:eastAsia="es-ES"/>
        </w:rPr>
      </w:pPr>
      <w:r w:rsidRPr="0038215E">
        <w:rPr>
          <w:rFonts w:ascii="Arial" w:hAnsi="Arial" w:cs="Arial"/>
          <w:b/>
          <w:lang w:val="es-ES" w:eastAsia="es-ES"/>
        </w:rPr>
        <w:t>6</w:t>
      </w:r>
      <w:r w:rsidR="00865796" w:rsidRPr="0038215E">
        <w:rPr>
          <w:rFonts w:ascii="Arial" w:hAnsi="Arial" w:cs="Arial"/>
          <w:b/>
          <w:lang w:val="es-ES" w:eastAsia="es-ES"/>
        </w:rPr>
        <w:t>.5</w:t>
      </w:r>
      <w:r w:rsidR="000A0224" w:rsidRPr="0038215E">
        <w:rPr>
          <w:rFonts w:ascii="Arial" w:hAnsi="Arial" w:cs="Arial"/>
          <w:b/>
          <w:lang w:val="es-ES" w:eastAsia="es-ES"/>
        </w:rPr>
        <w:t>.4</w:t>
      </w:r>
      <w:r w:rsidR="00153BD4" w:rsidRPr="003B78FF">
        <w:rPr>
          <w:rFonts w:ascii="Arial" w:hAnsi="Arial" w:cs="Arial"/>
          <w:lang w:val="es-ES" w:eastAsia="es-ES"/>
        </w:rPr>
        <w:tab/>
      </w:r>
      <w:r w:rsidR="000A0224" w:rsidRPr="003B78FF">
        <w:rPr>
          <w:rFonts w:ascii="Arial" w:hAnsi="Arial" w:cs="Arial"/>
          <w:b/>
          <w:lang w:val="es-ES" w:eastAsia="es-ES"/>
        </w:rPr>
        <w:t>Confidencialidad:</w:t>
      </w:r>
      <w:r w:rsidR="000A0224" w:rsidRPr="003B78FF">
        <w:rPr>
          <w:rFonts w:ascii="Arial" w:hAnsi="Arial" w:cs="Arial"/>
          <w:lang w:val="es-ES" w:eastAsia="es-ES"/>
        </w:rPr>
        <w:t xml:space="preserve"> La información a la que tiene</w:t>
      </w:r>
      <w:r w:rsidR="000B7BCC" w:rsidRPr="003B78FF">
        <w:rPr>
          <w:rFonts w:ascii="Arial" w:hAnsi="Arial" w:cs="Arial"/>
          <w:lang w:val="es-ES" w:eastAsia="es-ES"/>
        </w:rPr>
        <w:t>n</w:t>
      </w:r>
      <w:r w:rsidR="000A0224" w:rsidRPr="003B78FF">
        <w:rPr>
          <w:rFonts w:ascii="Arial" w:hAnsi="Arial" w:cs="Arial"/>
          <w:lang w:val="es-ES" w:eastAsia="es-ES"/>
        </w:rPr>
        <w:t xml:space="preserve"> acceso los representantes del Consejo de Padres en la </w:t>
      </w:r>
      <w:r w:rsidR="000B7BCC" w:rsidRPr="003B78FF">
        <w:rPr>
          <w:rFonts w:ascii="Arial" w:hAnsi="Arial" w:cs="Arial"/>
          <w:lang w:val="es-ES" w:eastAsia="es-ES"/>
        </w:rPr>
        <w:t>C</w:t>
      </w:r>
      <w:r w:rsidR="000A0224" w:rsidRPr="003B78FF">
        <w:rPr>
          <w:rFonts w:ascii="Arial" w:hAnsi="Arial" w:cs="Arial"/>
          <w:lang w:val="es-ES" w:eastAsia="es-ES"/>
        </w:rPr>
        <w:t xml:space="preserve">omisión de </w:t>
      </w:r>
      <w:r w:rsidR="000B7BCC" w:rsidRPr="003B78FF">
        <w:rPr>
          <w:rFonts w:ascii="Arial" w:hAnsi="Arial" w:cs="Arial"/>
          <w:lang w:val="es-ES" w:eastAsia="es-ES"/>
        </w:rPr>
        <w:t>E</w:t>
      </w:r>
      <w:r w:rsidR="000A0224" w:rsidRPr="003B78FF">
        <w:rPr>
          <w:rFonts w:ascii="Arial" w:hAnsi="Arial" w:cs="Arial"/>
          <w:lang w:val="es-ES" w:eastAsia="es-ES"/>
        </w:rPr>
        <w:t xml:space="preserve">valuación y </w:t>
      </w:r>
      <w:r w:rsidR="000B7BCC" w:rsidRPr="003B78FF">
        <w:rPr>
          <w:rFonts w:ascii="Arial" w:hAnsi="Arial" w:cs="Arial"/>
          <w:lang w:val="es-ES" w:eastAsia="es-ES"/>
        </w:rPr>
        <w:t>P</w:t>
      </w:r>
      <w:r w:rsidR="000A0224" w:rsidRPr="003B78FF">
        <w:rPr>
          <w:rFonts w:ascii="Arial" w:hAnsi="Arial" w:cs="Arial"/>
          <w:lang w:val="es-ES" w:eastAsia="es-ES"/>
        </w:rPr>
        <w:t>romoción</w:t>
      </w:r>
      <w:r w:rsidR="000B7BCC" w:rsidRPr="003B78FF">
        <w:rPr>
          <w:rFonts w:ascii="Arial" w:hAnsi="Arial" w:cs="Arial"/>
          <w:lang w:val="es-ES" w:eastAsia="es-ES"/>
        </w:rPr>
        <w:t>,</w:t>
      </w:r>
      <w:r w:rsidR="000A0224" w:rsidRPr="003B78FF">
        <w:rPr>
          <w:rFonts w:ascii="Arial" w:hAnsi="Arial" w:cs="Arial"/>
          <w:lang w:val="es-ES" w:eastAsia="es-ES"/>
        </w:rPr>
        <w:t xml:space="preserve"> es confidencial. </w:t>
      </w:r>
      <w:r w:rsidR="00100092" w:rsidRPr="003B78FF">
        <w:rPr>
          <w:rFonts w:ascii="Arial" w:hAnsi="Arial" w:cs="Arial"/>
          <w:lang w:val="es-ES" w:eastAsia="es-ES"/>
        </w:rPr>
        <w:t>El</w:t>
      </w:r>
      <w:r w:rsidR="000A0224" w:rsidRPr="003B78FF">
        <w:rPr>
          <w:rFonts w:ascii="Arial" w:hAnsi="Arial" w:cs="Arial"/>
          <w:lang w:val="es-ES" w:eastAsia="es-ES"/>
        </w:rPr>
        <w:t xml:space="preserve"> representante de padres de familia que divulgue información discutida en </w:t>
      </w:r>
      <w:r w:rsidR="000B7BCC" w:rsidRPr="003B78FF">
        <w:rPr>
          <w:rFonts w:ascii="Arial" w:hAnsi="Arial" w:cs="Arial"/>
          <w:lang w:val="es-ES" w:eastAsia="es-ES"/>
        </w:rPr>
        <w:t>este</w:t>
      </w:r>
      <w:r w:rsidR="000A0224" w:rsidRPr="003B78FF">
        <w:rPr>
          <w:rFonts w:ascii="Arial" w:hAnsi="Arial" w:cs="Arial"/>
          <w:lang w:val="es-ES" w:eastAsia="es-ES"/>
        </w:rPr>
        <w:t xml:space="preserve"> Comité</w:t>
      </w:r>
      <w:r w:rsidR="000B7BCC" w:rsidRPr="003B78FF">
        <w:rPr>
          <w:rFonts w:ascii="Arial" w:hAnsi="Arial" w:cs="Arial"/>
          <w:lang w:val="es-ES" w:eastAsia="es-ES"/>
        </w:rPr>
        <w:t xml:space="preserve">, </w:t>
      </w:r>
      <w:r w:rsidR="000A0224" w:rsidRPr="003B78FF">
        <w:rPr>
          <w:rFonts w:ascii="Arial" w:hAnsi="Arial" w:cs="Arial"/>
          <w:lang w:val="es-ES" w:eastAsia="es-ES"/>
        </w:rPr>
        <w:t>no podrá presentarse como candidato y ser elegido en el año académ</w:t>
      </w:r>
      <w:r w:rsidR="005F203D" w:rsidRPr="003B78FF">
        <w:rPr>
          <w:rFonts w:ascii="Arial" w:hAnsi="Arial" w:cs="Arial"/>
          <w:lang w:val="es-ES" w:eastAsia="es-ES"/>
        </w:rPr>
        <w:t>ico</w:t>
      </w:r>
      <w:r w:rsidR="000A0224" w:rsidRPr="003B78FF">
        <w:rPr>
          <w:rFonts w:ascii="Arial" w:hAnsi="Arial" w:cs="Arial"/>
          <w:lang w:val="es-ES" w:eastAsia="es-ES"/>
        </w:rPr>
        <w:t xml:space="preserve"> siguiente</w:t>
      </w:r>
      <w:r w:rsidR="00100092" w:rsidRPr="003B78FF">
        <w:rPr>
          <w:rFonts w:ascii="Arial" w:hAnsi="Arial" w:cs="Arial"/>
          <w:lang w:val="es-ES" w:eastAsia="es-ES"/>
        </w:rPr>
        <w:t>,</w:t>
      </w:r>
      <w:r w:rsidR="000A0224" w:rsidRPr="003B78FF">
        <w:rPr>
          <w:rFonts w:ascii="Arial" w:hAnsi="Arial" w:cs="Arial"/>
          <w:lang w:val="es-ES" w:eastAsia="es-ES"/>
        </w:rPr>
        <w:t xml:space="preserve"> por considerarse una violación al compromiso de reserva que le es requerido.  </w:t>
      </w:r>
    </w:p>
    <w:p w14:paraId="65F7AD1C" w14:textId="77777777" w:rsidR="007A68F2" w:rsidRDefault="007A68F2" w:rsidP="002F3017">
      <w:pPr>
        <w:pStyle w:val="List"/>
        <w:ind w:left="0" w:firstLine="0"/>
        <w:jc w:val="both"/>
        <w:rPr>
          <w:rFonts w:ascii="Arial" w:hAnsi="Arial" w:cs="Arial"/>
          <w:b/>
          <w:highlight w:val="yellow"/>
          <w:lang w:val="es-ES" w:eastAsia="es-ES"/>
        </w:rPr>
      </w:pPr>
    </w:p>
    <w:p w14:paraId="69B8FBDD" w14:textId="15B3093A" w:rsidR="00662BCD" w:rsidRDefault="00662BCD" w:rsidP="004C68B5">
      <w:pPr>
        <w:pStyle w:val="List"/>
        <w:numPr>
          <w:ilvl w:val="1"/>
          <w:numId w:val="33"/>
        </w:numPr>
        <w:jc w:val="both"/>
        <w:rPr>
          <w:rFonts w:ascii="Arial" w:hAnsi="Arial" w:cs="Arial"/>
          <w:b/>
          <w:lang w:val="es-ES" w:eastAsia="es-ES"/>
        </w:rPr>
      </w:pPr>
      <w:r w:rsidRPr="00F514C4">
        <w:rPr>
          <w:rFonts w:ascii="Arial" w:hAnsi="Arial" w:cs="Arial"/>
          <w:b/>
          <w:lang w:val="es-ES" w:eastAsia="es-ES"/>
        </w:rPr>
        <w:t xml:space="preserve">COMITÉ ESCOLAR DE CONVIVENCIA </w:t>
      </w:r>
    </w:p>
    <w:p w14:paraId="635A2E67" w14:textId="77777777" w:rsidR="004C68B5" w:rsidRDefault="004C68B5" w:rsidP="004C68B5">
      <w:pPr>
        <w:pStyle w:val="List"/>
        <w:jc w:val="both"/>
        <w:rPr>
          <w:rFonts w:ascii="Arial" w:hAnsi="Arial" w:cs="Arial"/>
          <w:b/>
          <w:lang w:val="es-ES" w:eastAsia="es-ES"/>
        </w:rPr>
      </w:pPr>
    </w:p>
    <w:p w14:paraId="4A9B6322" w14:textId="6E023448" w:rsidR="004C68B5" w:rsidRPr="004C68B5" w:rsidRDefault="004C68B5" w:rsidP="004C68B5">
      <w:pPr>
        <w:pStyle w:val="List"/>
        <w:jc w:val="both"/>
        <w:rPr>
          <w:sz w:val="25"/>
          <w:szCs w:val="25"/>
          <w:highlight w:val="cyan"/>
          <w:lang w:val="es-CO" w:eastAsia="ja-JP"/>
        </w:rPr>
      </w:pPr>
      <w:r w:rsidRPr="004C68B5">
        <w:rPr>
          <w:rFonts w:cs="Arial"/>
          <w:sz w:val="23"/>
          <w:szCs w:val="23"/>
          <w:highlight w:val="cyan"/>
          <w:lang w:val="es-CO" w:eastAsia="ja-JP"/>
        </w:rPr>
        <w:t xml:space="preserve">Artículo 28. </w:t>
      </w:r>
      <w:r w:rsidRPr="004C68B5">
        <w:rPr>
          <w:rFonts w:cs="Arial"/>
          <w:i/>
          <w:iCs/>
          <w:sz w:val="23"/>
          <w:szCs w:val="23"/>
          <w:highlight w:val="cyan"/>
          <w:lang w:val="es-CO" w:eastAsia="ja-JP"/>
        </w:rPr>
        <w:t xml:space="preserve">Incorporación en el Manual de Convivencia de las Definiciones, Principios </w:t>
      </w:r>
      <w:r w:rsidRPr="004C68B5">
        <w:rPr>
          <w:rFonts w:cs="Arial"/>
          <w:sz w:val="23"/>
          <w:szCs w:val="23"/>
          <w:highlight w:val="cyan"/>
          <w:lang w:val="es-CO" w:eastAsia="ja-JP"/>
        </w:rPr>
        <w:t xml:space="preserve">y </w:t>
      </w:r>
      <w:r w:rsidRPr="004C68B5">
        <w:rPr>
          <w:rFonts w:cs="Arial"/>
          <w:i/>
          <w:iCs/>
          <w:sz w:val="23"/>
          <w:szCs w:val="23"/>
          <w:highlight w:val="cyan"/>
          <w:lang w:val="es-CO" w:eastAsia="ja-JP"/>
        </w:rPr>
        <w:t xml:space="preserve">Responsabilidades. </w:t>
      </w:r>
      <w:r w:rsidRPr="004C68B5">
        <w:rPr>
          <w:rFonts w:cs="Arial"/>
          <w:sz w:val="23"/>
          <w:szCs w:val="23"/>
          <w:highlight w:val="cyan"/>
          <w:lang w:val="es-CO" w:eastAsia="ja-JP"/>
        </w:rPr>
        <w:t xml:space="preserve">En el manual de convivencia se incluirán las definiciones, principios y responsabilidades que para todos los miembros de la comunidad educativa establece la Ley </w:t>
      </w:r>
      <w:r w:rsidRPr="004C68B5">
        <w:rPr>
          <w:sz w:val="25"/>
          <w:szCs w:val="25"/>
          <w:highlight w:val="cyan"/>
          <w:lang w:val="es-CO" w:eastAsia="ja-JP"/>
        </w:rPr>
        <w:t xml:space="preserve">1620 </w:t>
      </w:r>
      <w:r w:rsidRPr="004C68B5">
        <w:rPr>
          <w:rFonts w:cs="Arial"/>
          <w:sz w:val="23"/>
          <w:szCs w:val="23"/>
          <w:highlight w:val="cyan"/>
          <w:lang w:val="es-CO" w:eastAsia="ja-JP"/>
        </w:rPr>
        <w:t xml:space="preserve">de </w:t>
      </w:r>
      <w:r w:rsidRPr="004C68B5">
        <w:rPr>
          <w:sz w:val="25"/>
          <w:szCs w:val="25"/>
          <w:highlight w:val="cyan"/>
          <w:lang w:val="es-CO" w:eastAsia="ja-JP"/>
        </w:rPr>
        <w:t xml:space="preserve">2013, </w:t>
      </w:r>
      <w:r w:rsidRPr="004C68B5">
        <w:rPr>
          <w:rFonts w:cs="Arial"/>
          <w:sz w:val="23"/>
          <w:szCs w:val="23"/>
          <w:highlight w:val="cyan"/>
          <w:lang w:val="es-CO" w:eastAsia="ja-JP"/>
        </w:rPr>
        <w:t xml:space="preserve">los cuales servirán de base para que dentro del mismo manual se desarrollen los componentes de promoción, prevención, atención y seguimiento de la Ruta de Atención Integral para la Convivencia Escolar, de que trata el, Capítulo 11 del Título IV del presente Decreto, sin perjuicio de los demás aspectos que deben ser regulados en dichos manuales, de acuerdo con lo establecido en la Ley </w:t>
      </w:r>
      <w:r w:rsidRPr="004C68B5">
        <w:rPr>
          <w:sz w:val="25"/>
          <w:szCs w:val="25"/>
          <w:highlight w:val="cyan"/>
          <w:lang w:val="es-CO" w:eastAsia="ja-JP"/>
        </w:rPr>
        <w:t xml:space="preserve">115 </w:t>
      </w:r>
      <w:r w:rsidRPr="004C68B5">
        <w:rPr>
          <w:rFonts w:cs="Arial"/>
          <w:sz w:val="23"/>
          <w:szCs w:val="23"/>
          <w:highlight w:val="cyan"/>
          <w:lang w:val="es-CO" w:eastAsia="ja-JP"/>
        </w:rPr>
        <w:t xml:space="preserve">de </w:t>
      </w:r>
      <w:r w:rsidRPr="004C68B5">
        <w:rPr>
          <w:sz w:val="25"/>
          <w:szCs w:val="25"/>
          <w:highlight w:val="cyan"/>
          <w:lang w:val="es-CO" w:eastAsia="ja-JP"/>
        </w:rPr>
        <w:t xml:space="preserve">1994 </w:t>
      </w:r>
      <w:r w:rsidRPr="004C68B5">
        <w:rPr>
          <w:rFonts w:cs="Arial"/>
          <w:sz w:val="23"/>
          <w:szCs w:val="23"/>
          <w:highlight w:val="cyan"/>
          <w:lang w:val="es-CO" w:eastAsia="ja-JP"/>
        </w:rPr>
        <w:t xml:space="preserve">y en el Decreto </w:t>
      </w:r>
      <w:r w:rsidRPr="004C68B5">
        <w:rPr>
          <w:sz w:val="25"/>
          <w:szCs w:val="25"/>
          <w:highlight w:val="cyan"/>
          <w:lang w:val="es-CO" w:eastAsia="ja-JP"/>
        </w:rPr>
        <w:t xml:space="preserve">1860 </w:t>
      </w:r>
      <w:r w:rsidRPr="004C68B5">
        <w:rPr>
          <w:rFonts w:cs="Arial"/>
          <w:sz w:val="23"/>
          <w:szCs w:val="23"/>
          <w:highlight w:val="cyan"/>
          <w:lang w:val="es-CO" w:eastAsia="ja-JP"/>
        </w:rPr>
        <w:t xml:space="preserve">de </w:t>
      </w:r>
      <w:r w:rsidRPr="004C68B5">
        <w:rPr>
          <w:sz w:val="25"/>
          <w:szCs w:val="25"/>
          <w:highlight w:val="cyan"/>
          <w:lang w:val="es-CO" w:eastAsia="ja-JP"/>
        </w:rPr>
        <w:t>1994.</w:t>
      </w:r>
    </w:p>
    <w:p w14:paraId="4435EC86" w14:textId="77777777" w:rsidR="004C68B5" w:rsidRPr="004C68B5" w:rsidRDefault="004C68B5" w:rsidP="004C68B5">
      <w:pPr>
        <w:autoSpaceDE w:val="0"/>
        <w:autoSpaceDN w:val="0"/>
        <w:adjustRightInd w:val="0"/>
        <w:rPr>
          <w:rFonts w:ascii="Arial" w:hAnsi="Arial" w:cs="Arial"/>
          <w:color w:val="000000"/>
          <w:highlight w:val="cyan"/>
          <w:lang w:val="es-CO" w:eastAsia="ja-JP"/>
        </w:rPr>
      </w:pPr>
    </w:p>
    <w:p w14:paraId="63BFADBD" w14:textId="77777777" w:rsidR="004C68B5" w:rsidRPr="004C68B5" w:rsidRDefault="004C68B5" w:rsidP="004C68B5">
      <w:pPr>
        <w:autoSpaceDE w:val="0"/>
        <w:autoSpaceDN w:val="0"/>
        <w:adjustRightInd w:val="0"/>
        <w:spacing w:line="273" w:lineRule="atLeast"/>
        <w:jc w:val="both"/>
        <w:rPr>
          <w:rFonts w:ascii="Arial" w:hAnsi="Arial" w:cs="Arial"/>
          <w:i/>
          <w:sz w:val="23"/>
          <w:szCs w:val="23"/>
          <w:highlight w:val="cyan"/>
          <w:lang w:val="es-CO" w:eastAsia="ja-JP"/>
        </w:rPr>
      </w:pPr>
      <w:r w:rsidRPr="004C68B5">
        <w:rPr>
          <w:rFonts w:ascii="Arial" w:hAnsi="Arial" w:cs="Arial"/>
          <w:i/>
          <w:sz w:val="23"/>
          <w:szCs w:val="23"/>
          <w:highlight w:val="cyan"/>
          <w:lang w:val="es-CO" w:eastAsia="ja-JP"/>
        </w:rPr>
        <w:t xml:space="preserve">Artículo 29. </w:t>
      </w:r>
      <w:r w:rsidRPr="004C68B5">
        <w:rPr>
          <w:rFonts w:ascii="Arial" w:hAnsi="Arial" w:cs="Arial"/>
          <w:i/>
          <w:iCs/>
          <w:sz w:val="23"/>
          <w:szCs w:val="23"/>
          <w:highlight w:val="cyan"/>
          <w:lang w:val="es-CO" w:eastAsia="ja-JP"/>
        </w:rPr>
        <w:t xml:space="preserve">Lineamientos Generales para la Actualización del Manual de Convivencia. </w:t>
      </w:r>
      <w:r w:rsidRPr="004C68B5">
        <w:rPr>
          <w:rFonts w:ascii="Arial" w:hAnsi="Arial" w:cs="Arial"/>
          <w:i/>
          <w:sz w:val="23"/>
          <w:szCs w:val="23"/>
          <w:highlight w:val="cyan"/>
          <w:lang w:val="es-CO" w:eastAsia="ja-JP"/>
        </w:rPr>
        <w:t xml:space="preserve">Los establecimientos educativos oficiales y no oficiales deberán asegurarse de que en el manual de convivencia, y respecto al manejo de los conflictos y conductas que afectan la convivencia escolar y los derechos humanos, sexuales y reproductivos, y para la participación de la familia de que trata el artículo </w:t>
      </w:r>
      <w:r w:rsidRPr="004C68B5">
        <w:rPr>
          <w:i/>
          <w:sz w:val="25"/>
          <w:szCs w:val="25"/>
          <w:highlight w:val="cyan"/>
          <w:lang w:val="es-CO" w:eastAsia="ja-JP"/>
        </w:rPr>
        <w:t xml:space="preserve">22 </w:t>
      </w:r>
      <w:r w:rsidRPr="004C68B5">
        <w:rPr>
          <w:rFonts w:ascii="Arial" w:hAnsi="Arial" w:cs="Arial"/>
          <w:i/>
          <w:sz w:val="23"/>
          <w:szCs w:val="23"/>
          <w:highlight w:val="cyan"/>
          <w:lang w:val="es-CO" w:eastAsia="ja-JP"/>
        </w:rPr>
        <w:t xml:space="preserve">de la Ley </w:t>
      </w:r>
      <w:r w:rsidRPr="004C68B5">
        <w:rPr>
          <w:i/>
          <w:sz w:val="25"/>
          <w:szCs w:val="25"/>
          <w:highlight w:val="cyan"/>
          <w:lang w:val="es-CO" w:eastAsia="ja-JP"/>
        </w:rPr>
        <w:t xml:space="preserve">1620 </w:t>
      </w:r>
      <w:r w:rsidRPr="004C68B5">
        <w:rPr>
          <w:rFonts w:ascii="Arial" w:hAnsi="Arial" w:cs="Arial"/>
          <w:i/>
          <w:sz w:val="23"/>
          <w:szCs w:val="23"/>
          <w:highlight w:val="cyan"/>
          <w:lang w:val="es-CO" w:eastAsia="ja-JP"/>
        </w:rPr>
        <w:t xml:space="preserve">de </w:t>
      </w:r>
      <w:r w:rsidRPr="004C68B5">
        <w:rPr>
          <w:i/>
          <w:sz w:val="25"/>
          <w:szCs w:val="25"/>
          <w:highlight w:val="cyan"/>
          <w:lang w:val="es-CO" w:eastAsia="ja-JP"/>
        </w:rPr>
        <w:t xml:space="preserve">2013, </w:t>
      </w:r>
      <w:r w:rsidRPr="004C68B5">
        <w:rPr>
          <w:rFonts w:ascii="Arial" w:hAnsi="Arial" w:cs="Arial"/>
          <w:i/>
          <w:sz w:val="23"/>
          <w:szCs w:val="23"/>
          <w:highlight w:val="cyan"/>
          <w:lang w:val="es-CO" w:eastAsia="ja-JP"/>
        </w:rPr>
        <w:t xml:space="preserve">se incluyan como mínimo los siguientes aspectos: </w:t>
      </w:r>
    </w:p>
    <w:p w14:paraId="4B791C6D" w14:textId="77777777" w:rsidR="004C68B5" w:rsidRPr="004C68B5" w:rsidRDefault="004C68B5" w:rsidP="004C68B5">
      <w:pPr>
        <w:autoSpaceDE w:val="0"/>
        <w:autoSpaceDN w:val="0"/>
        <w:adjustRightInd w:val="0"/>
        <w:ind w:left="5815"/>
        <w:jc w:val="both"/>
        <w:rPr>
          <w:i/>
          <w:sz w:val="17"/>
          <w:szCs w:val="17"/>
          <w:highlight w:val="cyan"/>
          <w:lang w:val="es-CO" w:eastAsia="ja-JP"/>
        </w:rPr>
      </w:pPr>
      <w:r w:rsidRPr="004C68B5">
        <w:rPr>
          <w:i/>
          <w:sz w:val="17"/>
          <w:szCs w:val="17"/>
          <w:highlight w:val="cyan"/>
          <w:lang w:val="es-CO" w:eastAsia="ja-JP"/>
        </w:rPr>
        <w:t xml:space="preserve">[Ir </w:t>
      </w:r>
    </w:p>
    <w:p w14:paraId="0044699A" w14:textId="77777777" w:rsidR="004C68B5" w:rsidRPr="004C68B5" w:rsidRDefault="004C68B5" w:rsidP="004C68B5">
      <w:pPr>
        <w:numPr>
          <w:ilvl w:val="0"/>
          <w:numId w:val="56"/>
        </w:numPr>
        <w:autoSpaceDE w:val="0"/>
        <w:autoSpaceDN w:val="0"/>
        <w:adjustRightInd w:val="0"/>
        <w:ind w:left="360" w:hanging="360"/>
        <w:rPr>
          <w:rFonts w:ascii="Arial" w:hAnsi="Arial" w:cs="Arial"/>
          <w:i/>
          <w:sz w:val="23"/>
          <w:szCs w:val="23"/>
          <w:highlight w:val="cyan"/>
          <w:lang w:val="es-CO" w:eastAsia="ja-JP"/>
        </w:rPr>
      </w:pPr>
      <w:r w:rsidRPr="004C68B5">
        <w:rPr>
          <w:rFonts w:ascii="Arial" w:hAnsi="Arial" w:cs="Arial"/>
          <w:i/>
          <w:sz w:val="23"/>
          <w:szCs w:val="23"/>
          <w:highlight w:val="cyan"/>
          <w:lang w:val="es-CO" w:eastAsia="ja-JP"/>
        </w:rPr>
        <w:t xml:space="preserve">Las situaciones más comunes que afectan la convivencia escolar y el ejercicio de los derechos humanos, sexuales y reproductivos, las cuales deben ser </w:t>
      </w:r>
      <w:proofErr w:type="spellStart"/>
      <w:r w:rsidRPr="004C68B5">
        <w:rPr>
          <w:rFonts w:ascii="Arial" w:hAnsi="Arial" w:cs="Arial"/>
          <w:i/>
          <w:sz w:val="23"/>
          <w:szCs w:val="23"/>
          <w:highlight w:val="cyan"/>
          <w:lang w:val="es-CO" w:eastAsia="ja-JP"/>
        </w:rPr>
        <w:t>identi'ficadas</w:t>
      </w:r>
      <w:proofErr w:type="spellEnd"/>
      <w:r w:rsidRPr="004C68B5">
        <w:rPr>
          <w:rFonts w:ascii="Arial" w:hAnsi="Arial" w:cs="Arial"/>
          <w:i/>
          <w:sz w:val="23"/>
          <w:szCs w:val="23"/>
          <w:highlight w:val="cyan"/>
          <w:lang w:val="es-CO" w:eastAsia="ja-JP"/>
        </w:rPr>
        <w:t xml:space="preserve"> y valoradas dentro del contexto propio del establecimiento educativo. </w:t>
      </w:r>
    </w:p>
    <w:p w14:paraId="206F8DE0" w14:textId="10004393" w:rsidR="004C68B5" w:rsidRPr="004C68B5" w:rsidRDefault="004C68B5" w:rsidP="004C68B5">
      <w:pPr>
        <w:numPr>
          <w:ilvl w:val="0"/>
          <w:numId w:val="56"/>
        </w:numPr>
        <w:autoSpaceDE w:val="0"/>
        <w:autoSpaceDN w:val="0"/>
        <w:adjustRightInd w:val="0"/>
        <w:ind w:left="360" w:hanging="360"/>
        <w:rPr>
          <w:rFonts w:ascii="Arial" w:hAnsi="Arial" w:cs="Arial"/>
          <w:sz w:val="23"/>
          <w:szCs w:val="23"/>
          <w:highlight w:val="cyan"/>
          <w:lang w:val="es-CO" w:eastAsia="ja-JP"/>
        </w:rPr>
      </w:pPr>
      <w:r w:rsidRPr="004C68B5">
        <w:rPr>
          <w:rFonts w:ascii="Arial" w:hAnsi="Arial" w:cs="Arial"/>
          <w:i/>
          <w:sz w:val="23"/>
          <w:szCs w:val="23"/>
          <w:highlight w:val="cyan"/>
          <w:lang w:val="es-CO" w:eastAsia="ja-JP"/>
        </w:rPr>
        <w:t>Las pautas y acuerdos que deben atender todos los integrantes de la comunidad educativa para garantizar la convivencia escolar y el ejercicio de los derechos humanos, sexuales y reproductivos.</w:t>
      </w:r>
      <w:r w:rsidRPr="004C68B5">
        <w:rPr>
          <w:rFonts w:ascii="Arial" w:hAnsi="Arial" w:cs="Arial"/>
          <w:sz w:val="23"/>
          <w:szCs w:val="23"/>
          <w:highlight w:val="cyan"/>
          <w:lang w:val="es-CO" w:eastAsia="ja-JP"/>
        </w:rPr>
        <w:t xml:space="preserve"> </w:t>
      </w:r>
    </w:p>
    <w:p w14:paraId="72A29A2C" w14:textId="77777777" w:rsidR="004C68B5" w:rsidRPr="004C68B5" w:rsidRDefault="004C68B5" w:rsidP="004C68B5">
      <w:pPr>
        <w:numPr>
          <w:ilvl w:val="0"/>
          <w:numId w:val="56"/>
        </w:numPr>
        <w:autoSpaceDE w:val="0"/>
        <w:autoSpaceDN w:val="0"/>
        <w:adjustRightInd w:val="0"/>
        <w:rPr>
          <w:rFonts w:ascii="Arial" w:hAnsi="Arial" w:cs="Arial"/>
          <w:i/>
          <w:sz w:val="23"/>
          <w:szCs w:val="23"/>
          <w:highlight w:val="cyan"/>
          <w:lang w:val="es-CO" w:eastAsia="ja-JP"/>
        </w:rPr>
      </w:pPr>
      <w:r w:rsidRPr="004C68B5">
        <w:rPr>
          <w:rFonts w:ascii="Arial" w:hAnsi="Arial" w:cs="Arial"/>
          <w:i/>
          <w:sz w:val="23"/>
          <w:szCs w:val="23"/>
          <w:highlight w:val="cyan"/>
          <w:lang w:val="es-CO" w:eastAsia="ja-JP"/>
        </w:rPr>
        <w:t xml:space="preserve">La clasificación de las situaciones consagradas el artículo 40 del presente Decreto. </w:t>
      </w:r>
    </w:p>
    <w:p w14:paraId="630174FB" w14:textId="77777777" w:rsidR="004C68B5" w:rsidRPr="004C68B5" w:rsidRDefault="004C68B5" w:rsidP="004C68B5">
      <w:pPr>
        <w:numPr>
          <w:ilvl w:val="0"/>
          <w:numId w:val="56"/>
        </w:numPr>
        <w:autoSpaceDE w:val="0"/>
        <w:autoSpaceDN w:val="0"/>
        <w:adjustRightInd w:val="0"/>
        <w:rPr>
          <w:rFonts w:ascii="Arial" w:hAnsi="Arial" w:cs="Arial"/>
          <w:i/>
          <w:sz w:val="23"/>
          <w:szCs w:val="23"/>
          <w:highlight w:val="cyan"/>
          <w:lang w:val="es-CO" w:eastAsia="ja-JP"/>
        </w:rPr>
      </w:pPr>
      <w:r w:rsidRPr="004C68B5">
        <w:rPr>
          <w:rFonts w:ascii="Arial" w:hAnsi="Arial" w:cs="Arial"/>
          <w:i/>
          <w:sz w:val="23"/>
          <w:szCs w:val="23"/>
          <w:highlight w:val="cyan"/>
          <w:lang w:val="es-CO" w:eastAsia="ja-JP"/>
        </w:rPr>
        <w:t xml:space="preserve">Los protocolos de atención integral para la convivencia escolar de que tratan los artículos 42, 43 Y 44 del presente Decreto. </w:t>
      </w:r>
    </w:p>
    <w:p w14:paraId="49F1A9B5" w14:textId="77777777" w:rsidR="004C68B5" w:rsidRPr="004C68B5" w:rsidRDefault="004C68B5" w:rsidP="004C68B5">
      <w:pPr>
        <w:numPr>
          <w:ilvl w:val="0"/>
          <w:numId w:val="56"/>
        </w:numPr>
        <w:autoSpaceDE w:val="0"/>
        <w:autoSpaceDN w:val="0"/>
        <w:adjustRightInd w:val="0"/>
        <w:rPr>
          <w:rFonts w:ascii="Arial" w:hAnsi="Arial" w:cs="Arial"/>
          <w:i/>
          <w:sz w:val="23"/>
          <w:szCs w:val="23"/>
          <w:highlight w:val="cyan"/>
          <w:lang w:val="es-CO" w:eastAsia="ja-JP"/>
        </w:rPr>
      </w:pPr>
      <w:r w:rsidRPr="004C68B5">
        <w:rPr>
          <w:rFonts w:ascii="Arial" w:hAnsi="Arial" w:cs="Arial"/>
          <w:i/>
          <w:sz w:val="23"/>
          <w:szCs w:val="23"/>
          <w:highlight w:val="cyan"/>
          <w:lang w:val="es-CO" w:eastAsia="ja-JP"/>
        </w:rPr>
        <w:t xml:space="preserve">Las medidas pedagógicas y las acciones que contribuyan a la promoción de la convivencia escolar, a la prevención de las situaciones que la afectan y a la reconciliación, la reparación de los daños causados y el restablecimiento de un clima de relaciones constructivas en el establecimiento educativo cuando estas situaciones ocurran. </w:t>
      </w:r>
    </w:p>
    <w:p w14:paraId="57086D81" w14:textId="77777777" w:rsidR="004C68B5" w:rsidRPr="004C68B5" w:rsidRDefault="004C68B5" w:rsidP="004C68B5">
      <w:pPr>
        <w:numPr>
          <w:ilvl w:val="0"/>
          <w:numId w:val="56"/>
        </w:numPr>
        <w:autoSpaceDE w:val="0"/>
        <w:autoSpaceDN w:val="0"/>
        <w:adjustRightInd w:val="0"/>
        <w:rPr>
          <w:rFonts w:ascii="Arial" w:hAnsi="Arial" w:cs="Arial"/>
          <w:i/>
          <w:sz w:val="23"/>
          <w:szCs w:val="23"/>
          <w:highlight w:val="cyan"/>
          <w:lang w:val="es-CO" w:eastAsia="ja-JP"/>
        </w:rPr>
      </w:pPr>
      <w:r w:rsidRPr="004C68B5">
        <w:rPr>
          <w:rFonts w:ascii="Arial" w:hAnsi="Arial" w:cs="Arial"/>
          <w:i/>
          <w:sz w:val="23"/>
          <w:szCs w:val="23"/>
          <w:highlight w:val="cyan"/>
          <w:lang w:val="es-CO" w:eastAsia="ja-JP"/>
        </w:rPr>
        <w:t xml:space="preserve">Las estrategias pedagógicas que permitan y garanticen la divulgación y socialización de los contenidos del manual de convivencia a la comunidad educativa, haciendo énfasis en acciones dirigidas a los padres y madres de familia o acudientes. </w:t>
      </w:r>
    </w:p>
    <w:p w14:paraId="1CF7EB15" w14:textId="795DC527" w:rsidR="004C68B5" w:rsidRPr="004C68B5" w:rsidRDefault="004C68B5" w:rsidP="004C68B5">
      <w:pPr>
        <w:pStyle w:val="List"/>
        <w:jc w:val="both"/>
        <w:rPr>
          <w:rFonts w:ascii="Arial" w:hAnsi="Arial" w:cs="Arial"/>
          <w:b/>
          <w:lang w:val="es-CO" w:eastAsia="es-ES"/>
        </w:rPr>
      </w:pPr>
      <w:r w:rsidRPr="004C68B5">
        <w:rPr>
          <w:rFonts w:ascii="Arial" w:hAnsi="Arial" w:cs="Arial"/>
          <w:i/>
          <w:sz w:val="23"/>
          <w:szCs w:val="23"/>
          <w:highlight w:val="cyan"/>
          <w:lang w:val="es-CO" w:eastAsia="ja-JP"/>
        </w:rPr>
        <w:t xml:space="preserve">Parágrafo 1. Acorde con lo establecido en la Ley 115 de 1994, en el artículo 21 de la Ley 1620 de 2013 y en el Decreto 1860 de 1994, los establecimientos educativos en el marco del proyecto educativo institucional deberán revisar y ajustar el manual de convivencia y dar plena aplicación a los principios de participación, corresponsabilidad, autonomía, diversidad e integralidad que establece la Ley 1620 de 2013. Parágrafo </w:t>
      </w:r>
      <w:r w:rsidRPr="004C68B5">
        <w:rPr>
          <w:i/>
          <w:sz w:val="25"/>
          <w:szCs w:val="25"/>
          <w:highlight w:val="cyan"/>
          <w:lang w:val="es-CO" w:eastAsia="ja-JP"/>
        </w:rPr>
        <w:t xml:space="preserve">2. </w:t>
      </w:r>
      <w:r w:rsidRPr="004C68B5">
        <w:rPr>
          <w:rFonts w:ascii="Arial" w:hAnsi="Arial" w:cs="Arial"/>
          <w:i/>
          <w:sz w:val="23"/>
          <w:szCs w:val="23"/>
          <w:highlight w:val="cyan"/>
          <w:lang w:val="es-CO" w:eastAsia="ja-JP"/>
        </w:rPr>
        <w:t>El manual de convivencia deberá ser construido, evaluado y ajustado por la comunidad educativa integrada por los estudiantes, padres y madres de familia, docentes y directivos docentes, bajo la coordinación del comité escolar de convivencia.</w:t>
      </w:r>
    </w:p>
    <w:p w14:paraId="7B3D2D5F" w14:textId="4F60E978" w:rsidR="004C68B5" w:rsidRPr="00F514C4" w:rsidRDefault="004C68B5" w:rsidP="004C68B5">
      <w:pPr>
        <w:pStyle w:val="List"/>
        <w:ind w:left="0" w:firstLine="0"/>
        <w:jc w:val="both"/>
        <w:rPr>
          <w:rFonts w:ascii="Arial" w:hAnsi="Arial" w:cs="Arial"/>
          <w:b/>
          <w:lang w:val="es-ES" w:eastAsia="es-ES"/>
        </w:rPr>
      </w:pPr>
      <w:r>
        <w:rPr>
          <w:rFonts w:ascii="Arial" w:hAnsi="Arial" w:cs="Arial"/>
          <w:b/>
          <w:lang w:val="es-ES" w:eastAsia="es-ES"/>
        </w:rPr>
        <w:t>(</w:t>
      </w:r>
      <w:proofErr w:type="spellStart"/>
      <w:r>
        <w:rPr>
          <w:rFonts w:ascii="Arial" w:hAnsi="Arial" w:cs="Arial"/>
          <w:b/>
          <w:lang w:val="es-ES" w:eastAsia="es-ES"/>
        </w:rPr>
        <w:t>Dcto</w:t>
      </w:r>
      <w:proofErr w:type="spellEnd"/>
      <w:r>
        <w:rPr>
          <w:rFonts w:ascii="Arial" w:hAnsi="Arial" w:cs="Arial"/>
          <w:b/>
          <w:lang w:val="es-ES" w:eastAsia="es-ES"/>
        </w:rPr>
        <w:t xml:space="preserve"> 1965)</w:t>
      </w:r>
    </w:p>
    <w:p w14:paraId="78A32E50" w14:textId="77777777" w:rsidR="00F11E55" w:rsidRPr="00F514C4" w:rsidRDefault="00F11E55" w:rsidP="00F11E55">
      <w:pPr>
        <w:pStyle w:val="Default"/>
        <w:rPr>
          <w:b/>
          <w:bCs/>
          <w:sz w:val="23"/>
          <w:szCs w:val="23"/>
        </w:rPr>
      </w:pPr>
    </w:p>
    <w:p w14:paraId="2734BBE2" w14:textId="77777777" w:rsidR="00F11E55" w:rsidRPr="00F514C4" w:rsidRDefault="00865796" w:rsidP="00F11E55">
      <w:pPr>
        <w:pStyle w:val="Default"/>
        <w:rPr>
          <w:b/>
          <w:bCs/>
        </w:rPr>
      </w:pPr>
      <w:r w:rsidRPr="00F514C4">
        <w:rPr>
          <w:b/>
          <w:bCs/>
        </w:rPr>
        <w:t>6.6</w:t>
      </w:r>
      <w:r w:rsidR="00F11E55" w:rsidRPr="00F514C4">
        <w:rPr>
          <w:b/>
          <w:bCs/>
        </w:rPr>
        <w:t xml:space="preserve">.1 Conformación del Comité Escolar de Convivencia. </w:t>
      </w:r>
    </w:p>
    <w:p w14:paraId="2D189AA7" w14:textId="77777777" w:rsidR="00F11E55" w:rsidRPr="00F514C4" w:rsidRDefault="00F11E55" w:rsidP="00F11E55">
      <w:pPr>
        <w:pStyle w:val="Default"/>
        <w:rPr>
          <w:color w:val="auto"/>
        </w:rPr>
      </w:pPr>
      <w:r w:rsidRPr="00F514C4">
        <w:rPr>
          <w:color w:val="auto"/>
        </w:rPr>
        <w:t xml:space="preserve">El Comité Escolar de Convivencia está conformado por: </w:t>
      </w:r>
    </w:p>
    <w:p w14:paraId="23F1D26F" w14:textId="77777777" w:rsidR="00B77689" w:rsidRPr="00F514C4" w:rsidRDefault="00A9720C" w:rsidP="00F11E55">
      <w:pPr>
        <w:pStyle w:val="Default"/>
        <w:rPr>
          <w:color w:val="auto"/>
        </w:rPr>
      </w:pPr>
      <w:r w:rsidRPr="00F514C4">
        <w:rPr>
          <w:color w:val="auto"/>
        </w:rPr>
        <w:t>El Rector, quien preside el comité</w:t>
      </w:r>
      <w:r w:rsidR="00F11E55" w:rsidRPr="00F514C4">
        <w:rPr>
          <w:color w:val="auto"/>
        </w:rPr>
        <w:t>,</w:t>
      </w:r>
    </w:p>
    <w:p w14:paraId="0F22B708" w14:textId="77777777" w:rsidR="00B77689" w:rsidRPr="00F514C4" w:rsidRDefault="00B77689" w:rsidP="00F11E55">
      <w:pPr>
        <w:pStyle w:val="Default"/>
        <w:rPr>
          <w:color w:val="auto"/>
        </w:rPr>
      </w:pPr>
      <w:r w:rsidRPr="00F514C4">
        <w:rPr>
          <w:color w:val="auto"/>
        </w:rPr>
        <w:t>E</w:t>
      </w:r>
      <w:r w:rsidR="00317154" w:rsidRPr="00F514C4">
        <w:rPr>
          <w:color w:val="auto"/>
        </w:rPr>
        <w:t>l P</w:t>
      </w:r>
      <w:r w:rsidR="00F11E55" w:rsidRPr="00F514C4">
        <w:rPr>
          <w:color w:val="auto"/>
        </w:rPr>
        <w:t xml:space="preserve">ersonero </w:t>
      </w:r>
      <w:r w:rsidR="00317154" w:rsidRPr="00F514C4">
        <w:rPr>
          <w:color w:val="auto"/>
        </w:rPr>
        <w:t>E</w:t>
      </w:r>
      <w:r w:rsidR="00F11E55" w:rsidRPr="00F514C4">
        <w:rPr>
          <w:color w:val="auto"/>
        </w:rPr>
        <w:t>studiantil de grado 1</w:t>
      </w:r>
      <w:r w:rsidR="00317154" w:rsidRPr="00F514C4">
        <w:rPr>
          <w:color w:val="auto"/>
        </w:rPr>
        <w:t>2, quien podrá ser remplazado por el Personero de grado 11.</w:t>
      </w:r>
      <w:r w:rsidR="00F11E55" w:rsidRPr="00F514C4">
        <w:rPr>
          <w:color w:val="auto"/>
        </w:rPr>
        <w:t xml:space="preserve">  </w:t>
      </w:r>
    </w:p>
    <w:p w14:paraId="41D4650E" w14:textId="34B2EDA9" w:rsidR="00317154" w:rsidRPr="00F514C4" w:rsidRDefault="00317154" w:rsidP="00F11E55">
      <w:pPr>
        <w:pStyle w:val="Default"/>
        <w:rPr>
          <w:color w:val="auto"/>
        </w:rPr>
      </w:pPr>
      <w:r w:rsidRPr="00F514C4">
        <w:rPr>
          <w:color w:val="auto"/>
        </w:rPr>
        <w:t xml:space="preserve">El Psicólogo de Bachillerato, </w:t>
      </w:r>
      <w:r w:rsidR="00D23597" w:rsidRPr="00F514C4">
        <w:rPr>
          <w:color w:val="auto"/>
        </w:rPr>
        <w:t>o el</w:t>
      </w:r>
      <w:r w:rsidRPr="00F514C4">
        <w:rPr>
          <w:color w:val="auto"/>
        </w:rPr>
        <w:t xml:space="preserve"> psicólogo de Primaria</w:t>
      </w:r>
      <w:r w:rsidR="00D23597" w:rsidRPr="00F514C4">
        <w:rPr>
          <w:color w:val="auto"/>
        </w:rPr>
        <w:t xml:space="preserve"> o</w:t>
      </w:r>
      <w:r w:rsidR="00AC39DB">
        <w:rPr>
          <w:color w:val="auto"/>
        </w:rPr>
        <w:t xml:space="preserve"> Primera Infancia</w:t>
      </w:r>
      <w:r w:rsidR="00D23597" w:rsidRPr="00F514C4">
        <w:rPr>
          <w:color w:val="auto"/>
        </w:rPr>
        <w:t xml:space="preserve"> </w:t>
      </w:r>
      <w:r w:rsidR="00D23597" w:rsidRPr="00AC39DB">
        <w:rPr>
          <w:strike/>
          <w:color w:val="auto"/>
        </w:rPr>
        <w:t>Preprimaria</w:t>
      </w:r>
      <w:r w:rsidR="00BF001D" w:rsidRPr="00F514C4">
        <w:rPr>
          <w:color w:val="auto"/>
        </w:rPr>
        <w:t>, según los temas a tratar</w:t>
      </w:r>
      <w:r w:rsidRPr="00F514C4">
        <w:rPr>
          <w:color w:val="auto"/>
        </w:rPr>
        <w:t xml:space="preserve">. </w:t>
      </w:r>
    </w:p>
    <w:p w14:paraId="0C3597F1" w14:textId="4F542AE2" w:rsidR="00B77689" w:rsidRPr="00F514C4" w:rsidRDefault="00B77689" w:rsidP="00F11E55">
      <w:pPr>
        <w:pStyle w:val="Default"/>
        <w:rPr>
          <w:color w:val="auto"/>
        </w:rPr>
      </w:pPr>
      <w:r w:rsidRPr="00F514C4">
        <w:rPr>
          <w:color w:val="auto"/>
        </w:rPr>
        <w:t>E</w:t>
      </w:r>
      <w:r w:rsidR="00F11E55" w:rsidRPr="00F514C4">
        <w:rPr>
          <w:color w:val="auto"/>
        </w:rPr>
        <w:t xml:space="preserve">l </w:t>
      </w:r>
      <w:r w:rsidR="00317154" w:rsidRPr="00F514C4">
        <w:rPr>
          <w:color w:val="auto"/>
        </w:rPr>
        <w:t xml:space="preserve">Jefe de Sección de Primaria, </w:t>
      </w:r>
      <w:r w:rsidR="00BF001D" w:rsidRPr="00F514C4">
        <w:rPr>
          <w:color w:val="auto"/>
        </w:rPr>
        <w:t>o</w:t>
      </w:r>
      <w:r w:rsidR="00317154" w:rsidRPr="00F514C4">
        <w:rPr>
          <w:color w:val="auto"/>
        </w:rPr>
        <w:t xml:space="preserve"> el Jefe de Sección de Bachillerato</w:t>
      </w:r>
      <w:r w:rsidR="00D23597" w:rsidRPr="00F514C4">
        <w:rPr>
          <w:color w:val="auto"/>
        </w:rPr>
        <w:t xml:space="preserve"> o</w:t>
      </w:r>
      <w:r w:rsidR="00AC39DB">
        <w:rPr>
          <w:color w:val="auto"/>
        </w:rPr>
        <w:t xml:space="preserve"> Primera Infancia</w:t>
      </w:r>
      <w:r w:rsidR="00D23597" w:rsidRPr="00F514C4">
        <w:rPr>
          <w:color w:val="auto"/>
        </w:rPr>
        <w:t xml:space="preserve"> </w:t>
      </w:r>
      <w:r w:rsidR="00D23597" w:rsidRPr="00AC39DB">
        <w:rPr>
          <w:strike/>
          <w:color w:val="auto"/>
        </w:rPr>
        <w:t>Preprimaria</w:t>
      </w:r>
      <w:r w:rsidR="00BF001D" w:rsidRPr="00F514C4">
        <w:rPr>
          <w:color w:val="auto"/>
        </w:rPr>
        <w:t>, según los temas a tratar</w:t>
      </w:r>
      <w:r w:rsidR="00317154" w:rsidRPr="00F514C4">
        <w:rPr>
          <w:color w:val="auto"/>
        </w:rPr>
        <w:t xml:space="preserve">. </w:t>
      </w:r>
    </w:p>
    <w:p w14:paraId="7F12A175" w14:textId="77777777" w:rsidR="00B77689" w:rsidRPr="00F514C4" w:rsidRDefault="00B77689" w:rsidP="00F11E55">
      <w:pPr>
        <w:pStyle w:val="Default"/>
        <w:rPr>
          <w:color w:val="auto"/>
        </w:rPr>
      </w:pPr>
      <w:r w:rsidRPr="00F514C4">
        <w:rPr>
          <w:color w:val="auto"/>
        </w:rPr>
        <w:t>El P</w:t>
      </w:r>
      <w:r w:rsidR="00F11E55" w:rsidRPr="00F514C4">
        <w:rPr>
          <w:color w:val="auto"/>
        </w:rPr>
        <w:t xml:space="preserve">residente del Consejo de Padres de Familia, </w:t>
      </w:r>
      <w:r w:rsidR="00317154" w:rsidRPr="00F514C4">
        <w:rPr>
          <w:color w:val="auto"/>
        </w:rPr>
        <w:t>o su delegado elegido entre los miembros del Consejo de Padres.</w:t>
      </w:r>
    </w:p>
    <w:p w14:paraId="08C90C74" w14:textId="77777777" w:rsidR="00B77689" w:rsidRPr="00F514C4" w:rsidRDefault="00B77689" w:rsidP="00F11E55">
      <w:pPr>
        <w:pStyle w:val="Default"/>
        <w:rPr>
          <w:color w:val="auto"/>
        </w:rPr>
      </w:pPr>
      <w:r w:rsidRPr="00F514C4">
        <w:rPr>
          <w:color w:val="auto"/>
        </w:rPr>
        <w:t>E</w:t>
      </w:r>
      <w:r w:rsidR="00F11E55" w:rsidRPr="00F514C4">
        <w:rPr>
          <w:color w:val="auto"/>
        </w:rPr>
        <w:t>l Presidente del Consejo de Estudiantes</w:t>
      </w:r>
      <w:r w:rsidR="00317154" w:rsidRPr="00F514C4">
        <w:rPr>
          <w:color w:val="auto"/>
        </w:rPr>
        <w:t>.</w:t>
      </w:r>
      <w:r w:rsidR="00F11E55" w:rsidRPr="00F514C4">
        <w:rPr>
          <w:color w:val="auto"/>
        </w:rPr>
        <w:t xml:space="preserve"> </w:t>
      </w:r>
    </w:p>
    <w:p w14:paraId="23EF76DD" w14:textId="77777777" w:rsidR="0072048A" w:rsidRPr="00F514C4" w:rsidRDefault="008752C1" w:rsidP="00F11E55">
      <w:pPr>
        <w:pStyle w:val="Default"/>
        <w:rPr>
          <w:color w:val="auto"/>
        </w:rPr>
      </w:pPr>
      <w:r w:rsidRPr="00F514C4">
        <w:rPr>
          <w:color w:val="auto"/>
        </w:rPr>
        <w:t>El Decano de D</w:t>
      </w:r>
      <w:r w:rsidR="0072048A" w:rsidRPr="00F514C4">
        <w:rPr>
          <w:color w:val="auto"/>
        </w:rPr>
        <w:t>isciplina de Bachillerato.</w:t>
      </w:r>
    </w:p>
    <w:p w14:paraId="34AFC305" w14:textId="77777777" w:rsidR="00B77689" w:rsidRPr="00F514C4" w:rsidRDefault="003F0338" w:rsidP="00F11E55">
      <w:pPr>
        <w:autoSpaceDE w:val="0"/>
        <w:autoSpaceDN w:val="0"/>
        <w:adjustRightInd w:val="0"/>
        <w:rPr>
          <w:rFonts w:ascii="Arial" w:eastAsia="Calibri" w:hAnsi="Arial" w:cs="Arial"/>
          <w:lang w:val="es-CO"/>
        </w:rPr>
      </w:pPr>
      <w:r w:rsidRPr="003F0338">
        <w:rPr>
          <w:rFonts w:ascii="Arial" w:eastAsia="Calibri" w:hAnsi="Arial" w:cs="Arial"/>
          <w:highlight w:val="yellow"/>
          <w:lang w:val="es-CO"/>
        </w:rPr>
        <w:t>La Asistente General es la Secretaria y asiste con voz pero sin voto.</w:t>
      </w:r>
    </w:p>
    <w:p w14:paraId="55D95C46" w14:textId="77777777" w:rsidR="00F11E55" w:rsidRPr="00F514C4" w:rsidRDefault="00F11E55" w:rsidP="00F11E55">
      <w:pPr>
        <w:autoSpaceDE w:val="0"/>
        <w:autoSpaceDN w:val="0"/>
        <w:adjustRightInd w:val="0"/>
        <w:rPr>
          <w:rFonts w:ascii="Arial" w:eastAsia="Calibri" w:hAnsi="Arial" w:cs="Arial"/>
          <w:lang w:val="es-CO"/>
        </w:rPr>
      </w:pPr>
      <w:r w:rsidRPr="00F514C4">
        <w:rPr>
          <w:rFonts w:ascii="Arial" w:eastAsia="Calibri" w:hAnsi="Arial" w:cs="Arial"/>
          <w:lang w:val="es-CO"/>
        </w:rPr>
        <w:t>Parágrafo: El comité podrá invitar con voz pero sin voto a miembro</w:t>
      </w:r>
      <w:r w:rsidR="008752C1" w:rsidRPr="00F514C4">
        <w:rPr>
          <w:rFonts w:ascii="Arial" w:eastAsia="Calibri" w:hAnsi="Arial" w:cs="Arial"/>
          <w:lang w:val="es-CO"/>
        </w:rPr>
        <w:t>s</w:t>
      </w:r>
      <w:r w:rsidRPr="00F514C4">
        <w:rPr>
          <w:rFonts w:ascii="Arial" w:eastAsia="Calibri" w:hAnsi="Arial" w:cs="Arial"/>
          <w:lang w:val="es-CO"/>
        </w:rPr>
        <w:t xml:space="preserve"> de la comunidad educativa conocedor de los hechos, con el propósito de ampliar información.</w:t>
      </w:r>
    </w:p>
    <w:p w14:paraId="0EB5D1E2" w14:textId="77777777" w:rsidR="00F11E55" w:rsidRPr="00F514C4" w:rsidRDefault="00F11E55" w:rsidP="00F11E55">
      <w:pPr>
        <w:autoSpaceDE w:val="0"/>
        <w:autoSpaceDN w:val="0"/>
        <w:adjustRightInd w:val="0"/>
        <w:rPr>
          <w:rFonts w:ascii="Arial" w:eastAsia="Calibri" w:hAnsi="Arial" w:cs="Arial"/>
          <w:color w:val="000000"/>
          <w:lang w:val="es-CO"/>
        </w:rPr>
      </w:pPr>
    </w:p>
    <w:p w14:paraId="70418684" w14:textId="77777777" w:rsidR="00F11E55" w:rsidRPr="00F514C4" w:rsidRDefault="00865796" w:rsidP="00F11E55">
      <w:pPr>
        <w:autoSpaceDE w:val="0"/>
        <w:autoSpaceDN w:val="0"/>
        <w:adjustRightInd w:val="0"/>
        <w:rPr>
          <w:rFonts w:ascii="Arial" w:eastAsia="Calibri" w:hAnsi="Arial" w:cs="Arial"/>
          <w:b/>
          <w:lang w:val="es-CO"/>
        </w:rPr>
      </w:pPr>
      <w:r w:rsidRPr="00F514C4">
        <w:rPr>
          <w:rFonts w:ascii="Arial" w:eastAsia="Calibri" w:hAnsi="Arial" w:cs="Arial"/>
          <w:b/>
          <w:lang w:val="es-CO"/>
        </w:rPr>
        <w:t>6.6</w:t>
      </w:r>
      <w:r w:rsidR="00F11E55" w:rsidRPr="00F514C4">
        <w:rPr>
          <w:rFonts w:ascii="Arial" w:eastAsia="Calibri" w:hAnsi="Arial" w:cs="Arial"/>
          <w:b/>
          <w:lang w:val="es-CO"/>
        </w:rPr>
        <w:t>.2 Funciones del Comité Escolar de</w:t>
      </w:r>
      <w:r w:rsidR="00B77689" w:rsidRPr="00F514C4">
        <w:rPr>
          <w:rFonts w:ascii="Arial" w:eastAsia="Calibri" w:hAnsi="Arial" w:cs="Arial"/>
          <w:b/>
          <w:lang w:val="es-CO"/>
        </w:rPr>
        <w:t xml:space="preserve"> </w:t>
      </w:r>
      <w:r w:rsidR="00F11E55" w:rsidRPr="00F514C4">
        <w:rPr>
          <w:rFonts w:ascii="Arial" w:eastAsia="Calibri" w:hAnsi="Arial" w:cs="Arial"/>
          <w:b/>
          <w:lang w:val="es-CO"/>
        </w:rPr>
        <w:t xml:space="preserve">Convivencia. </w:t>
      </w:r>
    </w:p>
    <w:p w14:paraId="1CD277BB" w14:textId="77777777" w:rsidR="00F11E55" w:rsidRPr="0038215E" w:rsidRDefault="00F11E55" w:rsidP="00F11E55">
      <w:pPr>
        <w:autoSpaceDE w:val="0"/>
        <w:autoSpaceDN w:val="0"/>
        <w:adjustRightInd w:val="0"/>
        <w:rPr>
          <w:rFonts w:ascii="Arial" w:eastAsia="Calibri" w:hAnsi="Arial" w:cs="Arial"/>
          <w:lang w:val="es-CO"/>
        </w:rPr>
      </w:pPr>
      <w:r w:rsidRPr="00F514C4">
        <w:rPr>
          <w:rFonts w:ascii="Arial" w:eastAsia="Calibri" w:hAnsi="Arial" w:cs="Arial"/>
          <w:lang w:val="es-CO"/>
        </w:rPr>
        <w:t>Son</w:t>
      </w:r>
      <w:r w:rsidRPr="00F514C4">
        <w:rPr>
          <w:rFonts w:ascii="Arial" w:hAnsi="Arial" w:cs="Arial"/>
          <w:lang w:val="es-CO"/>
        </w:rPr>
        <w:t xml:space="preserve"> </w:t>
      </w:r>
      <w:r w:rsidRPr="00F514C4">
        <w:rPr>
          <w:rFonts w:ascii="Arial" w:eastAsia="Calibri" w:hAnsi="Arial" w:cs="Arial"/>
          <w:lang w:val="es-CO"/>
        </w:rPr>
        <w:t>funciones del Comité:</w:t>
      </w:r>
    </w:p>
    <w:p w14:paraId="51480B7D" w14:textId="77777777" w:rsidR="00B77689" w:rsidRPr="0038215E" w:rsidRDefault="00B77689" w:rsidP="00201786">
      <w:pPr>
        <w:pStyle w:val="Default"/>
        <w:numPr>
          <w:ilvl w:val="0"/>
          <w:numId w:val="17"/>
        </w:numPr>
        <w:rPr>
          <w:color w:val="auto"/>
        </w:rPr>
      </w:pPr>
      <w:r w:rsidRPr="0038215E">
        <w:rPr>
          <w:color w:val="auto"/>
        </w:rPr>
        <w:t>Identificar, documentar, analizar y resolver los conflictos que se presenten entre docentes y estudiantes, directivos y estudiantes, entre estudiantes y docentes.</w:t>
      </w:r>
    </w:p>
    <w:p w14:paraId="53ED89FC" w14:textId="77777777" w:rsidR="00B77689" w:rsidRPr="0038215E" w:rsidRDefault="00B77689" w:rsidP="00201786">
      <w:pPr>
        <w:pStyle w:val="Default"/>
        <w:numPr>
          <w:ilvl w:val="0"/>
          <w:numId w:val="17"/>
        </w:numPr>
        <w:rPr>
          <w:color w:val="auto"/>
        </w:rPr>
      </w:pPr>
      <w:r w:rsidRPr="0038215E">
        <w:rPr>
          <w:color w:val="auto"/>
        </w:rPr>
        <w:t xml:space="preserve">Liderar en </w:t>
      </w:r>
      <w:r w:rsidR="001E1535" w:rsidRPr="0038215E">
        <w:rPr>
          <w:color w:val="auto"/>
        </w:rPr>
        <w:t>el Colegio las</w:t>
      </w:r>
      <w:r w:rsidRPr="0038215E">
        <w:rPr>
          <w:color w:val="auto"/>
        </w:rPr>
        <w:t xml:space="preserve"> acciones que fomenten la convivencia, la construcción de ciudadanía, el ejercicio de los derechos humanos, sexuales y reproductivos y la prevención y mitigación de la violencia escolar entre los miembros de la comunidad educativa.</w:t>
      </w:r>
    </w:p>
    <w:p w14:paraId="5AD35EA3" w14:textId="77777777" w:rsidR="00B77689" w:rsidRPr="0038215E" w:rsidRDefault="00B77689" w:rsidP="00201786">
      <w:pPr>
        <w:pStyle w:val="Default"/>
        <w:numPr>
          <w:ilvl w:val="0"/>
          <w:numId w:val="17"/>
        </w:numPr>
        <w:rPr>
          <w:color w:val="auto"/>
        </w:rPr>
      </w:pPr>
      <w:r w:rsidRPr="0038215E">
        <w:rPr>
          <w:color w:val="auto"/>
        </w:rPr>
        <w:t>Promover la vinculaci</w:t>
      </w:r>
      <w:r w:rsidR="001E1535" w:rsidRPr="0038215E">
        <w:rPr>
          <w:color w:val="auto"/>
        </w:rPr>
        <w:t xml:space="preserve">ón del Colegio </w:t>
      </w:r>
      <w:r w:rsidRPr="0038215E">
        <w:rPr>
          <w:color w:val="auto"/>
        </w:rPr>
        <w:t xml:space="preserve">a estrategias, programas y actividades de convivencia y construcción de ciudadanía que se adelanten en la región y que respondan a las necesidades de su comunidad educativa. </w:t>
      </w:r>
    </w:p>
    <w:p w14:paraId="79E2881A" w14:textId="77777777" w:rsidR="00B77689" w:rsidRPr="0038215E" w:rsidRDefault="00B77689" w:rsidP="00201786">
      <w:pPr>
        <w:pStyle w:val="Default"/>
        <w:numPr>
          <w:ilvl w:val="0"/>
          <w:numId w:val="17"/>
        </w:numPr>
        <w:rPr>
          <w:color w:val="auto"/>
        </w:rPr>
      </w:pPr>
      <w:r w:rsidRPr="0038215E">
        <w:rPr>
          <w:color w:val="auto"/>
        </w:rPr>
        <w:t xml:space="preserve">Convocar a un espacio de conciliación para la resolución de situaciones conflictivas que afecten la convivencia escolar, por solicitud de cualquiera de los miembros de la comunidad educativa o de oficio cuando se estime conveniente en procura de evitar perjuicios irremediables a los miembros de la </w:t>
      </w:r>
      <w:r w:rsidR="001E1535" w:rsidRPr="0038215E">
        <w:rPr>
          <w:color w:val="auto"/>
        </w:rPr>
        <w:t>comunidad educativa.</w:t>
      </w:r>
      <w:r w:rsidRPr="0038215E">
        <w:rPr>
          <w:color w:val="auto"/>
        </w:rPr>
        <w:t xml:space="preserve"> El estudiante, estará acompañado por el padre, madre de familia, acudiente o un compañero del establecimiento educativo. </w:t>
      </w:r>
    </w:p>
    <w:p w14:paraId="028C3513" w14:textId="77777777" w:rsidR="00A82493" w:rsidRPr="0038215E" w:rsidRDefault="00A82493" w:rsidP="00201786">
      <w:pPr>
        <w:pStyle w:val="Default"/>
        <w:numPr>
          <w:ilvl w:val="0"/>
          <w:numId w:val="17"/>
        </w:numPr>
        <w:rPr>
          <w:color w:val="auto"/>
        </w:rPr>
      </w:pPr>
      <w:r w:rsidRPr="0038215E">
        <w:rPr>
          <w:color w:val="auto"/>
        </w:rPr>
        <w:t>Crear la Ruta de Atención Integral y Protocolos y someterlos a aprobación por el Consejo Directivo, una vez el tema sea reglamentado</w:t>
      </w:r>
      <w:r w:rsidR="0072048A" w:rsidRPr="0038215E">
        <w:rPr>
          <w:color w:val="auto"/>
        </w:rPr>
        <w:t xml:space="preserve"> por el gobierno</w:t>
      </w:r>
      <w:r w:rsidRPr="0038215E">
        <w:rPr>
          <w:color w:val="auto"/>
        </w:rPr>
        <w:t>.</w:t>
      </w:r>
    </w:p>
    <w:p w14:paraId="57DCD578" w14:textId="77777777" w:rsidR="00B77689" w:rsidRPr="0038215E" w:rsidRDefault="00B77689" w:rsidP="00201786">
      <w:pPr>
        <w:pStyle w:val="Default"/>
        <w:numPr>
          <w:ilvl w:val="0"/>
          <w:numId w:val="17"/>
        </w:numPr>
        <w:rPr>
          <w:color w:val="auto"/>
        </w:rPr>
      </w:pPr>
      <w:r w:rsidRPr="0038215E">
        <w:rPr>
          <w:color w:val="auto"/>
        </w:rPr>
        <w:t>Activar la Ruta de Atención Integral para la Convivencia Escolar definida en el artículo 29 la Ley de Convivencia Escolar</w:t>
      </w:r>
      <w:r w:rsidR="001E1535" w:rsidRPr="0038215E">
        <w:rPr>
          <w:color w:val="auto"/>
        </w:rPr>
        <w:t xml:space="preserve"> (L1620 de 2013)</w:t>
      </w:r>
      <w:r w:rsidRPr="0038215E">
        <w:rPr>
          <w:color w:val="auto"/>
        </w:rPr>
        <w:t xml:space="preserve">, frente a situaciones específicas de conflicto, de acoso escolar, frente a las conductas de alto riesgo de violencia escolar o de vulneración de derechos sexuales y reproductivos que no pueden ser resueltos por este comité de acuerdo con lo establecido en el manual de convivencia, porque trascienden del ámbito escolar, y revistan las características de la </w:t>
      </w:r>
      <w:r w:rsidR="000966B0" w:rsidRPr="0038215E">
        <w:rPr>
          <w:color w:val="auto"/>
        </w:rPr>
        <w:t>Comisión</w:t>
      </w:r>
      <w:r w:rsidRPr="0038215E">
        <w:rPr>
          <w:color w:val="auto"/>
        </w:rPr>
        <w:t xml:space="preserve"> de una conducta punible, razón por la cual deben ser atendidos por otras instancias o autoridades que hacen parte del Sistema y de la Ruta.</w:t>
      </w:r>
    </w:p>
    <w:p w14:paraId="4DF645F2" w14:textId="77777777" w:rsidR="00B77689" w:rsidRPr="0038215E" w:rsidRDefault="00B77689" w:rsidP="00201786">
      <w:pPr>
        <w:pStyle w:val="Default"/>
        <w:numPr>
          <w:ilvl w:val="0"/>
          <w:numId w:val="17"/>
        </w:numPr>
        <w:rPr>
          <w:color w:val="auto"/>
        </w:rPr>
      </w:pPr>
      <w:r w:rsidRPr="0038215E">
        <w:rPr>
          <w:color w:val="auto"/>
        </w:rPr>
        <w:t>Liderar el desarrollo de estrategias e instrumentos destinados a promover y evaluar la convivencia escolar, el ejercicio de los derechos humanos sexuales y reproductivos.</w:t>
      </w:r>
    </w:p>
    <w:p w14:paraId="7BE62E3A" w14:textId="77777777" w:rsidR="00B77689" w:rsidRPr="0038215E" w:rsidRDefault="00B77689" w:rsidP="00201786">
      <w:pPr>
        <w:pStyle w:val="Default"/>
        <w:numPr>
          <w:ilvl w:val="0"/>
          <w:numId w:val="17"/>
        </w:numPr>
        <w:rPr>
          <w:color w:val="auto"/>
        </w:rPr>
      </w:pPr>
      <w:r w:rsidRPr="0038215E">
        <w:rPr>
          <w:color w:val="auto"/>
        </w:rPr>
        <w:t>Hacer seguimiento al cumplimiento de las di</w:t>
      </w:r>
      <w:r w:rsidR="001557BD">
        <w:rPr>
          <w:color w:val="auto"/>
        </w:rPr>
        <w:t>sposiciones establecidas en el Manual de C</w:t>
      </w:r>
      <w:r w:rsidRPr="0038215E">
        <w:rPr>
          <w:color w:val="auto"/>
        </w:rPr>
        <w:t xml:space="preserve">onvivencia, </w:t>
      </w:r>
      <w:r w:rsidR="009F186F" w:rsidRPr="0038215E">
        <w:rPr>
          <w:color w:val="auto"/>
        </w:rPr>
        <w:t>y presentar informe a la respectiva instancia que hace parte de la estructura del Sistema Nacional de Convivencia Escolar y Formación para los Derechos Humanos, la Educación para la Sexualidad y la Prevención y Mitigación de la Violencia Escolar, d</w:t>
      </w:r>
      <w:r w:rsidRPr="0038215E">
        <w:rPr>
          <w:color w:val="auto"/>
        </w:rPr>
        <w:t xml:space="preserve">e los casos o situaciones que hayan </w:t>
      </w:r>
      <w:r w:rsidR="009F186F" w:rsidRPr="0038215E">
        <w:rPr>
          <w:color w:val="auto"/>
        </w:rPr>
        <w:t>conocido el Comité</w:t>
      </w:r>
      <w:r w:rsidRPr="0038215E">
        <w:rPr>
          <w:color w:val="auto"/>
        </w:rPr>
        <w:t>.</w:t>
      </w:r>
    </w:p>
    <w:p w14:paraId="488854B1" w14:textId="77777777" w:rsidR="00B77689" w:rsidRPr="0038215E" w:rsidRDefault="009F186F" w:rsidP="00201786">
      <w:pPr>
        <w:pStyle w:val="Default"/>
        <w:numPr>
          <w:ilvl w:val="0"/>
          <w:numId w:val="17"/>
        </w:numPr>
        <w:rPr>
          <w:color w:val="auto"/>
        </w:rPr>
      </w:pPr>
      <w:r w:rsidRPr="0038215E">
        <w:rPr>
          <w:color w:val="auto"/>
        </w:rPr>
        <w:t>Proponer, analizar y viabilizar estrategias pedagógicas que permitan la flexibilización del modelo pedagógico y la articulación de diferentes áreas de estudio que lean el contexto educativo y su pertinencia en la comunidad para determinar más y mejores maneras de relacionarse en la construcción de la ciudadanía.</w:t>
      </w:r>
    </w:p>
    <w:p w14:paraId="3125DA40" w14:textId="77777777" w:rsidR="009F186F" w:rsidRPr="0038215E" w:rsidRDefault="009F186F" w:rsidP="009F186F">
      <w:pPr>
        <w:autoSpaceDE w:val="0"/>
        <w:autoSpaceDN w:val="0"/>
        <w:adjustRightInd w:val="0"/>
        <w:ind w:left="360"/>
        <w:rPr>
          <w:rFonts w:ascii="TimesNewRomanPSMT" w:hAnsi="TimesNewRomanPSMT" w:cs="TimesNewRomanPSMT"/>
          <w:lang w:val="es-CO"/>
        </w:rPr>
      </w:pPr>
    </w:p>
    <w:p w14:paraId="14329BD3" w14:textId="77777777" w:rsidR="009F186F" w:rsidRPr="0038215E" w:rsidRDefault="009F186F" w:rsidP="009F186F">
      <w:pPr>
        <w:autoSpaceDE w:val="0"/>
        <w:autoSpaceDN w:val="0"/>
        <w:adjustRightInd w:val="0"/>
        <w:ind w:left="360"/>
        <w:rPr>
          <w:rFonts w:ascii="Arial" w:hAnsi="Arial" w:cs="Arial"/>
          <w:lang w:val="es-CO"/>
        </w:rPr>
      </w:pPr>
      <w:r w:rsidRPr="0038215E">
        <w:rPr>
          <w:rFonts w:ascii="Arial" w:hAnsi="Arial" w:cs="Arial"/>
          <w:lang w:val="es-CO"/>
        </w:rPr>
        <w:t>Parágrafo: Este comité debe darse su propio reglamento, el cual debe abarcar lo correspondiente a sesiones, y demás aspectos procedimentales, como aquellos relacionados con la elección y permanencia en el comité del docente que lidere procesos o estrategias de convivencia escolar.</w:t>
      </w:r>
    </w:p>
    <w:p w14:paraId="7490A792" w14:textId="77777777" w:rsidR="00703805" w:rsidRPr="0038215E" w:rsidRDefault="00703805" w:rsidP="009F186F">
      <w:pPr>
        <w:autoSpaceDE w:val="0"/>
        <w:autoSpaceDN w:val="0"/>
        <w:adjustRightInd w:val="0"/>
        <w:ind w:left="360"/>
        <w:rPr>
          <w:rFonts w:ascii="Arial" w:hAnsi="Arial" w:cs="Arial"/>
          <w:lang w:val="es-CO"/>
        </w:rPr>
      </w:pPr>
    </w:p>
    <w:p w14:paraId="6C797589" w14:textId="77777777" w:rsidR="00703805" w:rsidRPr="0038215E" w:rsidRDefault="004F63F2" w:rsidP="00703805">
      <w:pPr>
        <w:autoSpaceDE w:val="0"/>
        <w:autoSpaceDN w:val="0"/>
        <w:adjustRightInd w:val="0"/>
        <w:spacing w:after="277" w:line="278" w:lineRule="atLeast"/>
        <w:jc w:val="both"/>
        <w:rPr>
          <w:rFonts w:ascii="Arial" w:hAnsi="Arial" w:cs="Arial"/>
          <w:b/>
          <w:lang w:val="es-CO" w:eastAsia="es-CO"/>
        </w:rPr>
      </w:pPr>
      <w:r w:rsidRPr="0038215E">
        <w:rPr>
          <w:rFonts w:ascii="Arial" w:hAnsi="Arial" w:cs="Arial"/>
          <w:b/>
          <w:lang w:val="es-CO" w:eastAsia="es-CO"/>
        </w:rPr>
        <w:t>6.</w:t>
      </w:r>
      <w:r w:rsidR="00865796" w:rsidRPr="0038215E">
        <w:rPr>
          <w:rFonts w:ascii="Arial" w:hAnsi="Arial" w:cs="Arial"/>
          <w:b/>
          <w:lang w:val="es-CO" w:eastAsia="es-CO"/>
        </w:rPr>
        <w:t>6</w:t>
      </w:r>
      <w:r w:rsidRPr="0038215E">
        <w:rPr>
          <w:rFonts w:ascii="Arial" w:hAnsi="Arial" w:cs="Arial"/>
          <w:b/>
          <w:lang w:val="es-CO" w:eastAsia="es-CO"/>
        </w:rPr>
        <w:t>.3</w:t>
      </w:r>
      <w:r w:rsidR="00FD1642" w:rsidRPr="0038215E">
        <w:rPr>
          <w:rFonts w:ascii="Arial" w:hAnsi="Arial" w:cs="Arial"/>
          <w:b/>
          <w:lang w:val="es-CO" w:eastAsia="es-CO"/>
        </w:rPr>
        <w:t xml:space="preserve"> </w:t>
      </w:r>
      <w:r w:rsidR="00703805" w:rsidRPr="0038215E">
        <w:rPr>
          <w:rFonts w:ascii="Arial" w:hAnsi="Arial" w:cs="Arial"/>
          <w:b/>
          <w:lang w:val="es-CO" w:eastAsia="es-CO"/>
        </w:rPr>
        <w:t xml:space="preserve">Principios del Sistema Nacional de Convivencia Escolar y Formación para los Derechos Humanos, la Educación para la Sexualidad y la Prevención y Mitigación de la Violencia Escolar: </w:t>
      </w:r>
    </w:p>
    <w:p w14:paraId="0A9EFF62" w14:textId="77777777" w:rsidR="00703805" w:rsidRPr="0038215E" w:rsidRDefault="00703805" w:rsidP="00201786">
      <w:pPr>
        <w:numPr>
          <w:ilvl w:val="0"/>
          <w:numId w:val="19"/>
        </w:numPr>
        <w:autoSpaceDE w:val="0"/>
        <w:autoSpaceDN w:val="0"/>
        <w:adjustRightInd w:val="0"/>
        <w:spacing w:after="255"/>
        <w:ind w:left="360" w:hanging="360"/>
        <w:rPr>
          <w:rFonts w:ascii="Arial" w:hAnsi="Arial" w:cs="Arial"/>
          <w:lang w:val="es-CO" w:eastAsia="es-CO"/>
        </w:rPr>
      </w:pPr>
      <w:r w:rsidRPr="0038215E">
        <w:rPr>
          <w:rFonts w:ascii="Arial" w:hAnsi="Arial" w:cs="Arial"/>
          <w:b/>
          <w:lang w:val="es-CO" w:eastAsia="es-CO"/>
        </w:rPr>
        <w:t>Participación</w:t>
      </w:r>
      <w:r w:rsidRPr="0038215E">
        <w:rPr>
          <w:rFonts w:ascii="Arial" w:hAnsi="Arial" w:cs="Arial"/>
          <w:lang w:val="es-CO" w:eastAsia="es-CO"/>
        </w:rPr>
        <w:t xml:space="preserve">. En virtud de este principio las entidades y establecimientos educativos deben garantizar su participación activa para la coordinación y armonización de acciones, en el ejercicio de sus respectivas funciones, que permitan el cumplimiento de los fines del Sistema. </w:t>
      </w:r>
      <w:r w:rsidR="00606315" w:rsidRPr="0038215E">
        <w:rPr>
          <w:rFonts w:ascii="Arial" w:hAnsi="Arial" w:cs="Arial"/>
          <w:lang w:val="es-CO" w:eastAsia="es-CO"/>
        </w:rPr>
        <w:t>Los establecimientos educativos deben garantizar el derecho a la participación de niños, niñas y adolescentes en el desarrollo de las estrategias y acciones que se adelanten dentro de los mismos en el marco del Sistema.</w:t>
      </w:r>
    </w:p>
    <w:p w14:paraId="10B81AC3" w14:textId="77777777" w:rsidR="00703805" w:rsidRPr="0038215E" w:rsidRDefault="00703805" w:rsidP="00201786">
      <w:pPr>
        <w:numPr>
          <w:ilvl w:val="0"/>
          <w:numId w:val="19"/>
        </w:numPr>
        <w:autoSpaceDE w:val="0"/>
        <w:autoSpaceDN w:val="0"/>
        <w:adjustRightInd w:val="0"/>
        <w:ind w:left="360" w:hanging="360"/>
        <w:rPr>
          <w:rFonts w:ascii="Arial" w:hAnsi="Arial" w:cs="Arial"/>
          <w:lang w:val="es-CO" w:eastAsia="es-CO"/>
        </w:rPr>
      </w:pPr>
      <w:r w:rsidRPr="0038215E">
        <w:rPr>
          <w:rFonts w:ascii="Arial" w:hAnsi="Arial" w:cs="Arial"/>
          <w:b/>
          <w:lang w:val="es-CO" w:eastAsia="es-CO"/>
        </w:rPr>
        <w:t>Corresponsabilidad.</w:t>
      </w:r>
      <w:r w:rsidRPr="0038215E">
        <w:rPr>
          <w:rFonts w:ascii="Arial" w:hAnsi="Arial" w:cs="Arial"/>
          <w:lang w:val="es-CO" w:eastAsia="es-CO"/>
        </w:rPr>
        <w:t xml:space="preserve"> La familia, los establecimientos educativos, la sociedad y el Estado son corresponsables de la formación ciudadana, la promoción de la convivencia escolar, la educación para el ejercicio de los derechos humanos, sexuales y reproductivos de los niños, niñas y adolescentes desde sus respectivos ámbitos de acción, en torno a los objetivos del Sistema y de conformidad con lo consagrado en el artículo 44 de la Constitución Política y el Código de Infancia y la Adolescencia. </w:t>
      </w:r>
    </w:p>
    <w:p w14:paraId="01E75B3F" w14:textId="77777777" w:rsidR="004F63F2" w:rsidRPr="0038215E" w:rsidRDefault="004F63F2" w:rsidP="004F63F2">
      <w:pPr>
        <w:autoSpaceDE w:val="0"/>
        <w:autoSpaceDN w:val="0"/>
        <w:adjustRightInd w:val="0"/>
        <w:ind w:left="360"/>
        <w:rPr>
          <w:rFonts w:ascii="Arial" w:hAnsi="Arial" w:cs="Arial"/>
          <w:lang w:val="es-CO" w:eastAsia="es-CO"/>
        </w:rPr>
      </w:pPr>
    </w:p>
    <w:p w14:paraId="23A44067" w14:textId="77777777" w:rsidR="00703805" w:rsidRPr="0038215E" w:rsidRDefault="00606315" w:rsidP="00201786">
      <w:pPr>
        <w:numPr>
          <w:ilvl w:val="0"/>
          <w:numId w:val="19"/>
        </w:numPr>
        <w:autoSpaceDE w:val="0"/>
        <w:autoSpaceDN w:val="0"/>
        <w:adjustRightInd w:val="0"/>
        <w:spacing w:after="245"/>
        <w:ind w:left="360" w:hanging="360"/>
        <w:rPr>
          <w:rFonts w:ascii="Arial" w:hAnsi="Arial" w:cs="Arial"/>
          <w:lang w:val="es-CO" w:eastAsia="es-CO"/>
        </w:rPr>
      </w:pPr>
      <w:r w:rsidRPr="0038215E">
        <w:rPr>
          <w:rFonts w:ascii="Arial" w:hAnsi="Arial" w:cs="Arial"/>
          <w:b/>
          <w:bCs/>
          <w:lang w:val="es-CO" w:eastAsia="es-CO"/>
        </w:rPr>
        <w:t xml:space="preserve">Autonomía: </w:t>
      </w:r>
      <w:r w:rsidR="00703805" w:rsidRPr="0038215E">
        <w:rPr>
          <w:rFonts w:ascii="Arial" w:hAnsi="Arial" w:cs="Arial"/>
          <w:bCs/>
          <w:lang w:val="es-CO" w:eastAsia="es-CO"/>
        </w:rPr>
        <w:t>Los</w:t>
      </w:r>
      <w:r w:rsidR="00703805" w:rsidRPr="0038215E">
        <w:rPr>
          <w:rFonts w:ascii="Arial" w:hAnsi="Arial" w:cs="Arial"/>
          <w:b/>
          <w:bCs/>
          <w:lang w:val="es-CO" w:eastAsia="es-CO"/>
        </w:rPr>
        <w:t xml:space="preserve"> </w:t>
      </w:r>
      <w:r w:rsidR="00703805" w:rsidRPr="0038215E">
        <w:rPr>
          <w:rFonts w:ascii="Arial" w:hAnsi="Arial" w:cs="Arial"/>
          <w:lang w:val="es-CO" w:eastAsia="es-CO"/>
        </w:rPr>
        <w:t xml:space="preserve">individuos, entidades territoriales e instituciones educativas son autónomos en concordancia con la Constitución Política y dentro de los límites fijados por las leyes, normas y disposiciones </w:t>
      </w:r>
    </w:p>
    <w:p w14:paraId="6F4771F4" w14:textId="77777777" w:rsidR="00703805" w:rsidRPr="0038215E" w:rsidRDefault="00703805" w:rsidP="00201786">
      <w:pPr>
        <w:numPr>
          <w:ilvl w:val="0"/>
          <w:numId w:val="19"/>
        </w:numPr>
        <w:autoSpaceDE w:val="0"/>
        <w:autoSpaceDN w:val="0"/>
        <w:adjustRightInd w:val="0"/>
        <w:spacing w:after="245"/>
        <w:ind w:left="360" w:hanging="360"/>
        <w:rPr>
          <w:rFonts w:ascii="Arial" w:hAnsi="Arial" w:cs="Arial"/>
          <w:lang w:val="es-CO" w:eastAsia="es-CO"/>
        </w:rPr>
      </w:pPr>
      <w:r w:rsidRPr="0038215E">
        <w:rPr>
          <w:rFonts w:ascii="Arial" w:hAnsi="Arial" w:cs="Arial"/>
          <w:b/>
          <w:bCs/>
          <w:lang w:val="es-CO" w:eastAsia="es-CO"/>
        </w:rPr>
        <w:t xml:space="preserve">Diversidad: </w:t>
      </w:r>
      <w:r w:rsidRPr="0038215E">
        <w:rPr>
          <w:rFonts w:ascii="Arial" w:hAnsi="Arial" w:cs="Arial"/>
          <w:lang w:val="es-CO" w:eastAsia="es-CO"/>
        </w:rPr>
        <w:t xml:space="preserve">El Sistema se fundamenta en el reconocimiento, respeto y valoración de la dignidad propia y ajena, sin discriminación por razones de género, orientación o identidad sexual, etnia o condición física, social o cultural. Los niños, niñas y adolescentes tienen derecho a recibir una educación y formación que se fundamente en una concepción integral de la persona y la dignidad humana, en ambientes pacíficos, democráticos e incluyentes. </w:t>
      </w:r>
    </w:p>
    <w:p w14:paraId="22EB99E0" w14:textId="77777777" w:rsidR="00703805" w:rsidRPr="0038215E" w:rsidRDefault="00703805" w:rsidP="00201786">
      <w:pPr>
        <w:numPr>
          <w:ilvl w:val="0"/>
          <w:numId w:val="19"/>
        </w:numPr>
        <w:autoSpaceDE w:val="0"/>
        <w:autoSpaceDN w:val="0"/>
        <w:adjustRightInd w:val="0"/>
        <w:ind w:left="360" w:hanging="360"/>
        <w:rPr>
          <w:rFonts w:ascii="Arial" w:hAnsi="Arial" w:cs="Arial"/>
          <w:lang w:val="es-CO" w:eastAsia="es-CO"/>
        </w:rPr>
      </w:pPr>
      <w:r w:rsidRPr="0038215E">
        <w:rPr>
          <w:rFonts w:ascii="Arial" w:hAnsi="Arial" w:cs="Arial"/>
          <w:b/>
          <w:bCs/>
          <w:lang w:val="es-CO" w:eastAsia="es-CO"/>
        </w:rPr>
        <w:t xml:space="preserve">Integralidad: </w:t>
      </w:r>
      <w:r w:rsidRPr="0038215E">
        <w:rPr>
          <w:rFonts w:ascii="Arial" w:hAnsi="Arial" w:cs="Arial"/>
          <w:lang w:val="es-CO" w:eastAsia="es-CO"/>
        </w:rPr>
        <w:t xml:space="preserve">La filosofía del sistema será integral, y estará orientada hacia la promoción de la educación para la autorregulación del individuo, de la educación para la sanción social y de la educación en el respeto a la I Constitución y las leyes. </w:t>
      </w:r>
    </w:p>
    <w:p w14:paraId="437AE025" w14:textId="77777777" w:rsidR="00703805" w:rsidRPr="0038215E" w:rsidRDefault="00703805" w:rsidP="009F186F">
      <w:pPr>
        <w:autoSpaceDE w:val="0"/>
        <w:autoSpaceDN w:val="0"/>
        <w:adjustRightInd w:val="0"/>
        <w:ind w:left="360"/>
        <w:rPr>
          <w:rFonts w:ascii="Arial" w:hAnsi="Arial" w:cs="Arial"/>
          <w:lang w:val="es-CO"/>
        </w:rPr>
      </w:pPr>
    </w:p>
    <w:p w14:paraId="5BF5C701" w14:textId="77777777" w:rsidR="00606315" w:rsidRPr="0038215E" w:rsidRDefault="00865796" w:rsidP="00865796">
      <w:pPr>
        <w:autoSpaceDE w:val="0"/>
        <w:autoSpaceDN w:val="0"/>
        <w:adjustRightInd w:val="0"/>
        <w:spacing w:after="277" w:line="276" w:lineRule="atLeast"/>
        <w:ind w:right="307"/>
        <w:rPr>
          <w:rFonts w:ascii="Arial" w:hAnsi="Arial" w:cs="Arial"/>
          <w:lang w:val="es-CO" w:eastAsia="es-CO"/>
        </w:rPr>
      </w:pPr>
      <w:r w:rsidRPr="0038215E">
        <w:rPr>
          <w:rFonts w:ascii="Arial" w:hAnsi="Arial" w:cs="Arial"/>
          <w:b/>
          <w:lang w:val="es-CO" w:eastAsia="es-CO"/>
        </w:rPr>
        <w:t>6.6</w:t>
      </w:r>
      <w:r w:rsidR="004F63F2" w:rsidRPr="0038215E">
        <w:rPr>
          <w:rFonts w:ascii="Arial" w:hAnsi="Arial" w:cs="Arial"/>
          <w:b/>
          <w:lang w:val="es-CO" w:eastAsia="es-CO"/>
        </w:rPr>
        <w:t>.4</w:t>
      </w:r>
      <w:r w:rsidR="00FD1642" w:rsidRPr="0038215E">
        <w:rPr>
          <w:rFonts w:ascii="Arial" w:hAnsi="Arial" w:cs="Arial"/>
          <w:b/>
          <w:lang w:val="es-CO" w:eastAsia="es-CO"/>
        </w:rPr>
        <w:t xml:space="preserve"> </w:t>
      </w:r>
      <w:r w:rsidR="00606315" w:rsidRPr="0038215E">
        <w:rPr>
          <w:rFonts w:ascii="Arial" w:hAnsi="Arial" w:cs="Arial"/>
          <w:b/>
          <w:lang w:val="es-CO" w:eastAsia="es-CO"/>
        </w:rPr>
        <w:t>Definiciones</w:t>
      </w:r>
      <w:r w:rsidR="00606315" w:rsidRPr="0038215E">
        <w:rPr>
          <w:rFonts w:ascii="Arial" w:hAnsi="Arial" w:cs="Arial"/>
          <w:lang w:val="es-CO" w:eastAsia="es-CO"/>
        </w:rPr>
        <w:t>:</w:t>
      </w:r>
    </w:p>
    <w:p w14:paraId="7EE049DA" w14:textId="77777777" w:rsidR="00606315" w:rsidRDefault="00606315" w:rsidP="00865796">
      <w:pPr>
        <w:autoSpaceDE w:val="0"/>
        <w:autoSpaceDN w:val="0"/>
        <w:adjustRightInd w:val="0"/>
        <w:spacing w:after="277" w:line="276" w:lineRule="atLeast"/>
        <w:ind w:right="307"/>
        <w:rPr>
          <w:rFonts w:ascii="Arial" w:hAnsi="Arial" w:cs="Arial"/>
          <w:lang w:val="es-CO" w:eastAsia="es-CO"/>
        </w:rPr>
      </w:pPr>
      <w:r w:rsidRPr="0038215E">
        <w:rPr>
          <w:rFonts w:ascii="Arial" w:hAnsi="Arial" w:cs="Arial"/>
          <w:b/>
          <w:lang w:val="es-CO" w:eastAsia="es-CO"/>
        </w:rPr>
        <w:t>Competencias ciudadanas.</w:t>
      </w:r>
      <w:r w:rsidRPr="0038215E">
        <w:rPr>
          <w:rFonts w:ascii="Arial" w:hAnsi="Arial" w:cs="Arial"/>
          <w:lang w:val="es-CO" w:eastAsia="es-CO"/>
        </w:rPr>
        <w:t xml:space="preserve"> Es una de las competencias básicas que se define como el conjunto de conocimientos y de habilidades cognitivas, emocionales y comunicativas que, articulados entre sí, hacen posible que el ciudadano actúe de manera constructiva en una sociedad democrática. </w:t>
      </w:r>
    </w:p>
    <w:p w14:paraId="7D7E1DE3" w14:textId="77777777" w:rsidR="00E31E02" w:rsidRPr="00E31E02" w:rsidRDefault="00E31E02" w:rsidP="00E31E02">
      <w:pPr>
        <w:tabs>
          <w:tab w:val="left" w:pos="0"/>
        </w:tabs>
        <w:jc w:val="both"/>
        <w:rPr>
          <w:rFonts w:ascii="Arial" w:hAnsi="Arial" w:cs="Arial"/>
          <w:bCs/>
          <w:highlight w:val="yellow"/>
          <w:lang w:val="es-CO"/>
        </w:rPr>
      </w:pPr>
      <w:r w:rsidRPr="00E31E02">
        <w:rPr>
          <w:rFonts w:ascii="Arial" w:hAnsi="Arial" w:cs="Arial"/>
          <w:bCs/>
          <w:highlight w:val="yellow"/>
          <w:lang w:val="es-CO"/>
        </w:rPr>
        <w:t xml:space="preserve">Formamos ciudadanos activos que aporten a la construcción de una sociedad democrática, participativa, pluralista e intercultural que comprendan cómo funciona el mundo. </w:t>
      </w:r>
    </w:p>
    <w:p w14:paraId="6A4D8AAB" w14:textId="77777777" w:rsidR="00E31E02" w:rsidRPr="00E31E02" w:rsidRDefault="00E31E02" w:rsidP="00E31E02">
      <w:pPr>
        <w:tabs>
          <w:tab w:val="left" w:pos="0"/>
        </w:tabs>
        <w:jc w:val="both"/>
        <w:rPr>
          <w:rFonts w:ascii="Arial" w:hAnsi="Arial" w:cs="Arial"/>
          <w:bCs/>
          <w:highlight w:val="yellow"/>
          <w:lang w:val="es-CO"/>
        </w:rPr>
      </w:pPr>
      <w:r w:rsidRPr="00E31E02">
        <w:rPr>
          <w:rFonts w:ascii="Arial" w:hAnsi="Arial" w:cs="Arial"/>
          <w:bCs/>
          <w:highlight w:val="yellow"/>
          <w:lang w:val="es-CO"/>
        </w:rPr>
        <w:t xml:space="preserve">Promovemos el reconocimiento, respeto y valoración de la dignidad propia y ajena, de la diversidad y la diferencia. </w:t>
      </w:r>
    </w:p>
    <w:p w14:paraId="3BCDB00B" w14:textId="77777777" w:rsidR="00E31E02" w:rsidRPr="00E31E02" w:rsidRDefault="00E31E02" w:rsidP="00E31E02">
      <w:pPr>
        <w:tabs>
          <w:tab w:val="left" w:pos="0"/>
        </w:tabs>
        <w:jc w:val="both"/>
        <w:rPr>
          <w:rFonts w:ascii="Arial" w:hAnsi="Arial" w:cs="Arial"/>
          <w:b/>
          <w:bCs/>
          <w:highlight w:val="yellow"/>
          <w:lang w:val="es-CO"/>
        </w:rPr>
      </w:pPr>
      <w:r w:rsidRPr="00E31E02">
        <w:rPr>
          <w:rFonts w:ascii="Arial" w:hAnsi="Arial" w:cs="Arial"/>
          <w:bCs/>
          <w:highlight w:val="yellow"/>
          <w:lang w:val="es-CO"/>
        </w:rPr>
        <w:t>Seguimos los programas y filosofía del Bachillerato Internacional y propendemos por una comunidad educativa con una mentalidad internacional</w:t>
      </w:r>
      <w:r w:rsidRPr="00E31E02">
        <w:rPr>
          <w:rFonts w:ascii="Arial" w:hAnsi="Arial" w:cs="Arial"/>
          <w:b/>
          <w:bCs/>
          <w:highlight w:val="yellow"/>
          <w:lang w:val="es-CO"/>
        </w:rPr>
        <w:t>.</w:t>
      </w:r>
    </w:p>
    <w:p w14:paraId="5CE75B61" w14:textId="77777777" w:rsidR="00E31E02" w:rsidRPr="00E31E02" w:rsidRDefault="00E31E02" w:rsidP="00E31E02">
      <w:pPr>
        <w:tabs>
          <w:tab w:val="left" w:pos="0"/>
        </w:tabs>
        <w:rPr>
          <w:rFonts w:ascii="Arial" w:hAnsi="Arial" w:cs="Arial"/>
          <w:bCs/>
          <w:highlight w:val="yellow"/>
          <w:lang w:val="es-CO"/>
        </w:rPr>
      </w:pPr>
      <w:r w:rsidRPr="00E31E02">
        <w:rPr>
          <w:rFonts w:ascii="Arial" w:hAnsi="Arial" w:cs="Arial"/>
          <w:bCs/>
          <w:highlight w:val="yellow"/>
          <w:lang w:val="es-CO"/>
        </w:rPr>
        <w:t xml:space="preserve">Acogemos la definición de ciudadano global propuesta en: </w:t>
      </w:r>
      <w:hyperlink r:id="rId18" w:history="1">
        <w:r w:rsidRPr="00E31E02">
          <w:rPr>
            <w:rStyle w:val="Hyperlink"/>
            <w:bCs/>
            <w:highlight w:val="yellow"/>
            <w:lang w:val="es-CO"/>
          </w:rPr>
          <w:t>www.oxfam.org.uk</w:t>
        </w:r>
      </w:hyperlink>
      <w:r w:rsidRPr="00E31E02">
        <w:rPr>
          <w:rFonts w:ascii="Arial" w:hAnsi="Arial" w:cs="Arial"/>
          <w:bCs/>
          <w:highlight w:val="yellow"/>
          <w:lang w:val="es-CO"/>
        </w:rPr>
        <w:t xml:space="preserve"> </w:t>
      </w:r>
      <w:proofErr w:type="gramStart"/>
      <w:r w:rsidRPr="00E31E02">
        <w:rPr>
          <w:rFonts w:ascii="Arial" w:hAnsi="Arial" w:cs="Arial"/>
          <w:bCs/>
          <w:highlight w:val="yellow"/>
          <w:lang w:val="es-CO"/>
        </w:rPr>
        <w:t xml:space="preserve">( </w:t>
      </w:r>
      <w:proofErr w:type="spellStart"/>
      <w:r w:rsidRPr="00E31E02">
        <w:rPr>
          <w:rFonts w:ascii="Arial" w:hAnsi="Arial" w:cs="Arial"/>
          <w:bCs/>
          <w:highlight w:val="yellow"/>
          <w:lang w:val="es-CO"/>
        </w:rPr>
        <w:t>Oxfam</w:t>
      </w:r>
      <w:proofErr w:type="spellEnd"/>
      <w:proofErr w:type="gramEnd"/>
      <w:r w:rsidRPr="00E31E02">
        <w:rPr>
          <w:rFonts w:ascii="Arial" w:hAnsi="Arial" w:cs="Arial"/>
          <w:bCs/>
          <w:highlight w:val="yellow"/>
          <w:lang w:val="es-CO"/>
        </w:rPr>
        <w:t xml:space="preserve"> es un ONG Británica): “</w:t>
      </w:r>
      <w:proofErr w:type="spellStart"/>
      <w:r w:rsidRPr="00E31E02">
        <w:rPr>
          <w:rFonts w:ascii="Arial" w:hAnsi="Arial" w:cs="Arial"/>
          <w:bCs/>
          <w:highlight w:val="yellow"/>
          <w:lang w:val="es-CO"/>
        </w:rPr>
        <w:t>Oxfam</w:t>
      </w:r>
      <w:proofErr w:type="spellEnd"/>
      <w:r w:rsidRPr="00E31E02">
        <w:rPr>
          <w:rFonts w:ascii="Arial" w:hAnsi="Arial" w:cs="Arial"/>
          <w:bCs/>
          <w:highlight w:val="yellow"/>
          <w:lang w:val="es-CO"/>
        </w:rPr>
        <w:t xml:space="preserve"> ve al ciudadano global como alguien que:</w:t>
      </w:r>
    </w:p>
    <w:p w14:paraId="32A979B9"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 xml:space="preserve">Es consciente de un mundo </w:t>
      </w:r>
      <w:proofErr w:type="spellStart"/>
      <w:r w:rsidRPr="00E31E02">
        <w:rPr>
          <w:rFonts w:ascii="Arial" w:hAnsi="Arial" w:cs="Arial"/>
          <w:bCs/>
          <w:highlight w:val="yellow"/>
          <w:lang w:val="es-CO"/>
        </w:rPr>
        <w:t>mas</w:t>
      </w:r>
      <w:proofErr w:type="spellEnd"/>
      <w:r w:rsidRPr="00E31E02">
        <w:rPr>
          <w:rFonts w:ascii="Arial" w:hAnsi="Arial" w:cs="Arial"/>
          <w:bCs/>
          <w:highlight w:val="yellow"/>
          <w:lang w:val="es-CO"/>
        </w:rPr>
        <w:t xml:space="preserve"> amplio y tiene un sentido de su propio rol como ciudadano del mundo</w:t>
      </w:r>
    </w:p>
    <w:p w14:paraId="2AAF6DBF"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Respeta y valora la diversidad</w:t>
      </w:r>
    </w:p>
    <w:p w14:paraId="2712136D"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 xml:space="preserve">Tiene una comprensión de </w:t>
      </w:r>
      <w:proofErr w:type="spellStart"/>
      <w:r w:rsidRPr="00E31E02">
        <w:rPr>
          <w:rFonts w:ascii="Arial" w:hAnsi="Arial" w:cs="Arial"/>
          <w:bCs/>
          <w:highlight w:val="yellow"/>
          <w:lang w:val="es-CO"/>
        </w:rPr>
        <w:t>como</w:t>
      </w:r>
      <w:proofErr w:type="spellEnd"/>
      <w:r w:rsidRPr="00E31E02">
        <w:rPr>
          <w:rFonts w:ascii="Arial" w:hAnsi="Arial" w:cs="Arial"/>
          <w:bCs/>
          <w:highlight w:val="yellow"/>
          <w:lang w:val="es-CO"/>
        </w:rPr>
        <w:t xml:space="preserve"> funciona el mundo económica, política, social, cultural, tecnológica y ambientalmente</w:t>
      </w:r>
    </w:p>
    <w:p w14:paraId="7B800AAB"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Manifiesta su indignación por la injusticia social</w:t>
      </w:r>
    </w:p>
    <w:p w14:paraId="7A264CA9"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Participa y contribuye a la comunidad en una variedad de niveles, desde el local hasta el mundial</w:t>
      </w:r>
    </w:p>
    <w:p w14:paraId="2A57EA0E"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 xml:space="preserve">Esta dispuesto a actuar para hacer el mundo un lugar </w:t>
      </w:r>
      <w:proofErr w:type="spellStart"/>
      <w:r w:rsidRPr="00E31E02">
        <w:rPr>
          <w:rFonts w:ascii="Arial" w:hAnsi="Arial" w:cs="Arial"/>
          <w:bCs/>
          <w:highlight w:val="yellow"/>
          <w:lang w:val="es-CO"/>
        </w:rPr>
        <w:t>mas</w:t>
      </w:r>
      <w:proofErr w:type="spellEnd"/>
      <w:r w:rsidRPr="00E31E02">
        <w:rPr>
          <w:rFonts w:ascii="Arial" w:hAnsi="Arial" w:cs="Arial"/>
          <w:bCs/>
          <w:highlight w:val="yellow"/>
          <w:lang w:val="es-CO"/>
        </w:rPr>
        <w:t xml:space="preserve"> sostenible</w:t>
      </w:r>
    </w:p>
    <w:p w14:paraId="09BADBE7"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Asume la responsabilidad de sus acciones”</w:t>
      </w:r>
    </w:p>
    <w:p w14:paraId="6092E4F6" w14:textId="77777777" w:rsidR="00E31E02" w:rsidRPr="0038215E" w:rsidRDefault="00E31E02" w:rsidP="00865796">
      <w:pPr>
        <w:autoSpaceDE w:val="0"/>
        <w:autoSpaceDN w:val="0"/>
        <w:adjustRightInd w:val="0"/>
        <w:spacing w:after="277" w:line="276" w:lineRule="atLeast"/>
        <w:ind w:right="307"/>
        <w:rPr>
          <w:rFonts w:ascii="Arial" w:hAnsi="Arial" w:cs="Arial"/>
          <w:lang w:val="es-CO" w:eastAsia="es-CO"/>
        </w:rPr>
      </w:pPr>
    </w:p>
    <w:p w14:paraId="7E66AC79" w14:textId="77777777" w:rsidR="00703805" w:rsidRPr="0038215E" w:rsidRDefault="00606315" w:rsidP="00865796">
      <w:pPr>
        <w:autoSpaceDE w:val="0"/>
        <w:autoSpaceDN w:val="0"/>
        <w:adjustRightInd w:val="0"/>
        <w:jc w:val="both"/>
        <w:rPr>
          <w:rFonts w:ascii="Arial" w:hAnsi="Arial" w:cs="Arial"/>
          <w:lang w:val="es-CO" w:eastAsia="es-CO"/>
        </w:rPr>
      </w:pPr>
      <w:r w:rsidRPr="0038215E">
        <w:rPr>
          <w:rFonts w:ascii="Arial" w:hAnsi="Arial" w:cs="Arial"/>
          <w:b/>
          <w:lang w:val="es-CO" w:eastAsia="es-CO"/>
        </w:rPr>
        <w:t>Educación para el ejercicio de los derechos humanos, sexuales y reproductivos</w:t>
      </w:r>
      <w:r w:rsidR="00443BE3">
        <w:rPr>
          <w:rFonts w:ascii="Arial" w:hAnsi="Arial" w:cs="Arial"/>
          <w:lang w:val="es-CO" w:eastAsia="es-CO"/>
        </w:rPr>
        <w:t xml:space="preserve">: </w:t>
      </w:r>
      <w:r w:rsidR="00443BE3" w:rsidRPr="00443BE3">
        <w:rPr>
          <w:rFonts w:ascii="Arial" w:hAnsi="Arial" w:cs="Arial"/>
          <w:highlight w:val="yellow"/>
          <w:lang w:val="es-CO" w:eastAsia="es-CO"/>
        </w:rPr>
        <w:t>E</w:t>
      </w:r>
      <w:r w:rsidRPr="0038215E">
        <w:rPr>
          <w:rFonts w:ascii="Arial" w:hAnsi="Arial" w:cs="Arial"/>
          <w:lang w:val="es-CO" w:eastAsia="es-CO"/>
        </w:rPr>
        <w:t xml:space="preserve">s aquella orientada a formar personas capaces de reconocerse como sujetos activos titulares de derechos humanos sexuales y reproductivos con la cual desarrollarán competencias para relacionarse consigo mismo y con los demás, con criterios de respeto por sí mismo, por el otro y por el entorno, con el fin de poder alcanzar un estado de bienestar físico, mental y social que les posibilite tomar decisiones asertivas, informadas y autónomas para ejercer una sexualidad libre, satisfactoria, responsable y </w:t>
      </w:r>
      <w:r w:rsidR="00FD1642" w:rsidRPr="0038215E">
        <w:rPr>
          <w:rFonts w:ascii="Arial" w:hAnsi="Arial" w:cs="Arial"/>
          <w:lang w:val="es-CO" w:eastAsia="es-CO"/>
        </w:rPr>
        <w:t>sana</w:t>
      </w:r>
      <w:r w:rsidRPr="0038215E">
        <w:rPr>
          <w:rFonts w:ascii="Arial" w:hAnsi="Arial" w:cs="Arial"/>
          <w:lang w:val="es-CO" w:eastAsia="es-CO"/>
        </w:rPr>
        <w:t xml:space="preserve"> en torno a la construcción de su proyecto de vida y a la transformación de las dinámicas sociales, hacia el establecimiento de relaciones más justas democráticas y responsables</w:t>
      </w:r>
    </w:p>
    <w:p w14:paraId="43F38881" w14:textId="77777777" w:rsidR="00035A70" w:rsidRPr="0038215E" w:rsidRDefault="00035A70" w:rsidP="00FD1642">
      <w:pPr>
        <w:autoSpaceDE w:val="0"/>
        <w:autoSpaceDN w:val="0"/>
        <w:adjustRightInd w:val="0"/>
        <w:ind w:left="360"/>
        <w:jc w:val="both"/>
        <w:rPr>
          <w:rFonts w:ascii="Arial" w:hAnsi="Arial" w:cs="Arial"/>
          <w:lang w:val="es-CO" w:eastAsia="es-CO"/>
        </w:rPr>
      </w:pPr>
    </w:p>
    <w:p w14:paraId="70C8A217" w14:textId="77777777" w:rsidR="00696EDC" w:rsidRPr="00696EDC" w:rsidRDefault="00696EDC" w:rsidP="00696EDC">
      <w:pPr>
        <w:autoSpaceDE w:val="0"/>
        <w:autoSpaceDN w:val="0"/>
        <w:adjustRightInd w:val="0"/>
        <w:jc w:val="both"/>
        <w:rPr>
          <w:rFonts w:ascii="Arial" w:hAnsi="Arial" w:cs="Arial"/>
          <w:b/>
          <w:lang w:val="es-CO" w:eastAsia="es-CO"/>
        </w:rPr>
      </w:pPr>
      <w:r w:rsidRPr="00696EDC">
        <w:rPr>
          <w:rFonts w:ascii="Arial" w:hAnsi="Arial" w:cs="Arial"/>
          <w:b/>
          <w:bCs/>
          <w:highlight w:val="yellow"/>
          <w:lang w:val="es-CO" w:eastAsia="es-CO"/>
        </w:rPr>
        <w:t>Restablecimiento de los derechos de los niños, niñas y adolescentes</w:t>
      </w:r>
      <w:r w:rsidRPr="00696EDC">
        <w:rPr>
          <w:rFonts w:ascii="Arial" w:hAnsi="Arial" w:cs="Arial"/>
          <w:b/>
          <w:highlight w:val="yellow"/>
          <w:lang w:val="es-CO" w:eastAsia="es-CO"/>
        </w:rPr>
        <w:t xml:space="preserve">: </w:t>
      </w:r>
      <w:r w:rsidRPr="00696EDC">
        <w:rPr>
          <w:rFonts w:ascii="Arial" w:hAnsi="Arial" w:cs="Arial"/>
          <w:highlight w:val="yellow"/>
          <w:lang w:val="es-CO" w:eastAsia="es-CO"/>
        </w:rPr>
        <w:t>Es el conjunto de actuaciones administrativas y de otra naturaleza, que se desarrollan para la restauración de su dignidad e integridad como sujetos de derechos, y de su capacidad para disfrutar efectivamente de los derechos que le han sido vulnerados</w:t>
      </w:r>
      <w:r w:rsidRPr="00696EDC">
        <w:rPr>
          <w:rFonts w:ascii="Arial" w:hAnsi="Arial" w:cs="Arial"/>
          <w:lang w:val="es-CO" w:eastAsia="es-CO"/>
        </w:rPr>
        <w:t>.</w:t>
      </w:r>
    </w:p>
    <w:p w14:paraId="5BFF3567" w14:textId="77777777" w:rsidR="00696EDC" w:rsidRDefault="00696EDC" w:rsidP="00865796">
      <w:pPr>
        <w:autoSpaceDE w:val="0"/>
        <w:autoSpaceDN w:val="0"/>
        <w:adjustRightInd w:val="0"/>
        <w:jc w:val="both"/>
        <w:rPr>
          <w:rFonts w:ascii="Arial" w:hAnsi="Arial" w:cs="Arial"/>
          <w:b/>
          <w:lang w:val="es-CO" w:eastAsia="es-CO"/>
        </w:rPr>
      </w:pPr>
    </w:p>
    <w:p w14:paraId="5B862BAD" w14:textId="17ACC339" w:rsidR="00035A70" w:rsidRPr="0038215E" w:rsidRDefault="00035A70" w:rsidP="00865796">
      <w:pPr>
        <w:autoSpaceDE w:val="0"/>
        <w:autoSpaceDN w:val="0"/>
        <w:adjustRightInd w:val="0"/>
        <w:jc w:val="both"/>
        <w:rPr>
          <w:rFonts w:ascii="Arial" w:hAnsi="Arial" w:cs="Arial"/>
          <w:lang w:val="es-CO" w:eastAsia="es-CO"/>
        </w:rPr>
      </w:pPr>
      <w:r w:rsidRPr="0038215E">
        <w:rPr>
          <w:rFonts w:ascii="Arial" w:hAnsi="Arial" w:cs="Arial"/>
          <w:b/>
          <w:lang w:val="es-CO" w:eastAsia="es-CO"/>
        </w:rPr>
        <w:t>Ruta de Atención Integral para la Convivencia Escolar</w:t>
      </w:r>
      <w:r w:rsidRPr="0038215E">
        <w:rPr>
          <w:rFonts w:ascii="Arial" w:hAnsi="Arial" w:cs="Arial"/>
          <w:lang w:val="es-CO" w:eastAsia="es-CO"/>
        </w:rPr>
        <w:t xml:space="preserve">. La Ruta de Atención Integral para la Convivencia Escolar define los procesos y los protocolos que </w:t>
      </w:r>
      <w:r w:rsidR="00FB0D65">
        <w:rPr>
          <w:rFonts w:ascii="Arial" w:hAnsi="Arial" w:cs="Arial"/>
          <w:lang w:val="es-CO" w:eastAsia="es-CO"/>
        </w:rPr>
        <w:t xml:space="preserve">se </w:t>
      </w:r>
      <w:r w:rsidRPr="0038215E">
        <w:rPr>
          <w:rFonts w:ascii="Arial" w:hAnsi="Arial" w:cs="Arial"/>
          <w:lang w:val="es-CO" w:eastAsia="es-CO"/>
        </w:rPr>
        <w:t xml:space="preserve">deberán seguir en todos los casos en que se vea afectada la convivencia escolar y los derechos humanos, sexuales y reproductivos de los estudiantes, articulando una oferta de servicio ágil, integral y complementario. </w:t>
      </w:r>
    </w:p>
    <w:p w14:paraId="45467785" w14:textId="1BF41661" w:rsidR="00035A70" w:rsidRPr="0038215E" w:rsidRDefault="00FB0D65" w:rsidP="00865796">
      <w:pPr>
        <w:autoSpaceDE w:val="0"/>
        <w:autoSpaceDN w:val="0"/>
        <w:adjustRightInd w:val="0"/>
        <w:jc w:val="both"/>
        <w:rPr>
          <w:rFonts w:ascii="Arial" w:hAnsi="Arial" w:cs="Arial"/>
          <w:lang w:val="es-CO" w:eastAsia="es-CO"/>
        </w:rPr>
      </w:pPr>
      <w:r>
        <w:rPr>
          <w:rFonts w:ascii="Arial" w:hAnsi="Arial" w:cs="Arial"/>
          <w:lang w:val="es-CO" w:eastAsia="es-CO"/>
        </w:rPr>
        <w:t>Se de</w:t>
      </w:r>
      <w:r w:rsidR="00035A70" w:rsidRPr="0038215E">
        <w:rPr>
          <w:rFonts w:ascii="Arial" w:hAnsi="Arial" w:cs="Arial"/>
          <w:lang w:val="es-CO" w:eastAsia="es-CO"/>
        </w:rPr>
        <w:t xml:space="preserve"> garantizar la atención inmediata y pertinente de los casos de violencia escolar, acoso o vulneración de derechos sexuales y reproductivos que se presenten en </w:t>
      </w:r>
      <w:r>
        <w:rPr>
          <w:rFonts w:ascii="Arial" w:hAnsi="Arial" w:cs="Arial"/>
          <w:lang w:val="es-CO" w:eastAsia="es-CO"/>
        </w:rPr>
        <w:t>el Colegio</w:t>
      </w:r>
      <w:r w:rsidR="00035A70" w:rsidRPr="0038215E">
        <w:rPr>
          <w:rFonts w:ascii="Arial" w:hAnsi="Arial" w:cs="Arial"/>
          <w:lang w:val="es-CO" w:eastAsia="es-CO"/>
        </w:rPr>
        <w:t xml:space="preserve"> o en sus alrededores y que involucren a niños, niñas y adolescentes, así como de casos de embarazo en adolescentes.</w:t>
      </w:r>
    </w:p>
    <w:p w14:paraId="3B6403D5" w14:textId="77777777" w:rsidR="00035A70" w:rsidRPr="0038215E" w:rsidRDefault="00035A70" w:rsidP="00035A70">
      <w:pPr>
        <w:autoSpaceDE w:val="0"/>
        <w:autoSpaceDN w:val="0"/>
        <w:adjustRightInd w:val="0"/>
        <w:rPr>
          <w:rFonts w:ascii="Arial" w:hAnsi="Arial" w:cs="Arial"/>
          <w:lang w:val="es-CO" w:eastAsia="es-CO"/>
        </w:rPr>
      </w:pPr>
    </w:p>
    <w:p w14:paraId="06F3C60B" w14:textId="77777777" w:rsidR="00035A70" w:rsidRPr="0038215E" w:rsidRDefault="00035A70" w:rsidP="00865796">
      <w:pPr>
        <w:autoSpaceDE w:val="0"/>
        <w:autoSpaceDN w:val="0"/>
        <w:adjustRightInd w:val="0"/>
        <w:spacing w:after="277" w:line="278" w:lineRule="atLeast"/>
        <w:jc w:val="both"/>
        <w:rPr>
          <w:rFonts w:ascii="Arial" w:hAnsi="Arial" w:cs="Arial"/>
          <w:lang w:val="es-CO" w:eastAsia="es-CO"/>
        </w:rPr>
      </w:pPr>
      <w:r w:rsidRPr="0038215E">
        <w:rPr>
          <w:rFonts w:ascii="Arial" w:hAnsi="Arial" w:cs="Arial"/>
          <w:b/>
          <w:lang w:val="es-CO" w:eastAsia="es-CO"/>
        </w:rPr>
        <w:t>Componentes de la Ruta de Atención Integral para la Convivencia Escolar</w:t>
      </w:r>
      <w:r w:rsidRPr="0038215E">
        <w:rPr>
          <w:rFonts w:ascii="Arial" w:hAnsi="Arial" w:cs="Arial"/>
          <w:lang w:val="es-CO" w:eastAsia="es-CO"/>
        </w:rPr>
        <w:t xml:space="preserve">. La Ruta de Atención Integral tendrá como mínimo cuatro componentes: </w:t>
      </w:r>
    </w:p>
    <w:p w14:paraId="5101484C" w14:textId="1711756F" w:rsidR="00035A70" w:rsidRPr="0038215E" w:rsidRDefault="00035A70" w:rsidP="00201786">
      <w:pPr>
        <w:numPr>
          <w:ilvl w:val="0"/>
          <w:numId w:val="20"/>
        </w:numPr>
        <w:autoSpaceDE w:val="0"/>
        <w:autoSpaceDN w:val="0"/>
        <w:adjustRightInd w:val="0"/>
        <w:spacing w:after="277" w:line="278" w:lineRule="atLeast"/>
        <w:jc w:val="both"/>
        <w:rPr>
          <w:rFonts w:ascii="Arial" w:hAnsi="Arial" w:cs="Arial"/>
          <w:lang w:val="es-CO" w:eastAsia="es-CO"/>
        </w:rPr>
      </w:pPr>
      <w:r w:rsidRPr="0038215E">
        <w:rPr>
          <w:rFonts w:ascii="Arial" w:hAnsi="Arial" w:cs="Arial"/>
          <w:b/>
          <w:lang w:val="es-CO" w:eastAsia="es-CO"/>
        </w:rPr>
        <w:t>El componente de promoción</w:t>
      </w:r>
      <w:r w:rsidR="00FB0D65">
        <w:rPr>
          <w:rFonts w:ascii="Arial" w:hAnsi="Arial" w:cs="Arial"/>
          <w:lang w:val="es-CO" w:eastAsia="es-CO"/>
        </w:rPr>
        <w:t xml:space="preserve"> se centra</w:t>
      </w:r>
      <w:r w:rsidRPr="0038215E">
        <w:rPr>
          <w:rFonts w:ascii="Arial" w:hAnsi="Arial" w:cs="Arial"/>
          <w:lang w:val="es-CO" w:eastAsia="es-CO"/>
        </w:rPr>
        <w:t xml:space="preserve"> en el desarrollo de competencias y el ejercicio de los derechos humanos, sexuales y reproductivos. Este componente determina la calidad del clima escolar y define los criterios de convivencia que deben seguir los miembros de la comunidad educativa en los diferentes espacios del establecimiento educativo y los mecanismos e instancias de participación del mismo</w:t>
      </w:r>
      <w:r w:rsidR="00FB0D65">
        <w:rPr>
          <w:rFonts w:ascii="Arial" w:hAnsi="Arial" w:cs="Arial"/>
          <w:lang w:val="es-CO" w:eastAsia="es-CO"/>
        </w:rPr>
        <w:t xml:space="preserve">. </w:t>
      </w:r>
    </w:p>
    <w:p w14:paraId="393F5D35" w14:textId="326B6ECF" w:rsidR="00035A70" w:rsidRPr="0038215E" w:rsidRDefault="00035A70" w:rsidP="00201786">
      <w:pPr>
        <w:numPr>
          <w:ilvl w:val="0"/>
          <w:numId w:val="20"/>
        </w:numPr>
        <w:autoSpaceDE w:val="0"/>
        <w:autoSpaceDN w:val="0"/>
        <w:adjustRightInd w:val="0"/>
        <w:spacing w:after="277" w:line="271" w:lineRule="atLeast"/>
        <w:ind w:left="709" w:hanging="283"/>
        <w:jc w:val="both"/>
        <w:rPr>
          <w:rFonts w:ascii="Arial" w:hAnsi="Arial" w:cs="Arial"/>
          <w:lang w:val="es-CO" w:eastAsia="es-CO"/>
        </w:rPr>
      </w:pPr>
      <w:r w:rsidRPr="0038215E">
        <w:rPr>
          <w:rFonts w:ascii="Arial" w:hAnsi="Arial" w:cs="Arial"/>
          <w:b/>
          <w:lang w:val="es-CO" w:eastAsia="es-CO"/>
        </w:rPr>
        <w:t>El componente de prevención</w:t>
      </w:r>
      <w:r w:rsidR="00FB0D65">
        <w:rPr>
          <w:rFonts w:ascii="Arial" w:hAnsi="Arial" w:cs="Arial"/>
          <w:lang w:val="es-CO" w:eastAsia="es-CO"/>
        </w:rPr>
        <w:t xml:space="preserve"> debe</w:t>
      </w:r>
      <w:r w:rsidRPr="0038215E">
        <w:rPr>
          <w:rFonts w:ascii="Arial" w:hAnsi="Arial" w:cs="Arial"/>
          <w:lang w:val="es-CO" w:eastAsia="es-CO"/>
        </w:rPr>
        <w:t xml:space="preserve"> ejecutarse a través de un proceso continuo de formación para el desarrollo integral del niño, niña y adolescente, con el propósito de disminuir en su comportamiento el impacto de las condiciones del contexto económico, social, cultural y familiar. Incide sobre las causas que puedan potencialmente originar la problemática de la violencia escolar, sobre sus factores precipitantes en la familia y en los espacios sustitutivos de vida familiar, que se manifiestan en comportamientos violentos que vulneran los derechos de los demás, y por tanto quienes los manifiestan están en riesgo potencial de ser sujetos de violencia o de ser agentes de la misma en el contexto escolar. </w:t>
      </w:r>
    </w:p>
    <w:p w14:paraId="4EE78CAD" w14:textId="52171DAF" w:rsidR="00035A70" w:rsidRDefault="00035A70" w:rsidP="00201786">
      <w:pPr>
        <w:numPr>
          <w:ilvl w:val="0"/>
          <w:numId w:val="20"/>
        </w:numPr>
        <w:autoSpaceDE w:val="0"/>
        <w:autoSpaceDN w:val="0"/>
        <w:adjustRightInd w:val="0"/>
        <w:spacing w:after="277" w:line="271" w:lineRule="atLeast"/>
        <w:ind w:left="709" w:hanging="283"/>
        <w:jc w:val="both"/>
        <w:rPr>
          <w:rFonts w:ascii="Arial" w:hAnsi="Arial" w:cs="Arial"/>
          <w:lang w:val="es-CO" w:eastAsia="es-CO"/>
        </w:rPr>
      </w:pPr>
      <w:r w:rsidRPr="0038215E">
        <w:rPr>
          <w:rFonts w:ascii="Arial" w:hAnsi="Arial" w:cs="Arial"/>
          <w:b/>
          <w:lang w:val="es-CO" w:eastAsia="es-CO"/>
        </w:rPr>
        <w:t>El componente de atención</w:t>
      </w:r>
      <w:r w:rsidR="00FB0D65">
        <w:rPr>
          <w:rFonts w:ascii="Arial" w:hAnsi="Arial" w:cs="Arial"/>
          <w:lang w:val="es-CO" w:eastAsia="es-CO"/>
        </w:rPr>
        <w:t xml:space="preserve"> debe</w:t>
      </w:r>
      <w:r w:rsidRPr="0038215E">
        <w:rPr>
          <w:rFonts w:ascii="Arial" w:hAnsi="Arial" w:cs="Arial"/>
          <w:lang w:val="es-CO" w:eastAsia="es-CO"/>
        </w:rPr>
        <w:t xml:space="preserve"> desarrollar estrategias que permitan asistir al niño, niña, adolescente, al padre, madre de familia o al acudiente, o al educador de manera inmediata, pertinente, ética, e integral, cuando se presente un caso de violencia u acoso escolar o de comportamiento agresivo que vulnere los derechos humanos, sexuales y reproductivos, de acuerdo con el protocolo y en el marco de las competencias y responsabilidades de las instituciones y entidades que conforman el Sistema Nacional de convivencia escolar y formación para los derechos humanos, la educación para la sexualidad y la prevención y mitigación de la violencia escolar. Este componente involucra a actores diferentes a los de la comunidad educativa únicamente cuando la gravedad del hecho denunciado, las circunstancias que lo rodean o los daños físicos y psicológicos de los menores involucrados sobrepasan la función misional del establecimiento educativo. </w:t>
      </w:r>
    </w:p>
    <w:p w14:paraId="10FE72E5" w14:textId="12E39147" w:rsidR="00FB0D65" w:rsidRPr="00FB0D65" w:rsidRDefault="00FB0D65" w:rsidP="00FB0D65">
      <w:pPr>
        <w:autoSpaceDE w:val="0"/>
        <w:autoSpaceDN w:val="0"/>
        <w:adjustRightInd w:val="0"/>
        <w:spacing w:after="277" w:line="278" w:lineRule="atLeast"/>
        <w:ind w:left="708"/>
        <w:jc w:val="both"/>
        <w:rPr>
          <w:rFonts w:ascii="Arial" w:hAnsi="Arial" w:cs="Arial"/>
          <w:lang w:val="es-CO"/>
        </w:rPr>
      </w:pPr>
      <w:r w:rsidRPr="0038215E">
        <w:rPr>
          <w:rFonts w:ascii="Arial" w:hAnsi="Arial" w:cs="Arial"/>
          <w:lang w:val="es-CO" w:eastAsia="es-CO"/>
        </w:rPr>
        <w:t>La Ruta de Atención Integral inicia con la identificación de situaciones que afectan la convivencia por acoso o violencia escolar, los cuales tendrán que ser remitidos al Comité Escolar de Convivencia, para su documentación, análisis y atención a partir de la aplicación del manual de convivencia</w:t>
      </w:r>
      <w:r>
        <w:rPr>
          <w:rFonts w:ascii="Arial" w:hAnsi="Arial" w:cs="Arial"/>
          <w:lang w:val="es-CO" w:eastAsia="es-CO"/>
        </w:rPr>
        <w:t xml:space="preserve">. </w:t>
      </w:r>
      <w:r w:rsidRPr="00FB0D65">
        <w:rPr>
          <w:rFonts w:ascii="Arial" w:hAnsi="Arial" w:cs="Arial"/>
          <w:lang w:val="es-CO"/>
        </w:rPr>
        <w:t xml:space="preserve">El componente de atención de la ruta será activado por el Comité de Convivencia Escolar por la puesta en conocimiento por parte de la víctima, estudiantes, docentes, directivos docentes, padres de familia o acudientes, de oficio por el Comité de Convivencia Escolar o por cualquier persona que conozca de situaciones que afecten la convivencia escolar. </w:t>
      </w:r>
    </w:p>
    <w:p w14:paraId="240C9B32" w14:textId="1A9E7ACF" w:rsidR="00035A70" w:rsidRPr="0038215E" w:rsidRDefault="00035A70" w:rsidP="00201786">
      <w:pPr>
        <w:numPr>
          <w:ilvl w:val="0"/>
          <w:numId w:val="20"/>
        </w:numPr>
        <w:autoSpaceDE w:val="0"/>
        <w:autoSpaceDN w:val="0"/>
        <w:adjustRightInd w:val="0"/>
        <w:spacing w:after="277" w:line="271" w:lineRule="atLeast"/>
        <w:ind w:left="709" w:hanging="283"/>
        <w:jc w:val="both"/>
        <w:rPr>
          <w:rFonts w:ascii="Arial" w:hAnsi="Arial" w:cs="Arial"/>
          <w:lang w:val="es-CO" w:eastAsia="es-CO"/>
        </w:rPr>
      </w:pPr>
      <w:r w:rsidRPr="0038215E">
        <w:rPr>
          <w:rFonts w:ascii="Arial" w:hAnsi="Arial" w:cs="Arial"/>
          <w:b/>
          <w:lang w:val="es-CO" w:eastAsia="es-CO"/>
        </w:rPr>
        <w:t>El componente de seguimiento</w:t>
      </w:r>
      <w:r w:rsidR="00FB0D65">
        <w:rPr>
          <w:rFonts w:ascii="Arial" w:hAnsi="Arial" w:cs="Arial"/>
          <w:lang w:val="es-CO" w:eastAsia="es-CO"/>
        </w:rPr>
        <w:t xml:space="preserve"> se centra</w:t>
      </w:r>
      <w:r w:rsidRPr="0038215E">
        <w:rPr>
          <w:rFonts w:ascii="Arial" w:hAnsi="Arial" w:cs="Arial"/>
          <w:lang w:val="es-CO" w:eastAsia="es-CO"/>
        </w:rPr>
        <w:t xml:space="preserve"> en el reporte oportuno de la información al Sistema de Información Unificado de Convivencia Escolar, del estado de cada uno de los casos de atención reportados.</w:t>
      </w:r>
    </w:p>
    <w:p w14:paraId="12AA988C" w14:textId="77777777" w:rsidR="00035A70" w:rsidRPr="0038215E" w:rsidRDefault="00035A70" w:rsidP="00035A70">
      <w:pPr>
        <w:autoSpaceDE w:val="0"/>
        <w:autoSpaceDN w:val="0"/>
        <w:adjustRightInd w:val="0"/>
        <w:rPr>
          <w:rFonts w:ascii="Arial" w:hAnsi="Arial" w:cs="Arial"/>
          <w:lang w:val="es-CO" w:eastAsia="es-CO"/>
        </w:rPr>
      </w:pPr>
    </w:p>
    <w:p w14:paraId="318E200F" w14:textId="77777777" w:rsidR="00066F34" w:rsidRPr="00865796" w:rsidRDefault="00865796" w:rsidP="00D51063">
      <w:pPr>
        <w:autoSpaceDE w:val="0"/>
        <w:autoSpaceDN w:val="0"/>
        <w:adjustRightInd w:val="0"/>
        <w:ind w:left="360"/>
        <w:jc w:val="both"/>
        <w:rPr>
          <w:rFonts w:ascii="Arial" w:hAnsi="Arial" w:cs="Arial"/>
          <w:lang w:val="es-CO" w:eastAsia="es-CO"/>
        </w:rPr>
      </w:pPr>
      <w:r w:rsidRPr="00865796">
        <w:rPr>
          <w:rFonts w:ascii="Arial" w:hAnsi="Arial" w:cs="Arial"/>
          <w:b/>
          <w:lang w:val="es-CO" w:eastAsia="es-CO"/>
        </w:rPr>
        <w:t>6.6</w:t>
      </w:r>
      <w:r w:rsidR="004F63F2" w:rsidRPr="00865796">
        <w:rPr>
          <w:rFonts w:ascii="Arial" w:hAnsi="Arial" w:cs="Arial"/>
          <w:b/>
          <w:lang w:val="es-CO" w:eastAsia="es-CO"/>
        </w:rPr>
        <w:t>.5</w:t>
      </w:r>
      <w:r w:rsidR="00066F34" w:rsidRPr="00865796">
        <w:rPr>
          <w:rFonts w:ascii="Arial" w:hAnsi="Arial" w:cs="Arial"/>
          <w:b/>
          <w:lang w:val="es-CO" w:eastAsia="es-CO"/>
        </w:rPr>
        <w:t xml:space="preserve"> </w:t>
      </w:r>
      <w:r w:rsidR="00703805" w:rsidRPr="00865796">
        <w:rPr>
          <w:rFonts w:ascii="Arial" w:hAnsi="Arial" w:cs="Arial"/>
          <w:b/>
          <w:lang w:val="es-CO" w:eastAsia="es-CO"/>
        </w:rPr>
        <w:t>Responsabilidades</w:t>
      </w:r>
      <w:r w:rsidR="00066F34" w:rsidRPr="00865796">
        <w:rPr>
          <w:rFonts w:ascii="Arial" w:hAnsi="Arial" w:cs="Arial"/>
          <w:b/>
          <w:lang w:val="es-CO" w:eastAsia="es-CO"/>
        </w:rPr>
        <w:t xml:space="preserve"> de los establecimientos educativos en el Sistema Nacional de convivencia escolar y formación para los derechos humanos, la educación para la sexualidad y la prevención y mitigación de la violencia escolar</w:t>
      </w:r>
      <w:r w:rsidR="00066F34" w:rsidRPr="00865796">
        <w:rPr>
          <w:rFonts w:ascii="Arial" w:hAnsi="Arial" w:cs="Arial"/>
          <w:lang w:val="es-CO" w:eastAsia="es-CO"/>
        </w:rPr>
        <w:t>.</w:t>
      </w:r>
    </w:p>
    <w:p w14:paraId="3470A86E" w14:textId="77777777" w:rsidR="00066F34" w:rsidRPr="00865796" w:rsidRDefault="00066F34"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 xml:space="preserve">1) Garantizar a sus estudiantes, educadores, directivos docentes y demás personal de los establecimientos escolares el respeto a la dignidad e integridad física y moral en el marco de la convivencia escolar, los derechos humanos, sexuales y reproductivos. </w:t>
      </w:r>
    </w:p>
    <w:p w14:paraId="60FA5AA7" w14:textId="77777777" w:rsidR="00066F34" w:rsidRPr="00865796" w:rsidRDefault="001557BD" w:rsidP="00D51063">
      <w:pPr>
        <w:autoSpaceDE w:val="0"/>
        <w:autoSpaceDN w:val="0"/>
        <w:adjustRightInd w:val="0"/>
        <w:ind w:left="360"/>
        <w:jc w:val="both"/>
        <w:rPr>
          <w:rFonts w:ascii="Arial" w:hAnsi="Arial" w:cs="Arial"/>
          <w:lang w:val="es-CO" w:eastAsia="es-CO"/>
        </w:rPr>
      </w:pPr>
      <w:r>
        <w:rPr>
          <w:rFonts w:ascii="Arial" w:hAnsi="Arial" w:cs="Arial"/>
          <w:lang w:val="es-CO" w:eastAsia="es-CO"/>
        </w:rPr>
        <w:t>2) Implementar el C</w:t>
      </w:r>
      <w:r w:rsidR="00066F34" w:rsidRPr="00865796">
        <w:rPr>
          <w:rFonts w:ascii="Arial" w:hAnsi="Arial" w:cs="Arial"/>
          <w:lang w:val="es-CO" w:eastAsia="es-CO"/>
        </w:rPr>
        <w:t xml:space="preserve">omité de </w:t>
      </w:r>
      <w:r>
        <w:rPr>
          <w:rFonts w:ascii="Arial" w:hAnsi="Arial" w:cs="Arial"/>
          <w:lang w:val="es-CO" w:eastAsia="es-CO"/>
        </w:rPr>
        <w:t>E</w:t>
      </w:r>
      <w:r w:rsidR="00066F34" w:rsidRPr="00865796">
        <w:rPr>
          <w:rFonts w:ascii="Arial" w:hAnsi="Arial" w:cs="Arial"/>
          <w:lang w:val="es-CO" w:eastAsia="es-CO"/>
        </w:rPr>
        <w:t xml:space="preserve">scolar de </w:t>
      </w:r>
      <w:r>
        <w:rPr>
          <w:rFonts w:ascii="Arial" w:hAnsi="Arial" w:cs="Arial"/>
          <w:lang w:val="es-CO" w:eastAsia="es-CO"/>
        </w:rPr>
        <w:t>C</w:t>
      </w:r>
      <w:r w:rsidR="00066F34" w:rsidRPr="00865796">
        <w:rPr>
          <w:rFonts w:ascii="Arial" w:hAnsi="Arial" w:cs="Arial"/>
          <w:lang w:val="es-CO" w:eastAsia="es-CO"/>
        </w:rPr>
        <w:t xml:space="preserve">onvivencia y garantizar el cumplimiento de sus funciones. </w:t>
      </w:r>
    </w:p>
    <w:p w14:paraId="7F749893" w14:textId="77777777" w:rsidR="00066F34" w:rsidRPr="00865796" w:rsidRDefault="00066F34"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3) Desarrollar los componentes de prevención, promoción y protección a través del manual de convivencia, y la aplicación de la Ruta de Atención Integral para la Convivencia Escolar, con el fin de proteger a los estudiantes contra toda forma de acoso, violencia escolar y vulneración de los derechos humanos sexuales y reproductivos, por parte de los demás compañeros, profesores o directivos docentes.</w:t>
      </w:r>
    </w:p>
    <w:p w14:paraId="370E2C6D" w14:textId="77777777" w:rsidR="00066F34" w:rsidRPr="00865796" w:rsidRDefault="00066F34"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 xml:space="preserve"> 4) Revisar y ajustar el proyecto educativo institucional, el manual de convivencia, y el sistema institucional de evaluación de estudiantes anualmente, en un proceso participativo que involucre a los estudiantes y en general a la comunidad educativa, a la luz de los enfoques de derechos, de competencias y diferencial, acorde con la Ley General de Educación, la Ley 1098 de 2006 y las normas que las desarrollan. </w:t>
      </w:r>
    </w:p>
    <w:p w14:paraId="35CB102A" w14:textId="77777777" w:rsidR="00511ED0" w:rsidRPr="00865796" w:rsidRDefault="00066F34"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 xml:space="preserve">5) Revisar anualmente las condiciones de convivencia escolar del establecimiento educativo e identificar factores de riesgo y factores protectores que incidan en la convivencia escolar, protección de derechos humanos, sexuales y reproductivos, en los procesos de autoevaluación institucional o de certificación de calidad, con base en la implementación de la Ruta de Atención Integral y en las decisiones que adopte el comité escolar de convivencia. </w:t>
      </w:r>
    </w:p>
    <w:p w14:paraId="4A37E86F" w14:textId="77777777" w:rsidR="00511ED0" w:rsidRPr="00865796" w:rsidRDefault="00066F34"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 xml:space="preserve">6) Emprender acciones que involucren a toda la comunidad educativa en un proceso de reflexión pedagógica sobre los factores asociados a la violencia y el acoso escolar y la vulneración de los derechos sexuales y reproductivos y el impacto de los mismos incorporando conocimiento pertinente acerca del cuidado del propio cuerpo y de las relaciones con los demás, inculcando la tolerancia y el respeto mutuo. </w:t>
      </w:r>
    </w:p>
    <w:p w14:paraId="5DDCC79C" w14:textId="77777777" w:rsidR="00511ED0" w:rsidRPr="00865796" w:rsidRDefault="00066F34"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7) Desarrollar estrategias e instrumentos destinados a promover la convivencia escolar a partir de evaluaciones y seguimiento de las formas de acoso y violencia escolar más frecuentes.</w:t>
      </w:r>
      <w:r w:rsidR="00511ED0" w:rsidRPr="00865796">
        <w:rPr>
          <w:rFonts w:ascii="Arial" w:hAnsi="Arial" w:cs="Arial"/>
          <w:lang w:val="es-CO" w:eastAsia="es-CO"/>
        </w:rPr>
        <w:t xml:space="preserve"> </w:t>
      </w:r>
    </w:p>
    <w:p w14:paraId="79E28AFA" w14:textId="77777777" w:rsidR="00511ED0" w:rsidRPr="00865796" w:rsidRDefault="00511ED0"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 xml:space="preserve">8) Adoptar estrategias para estimular actitudes entre los miembros de la comunidad educativa que promuevan y fortalezcan la convivencia escolar, la mediación y reconciliación y la divulgación de estas experiencias exitosas. </w:t>
      </w:r>
    </w:p>
    <w:p w14:paraId="02FA9AD3" w14:textId="77777777" w:rsidR="00066F34" w:rsidRPr="00865796" w:rsidRDefault="00511ED0"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9) Generar estrategias pedagógicas para articular procesos de formación entre las distintas áreas de estudio.</w:t>
      </w:r>
    </w:p>
    <w:p w14:paraId="631249D2" w14:textId="77777777" w:rsidR="00567728" w:rsidRPr="004F63F2" w:rsidRDefault="00567728" w:rsidP="00D51063">
      <w:pPr>
        <w:autoSpaceDE w:val="0"/>
        <w:autoSpaceDN w:val="0"/>
        <w:adjustRightInd w:val="0"/>
        <w:ind w:left="360"/>
        <w:jc w:val="both"/>
        <w:rPr>
          <w:rFonts w:ascii="Arial" w:hAnsi="Arial" w:cs="Arial"/>
          <w:sz w:val="23"/>
          <w:szCs w:val="23"/>
          <w:lang w:val="es-CO" w:eastAsia="es-CO"/>
        </w:rPr>
      </w:pPr>
    </w:p>
    <w:p w14:paraId="4FA6EDD5" w14:textId="77777777" w:rsidR="00567728" w:rsidRPr="001645BB" w:rsidRDefault="001645BB" w:rsidP="00567728">
      <w:pPr>
        <w:autoSpaceDE w:val="0"/>
        <w:autoSpaceDN w:val="0"/>
        <w:adjustRightInd w:val="0"/>
        <w:ind w:left="360"/>
        <w:jc w:val="both"/>
        <w:rPr>
          <w:rFonts w:ascii="Arial" w:hAnsi="Arial" w:cs="Arial"/>
          <w:lang w:val="es-CO" w:eastAsia="es-CO"/>
        </w:rPr>
      </w:pPr>
      <w:r w:rsidRPr="001645BB">
        <w:rPr>
          <w:rFonts w:ascii="Arial" w:hAnsi="Arial" w:cs="Arial"/>
          <w:b/>
          <w:lang w:val="es-CO" w:eastAsia="es-CO"/>
        </w:rPr>
        <w:t>6.6</w:t>
      </w:r>
      <w:r w:rsidR="00567728" w:rsidRPr="001645BB">
        <w:rPr>
          <w:rFonts w:ascii="Arial" w:hAnsi="Arial" w:cs="Arial"/>
          <w:b/>
          <w:lang w:val="es-CO" w:eastAsia="es-CO"/>
        </w:rPr>
        <w:t>.7 Responsabilidad de</w:t>
      </w:r>
      <w:r w:rsidR="004F63F2" w:rsidRPr="001645BB">
        <w:rPr>
          <w:rFonts w:ascii="Arial" w:hAnsi="Arial" w:cs="Arial"/>
          <w:b/>
          <w:lang w:val="es-CO" w:eastAsia="es-CO"/>
        </w:rPr>
        <w:t xml:space="preserve"> </w:t>
      </w:r>
      <w:r w:rsidR="00567728" w:rsidRPr="001645BB">
        <w:rPr>
          <w:rFonts w:ascii="Arial" w:hAnsi="Arial" w:cs="Arial"/>
          <w:b/>
          <w:lang w:val="es-CO" w:eastAsia="es-CO"/>
        </w:rPr>
        <w:t>l</w:t>
      </w:r>
      <w:r w:rsidR="004F63F2" w:rsidRPr="001645BB">
        <w:rPr>
          <w:rFonts w:ascii="Arial" w:hAnsi="Arial" w:cs="Arial"/>
          <w:b/>
          <w:lang w:val="es-CO" w:eastAsia="es-CO"/>
        </w:rPr>
        <w:t xml:space="preserve">os </w:t>
      </w:r>
      <w:proofErr w:type="spellStart"/>
      <w:r w:rsidR="004F63F2" w:rsidRPr="001645BB">
        <w:rPr>
          <w:rFonts w:ascii="Arial" w:hAnsi="Arial" w:cs="Arial"/>
          <w:b/>
          <w:lang w:val="es-CO" w:eastAsia="es-CO"/>
        </w:rPr>
        <w:t>Psícologos</w:t>
      </w:r>
      <w:proofErr w:type="spellEnd"/>
      <w:r w:rsidR="00567728" w:rsidRPr="001645BB">
        <w:rPr>
          <w:rFonts w:ascii="Arial" w:hAnsi="Arial" w:cs="Arial"/>
          <w:lang w:val="es-CO" w:eastAsia="es-CO"/>
        </w:rPr>
        <w:t>, en relación con la ruta de</w:t>
      </w:r>
      <w:r w:rsidR="004F63F2" w:rsidRPr="001645BB">
        <w:rPr>
          <w:rFonts w:ascii="Arial" w:hAnsi="Arial" w:cs="Arial"/>
          <w:lang w:val="es-CO" w:eastAsia="es-CO"/>
        </w:rPr>
        <w:t xml:space="preserve"> atención integral</w:t>
      </w:r>
    </w:p>
    <w:p w14:paraId="51FEEE7A" w14:textId="77777777" w:rsidR="00567728"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b/>
          <w:lang w:val="es-CO" w:eastAsia="es-CO"/>
        </w:rPr>
        <w:t xml:space="preserve">1. </w:t>
      </w:r>
      <w:r w:rsidRPr="001645BB">
        <w:rPr>
          <w:rFonts w:ascii="Arial" w:hAnsi="Arial" w:cs="Arial"/>
          <w:lang w:val="es-CO" w:eastAsia="es-CO"/>
        </w:rPr>
        <w:t xml:space="preserve">Contribuir con la dirección del establecimiento educativo en el proceso de identificación de factores de riesgo que pueden influir en la vida escolar de los estudiantes. </w:t>
      </w:r>
    </w:p>
    <w:p w14:paraId="3C0F9FF4" w14:textId="77777777" w:rsidR="003E26FE"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 xml:space="preserve">2. Documentar y registrar en el Sistema de Información Unificado de Convivencia Escolar los casos de acoso o violencia escolar o vulneración de derechos sexuales y reproductivos. </w:t>
      </w:r>
    </w:p>
    <w:p w14:paraId="3E78211E" w14:textId="77777777" w:rsidR="00567728"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 xml:space="preserve">3. Participar en el proceso de acompañamiento así como de la evaluación de los resultados de esta orientación. </w:t>
      </w:r>
    </w:p>
    <w:p w14:paraId="219B4EB2" w14:textId="77777777" w:rsidR="00567728"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 xml:space="preserve">4. Actuar como agentes de enlace o agentes que apoyan la remisión de los casos de violencia escolar o vulneración de derechos sexuales y reproductivos a las instituciones o entidades según lo establecido en la Ruta de Atención Integral. </w:t>
      </w:r>
    </w:p>
    <w:p w14:paraId="5E26D17D" w14:textId="77777777" w:rsidR="00567728"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 xml:space="preserve">5. Participar en la definición de los planes individuales y grupales de intervención integral y seguir los protocolos establecidos en la Ruta de Atención Integral. </w:t>
      </w:r>
    </w:p>
    <w:p w14:paraId="123F858D" w14:textId="77777777" w:rsidR="00567728"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 xml:space="preserve">6. Apoyar al comité escolar de convivencia en el desarrollo de estrategias e instrumentos destinados a promover y evaluar la convivencia escolar y la promoción de los derechos sexuales y reproductivos, así como documentar los casos que sean revisados en las sesiones del mismo. </w:t>
      </w:r>
    </w:p>
    <w:p w14:paraId="29F31D3C" w14:textId="77777777" w:rsidR="00567728"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 xml:space="preserve">7. Participar en la construcción, redacción, socialización e implementación del manual de convivencia y de los proyectos pedagógicos. </w:t>
      </w:r>
    </w:p>
    <w:p w14:paraId="6EB5444F" w14:textId="77777777" w:rsidR="00567728" w:rsidRPr="001645BB" w:rsidRDefault="00567728" w:rsidP="001645BB">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8. Involucrar a las familias, a través de la escuela para padres y madres, en los componentes y protocolos de la ruta de atención integral.</w:t>
      </w:r>
      <w:r w:rsidR="001645BB">
        <w:rPr>
          <w:rFonts w:ascii="Arial" w:hAnsi="Arial" w:cs="Arial"/>
          <w:lang w:val="es-CO" w:eastAsia="es-CO"/>
        </w:rPr>
        <w:t xml:space="preserve"> </w:t>
      </w:r>
    </w:p>
    <w:p w14:paraId="3B0A8FC6" w14:textId="77777777" w:rsidR="004B1703"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 xml:space="preserve"> </w:t>
      </w:r>
    </w:p>
    <w:p w14:paraId="1F3A6930" w14:textId="77777777" w:rsidR="00D262A0" w:rsidRDefault="004B1703" w:rsidP="00201786">
      <w:pPr>
        <w:pStyle w:val="Default"/>
        <w:numPr>
          <w:ilvl w:val="2"/>
          <w:numId w:val="41"/>
        </w:numPr>
        <w:rPr>
          <w:color w:val="auto"/>
          <w:lang w:eastAsia="es-CO"/>
        </w:rPr>
      </w:pPr>
      <w:r w:rsidRPr="001645BB">
        <w:rPr>
          <w:b/>
          <w:color w:val="auto"/>
          <w:lang w:eastAsia="es-CO"/>
        </w:rPr>
        <w:t>Participación de la familia</w:t>
      </w:r>
      <w:r w:rsidRPr="001645BB">
        <w:rPr>
          <w:color w:val="auto"/>
          <w:lang w:eastAsia="es-CO"/>
        </w:rPr>
        <w:t>.</w:t>
      </w:r>
    </w:p>
    <w:p w14:paraId="1EE20A24" w14:textId="77777777" w:rsidR="00D262A0" w:rsidRPr="00D262A0" w:rsidRDefault="00D262A0" w:rsidP="00D262A0">
      <w:pPr>
        <w:pStyle w:val="Default"/>
        <w:ind w:left="360"/>
        <w:jc w:val="both"/>
        <w:rPr>
          <w:color w:val="auto"/>
          <w:lang w:eastAsia="es-CO"/>
        </w:rPr>
      </w:pPr>
      <w:r w:rsidRPr="00D262A0">
        <w:rPr>
          <w:color w:val="auto"/>
          <w:highlight w:val="yellow"/>
          <w:lang w:eastAsia="es-CO"/>
        </w:rPr>
        <w:t>La familia como núcleo fundamental de la sociedad es parte esencial del fortalecimiento de la formación para la ciudadanía y el ejercicio de los derechos humanos, sexuales y reproductivos, tiene un papel central en la prevención y mitigación de la violencia escolar y el embarazo en la adolescencia, y le asisten todos los deberes, obligaciones y funciones consagradas en la ley</w:t>
      </w:r>
      <w:r w:rsidR="00030715">
        <w:rPr>
          <w:color w:val="auto"/>
          <w:highlight w:val="yellow"/>
          <w:lang w:eastAsia="es-CO"/>
        </w:rPr>
        <w:t xml:space="preserve"> </w:t>
      </w:r>
      <w:proofErr w:type="gramStart"/>
      <w:r w:rsidR="00030715">
        <w:rPr>
          <w:color w:val="auto"/>
          <w:highlight w:val="yellow"/>
          <w:lang w:eastAsia="es-CO"/>
        </w:rPr>
        <w:t>( art</w:t>
      </w:r>
      <w:proofErr w:type="gramEnd"/>
      <w:r w:rsidR="00030715">
        <w:rPr>
          <w:color w:val="auto"/>
          <w:highlight w:val="yellow"/>
          <w:lang w:eastAsia="es-CO"/>
        </w:rPr>
        <w:t>. 53 DR1965 de 2013)</w:t>
      </w:r>
      <w:r w:rsidRPr="00D262A0">
        <w:rPr>
          <w:color w:val="auto"/>
          <w:highlight w:val="yellow"/>
          <w:lang w:eastAsia="es-CO"/>
        </w:rPr>
        <w:t>.</w:t>
      </w:r>
    </w:p>
    <w:p w14:paraId="60ABC74A" w14:textId="77777777" w:rsidR="00D262A0" w:rsidRDefault="00D262A0" w:rsidP="00D262A0">
      <w:pPr>
        <w:pStyle w:val="Default"/>
        <w:ind w:left="360"/>
        <w:rPr>
          <w:b/>
          <w:color w:val="auto"/>
          <w:lang w:eastAsia="es-CO"/>
        </w:rPr>
      </w:pPr>
    </w:p>
    <w:p w14:paraId="39095546" w14:textId="0AB8320D" w:rsidR="004B1703" w:rsidRPr="001645BB" w:rsidRDefault="004B1703" w:rsidP="00D262A0">
      <w:pPr>
        <w:pStyle w:val="Default"/>
        <w:ind w:left="360"/>
        <w:rPr>
          <w:color w:val="auto"/>
          <w:lang w:eastAsia="es-CO"/>
        </w:rPr>
      </w:pPr>
      <w:r w:rsidRPr="001645BB">
        <w:rPr>
          <w:color w:val="auto"/>
          <w:lang w:eastAsia="es-CO"/>
        </w:rPr>
        <w:t xml:space="preserve"> La familia, como parte de la comunidad educativa, en el marco del Sistema Nacional de convivencia escolar y formación para los derechos humanos, la educación para la sexualidad y la prevención y mitigación de la violencia escolar, además de las obligaciones consagradas </w:t>
      </w:r>
      <w:r w:rsidRPr="004D1804">
        <w:rPr>
          <w:color w:val="auto"/>
          <w:highlight w:val="yellow"/>
          <w:lang w:eastAsia="es-CO"/>
        </w:rPr>
        <w:t>en</w:t>
      </w:r>
      <w:r w:rsidR="004D1804" w:rsidRPr="004D1804">
        <w:rPr>
          <w:color w:val="auto"/>
          <w:highlight w:val="yellow"/>
          <w:lang w:eastAsia="es-CO"/>
        </w:rPr>
        <w:t xml:space="preserve"> la ley</w:t>
      </w:r>
      <w:r w:rsidRPr="00D00194">
        <w:rPr>
          <w:color w:val="auto"/>
          <w:highlight w:val="yellow"/>
          <w:lang w:eastAsia="es-CO"/>
        </w:rPr>
        <w:t>,</w:t>
      </w:r>
      <w:r w:rsidRPr="001645BB">
        <w:rPr>
          <w:color w:val="auto"/>
          <w:lang w:eastAsia="es-CO"/>
        </w:rPr>
        <w:t xml:space="preserve"> deberá: </w:t>
      </w:r>
    </w:p>
    <w:p w14:paraId="36192DC8"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1) Proveer a sus hijos espacios y ambientes en el hogar, que generen confianza, ternura, cuidado y protección de sí y de su entorno físico, social y ambiental. </w:t>
      </w:r>
    </w:p>
    <w:p w14:paraId="7EFE12D7"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2) Participar en la formulación, planeación y desarrollo de estrategias que promuevan la convivencia escolar, los derechos humanos, sexuales y reproductivos, la participación y la democracia, y el fomento de estilos de vida saludable. </w:t>
      </w:r>
    </w:p>
    <w:p w14:paraId="7425C35B"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3) Acompañar de forma permanente y activa a sus hijos en el proceso pedagógico que adelante el establecimiento educativo para la convivencia y la sexualidad. </w:t>
      </w:r>
    </w:p>
    <w:p w14:paraId="67C460A2"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4) Participar en la revisión y ajuste del manual de convivencia a través de las instancias de participación definidas en el proyecto educativo institucional del establecimiento educativo. </w:t>
      </w:r>
    </w:p>
    <w:p w14:paraId="73BC1A50"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5) Asumir responsabilidades en actividades para el aprovechamiento del tiempo libre de sus hijos para el desarrollo de competencias ciudadanas. </w:t>
      </w:r>
    </w:p>
    <w:p w14:paraId="124A6BBF"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6) Cumplir con las condiciones y obligaciones establecidas en el manual de convivencia y responder cuando su hijo incumple alguna de las normas allí definidas. </w:t>
      </w:r>
    </w:p>
    <w:p w14:paraId="4C143B74"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7) Conocer y seguir la Ruta de Atención Integral cuando se presente un caso de violencia escolar, la vulneración de los derechos sexuales y reproductivos o una situación que lo amerite, de acuerdo con las instrucciones impartidas en el manual de convivencia del respectivo establecimiento educativo. </w:t>
      </w:r>
    </w:p>
    <w:p w14:paraId="3F39AC67" w14:textId="77777777" w:rsidR="004D1804" w:rsidRPr="004D1804" w:rsidRDefault="004B1703" w:rsidP="004D1804">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8) Utilizar los mecanismos legales existentes y los establecidos en la Ruta de Atención Integral a que se refiere la Ley, para restituir los derechos de sus hijos cuando éstos sean agredidos.</w:t>
      </w:r>
      <w:r w:rsidR="004D1804">
        <w:rPr>
          <w:rFonts w:ascii="Arial" w:hAnsi="Arial" w:cs="Arial"/>
          <w:lang w:val="es-CO" w:eastAsia="es-CO"/>
        </w:rPr>
        <w:t xml:space="preserve"> </w:t>
      </w:r>
      <w:r w:rsidR="004D1804" w:rsidRPr="004D1804">
        <w:rPr>
          <w:rFonts w:ascii="Arial" w:hAnsi="Arial" w:cs="Arial"/>
          <w:highlight w:val="yellow"/>
          <w:lang w:val="es-CO" w:eastAsia="es-CO"/>
        </w:rPr>
        <w:t>(Art. 22 L1620/2013)</w:t>
      </w:r>
    </w:p>
    <w:p w14:paraId="2297CE66" w14:textId="77777777" w:rsidR="00511ED0" w:rsidRPr="001645BB" w:rsidRDefault="00511ED0" w:rsidP="004B1703">
      <w:pPr>
        <w:autoSpaceDE w:val="0"/>
        <w:autoSpaceDN w:val="0"/>
        <w:adjustRightInd w:val="0"/>
        <w:spacing w:line="278" w:lineRule="atLeast"/>
        <w:ind w:left="422" w:hanging="423"/>
        <w:jc w:val="both"/>
        <w:rPr>
          <w:rFonts w:ascii="Arial" w:hAnsi="Arial" w:cs="Arial"/>
          <w:lang w:val="es-CO" w:eastAsia="es-CO"/>
        </w:rPr>
      </w:pPr>
    </w:p>
    <w:p w14:paraId="34D5F6DF" w14:textId="77777777" w:rsidR="004F63F2" w:rsidRDefault="0038215E" w:rsidP="00066F34">
      <w:pPr>
        <w:autoSpaceDE w:val="0"/>
        <w:autoSpaceDN w:val="0"/>
        <w:adjustRightInd w:val="0"/>
        <w:ind w:left="360"/>
        <w:rPr>
          <w:rFonts w:ascii="Arial" w:hAnsi="Arial" w:cs="Arial"/>
          <w:color w:val="000000"/>
          <w:sz w:val="23"/>
          <w:szCs w:val="23"/>
          <w:lang w:val="es-CO" w:eastAsia="es-CO"/>
        </w:rPr>
      </w:pPr>
      <w:r>
        <w:rPr>
          <w:rFonts w:ascii="Arial" w:hAnsi="Arial" w:cs="Arial"/>
          <w:color w:val="000000"/>
          <w:lang w:val="es-CO" w:eastAsia="es-CO"/>
        </w:rPr>
        <w:br w:type="page"/>
      </w:r>
    </w:p>
    <w:p w14:paraId="0F6C9E5C" w14:textId="77777777" w:rsidR="00153BD4" w:rsidRPr="00F11E55" w:rsidRDefault="00153BD4" w:rsidP="00F11E55">
      <w:pPr>
        <w:autoSpaceDE w:val="0"/>
        <w:autoSpaceDN w:val="0"/>
        <w:adjustRightInd w:val="0"/>
        <w:rPr>
          <w:rFonts w:cs="Arial"/>
          <w:lang w:val="es-CO"/>
        </w:rPr>
      </w:pPr>
    </w:p>
    <w:p w14:paraId="5503DEA0" w14:textId="58FBCCA8" w:rsidR="00153BD4" w:rsidRPr="003B78FF" w:rsidRDefault="00C9448A" w:rsidP="00B85533">
      <w:pPr>
        <w:pStyle w:val="BodyText"/>
        <w:jc w:val="center"/>
        <w:rPr>
          <w:rFonts w:cs="Arial"/>
          <w:b/>
          <w:sz w:val="24"/>
          <w:szCs w:val="24"/>
        </w:rPr>
      </w:pPr>
      <w:r w:rsidRPr="003B78FF">
        <w:rPr>
          <w:rFonts w:cs="Arial"/>
          <w:noProof/>
          <w:sz w:val="24"/>
          <w:szCs w:val="24"/>
          <w:lang w:val="es-CO" w:eastAsia="es-CO"/>
        </w:rPr>
        <mc:AlternateContent>
          <mc:Choice Requires="wps">
            <w:drawing>
              <wp:anchor distT="0" distB="0" distL="114300" distR="114300" simplePos="0" relativeHeight="251658241" behindDoc="1" locked="0" layoutInCell="1" allowOverlap="1" wp14:anchorId="621D241A" wp14:editId="55B12353">
                <wp:simplePos x="0" y="0"/>
                <wp:positionH relativeFrom="column">
                  <wp:posOffset>1623695</wp:posOffset>
                </wp:positionH>
                <wp:positionV relativeFrom="paragraph">
                  <wp:posOffset>66040</wp:posOffset>
                </wp:positionV>
                <wp:extent cx="2011680" cy="274320"/>
                <wp:effectExtent l="4445" t="66040" r="3175" b="59690"/>
                <wp:wrapNone/>
                <wp:docPr id="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54877">
                          <a:off x="0" y="0"/>
                          <a:ext cx="2011680" cy="27432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A4D2866" id="Oval 10" o:spid="_x0000_s1026" style="position:absolute;margin-left:127.85pt;margin-top:5.2pt;width:158.4pt;height:21.6pt;rotation:387620fd;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" fillcolor="#eaeaea" stroked="f"/>
            </w:pict>
          </mc:Fallback>
        </mc:AlternateContent>
      </w:r>
      <w:r w:rsidR="00613493" w:rsidRPr="003B78FF">
        <w:rPr>
          <w:rFonts w:cs="Arial"/>
          <w:b/>
          <w:sz w:val="24"/>
          <w:szCs w:val="24"/>
        </w:rPr>
        <w:t>_</w:t>
      </w:r>
      <w:r w:rsidR="006809FF">
        <w:rPr>
          <w:rFonts w:cs="Arial"/>
          <w:b/>
          <w:sz w:val="24"/>
          <w:szCs w:val="24"/>
        </w:rPr>
        <w:t>7</w:t>
      </w:r>
      <w:r w:rsidR="00613493" w:rsidRPr="003B78FF">
        <w:rPr>
          <w:rFonts w:cs="Arial"/>
          <w:b/>
          <w:sz w:val="24"/>
          <w:szCs w:val="24"/>
        </w:rPr>
        <w:t xml:space="preserve">. DOCENTES Y </w:t>
      </w:r>
      <w:proofErr w:type="spellStart"/>
      <w:r w:rsidR="00613493" w:rsidRPr="003B78FF">
        <w:rPr>
          <w:rFonts w:cs="Arial"/>
          <w:b/>
          <w:sz w:val="24"/>
          <w:szCs w:val="24"/>
        </w:rPr>
        <w:t>EMPLEADOS</w:t>
      </w:r>
      <w:r w:rsidR="00ED666A">
        <w:rPr>
          <w:rFonts w:cs="Arial"/>
          <w:b/>
          <w:sz w:val="24"/>
          <w:szCs w:val="24"/>
        </w:rPr>
        <w:t>l</w:t>
      </w:r>
      <w:proofErr w:type="spellEnd"/>
    </w:p>
    <w:p w14:paraId="10808A9A" w14:textId="77777777" w:rsidR="00780055" w:rsidRPr="00A132E6" w:rsidRDefault="00780055" w:rsidP="00780055">
      <w:pPr>
        <w:autoSpaceDE w:val="0"/>
        <w:autoSpaceDN w:val="0"/>
        <w:adjustRightInd w:val="0"/>
        <w:rPr>
          <w:rFonts w:ascii="Arial" w:hAnsi="Arial" w:cs="Arial"/>
          <w:sz w:val="23"/>
          <w:szCs w:val="23"/>
          <w:lang w:val="es-CO"/>
        </w:rPr>
      </w:pPr>
    </w:p>
    <w:p w14:paraId="2E51EDB2" w14:textId="77777777" w:rsidR="00613493" w:rsidRPr="001557BD" w:rsidRDefault="00613493" w:rsidP="001557BD">
      <w:pPr>
        <w:tabs>
          <w:tab w:val="left" w:pos="-1701"/>
          <w:tab w:val="left" w:pos="-1418"/>
        </w:tabs>
        <w:jc w:val="both"/>
        <w:rPr>
          <w:rFonts w:ascii="Arial" w:hAnsi="Arial" w:cs="Arial"/>
          <w:lang w:val="es-ES"/>
        </w:rPr>
      </w:pPr>
      <w:r w:rsidRPr="001557BD">
        <w:rPr>
          <w:rFonts w:ascii="Arial" w:hAnsi="Arial" w:cs="Arial"/>
          <w:b/>
          <w:lang w:val="es-ES"/>
        </w:rPr>
        <w:t>_</w:t>
      </w:r>
      <w:r w:rsidR="006809FF" w:rsidRPr="001557BD">
        <w:rPr>
          <w:rFonts w:ascii="Arial" w:hAnsi="Arial" w:cs="Arial"/>
          <w:b/>
          <w:lang w:val="es-ES"/>
        </w:rPr>
        <w:t>7</w:t>
      </w:r>
      <w:r w:rsidRPr="001557BD">
        <w:rPr>
          <w:rFonts w:ascii="Arial" w:hAnsi="Arial" w:cs="Arial"/>
          <w:b/>
          <w:lang w:val="es-ES"/>
        </w:rPr>
        <w:t>.1</w:t>
      </w:r>
      <w:r w:rsidRPr="001557BD">
        <w:rPr>
          <w:rFonts w:ascii="Arial" w:hAnsi="Arial" w:cs="Arial"/>
          <w:lang w:val="es-ES"/>
        </w:rPr>
        <w:tab/>
      </w:r>
      <w:r w:rsidRPr="001557BD">
        <w:rPr>
          <w:rFonts w:ascii="Arial" w:hAnsi="Arial" w:cs="Arial"/>
          <w:b/>
          <w:lang w:val="es-ES"/>
        </w:rPr>
        <w:t>DERECHOS DE LOS EMPLEADOS</w:t>
      </w:r>
    </w:p>
    <w:p w14:paraId="18187E8A" w14:textId="3F088D97" w:rsidR="00613493" w:rsidRPr="00ED666A" w:rsidRDefault="00613493" w:rsidP="00ED666A">
      <w:pPr>
        <w:pStyle w:val="ListParagraph0"/>
        <w:numPr>
          <w:ilvl w:val="0"/>
          <w:numId w:val="61"/>
        </w:numPr>
        <w:tabs>
          <w:tab w:val="left" w:pos="-1701"/>
          <w:tab w:val="center" w:pos="7371"/>
        </w:tabs>
        <w:jc w:val="both"/>
        <w:rPr>
          <w:rFonts w:ascii="Arial" w:hAnsi="Arial" w:cs="Arial"/>
          <w:lang w:val="es-ES"/>
        </w:rPr>
      </w:pPr>
      <w:r w:rsidRPr="00ED666A">
        <w:rPr>
          <w:rFonts w:ascii="Arial" w:hAnsi="Arial" w:cs="Arial"/>
          <w:lang w:val="es-ES"/>
        </w:rPr>
        <w:t>Beneficiarse de las garantías que se deriven de la Constitución Política de Colombia, de las Leyes de la República y de las normas internas del Colegio Colombo Británico.</w:t>
      </w:r>
    </w:p>
    <w:p w14:paraId="180CBB90" w14:textId="035FBF59" w:rsidR="00ED666A" w:rsidRPr="00ED666A" w:rsidRDefault="00ED666A" w:rsidP="00ED666A">
      <w:pPr>
        <w:pStyle w:val="ListParagraph0"/>
        <w:numPr>
          <w:ilvl w:val="0"/>
          <w:numId w:val="61"/>
        </w:numPr>
        <w:tabs>
          <w:tab w:val="left" w:pos="-1701"/>
          <w:tab w:val="center" w:pos="7371"/>
        </w:tabs>
        <w:jc w:val="both"/>
        <w:rPr>
          <w:rFonts w:ascii="Arial" w:hAnsi="Arial" w:cs="Arial"/>
          <w:highlight w:val="cyan"/>
          <w:lang w:val="es-ES"/>
        </w:rPr>
      </w:pPr>
      <w:r w:rsidRPr="00ED666A">
        <w:rPr>
          <w:rFonts w:ascii="Arial" w:hAnsi="Arial" w:cs="Arial"/>
          <w:highlight w:val="cyan"/>
          <w:lang w:val="es-ES"/>
        </w:rPr>
        <w:t xml:space="preserve">Beneficiarse de los programas de capacitación y bienestar social, de acuerdo con los requisitos que determine la Institución </w:t>
      </w:r>
    </w:p>
    <w:p w14:paraId="7EBB226F" w14:textId="3CEBC7CB" w:rsidR="00613493" w:rsidRPr="00ED666A" w:rsidRDefault="00613493" w:rsidP="00ED666A">
      <w:pPr>
        <w:pStyle w:val="ListParagraph0"/>
        <w:numPr>
          <w:ilvl w:val="0"/>
          <w:numId w:val="61"/>
        </w:numPr>
        <w:tabs>
          <w:tab w:val="left" w:pos="-1701"/>
          <w:tab w:val="center" w:pos="7371"/>
        </w:tabs>
        <w:jc w:val="both"/>
        <w:rPr>
          <w:rFonts w:ascii="Arial" w:hAnsi="Arial" w:cs="Arial"/>
          <w:lang w:val="es-ES"/>
        </w:rPr>
      </w:pPr>
      <w:r w:rsidRPr="00ED666A">
        <w:rPr>
          <w:rFonts w:ascii="Arial" w:hAnsi="Arial" w:cs="Arial"/>
          <w:lang w:val="es-ES"/>
        </w:rPr>
        <w:t>Ser tratados en forma respetuosa por parte de los directivos, padres de familia, colegas y estudiantes.</w:t>
      </w:r>
    </w:p>
    <w:p w14:paraId="76965086" w14:textId="05F7BB1D" w:rsidR="00ED666A" w:rsidRPr="00ED666A" w:rsidRDefault="00ED666A" w:rsidP="00ED666A">
      <w:pPr>
        <w:pStyle w:val="ListParagraph0"/>
        <w:numPr>
          <w:ilvl w:val="0"/>
          <w:numId w:val="61"/>
        </w:numPr>
        <w:tabs>
          <w:tab w:val="left" w:pos="-1701"/>
          <w:tab w:val="center" w:pos="7371"/>
        </w:tabs>
        <w:jc w:val="both"/>
        <w:rPr>
          <w:rFonts w:ascii="Arial" w:hAnsi="Arial" w:cs="Arial"/>
          <w:highlight w:val="cyan"/>
          <w:lang w:val="es-ES"/>
        </w:rPr>
      </w:pPr>
      <w:r w:rsidRPr="00ED666A">
        <w:rPr>
          <w:rFonts w:ascii="Arial" w:hAnsi="Arial" w:cs="Arial"/>
          <w:highlight w:val="cyan"/>
          <w:lang w:val="es-ES"/>
        </w:rPr>
        <w:t>Recibir oportunamente la remuneración y las prestaciones sociales asignadas según su cargo y escala salarial interna del Colegio.</w:t>
      </w:r>
    </w:p>
    <w:p w14:paraId="21C1A090" w14:textId="40AABD3D" w:rsidR="00ED666A" w:rsidRPr="00ED666A" w:rsidRDefault="00ED666A" w:rsidP="00ED666A">
      <w:pPr>
        <w:pStyle w:val="ListParagraph0"/>
        <w:numPr>
          <w:ilvl w:val="0"/>
          <w:numId w:val="61"/>
        </w:numPr>
        <w:tabs>
          <w:tab w:val="left" w:pos="-1701"/>
          <w:tab w:val="center" w:pos="7371"/>
        </w:tabs>
        <w:jc w:val="both"/>
        <w:rPr>
          <w:rFonts w:ascii="Arial" w:hAnsi="Arial" w:cs="Arial"/>
          <w:highlight w:val="cyan"/>
          <w:lang w:val="es-ES"/>
        </w:rPr>
      </w:pPr>
      <w:r w:rsidRPr="00ED666A">
        <w:rPr>
          <w:rFonts w:ascii="Arial" w:hAnsi="Arial" w:cs="Arial"/>
          <w:highlight w:val="cyan"/>
          <w:lang w:val="es-ES"/>
        </w:rPr>
        <w:t xml:space="preserve">Solicitar permisos y licencias según lo establecido en las normas internas de la Institución. </w:t>
      </w:r>
    </w:p>
    <w:p w14:paraId="616C40C2" w14:textId="318E5C8C" w:rsidR="00ED666A" w:rsidRPr="00ED666A" w:rsidRDefault="00ED666A" w:rsidP="00ED666A">
      <w:pPr>
        <w:pStyle w:val="ListParagraph0"/>
        <w:numPr>
          <w:ilvl w:val="0"/>
          <w:numId w:val="61"/>
        </w:numPr>
        <w:tabs>
          <w:tab w:val="left" w:pos="-1701"/>
          <w:tab w:val="center" w:pos="7371"/>
        </w:tabs>
        <w:jc w:val="both"/>
        <w:rPr>
          <w:rFonts w:ascii="Arial" w:hAnsi="Arial" w:cs="Arial"/>
          <w:highlight w:val="cyan"/>
          <w:lang w:val="es-ES"/>
        </w:rPr>
      </w:pPr>
      <w:r w:rsidRPr="00ED666A">
        <w:rPr>
          <w:rFonts w:ascii="Arial" w:hAnsi="Arial" w:cs="Arial"/>
          <w:highlight w:val="cyan"/>
          <w:lang w:val="es-ES"/>
        </w:rPr>
        <w:t>No ser discriminados por razón de sus creencias políticas o religiosas, ni por su condición social, de raza o de sexo.</w:t>
      </w:r>
    </w:p>
    <w:p w14:paraId="24618872" w14:textId="638B80B8" w:rsidR="00ED666A" w:rsidRPr="00ED666A" w:rsidRDefault="00ED666A" w:rsidP="00ED666A">
      <w:pPr>
        <w:pStyle w:val="ListParagraph0"/>
        <w:numPr>
          <w:ilvl w:val="0"/>
          <w:numId w:val="61"/>
        </w:numPr>
        <w:tabs>
          <w:tab w:val="left" w:pos="-1701"/>
          <w:tab w:val="center" w:pos="7371"/>
        </w:tabs>
        <w:jc w:val="both"/>
        <w:rPr>
          <w:rFonts w:ascii="Arial" w:hAnsi="Arial" w:cs="Arial"/>
          <w:highlight w:val="cyan"/>
          <w:lang w:val="es-ES"/>
        </w:rPr>
      </w:pPr>
      <w:r w:rsidRPr="00ED666A">
        <w:rPr>
          <w:rFonts w:ascii="Arial" w:hAnsi="Arial" w:cs="Arial"/>
          <w:highlight w:val="cyan"/>
          <w:lang w:val="es-ES"/>
        </w:rPr>
        <w:t>Disfrutar de vacaciones remuneradas de conformidad con lo establecido en el contrato de trabajo.</w:t>
      </w:r>
      <w:r w:rsidR="00613493" w:rsidRPr="00ED666A">
        <w:rPr>
          <w:rFonts w:ascii="Arial" w:hAnsi="Arial" w:cs="Arial"/>
          <w:highlight w:val="cyan"/>
          <w:lang w:val="es-ES"/>
        </w:rPr>
        <w:tab/>
      </w:r>
      <w:r w:rsidR="00252BD6" w:rsidRPr="00ED666A">
        <w:rPr>
          <w:rFonts w:ascii="Arial" w:hAnsi="Arial" w:cs="Arial"/>
          <w:highlight w:val="cyan"/>
          <w:lang w:val="es-ES"/>
        </w:rPr>
        <w:t xml:space="preserve"> </w:t>
      </w:r>
    </w:p>
    <w:p w14:paraId="540AC117" w14:textId="77777777" w:rsidR="00ED666A" w:rsidRPr="00ED666A" w:rsidRDefault="00613493" w:rsidP="00ED666A">
      <w:pPr>
        <w:pStyle w:val="ListParagraph0"/>
        <w:numPr>
          <w:ilvl w:val="0"/>
          <w:numId w:val="61"/>
        </w:numPr>
        <w:tabs>
          <w:tab w:val="left" w:pos="-1701"/>
          <w:tab w:val="center" w:pos="7371"/>
        </w:tabs>
        <w:jc w:val="both"/>
        <w:rPr>
          <w:rFonts w:ascii="Arial" w:hAnsi="Arial" w:cs="Arial"/>
          <w:highlight w:val="cyan"/>
          <w:lang w:val="es-ES"/>
        </w:rPr>
      </w:pPr>
      <w:r w:rsidRPr="00ED666A">
        <w:rPr>
          <w:rFonts w:ascii="Arial" w:hAnsi="Arial" w:cs="Arial"/>
          <w:highlight w:val="cyan"/>
          <w:lang w:val="es-ES"/>
        </w:rPr>
        <w:t>Tener la posibilidad de utilizar el sistema de transporte del Colegio, teniendo siempre presente que los niños tienen prioridad.</w:t>
      </w:r>
    </w:p>
    <w:p w14:paraId="7BA6D67D" w14:textId="3B9E64C6" w:rsidR="00ED666A" w:rsidRPr="00ED666A" w:rsidRDefault="00ED666A" w:rsidP="00ED666A">
      <w:pPr>
        <w:pStyle w:val="ListParagraph0"/>
        <w:numPr>
          <w:ilvl w:val="0"/>
          <w:numId w:val="61"/>
        </w:numPr>
        <w:tabs>
          <w:tab w:val="left" w:pos="-1701"/>
          <w:tab w:val="center" w:pos="7371"/>
        </w:tabs>
        <w:jc w:val="both"/>
        <w:rPr>
          <w:rFonts w:ascii="Arial" w:hAnsi="Arial" w:cs="Arial"/>
          <w:highlight w:val="yellow"/>
          <w:lang w:val="es-ES"/>
        </w:rPr>
      </w:pPr>
      <w:r w:rsidRPr="00ED666A">
        <w:rPr>
          <w:rFonts w:ascii="Arial" w:hAnsi="Arial" w:cs="Arial"/>
          <w:highlight w:val="cyan"/>
          <w:lang w:val="es-ES"/>
        </w:rPr>
        <w:t>Recibir reconocimiento por sus logros, por parte de sus superiores directos.</w:t>
      </w:r>
    </w:p>
    <w:p w14:paraId="00B3D241" w14:textId="77777777" w:rsidR="00ED666A" w:rsidRDefault="00ED666A" w:rsidP="0065670F">
      <w:pPr>
        <w:tabs>
          <w:tab w:val="left" w:pos="-1701"/>
          <w:tab w:val="center" w:pos="7371"/>
        </w:tabs>
        <w:jc w:val="both"/>
        <w:rPr>
          <w:rFonts w:ascii="Arial" w:hAnsi="Arial" w:cs="Arial"/>
          <w:lang w:val="es-ES"/>
        </w:rPr>
      </w:pPr>
    </w:p>
    <w:p w14:paraId="18CC239B" w14:textId="77777777" w:rsidR="00153BD4" w:rsidRPr="0038215E" w:rsidRDefault="00613493" w:rsidP="00BA35AC">
      <w:pPr>
        <w:pStyle w:val="BodyText"/>
        <w:rPr>
          <w:rFonts w:cs="Arial"/>
          <w:b/>
          <w:sz w:val="24"/>
          <w:szCs w:val="24"/>
        </w:rPr>
      </w:pPr>
      <w:r w:rsidRPr="0038215E">
        <w:rPr>
          <w:rFonts w:cs="Arial"/>
          <w:b/>
          <w:sz w:val="24"/>
          <w:szCs w:val="24"/>
        </w:rPr>
        <w:t>Docentes:</w:t>
      </w:r>
    </w:p>
    <w:p w14:paraId="293B4973" w14:textId="77777777" w:rsidR="00ED666A" w:rsidRDefault="00613493" w:rsidP="00BA35AC">
      <w:pPr>
        <w:pStyle w:val="BodyText"/>
        <w:rPr>
          <w:rFonts w:cs="Arial"/>
          <w:sz w:val="24"/>
          <w:szCs w:val="24"/>
        </w:rPr>
      </w:pPr>
      <w:r w:rsidRPr="0038215E">
        <w:rPr>
          <w:rFonts w:cs="Arial"/>
          <w:sz w:val="24"/>
          <w:szCs w:val="24"/>
        </w:rPr>
        <w:t xml:space="preserve">Además de los derechos anteriormente citados, los docentes tienen </w:t>
      </w:r>
      <w:r w:rsidR="001645BB" w:rsidRPr="0038215E">
        <w:rPr>
          <w:rFonts w:cs="Arial"/>
          <w:sz w:val="24"/>
          <w:szCs w:val="24"/>
        </w:rPr>
        <w:t xml:space="preserve">el </w:t>
      </w:r>
      <w:r w:rsidRPr="0038215E">
        <w:rPr>
          <w:rFonts w:cs="Arial"/>
          <w:sz w:val="24"/>
          <w:szCs w:val="24"/>
        </w:rPr>
        <w:t>derecho</w:t>
      </w:r>
      <w:r w:rsidR="00D00194">
        <w:rPr>
          <w:rFonts w:cs="Arial"/>
          <w:sz w:val="24"/>
          <w:szCs w:val="24"/>
        </w:rPr>
        <w:t xml:space="preserve"> </w:t>
      </w:r>
      <w:r w:rsidR="00ED666A" w:rsidRPr="00ED666A">
        <w:rPr>
          <w:rFonts w:cs="Arial"/>
          <w:sz w:val="24"/>
          <w:szCs w:val="24"/>
          <w:highlight w:val="cyan"/>
        </w:rPr>
        <w:t>los siguientes derechos</w:t>
      </w:r>
      <w:r w:rsidR="00ED666A">
        <w:rPr>
          <w:rFonts w:cs="Arial"/>
          <w:sz w:val="24"/>
          <w:szCs w:val="24"/>
        </w:rPr>
        <w:t>:</w:t>
      </w:r>
    </w:p>
    <w:p w14:paraId="649575B1" w14:textId="1C7E3196" w:rsidR="00ED666A" w:rsidRPr="00ED666A" w:rsidRDefault="00ED666A" w:rsidP="00ED666A">
      <w:pPr>
        <w:pStyle w:val="BodyText"/>
        <w:numPr>
          <w:ilvl w:val="0"/>
          <w:numId w:val="62"/>
        </w:numPr>
        <w:rPr>
          <w:rFonts w:cs="Arial"/>
          <w:sz w:val="24"/>
          <w:szCs w:val="24"/>
          <w:highlight w:val="cyan"/>
        </w:rPr>
      </w:pPr>
      <w:r>
        <w:rPr>
          <w:rFonts w:cs="Arial"/>
          <w:sz w:val="24"/>
          <w:szCs w:val="24"/>
        </w:rPr>
        <w:t xml:space="preserve"> </w:t>
      </w:r>
      <w:r w:rsidRPr="00ED666A">
        <w:rPr>
          <w:rFonts w:cs="Arial"/>
          <w:sz w:val="24"/>
          <w:szCs w:val="24"/>
          <w:highlight w:val="cyan"/>
        </w:rPr>
        <w:t>Ascender en el Escalafón Nacional y en la escala interna del Colegio</w:t>
      </w:r>
    </w:p>
    <w:p w14:paraId="54D0E795" w14:textId="628F26A1" w:rsidR="00ED666A" w:rsidRPr="003B78FF" w:rsidRDefault="00ED666A" w:rsidP="00ED666A">
      <w:pPr>
        <w:pStyle w:val="BodyText"/>
        <w:numPr>
          <w:ilvl w:val="0"/>
          <w:numId w:val="62"/>
        </w:numPr>
        <w:rPr>
          <w:rFonts w:cs="Arial"/>
          <w:sz w:val="24"/>
          <w:szCs w:val="24"/>
        </w:rPr>
      </w:pPr>
      <w:r w:rsidRPr="00ED666A">
        <w:rPr>
          <w:rFonts w:cs="Arial"/>
          <w:sz w:val="24"/>
          <w:szCs w:val="24"/>
          <w:highlight w:val="cyan"/>
        </w:rPr>
        <w:t>Asociarse con fines profesionales, deportivos, culturales, científicos, profesionales y humanitarios y divulgar a los diferentes estamentos de la Institución los logros alcanzados</w:t>
      </w:r>
      <w:r w:rsidRPr="003B78FF">
        <w:rPr>
          <w:rFonts w:cs="Arial"/>
          <w:sz w:val="24"/>
          <w:szCs w:val="24"/>
        </w:rPr>
        <w:t>.</w:t>
      </w:r>
    </w:p>
    <w:p w14:paraId="05684AAE" w14:textId="02F8E094" w:rsidR="00ED666A" w:rsidRDefault="00ED666A" w:rsidP="00ED666A">
      <w:pPr>
        <w:pStyle w:val="BodyText"/>
        <w:numPr>
          <w:ilvl w:val="0"/>
          <w:numId w:val="62"/>
        </w:numPr>
        <w:rPr>
          <w:rFonts w:cs="Arial"/>
          <w:sz w:val="24"/>
          <w:szCs w:val="24"/>
        </w:rPr>
      </w:pPr>
      <w:r w:rsidRPr="003B78FF">
        <w:rPr>
          <w:rFonts w:cs="Arial"/>
          <w:sz w:val="24"/>
          <w:szCs w:val="24"/>
        </w:rPr>
        <w:t>Elegir o ser elegidos como miembros del Consejo Directivo del Colegio.</w:t>
      </w:r>
    </w:p>
    <w:p w14:paraId="17C0E1FA" w14:textId="77777777" w:rsidR="00613493" w:rsidRPr="00CD0EE7" w:rsidRDefault="00613493" w:rsidP="00BA35AC">
      <w:pPr>
        <w:pStyle w:val="BodyText"/>
        <w:rPr>
          <w:rFonts w:cs="Arial"/>
          <w:vanish/>
          <w:sz w:val="24"/>
          <w:szCs w:val="24"/>
          <w:highlight w:val="yellow"/>
        </w:rPr>
      </w:pPr>
    </w:p>
    <w:p w14:paraId="5DAA0365" w14:textId="77777777" w:rsidR="00153BD4" w:rsidRPr="001557BD" w:rsidRDefault="00613493" w:rsidP="00BA35AC">
      <w:pPr>
        <w:pStyle w:val="BodyText"/>
        <w:rPr>
          <w:rFonts w:cs="Arial"/>
          <w:b/>
          <w:sz w:val="24"/>
          <w:szCs w:val="24"/>
        </w:rPr>
      </w:pPr>
      <w:r w:rsidRPr="001557BD">
        <w:rPr>
          <w:rFonts w:cs="Arial"/>
          <w:b/>
          <w:sz w:val="24"/>
          <w:szCs w:val="24"/>
        </w:rPr>
        <w:t>_</w:t>
      </w:r>
      <w:r w:rsidR="006809FF" w:rsidRPr="001557BD">
        <w:rPr>
          <w:rFonts w:cs="Arial"/>
          <w:b/>
          <w:sz w:val="24"/>
          <w:szCs w:val="24"/>
        </w:rPr>
        <w:t>7</w:t>
      </w:r>
      <w:r w:rsidRPr="001557BD">
        <w:rPr>
          <w:rFonts w:cs="Arial"/>
          <w:b/>
          <w:sz w:val="24"/>
          <w:szCs w:val="24"/>
        </w:rPr>
        <w:t>.2 DEBERES DE LOS EMPLEADOS</w:t>
      </w:r>
    </w:p>
    <w:p w14:paraId="5E510FC8" w14:textId="111BFCC3" w:rsidR="00613493" w:rsidRPr="00A90960" w:rsidRDefault="00613493" w:rsidP="00A90960">
      <w:pPr>
        <w:pStyle w:val="ListParagraph0"/>
        <w:numPr>
          <w:ilvl w:val="0"/>
          <w:numId w:val="63"/>
        </w:numPr>
        <w:tabs>
          <w:tab w:val="left" w:pos="-1843"/>
          <w:tab w:val="left" w:pos="-1701"/>
          <w:tab w:val="center" w:pos="7371"/>
        </w:tabs>
        <w:jc w:val="both"/>
        <w:rPr>
          <w:rFonts w:ascii="Arial" w:hAnsi="Arial" w:cs="Arial"/>
          <w:lang w:val="es-ES"/>
        </w:rPr>
      </w:pPr>
      <w:r w:rsidRPr="00A90960">
        <w:rPr>
          <w:rFonts w:ascii="Arial" w:hAnsi="Arial" w:cs="Arial"/>
          <w:lang w:val="es-ES"/>
        </w:rPr>
        <w:t xml:space="preserve">Cumplir con las obligaciones que se deriven de la Constitución Política y las Leyes de la República, así como del Estatuto General de Docentes y demás normas </w:t>
      </w:r>
      <w:r w:rsidR="001645BB" w:rsidRPr="00A90960">
        <w:rPr>
          <w:rFonts w:ascii="Arial" w:hAnsi="Arial" w:cs="Arial"/>
          <w:lang w:val="es-ES"/>
        </w:rPr>
        <w:t>y reglamentos intern</w:t>
      </w:r>
      <w:r w:rsidR="00D00194" w:rsidRPr="00A90960">
        <w:rPr>
          <w:rFonts w:ascii="Arial" w:hAnsi="Arial" w:cs="Arial"/>
          <w:highlight w:val="cyan"/>
          <w:lang w:val="es-ES"/>
        </w:rPr>
        <w:t>o</w:t>
      </w:r>
      <w:r w:rsidR="001645BB" w:rsidRPr="00A90960">
        <w:rPr>
          <w:rFonts w:ascii="Arial" w:hAnsi="Arial" w:cs="Arial"/>
          <w:lang w:val="es-ES"/>
        </w:rPr>
        <w:t>s del Colegio y de su Sección.</w:t>
      </w:r>
    </w:p>
    <w:p w14:paraId="66D7608B" w14:textId="0260BE42" w:rsidR="00613493" w:rsidRPr="00A90960" w:rsidRDefault="00613493" w:rsidP="00A90960">
      <w:pPr>
        <w:pStyle w:val="ListParagraph0"/>
        <w:numPr>
          <w:ilvl w:val="0"/>
          <w:numId w:val="63"/>
        </w:numPr>
        <w:tabs>
          <w:tab w:val="left" w:pos="-1843"/>
          <w:tab w:val="left" w:pos="-1701"/>
          <w:tab w:val="center" w:pos="7371"/>
        </w:tabs>
        <w:jc w:val="both"/>
        <w:rPr>
          <w:rFonts w:ascii="Arial" w:hAnsi="Arial" w:cs="Arial"/>
          <w:lang w:val="es-ES"/>
        </w:rPr>
      </w:pPr>
      <w:r w:rsidRPr="00A90960">
        <w:rPr>
          <w:rFonts w:ascii="Arial" w:hAnsi="Arial" w:cs="Arial"/>
          <w:lang w:val="es-ES"/>
        </w:rPr>
        <w:t>Promover el sentido de pertenencia a la Institución, reflejando un comportamiento congruente con su filosofía y valores.</w:t>
      </w:r>
    </w:p>
    <w:p w14:paraId="6F9F9C1F" w14:textId="0F8B98E3" w:rsidR="00613493" w:rsidRPr="00A90960" w:rsidRDefault="00613493" w:rsidP="00A90960">
      <w:pPr>
        <w:pStyle w:val="ListParagraph0"/>
        <w:numPr>
          <w:ilvl w:val="0"/>
          <w:numId w:val="63"/>
        </w:numPr>
        <w:tabs>
          <w:tab w:val="left" w:pos="-1843"/>
          <w:tab w:val="left" w:pos="-1701"/>
          <w:tab w:val="center" w:pos="7371"/>
        </w:tabs>
        <w:jc w:val="both"/>
        <w:rPr>
          <w:rFonts w:ascii="Arial" w:hAnsi="Arial" w:cs="Arial"/>
          <w:lang w:val="es-ES"/>
        </w:rPr>
      </w:pPr>
      <w:r w:rsidRPr="00A90960">
        <w:rPr>
          <w:rFonts w:ascii="Arial" w:hAnsi="Arial" w:cs="Arial"/>
          <w:lang w:val="es-ES"/>
        </w:rPr>
        <w:t>Trabajar en forma integrada con los demás colegas, de tal manera que propicie la unión, colaboración y beneficio para la comunidad educativa.</w:t>
      </w:r>
    </w:p>
    <w:p w14:paraId="557F10CE" w14:textId="77777777" w:rsidR="00A90960" w:rsidRPr="00A90960" w:rsidRDefault="00A90960" w:rsidP="00A90960">
      <w:pPr>
        <w:pStyle w:val="ListParagraph0"/>
        <w:numPr>
          <w:ilvl w:val="0"/>
          <w:numId w:val="63"/>
        </w:numPr>
        <w:tabs>
          <w:tab w:val="left" w:pos="-1843"/>
          <w:tab w:val="left" w:pos="-1701"/>
        </w:tabs>
        <w:jc w:val="both"/>
        <w:rPr>
          <w:rFonts w:ascii="Arial" w:hAnsi="Arial" w:cs="Arial"/>
          <w:lang w:val="es-ES"/>
        </w:rPr>
      </w:pPr>
      <w:r w:rsidRPr="00A90960">
        <w:rPr>
          <w:rFonts w:ascii="Arial" w:hAnsi="Arial" w:cs="Arial"/>
          <w:lang w:val="es-ES"/>
        </w:rPr>
        <w:t>No presentarse al Colegio bajo los efectos del alcohol, drogas y/o alucinógenos</w:t>
      </w:r>
    </w:p>
    <w:p w14:paraId="06B492F2" w14:textId="492DFF65" w:rsidR="00A90960" w:rsidRPr="003B78FF" w:rsidRDefault="00A90960" w:rsidP="00A90960">
      <w:pPr>
        <w:pStyle w:val="BodyText"/>
        <w:numPr>
          <w:ilvl w:val="0"/>
          <w:numId w:val="63"/>
        </w:numPr>
        <w:rPr>
          <w:rFonts w:cs="Arial"/>
          <w:sz w:val="24"/>
          <w:szCs w:val="24"/>
        </w:rPr>
      </w:pPr>
      <w:r w:rsidRPr="003B78FF">
        <w:rPr>
          <w:rFonts w:cs="Arial"/>
          <w:sz w:val="24"/>
          <w:szCs w:val="24"/>
        </w:rPr>
        <w:t>Abstenerse de consumir o tener en su posesión licor, drogas narcóticas y/o alucinógenas en las instalaciones del Colegio, o en actividades promocionadas por el Colegio dentro o fuera de él.</w:t>
      </w:r>
    </w:p>
    <w:p w14:paraId="5875F4CD" w14:textId="77777777" w:rsidR="00A90960" w:rsidRPr="003B78FF" w:rsidRDefault="00A90960" w:rsidP="00A90960">
      <w:pPr>
        <w:pStyle w:val="BodyText"/>
        <w:numPr>
          <w:ilvl w:val="0"/>
          <w:numId w:val="63"/>
        </w:numPr>
        <w:rPr>
          <w:rFonts w:cs="Arial"/>
          <w:sz w:val="24"/>
          <w:szCs w:val="24"/>
        </w:rPr>
      </w:pPr>
      <w:r w:rsidRPr="003B78FF">
        <w:rPr>
          <w:rFonts w:cs="Arial"/>
          <w:sz w:val="24"/>
          <w:szCs w:val="24"/>
        </w:rPr>
        <w:t>_</w:t>
      </w:r>
      <w:r>
        <w:rPr>
          <w:rFonts w:cs="Arial"/>
          <w:sz w:val="24"/>
          <w:szCs w:val="24"/>
        </w:rPr>
        <w:t>9</w:t>
      </w:r>
      <w:r w:rsidRPr="003B78FF">
        <w:rPr>
          <w:rFonts w:cs="Arial"/>
          <w:sz w:val="24"/>
          <w:szCs w:val="24"/>
        </w:rPr>
        <w:t>.</w:t>
      </w:r>
      <w:r>
        <w:rPr>
          <w:rFonts w:cs="Arial"/>
          <w:sz w:val="24"/>
          <w:szCs w:val="24"/>
        </w:rPr>
        <w:t xml:space="preserve">2.8 </w:t>
      </w:r>
      <w:r w:rsidRPr="003B78FF">
        <w:rPr>
          <w:rFonts w:cs="Arial"/>
          <w:sz w:val="24"/>
          <w:szCs w:val="24"/>
        </w:rPr>
        <w:t>Abstenerse de fumar en los predios de la Institución o en actividades con estudiantes promocionadas por el Colegio dentro o fuera de él.</w:t>
      </w:r>
    </w:p>
    <w:p w14:paraId="5935331E" w14:textId="729A8120" w:rsidR="00C43EEA" w:rsidRPr="0038215E" w:rsidRDefault="00613493" w:rsidP="0065670F">
      <w:pPr>
        <w:tabs>
          <w:tab w:val="left" w:pos="-1843"/>
          <w:tab w:val="left" w:pos="-1701"/>
          <w:tab w:val="center" w:pos="7371"/>
        </w:tabs>
        <w:jc w:val="both"/>
        <w:rPr>
          <w:rFonts w:ascii="Arial" w:hAnsi="Arial" w:cs="Arial"/>
          <w:lang w:val="es-ES"/>
        </w:rPr>
      </w:pPr>
      <w:r w:rsidRPr="0038215E">
        <w:rPr>
          <w:rFonts w:ascii="Arial" w:hAnsi="Arial" w:cs="Arial"/>
          <w:lang w:val="es-ES"/>
        </w:rPr>
        <w:t>Abstenerse de administrar medicamentos de cualquier naturaleza a los estudiantes</w:t>
      </w:r>
      <w:r w:rsidR="00C43EEA" w:rsidRPr="0038215E">
        <w:rPr>
          <w:rFonts w:ascii="Arial" w:hAnsi="Arial" w:cs="Arial"/>
          <w:lang w:val="es-ES"/>
        </w:rPr>
        <w:t>, a menos de contar con autorización escrita del Departamento Médico</w:t>
      </w:r>
      <w:r w:rsidRPr="0038215E">
        <w:rPr>
          <w:rFonts w:ascii="Arial" w:hAnsi="Arial" w:cs="Arial"/>
          <w:lang w:val="es-ES"/>
        </w:rPr>
        <w:t>.</w:t>
      </w:r>
    </w:p>
    <w:p w14:paraId="68F6E86D" w14:textId="6C2ED009" w:rsidR="00C467CD" w:rsidRPr="0038215E" w:rsidRDefault="00613493" w:rsidP="00856F19">
      <w:pPr>
        <w:tabs>
          <w:tab w:val="left" w:pos="-1843"/>
          <w:tab w:val="left" w:pos="-1701"/>
          <w:tab w:val="center" w:pos="7371"/>
        </w:tabs>
        <w:jc w:val="both"/>
        <w:rPr>
          <w:rFonts w:ascii="Arial" w:hAnsi="Arial" w:cs="Arial"/>
          <w:lang w:val="es-ES"/>
        </w:rPr>
      </w:pPr>
      <w:r w:rsidRPr="0038215E">
        <w:rPr>
          <w:rFonts w:ascii="Arial" w:hAnsi="Arial" w:cs="Arial"/>
          <w:lang w:val="es-ES"/>
        </w:rPr>
        <w:t xml:space="preserve">Utilizar prendas de vestir apropiadas para su posición. </w:t>
      </w:r>
      <w:r w:rsidR="00EF320A" w:rsidRPr="0038215E">
        <w:rPr>
          <w:rFonts w:ascii="Arial" w:hAnsi="Arial" w:cs="Arial"/>
          <w:lang w:val="es-ES"/>
        </w:rPr>
        <w:t>A</w:t>
      </w:r>
      <w:r w:rsidRPr="0038215E">
        <w:rPr>
          <w:rFonts w:ascii="Arial" w:hAnsi="Arial" w:cs="Arial"/>
          <w:lang w:val="es-ES"/>
        </w:rPr>
        <w:t xml:space="preserve">bstenerse de usar: </w:t>
      </w:r>
      <w:proofErr w:type="spellStart"/>
      <w:r w:rsidRPr="0038215E">
        <w:rPr>
          <w:rFonts w:ascii="Arial" w:hAnsi="Arial" w:cs="Arial"/>
          <w:lang w:val="es-ES"/>
        </w:rPr>
        <w:t>blue</w:t>
      </w:r>
      <w:proofErr w:type="spellEnd"/>
      <w:r w:rsidRPr="0038215E">
        <w:rPr>
          <w:rFonts w:ascii="Arial" w:hAnsi="Arial" w:cs="Arial"/>
          <w:lang w:val="es-ES"/>
        </w:rPr>
        <w:t>-jeans, shorts, minifa</w:t>
      </w:r>
      <w:r w:rsidR="00856F19" w:rsidRPr="0038215E">
        <w:rPr>
          <w:rFonts w:ascii="Arial" w:hAnsi="Arial" w:cs="Arial"/>
          <w:lang w:val="es-ES"/>
        </w:rPr>
        <w:t xml:space="preserve">ldas, camisetas con propaganda, </w:t>
      </w:r>
      <w:r w:rsidRPr="0038215E">
        <w:rPr>
          <w:rFonts w:ascii="Arial" w:hAnsi="Arial" w:cs="Arial"/>
          <w:lang w:val="es-ES"/>
        </w:rPr>
        <w:t>ropas que dejen al descubierto hombros y espalda, vestidos o blusas transparentes, pantalones de fatiga y sudaderas</w:t>
      </w:r>
      <w:r w:rsidR="00856F19" w:rsidRPr="0038215E">
        <w:rPr>
          <w:rFonts w:ascii="Arial" w:hAnsi="Arial" w:cs="Arial"/>
          <w:lang w:val="es-ES"/>
        </w:rPr>
        <w:t>, zapatos tenis o chanclas de caucho</w:t>
      </w:r>
      <w:r w:rsidRPr="0038215E">
        <w:rPr>
          <w:rFonts w:ascii="Arial" w:hAnsi="Arial" w:cs="Arial"/>
          <w:lang w:val="es-ES"/>
        </w:rPr>
        <w:t>.</w:t>
      </w:r>
      <w:r w:rsidR="00B93683" w:rsidRPr="0038215E">
        <w:rPr>
          <w:rFonts w:ascii="Arial" w:hAnsi="Arial" w:cs="Arial"/>
          <w:lang w:val="es-ES"/>
        </w:rPr>
        <w:t xml:space="preserve"> Toda excepción para actividades específicas, será aprobada por el Jefe </w:t>
      </w:r>
      <w:r w:rsidR="00EF320A" w:rsidRPr="0038215E">
        <w:rPr>
          <w:rFonts w:ascii="Arial" w:hAnsi="Arial" w:cs="Arial"/>
          <w:lang w:val="es-ES"/>
        </w:rPr>
        <w:t>r</w:t>
      </w:r>
      <w:r w:rsidR="00B93683" w:rsidRPr="0038215E">
        <w:rPr>
          <w:rFonts w:ascii="Arial" w:hAnsi="Arial" w:cs="Arial"/>
          <w:lang w:val="es-ES"/>
        </w:rPr>
        <w:t xml:space="preserve">espectivo. </w:t>
      </w:r>
    </w:p>
    <w:p w14:paraId="633F9854" w14:textId="03CBC9A7" w:rsidR="00613493" w:rsidRPr="0038215E" w:rsidRDefault="00613493" w:rsidP="0065670F">
      <w:pPr>
        <w:tabs>
          <w:tab w:val="left" w:pos="-1843"/>
          <w:tab w:val="left" w:pos="-1701"/>
          <w:tab w:val="center" w:pos="7371"/>
        </w:tabs>
        <w:jc w:val="both"/>
        <w:rPr>
          <w:rFonts w:ascii="Arial" w:hAnsi="Arial" w:cs="Arial"/>
          <w:bCs/>
          <w:lang w:val="es-ES"/>
        </w:rPr>
      </w:pPr>
      <w:r w:rsidRPr="0038215E">
        <w:rPr>
          <w:rFonts w:ascii="Arial" w:hAnsi="Arial" w:cs="Arial"/>
          <w:lang w:val="es-ES"/>
        </w:rPr>
        <w:t xml:space="preserve">Tratar respetuosamente a los miembros de la comunidad educativa </w:t>
      </w:r>
      <w:r w:rsidR="00D37C21" w:rsidRPr="0038215E">
        <w:rPr>
          <w:rFonts w:ascii="Arial" w:hAnsi="Arial" w:cs="Arial"/>
          <w:bCs/>
          <w:lang w:val="es-ES"/>
        </w:rPr>
        <w:t>dentro y fuera de</w:t>
      </w:r>
      <w:r w:rsidRPr="0038215E">
        <w:rPr>
          <w:rFonts w:ascii="Arial" w:hAnsi="Arial" w:cs="Arial"/>
          <w:bCs/>
          <w:lang w:val="es-ES"/>
        </w:rPr>
        <w:t xml:space="preserve"> sus instalaciones.</w:t>
      </w:r>
    </w:p>
    <w:p w14:paraId="38A603AD" w14:textId="34173C6C" w:rsidR="00A90960" w:rsidRPr="003B78FF" w:rsidRDefault="00A90960" w:rsidP="00A90960">
      <w:pPr>
        <w:tabs>
          <w:tab w:val="left" w:pos="-1843"/>
          <w:tab w:val="left" w:pos="-1701"/>
          <w:tab w:val="center" w:pos="7371"/>
        </w:tabs>
        <w:jc w:val="both"/>
        <w:rPr>
          <w:rFonts w:ascii="Arial" w:hAnsi="Arial" w:cs="Arial"/>
          <w:lang w:val="es-ES"/>
        </w:rPr>
      </w:pPr>
      <w:r w:rsidRPr="003B78FF">
        <w:rPr>
          <w:rFonts w:ascii="Arial" w:hAnsi="Arial" w:cs="Arial"/>
          <w:lang w:val="es-ES"/>
        </w:rPr>
        <w:t>Abstenerse de ejercer actos de proselitismo o discriminación política, religiosa, racial o de otra índole entre los colegas y estudiantes.</w:t>
      </w:r>
    </w:p>
    <w:p w14:paraId="19C3BC97" w14:textId="77777777" w:rsidR="00613493" w:rsidRPr="0038215E" w:rsidRDefault="00613493" w:rsidP="0065670F">
      <w:pPr>
        <w:tabs>
          <w:tab w:val="left" w:pos="-1843"/>
          <w:tab w:val="left" w:pos="-1701"/>
          <w:tab w:val="center" w:pos="7371"/>
        </w:tabs>
        <w:jc w:val="both"/>
        <w:rPr>
          <w:rFonts w:ascii="Arial" w:hAnsi="Arial" w:cs="Arial"/>
          <w:lang w:val="es-ES"/>
        </w:rPr>
      </w:pPr>
      <w:r w:rsidRPr="0038215E">
        <w:rPr>
          <w:rFonts w:ascii="Arial" w:hAnsi="Arial" w:cs="Arial"/>
          <w:lang w:val="es-ES"/>
        </w:rPr>
        <w:t>Cumplir con los horarios establecidos y no salir del Colegio durante la jornada diaria sin permiso del Jefe de la Sección o jefe inmediato.</w:t>
      </w:r>
    </w:p>
    <w:p w14:paraId="052699D1" w14:textId="7A75CBEE" w:rsidR="00613493" w:rsidRDefault="00613493" w:rsidP="0065670F">
      <w:pPr>
        <w:tabs>
          <w:tab w:val="left" w:pos="-1843"/>
          <w:tab w:val="left" w:pos="-1701"/>
          <w:tab w:val="center" w:pos="7371"/>
        </w:tabs>
        <w:jc w:val="both"/>
        <w:rPr>
          <w:rFonts w:ascii="Arial" w:hAnsi="Arial" w:cs="Arial"/>
          <w:lang w:val="es-ES"/>
        </w:rPr>
      </w:pPr>
      <w:r w:rsidRPr="0038215E">
        <w:rPr>
          <w:rFonts w:ascii="Arial" w:hAnsi="Arial" w:cs="Arial"/>
          <w:lang w:val="es-ES"/>
        </w:rPr>
        <w:t>Ser leal a la Institución y brindar juicios críticos y posibles soluciones que ayud</w:t>
      </w:r>
      <w:r w:rsidR="00DE1B80" w:rsidRPr="0038215E">
        <w:rPr>
          <w:rFonts w:ascii="Arial" w:hAnsi="Arial" w:cs="Arial"/>
          <w:lang w:val="es-ES"/>
        </w:rPr>
        <w:t>en al mejoramiento de la misma.</w:t>
      </w:r>
    </w:p>
    <w:p w14:paraId="34E799CE" w14:textId="393C043C" w:rsidR="00C241CA" w:rsidRPr="00C241CA" w:rsidRDefault="00C241CA" w:rsidP="00C241CA">
      <w:pPr>
        <w:jc w:val="both"/>
        <w:rPr>
          <w:color w:val="000000"/>
          <w:lang w:val="es-CO"/>
        </w:rPr>
      </w:pPr>
      <w:r w:rsidRPr="00C241CA">
        <w:rPr>
          <w:rFonts w:ascii="Arial" w:hAnsi="Arial" w:cs="Arial"/>
          <w:color w:val="000000"/>
          <w:lang w:val="es-ES"/>
        </w:rPr>
        <w:t xml:space="preserve">Cumplir con los lineamientos de la Política de </w:t>
      </w:r>
      <w:r w:rsidR="0080715F" w:rsidRPr="00C241CA">
        <w:rPr>
          <w:rFonts w:ascii="Arial" w:hAnsi="Arial" w:cs="Arial"/>
          <w:color w:val="000000"/>
          <w:lang w:val="es-ES"/>
        </w:rPr>
        <w:t>administración</w:t>
      </w:r>
      <w:r w:rsidRPr="00C241CA">
        <w:rPr>
          <w:rFonts w:ascii="Arial" w:hAnsi="Arial" w:cs="Arial"/>
          <w:color w:val="000000"/>
          <w:lang w:val="es-ES"/>
        </w:rPr>
        <w:t xml:space="preserve"> de los sistemas de información (IT-PCS-PD-02).</w:t>
      </w:r>
    </w:p>
    <w:p w14:paraId="34043420" w14:textId="0FF0ED0B" w:rsidR="00C241CA" w:rsidRPr="00C241CA" w:rsidRDefault="00A90960" w:rsidP="00C241CA">
      <w:pPr>
        <w:jc w:val="both"/>
        <w:rPr>
          <w:color w:val="000000"/>
          <w:lang w:val="es-CO"/>
        </w:rPr>
      </w:pPr>
      <w:r>
        <w:rPr>
          <w:rFonts w:ascii="Arial" w:hAnsi="Arial" w:cs="Arial"/>
          <w:color w:val="000000"/>
          <w:lang w:val="es-ES"/>
        </w:rPr>
        <w:t>G</w:t>
      </w:r>
      <w:r w:rsidR="00C241CA" w:rsidRPr="00C241CA">
        <w:rPr>
          <w:rFonts w:ascii="Arial" w:hAnsi="Arial" w:cs="Arial"/>
          <w:color w:val="000000"/>
          <w:lang w:val="es-ES"/>
        </w:rPr>
        <w:t xml:space="preserve">uardar estricta confidencialidad sobre la información y datos propiedad del </w:t>
      </w:r>
      <w:r w:rsidR="00C241CA" w:rsidRPr="00C241CA">
        <w:rPr>
          <w:rFonts w:ascii="Arial" w:hAnsi="Arial" w:cs="Arial"/>
          <w:color w:val="1F497D"/>
          <w:lang w:val="es-ES"/>
        </w:rPr>
        <w:t>C</w:t>
      </w:r>
      <w:r w:rsidR="00C241CA" w:rsidRPr="00C241CA">
        <w:rPr>
          <w:rFonts w:ascii="Arial" w:hAnsi="Arial" w:cs="Arial"/>
          <w:color w:val="000000"/>
          <w:lang w:val="es-ES"/>
        </w:rPr>
        <w:t>olegio que sean de su conocimiento por motivo de sus funciones y/o responsabilidades</w:t>
      </w:r>
      <w:r w:rsidR="00C241CA" w:rsidRPr="00C241CA">
        <w:rPr>
          <w:rFonts w:ascii="Arial" w:hAnsi="Arial" w:cs="Arial"/>
          <w:color w:val="1F497D"/>
          <w:lang w:val="es-ES"/>
        </w:rPr>
        <w:t xml:space="preserve"> </w:t>
      </w:r>
      <w:r w:rsidR="00C241CA" w:rsidRPr="00C241CA">
        <w:rPr>
          <w:rFonts w:ascii="Arial" w:hAnsi="Arial" w:cs="Arial"/>
          <w:lang w:val="es-ES"/>
        </w:rPr>
        <w:t>definidas en el perfil del cargo, tal y como lo estable la ley 1581 de 2012 para la protección de datos personales</w:t>
      </w:r>
      <w:r w:rsidR="00C241CA">
        <w:rPr>
          <w:rFonts w:ascii="Arial" w:hAnsi="Arial" w:cs="Arial"/>
          <w:color w:val="1F497D"/>
          <w:lang w:val="es-ES"/>
        </w:rPr>
        <w:t>.</w:t>
      </w:r>
      <w:r w:rsidR="00C241CA" w:rsidRPr="00C241CA">
        <w:rPr>
          <w:rFonts w:ascii="Arial" w:hAnsi="Arial" w:cs="Arial"/>
          <w:color w:val="000000"/>
          <w:lang w:val="es-ES"/>
        </w:rPr>
        <w:t xml:space="preserve"> En caso de infracción a esta confidencialidad es acreedor del pago de los daños y perjuicios causados a la Corporación Colegio Colombo Británico, sin perjuicio de las acciones penales y laborales que pudieran corresponder.</w:t>
      </w:r>
      <w:r w:rsidR="00C241CA">
        <w:rPr>
          <w:rFonts w:ascii="Arial" w:hAnsi="Arial" w:cs="Arial"/>
          <w:color w:val="000000"/>
          <w:lang w:val="es-ES"/>
        </w:rPr>
        <w:t xml:space="preserve"> </w:t>
      </w:r>
    </w:p>
    <w:p w14:paraId="1044D696" w14:textId="77777777" w:rsidR="00A90960" w:rsidRDefault="00A90960" w:rsidP="00A90960">
      <w:pPr>
        <w:tabs>
          <w:tab w:val="left" w:pos="-1843"/>
          <w:tab w:val="left" w:pos="-1701"/>
          <w:tab w:val="center" w:pos="7371"/>
        </w:tabs>
        <w:jc w:val="both"/>
        <w:rPr>
          <w:rFonts w:ascii="Arial" w:hAnsi="Arial" w:cs="Arial"/>
          <w:lang w:val="es-ES"/>
        </w:rPr>
      </w:pPr>
    </w:p>
    <w:p w14:paraId="2561EC0A" w14:textId="2A7DE7D1" w:rsidR="00A90960" w:rsidRPr="003B78FF" w:rsidRDefault="00A90960" w:rsidP="00A90960">
      <w:pPr>
        <w:tabs>
          <w:tab w:val="left" w:pos="-1843"/>
          <w:tab w:val="left" w:pos="-1701"/>
        </w:tabs>
        <w:jc w:val="both"/>
        <w:rPr>
          <w:rFonts w:ascii="Arial" w:hAnsi="Arial" w:cs="Arial"/>
          <w:lang w:val="es-ES"/>
        </w:rPr>
      </w:pPr>
      <w:r w:rsidRPr="003B78FF">
        <w:rPr>
          <w:rFonts w:ascii="Arial" w:hAnsi="Arial" w:cs="Arial"/>
          <w:lang w:val="es-ES"/>
        </w:rPr>
        <w:t>.</w:t>
      </w:r>
    </w:p>
    <w:p w14:paraId="45B2E248" w14:textId="0F8DC83B" w:rsidR="00A90960" w:rsidRPr="003B78FF" w:rsidRDefault="00A90960" w:rsidP="00A90960">
      <w:pPr>
        <w:tabs>
          <w:tab w:val="left" w:pos="-1843"/>
          <w:tab w:val="left" w:pos="-1701"/>
          <w:tab w:val="center" w:pos="7371"/>
        </w:tabs>
        <w:jc w:val="both"/>
        <w:rPr>
          <w:rFonts w:ascii="Arial" w:hAnsi="Arial" w:cs="Arial"/>
          <w:lang w:val="es-ES"/>
        </w:rPr>
      </w:pPr>
    </w:p>
    <w:p w14:paraId="79E84FEB" w14:textId="77777777" w:rsidR="00A90960" w:rsidRPr="003B78FF" w:rsidRDefault="00A90960" w:rsidP="00A90960">
      <w:pPr>
        <w:tabs>
          <w:tab w:val="left" w:pos="-1843"/>
          <w:tab w:val="left" w:pos="-1701"/>
          <w:tab w:val="center" w:pos="7371"/>
        </w:tabs>
        <w:jc w:val="both"/>
        <w:rPr>
          <w:rFonts w:ascii="Arial" w:hAnsi="Arial" w:cs="Arial"/>
          <w:lang w:val="es-ES"/>
        </w:rPr>
      </w:pPr>
      <w:r w:rsidRPr="003B78FF">
        <w:rPr>
          <w:rFonts w:ascii="Arial" w:hAnsi="Arial" w:cs="Arial"/>
          <w:lang w:val="es-ES"/>
        </w:rPr>
        <w:t>_</w:t>
      </w:r>
      <w:r>
        <w:rPr>
          <w:rFonts w:ascii="Arial" w:hAnsi="Arial" w:cs="Arial"/>
          <w:lang w:val="es-ES"/>
        </w:rPr>
        <w:t>9.2.9</w:t>
      </w:r>
      <w:r>
        <w:rPr>
          <w:rFonts w:ascii="Arial" w:hAnsi="Arial" w:cs="Arial"/>
          <w:lang w:val="es-ES"/>
        </w:rPr>
        <w:tab/>
      </w:r>
      <w:r w:rsidRPr="003B78FF">
        <w:rPr>
          <w:rFonts w:ascii="Arial" w:hAnsi="Arial" w:cs="Arial"/>
          <w:lang w:val="es-ES"/>
        </w:rPr>
        <w:t xml:space="preserve"> Abstenerse de administrar medicamentos de cualquier naturaleza a los estudiantes, a menos de contar con autorización escrita del Departamento Médico.</w:t>
      </w:r>
    </w:p>
    <w:p w14:paraId="604EE46D" w14:textId="77777777" w:rsidR="00A90960" w:rsidRPr="003B78FF" w:rsidRDefault="00A90960" w:rsidP="00A90960">
      <w:pPr>
        <w:tabs>
          <w:tab w:val="left" w:pos="-1843"/>
          <w:tab w:val="left" w:pos="-1701"/>
          <w:tab w:val="center" w:pos="7371"/>
        </w:tabs>
        <w:jc w:val="both"/>
        <w:rPr>
          <w:rFonts w:ascii="Arial" w:hAnsi="Arial" w:cs="Arial"/>
          <w:lang w:val="es-ES"/>
        </w:rPr>
      </w:pPr>
      <w:r>
        <w:rPr>
          <w:rFonts w:ascii="Arial" w:hAnsi="Arial" w:cs="Arial"/>
          <w:lang w:val="es-ES"/>
        </w:rPr>
        <w:t>_9.2.10</w:t>
      </w:r>
      <w:r>
        <w:rPr>
          <w:rFonts w:ascii="Arial" w:hAnsi="Arial" w:cs="Arial"/>
          <w:lang w:val="es-ES"/>
        </w:rPr>
        <w:tab/>
        <w:t xml:space="preserve"> </w:t>
      </w:r>
      <w:r w:rsidRPr="003B78FF">
        <w:rPr>
          <w:rFonts w:ascii="Arial" w:hAnsi="Arial" w:cs="Arial"/>
          <w:lang w:val="es-ES"/>
        </w:rPr>
        <w:t xml:space="preserve">Utilizar prendas de vestir apropiadas para su posición. Abstenerse de usar: </w:t>
      </w:r>
      <w:proofErr w:type="spellStart"/>
      <w:r w:rsidRPr="003B78FF">
        <w:rPr>
          <w:rFonts w:ascii="Arial" w:hAnsi="Arial" w:cs="Arial"/>
          <w:lang w:val="es-ES"/>
        </w:rPr>
        <w:t>blue</w:t>
      </w:r>
      <w:proofErr w:type="spellEnd"/>
      <w:r w:rsidRPr="003B78FF">
        <w:rPr>
          <w:rFonts w:ascii="Arial" w:hAnsi="Arial" w:cs="Arial"/>
          <w:lang w:val="es-ES"/>
        </w:rPr>
        <w:t xml:space="preserve">-jeans, shorts, minifaldas, camisetas con propaganda, chanclas de caucho, ropas que dejen al descubierto hombros y espalda, vestidos o blusas transparentes, pantalones de fatiga y sudaderas. Toda excepción para actividades específicas, será aprobada por el Jefe respectivo. </w:t>
      </w:r>
    </w:p>
    <w:p w14:paraId="4D9E25C1" w14:textId="77777777" w:rsidR="00A90960" w:rsidRPr="003B78FF" w:rsidRDefault="00A90960" w:rsidP="00A90960">
      <w:pPr>
        <w:tabs>
          <w:tab w:val="left" w:pos="-1843"/>
          <w:tab w:val="left" w:pos="-1701"/>
          <w:tab w:val="center" w:pos="7371"/>
        </w:tabs>
        <w:jc w:val="both"/>
        <w:rPr>
          <w:rFonts w:ascii="Arial" w:hAnsi="Arial" w:cs="Arial"/>
          <w:bCs/>
          <w:lang w:val="es-ES"/>
        </w:rPr>
      </w:pPr>
      <w:r w:rsidRPr="003B78FF">
        <w:rPr>
          <w:rFonts w:ascii="Arial" w:hAnsi="Arial" w:cs="Arial"/>
          <w:lang w:val="es-ES"/>
        </w:rPr>
        <w:t>_</w:t>
      </w:r>
      <w:r>
        <w:rPr>
          <w:rFonts w:ascii="Arial" w:hAnsi="Arial" w:cs="Arial"/>
          <w:lang w:val="es-ES"/>
        </w:rPr>
        <w:t>9.</w:t>
      </w:r>
      <w:r w:rsidRPr="003B78FF">
        <w:rPr>
          <w:rFonts w:ascii="Arial" w:hAnsi="Arial" w:cs="Arial"/>
          <w:lang w:val="es-ES"/>
        </w:rPr>
        <w:t>2.11</w:t>
      </w:r>
      <w:r>
        <w:rPr>
          <w:rFonts w:ascii="Arial" w:hAnsi="Arial" w:cs="Arial"/>
          <w:lang w:val="es-ES"/>
        </w:rPr>
        <w:t xml:space="preserve"> </w:t>
      </w:r>
      <w:r w:rsidRPr="003B78FF">
        <w:rPr>
          <w:rFonts w:ascii="Arial" w:hAnsi="Arial" w:cs="Arial"/>
          <w:lang w:val="es-ES"/>
        </w:rPr>
        <w:tab/>
        <w:t xml:space="preserve">Tratar respetuosamente a los miembros de la comunidad educativa </w:t>
      </w:r>
      <w:r>
        <w:rPr>
          <w:rFonts w:ascii="Arial" w:hAnsi="Arial" w:cs="Arial"/>
          <w:bCs/>
          <w:lang w:val="es-ES"/>
        </w:rPr>
        <w:t>dentro y fuera de</w:t>
      </w:r>
      <w:r w:rsidRPr="003B78FF">
        <w:rPr>
          <w:rFonts w:ascii="Arial" w:hAnsi="Arial" w:cs="Arial"/>
          <w:bCs/>
          <w:lang w:val="es-ES"/>
        </w:rPr>
        <w:t xml:space="preserve"> sus instalaciones.</w:t>
      </w:r>
    </w:p>
    <w:p w14:paraId="471B3621" w14:textId="77777777" w:rsidR="00A90960" w:rsidRPr="003B78FF" w:rsidRDefault="00A90960" w:rsidP="00A90960">
      <w:pPr>
        <w:tabs>
          <w:tab w:val="left" w:pos="-1843"/>
          <w:tab w:val="left" w:pos="-1701"/>
          <w:tab w:val="center" w:pos="7371"/>
        </w:tabs>
        <w:jc w:val="both"/>
        <w:rPr>
          <w:rFonts w:ascii="Arial" w:hAnsi="Arial" w:cs="Arial"/>
          <w:lang w:val="es-ES"/>
        </w:rPr>
      </w:pPr>
      <w:r w:rsidRPr="003B78FF">
        <w:rPr>
          <w:rFonts w:ascii="Arial" w:hAnsi="Arial" w:cs="Arial"/>
          <w:lang w:val="es-ES"/>
        </w:rPr>
        <w:t>_</w:t>
      </w:r>
      <w:r>
        <w:rPr>
          <w:rFonts w:ascii="Arial" w:hAnsi="Arial" w:cs="Arial"/>
          <w:lang w:val="es-ES"/>
        </w:rPr>
        <w:t>9.2.12</w:t>
      </w:r>
      <w:r>
        <w:rPr>
          <w:rFonts w:ascii="Arial" w:hAnsi="Arial" w:cs="Arial"/>
          <w:lang w:val="es-ES"/>
        </w:rPr>
        <w:tab/>
        <w:t xml:space="preserve"> </w:t>
      </w:r>
      <w:r w:rsidRPr="003B78FF">
        <w:rPr>
          <w:rFonts w:ascii="Arial" w:hAnsi="Arial" w:cs="Arial"/>
          <w:lang w:val="es-ES"/>
        </w:rPr>
        <w:t>Cumplir con los horarios establecidos y no salir del Colegio durante la jornada diaria sin permiso del Jefe de la Sección o jefe inmediato.</w:t>
      </w:r>
    </w:p>
    <w:p w14:paraId="2050839F" w14:textId="79F861BB" w:rsidR="00C572FD" w:rsidRPr="00C572FD" w:rsidRDefault="00A90960" w:rsidP="00A90960">
      <w:pPr>
        <w:tabs>
          <w:tab w:val="left" w:pos="-1843"/>
          <w:tab w:val="left" w:pos="-1701"/>
          <w:tab w:val="center" w:pos="7371"/>
        </w:tabs>
        <w:jc w:val="both"/>
        <w:rPr>
          <w:rFonts w:ascii="Arial" w:hAnsi="Arial" w:cs="Arial"/>
          <w:lang w:val="es-ES"/>
        </w:rPr>
      </w:pPr>
      <w:r w:rsidRPr="003B78FF">
        <w:rPr>
          <w:rFonts w:ascii="Arial" w:hAnsi="Arial" w:cs="Arial"/>
          <w:lang w:val="es-ES"/>
        </w:rPr>
        <w:t>_</w:t>
      </w:r>
      <w:r>
        <w:rPr>
          <w:rFonts w:ascii="Arial" w:hAnsi="Arial" w:cs="Arial"/>
          <w:lang w:val="es-ES"/>
        </w:rPr>
        <w:t>9</w:t>
      </w:r>
      <w:r w:rsidRPr="003B78FF">
        <w:rPr>
          <w:rFonts w:ascii="Arial" w:hAnsi="Arial" w:cs="Arial"/>
          <w:lang w:val="es-ES"/>
        </w:rPr>
        <w:t>.2.13</w:t>
      </w:r>
      <w:r w:rsidRPr="003B78FF">
        <w:rPr>
          <w:rFonts w:ascii="Arial" w:hAnsi="Arial" w:cs="Arial"/>
          <w:lang w:val="es-ES"/>
        </w:rPr>
        <w:tab/>
        <w:t xml:space="preserve"> Ser leal a la Institución y brindar juicios críticos y posibles soluciones que ayuden al mejoramiento de la misma</w:t>
      </w:r>
    </w:p>
    <w:p w14:paraId="4BD635FD" w14:textId="77777777" w:rsidR="00153BD4" w:rsidRPr="008A7028" w:rsidRDefault="00613493" w:rsidP="00BA35AC">
      <w:pPr>
        <w:pStyle w:val="BodyText"/>
        <w:rPr>
          <w:rFonts w:cs="Arial"/>
          <w:sz w:val="24"/>
          <w:szCs w:val="24"/>
        </w:rPr>
      </w:pPr>
      <w:r w:rsidRPr="008A7028">
        <w:rPr>
          <w:rFonts w:cs="Arial"/>
          <w:b/>
          <w:sz w:val="24"/>
          <w:szCs w:val="24"/>
        </w:rPr>
        <w:t>Docentes</w:t>
      </w:r>
      <w:r w:rsidR="00560213" w:rsidRPr="008A7028">
        <w:rPr>
          <w:rFonts w:cs="Arial"/>
          <w:sz w:val="24"/>
          <w:szCs w:val="24"/>
        </w:rPr>
        <w:t xml:space="preserve">: </w:t>
      </w:r>
      <w:r w:rsidRPr="008A7028">
        <w:rPr>
          <w:rFonts w:cs="Arial"/>
          <w:sz w:val="24"/>
          <w:szCs w:val="24"/>
        </w:rPr>
        <w:t>Además de los deberes antes citados, los docentes tienen los siguientes deberes específicos:</w:t>
      </w:r>
    </w:p>
    <w:p w14:paraId="73E212D5" w14:textId="77777777" w:rsidR="001C7CB1" w:rsidRPr="0038215E" w:rsidRDefault="001C7CB1" w:rsidP="00201786">
      <w:pPr>
        <w:numPr>
          <w:ilvl w:val="0"/>
          <w:numId w:val="25"/>
        </w:numPr>
        <w:autoSpaceDE w:val="0"/>
        <w:autoSpaceDN w:val="0"/>
        <w:adjustRightInd w:val="0"/>
        <w:contextualSpacing/>
        <w:jc w:val="both"/>
        <w:rPr>
          <w:rFonts w:ascii="Arial" w:eastAsia="Calibri" w:hAnsi="Arial" w:cs="Arial"/>
          <w:lang w:val="es-CO" w:eastAsia="es-CO"/>
        </w:rPr>
      </w:pPr>
      <w:r w:rsidRPr="0038215E">
        <w:rPr>
          <w:rFonts w:ascii="Arial" w:eastAsia="Calibri" w:hAnsi="Arial" w:cs="Arial"/>
          <w:lang w:val="es-CO" w:eastAsia="es-CO"/>
        </w:rPr>
        <w:t xml:space="preserve">Contribuir a la construcción y aplicación del manual de convivencia. </w:t>
      </w:r>
    </w:p>
    <w:p w14:paraId="42F9731C" w14:textId="77777777" w:rsidR="00153BD4" w:rsidRPr="0038215E" w:rsidRDefault="00613493" w:rsidP="00201786">
      <w:pPr>
        <w:pStyle w:val="BodyText"/>
        <w:numPr>
          <w:ilvl w:val="0"/>
          <w:numId w:val="25"/>
        </w:numPr>
        <w:rPr>
          <w:rFonts w:cs="Arial"/>
          <w:sz w:val="24"/>
          <w:szCs w:val="24"/>
        </w:rPr>
      </w:pPr>
      <w:r w:rsidRPr="0038215E">
        <w:rPr>
          <w:rFonts w:cs="Arial"/>
          <w:sz w:val="24"/>
          <w:szCs w:val="24"/>
        </w:rPr>
        <w:t>Participar del proceso de establecimiento de las normas disciplinarias del Colegio, de su difusión y de la vigilancia de su cumplimiento.</w:t>
      </w:r>
    </w:p>
    <w:p w14:paraId="76C1CB37" w14:textId="77777777" w:rsidR="00D8052A" w:rsidRPr="0038215E" w:rsidRDefault="00D8052A" w:rsidP="00201786">
      <w:pPr>
        <w:pStyle w:val="Default"/>
        <w:numPr>
          <w:ilvl w:val="0"/>
          <w:numId w:val="25"/>
        </w:numPr>
        <w:contextualSpacing/>
        <w:jc w:val="both"/>
        <w:rPr>
          <w:color w:val="auto"/>
          <w:lang w:eastAsia="es-CO"/>
        </w:rPr>
      </w:pPr>
      <w:r w:rsidRPr="0038215E">
        <w:rPr>
          <w:color w:val="auto"/>
          <w:lang w:eastAsia="es-CO"/>
        </w:rPr>
        <w:t xml:space="preserve">Identificar, reportar y realizar el seguimiento a los casos de acoso escolar, violencia escolar y vulneración de derechos sexuales y reproductivos que afecten a estudiantes. Si la situación de intimidación de la que tienen conocimiento se hace a través de medios electrónicos igualmente deberá reportar al comité de convivencia para activar el protocolo respectivo. </w:t>
      </w:r>
    </w:p>
    <w:p w14:paraId="039DF937" w14:textId="77777777" w:rsidR="00DE1B80" w:rsidRPr="0038215E" w:rsidRDefault="00D8052A"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eastAsia="Calibri" w:hAnsi="Arial" w:cs="Arial"/>
          <w:lang w:val="es-CO" w:eastAsia="es-CO"/>
        </w:rPr>
        <w:t>Transformar las prácticas pedagógicas para contribuir a la construcción de ambientes de aprendizajes democráticos y tolerantes que potencien la participación, la construcción colectiva de estrategias para la resolución de conflictos, el respeto a la dignidad humana, a la vida, a la integridad física y mora</w:t>
      </w:r>
      <w:r w:rsidR="00DE1B80" w:rsidRPr="0038215E">
        <w:rPr>
          <w:rFonts w:ascii="Arial" w:eastAsia="Calibri" w:hAnsi="Arial" w:cs="Arial"/>
          <w:lang w:val="es-CO" w:eastAsia="es-CO"/>
        </w:rPr>
        <w:t xml:space="preserve">l de los estudiantes. </w:t>
      </w:r>
    </w:p>
    <w:p w14:paraId="5E6E6CC0" w14:textId="77777777" w:rsidR="001C7CB1" w:rsidRPr="0038215E" w:rsidRDefault="00D8052A"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eastAsia="Calibri" w:hAnsi="Arial" w:cs="Arial"/>
          <w:lang w:val="es-CO" w:eastAsia="es-CO"/>
        </w:rPr>
        <w:t xml:space="preserve">Participar de los procesos de actualización y de formación docente y de evaluación del clima escolar del establecimiento educativo. </w:t>
      </w:r>
    </w:p>
    <w:p w14:paraId="4D4EDD50" w14:textId="77777777" w:rsidR="001C7CB1" w:rsidRPr="0038215E" w:rsidRDefault="00613493"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eastAsia="Calibri" w:hAnsi="Arial" w:cs="Arial"/>
          <w:lang w:val="es-CO" w:eastAsia="es-CO"/>
        </w:rPr>
        <w:t>Ejercer la actividad académica con honestidad y responsabilidad intelectual, respetando las diferentes opiniones</w:t>
      </w:r>
      <w:r w:rsidRPr="0038215E">
        <w:rPr>
          <w:rFonts w:cs="Arial"/>
          <w:lang w:val="es-CO"/>
        </w:rPr>
        <w:t>.</w:t>
      </w:r>
    </w:p>
    <w:p w14:paraId="658D1E8D" w14:textId="77777777" w:rsidR="001C7CB1" w:rsidRPr="0038215E" w:rsidRDefault="00613493"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hAnsi="Arial" w:cs="Arial"/>
          <w:lang w:val="es-CO"/>
        </w:rPr>
        <w:t>Desarrollar los cursos asignados de acuerdo con los programas curriculares del Colegio y según los calendarios establecidos.</w:t>
      </w:r>
    </w:p>
    <w:p w14:paraId="71D9F4EA" w14:textId="77777777" w:rsidR="001C7CB1" w:rsidRPr="0038215E" w:rsidRDefault="00613493"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hAnsi="Arial" w:cs="Arial"/>
          <w:lang w:val="es-CO"/>
        </w:rPr>
        <w:t>Realizar las evaluaciones académicas programadas en cada departamento y dar a conocer a los estudiantes los resultados de sus reportes evaluativos antes de ser pasadas a los informes que irán al computador.</w:t>
      </w:r>
      <w:r w:rsidR="001C7CB1" w:rsidRPr="0038215E">
        <w:rPr>
          <w:rFonts w:ascii="Arial" w:hAnsi="Arial" w:cs="Arial"/>
          <w:lang w:val="es-CO"/>
        </w:rPr>
        <w:t xml:space="preserve"> </w:t>
      </w:r>
    </w:p>
    <w:p w14:paraId="5195B236" w14:textId="77777777" w:rsidR="001C7CB1" w:rsidRPr="0038215E" w:rsidRDefault="001C7CB1"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hAnsi="Arial" w:cs="Arial"/>
          <w:lang w:val="es-CO"/>
        </w:rPr>
        <w:t>Corregir y/o revisar con los estudiantes sus evaluaciones</w:t>
      </w:r>
    </w:p>
    <w:p w14:paraId="76E2AF89" w14:textId="77777777" w:rsidR="00153BD4" w:rsidRPr="0038215E" w:rsidRDefault="00613493"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hAnsi="Arial" w:cs="Arial"/>
          <w:lang w:val="es-CO"/>
        </w:rPr>
        <w:t>No dar clases particulares pagadas dentro o fuera de la Institución, a cualquier estudiante del Colegio, salvo excepciones expresas autorizadas por los Jefes de las secciones académicas del Colegio.</w:t>
      </w:r>
    </w:p>
    <w:p w14:paraId="71750684" w14:textId="77777777" w:rsidR="00613493" w:rsidRPr="001C7CB1" w:rsidRDefault="00613493" w:rsidP="0065670F">
      <w:pPr>
        <w:tabs>
          <w:tab w:val="left" w:pos="-1843"/>
          <w:tab w:val="left" w:pos="-1701"/>
          <w:tab w:val="center" w:pos="7371"/>
        </w:tabs>
        <w:jc w:val="both"/>
        <w:rPr>
          <w:rFonts w:ascii="Arial" w:hAnsi="Arial" w:cs="Arial"/>
          <w:lang w:val="es-ES"/>
        </w:rPr>
      </w:pPr>
    </w:p>
    <w:p w14:paraId="3187D796" w14:textId="77777777" w:rsidR="00153BD4" w:rsidRPr="003B78FF" w:rsidRDefault="00613493" w:rsidP="00BA35AC">
      <w:pPr>
        <w:pStyle w:val="BodyText"/>
        <w:rPr>
          <w:rFonts w:cs="Arial"/>
          <w:b/>
          <w:sz w:val="24"/>
          <w:szCs w:val="24"/>
        </w:rPr>
      </w:pPr>
      <w:r w:rsidRPr="003B78FF">
        <w:rPr>
          <w:rFonts w:cs="Arial"/>
          <w:b/>
          <w:sz w:val="24"/>
          <w:szCs w:val="24"/>
        </w:rPr>
        <w:t>_</w:t>
      </w:r>
      <w:r w:rsidR="006809FF">
        <w:rPr>
          <w:rFonts w:cs="Arial"/>
          <w:b/>
          <w:sz w:val="24"/>
          <w:szCs w:val="24"/>
        </w:rPr>
        <w:t>7</w:t>
      </w:r>
      <w:r w:rsidRPr="003B78FF">
        <w:rPr>
          <w:rFonts w:cs="Arial"/>
          <w:b/>
          <w:sz w:val="24"/>
          <w:szCs w:val="24"/>
        </w:rPr>
        <w:t>.3  NORMAS</w:t>
      </w:r>
    </w:p>
    <w:p w14:paraId="4366630B" w14:textId="77777777" w:rsidR="00153BD4" w:rsidRPr="003B78FF" w:rsidRDefault="00613493" w:rsidP="00BA35AC">
      <w:pPr>
        <w:pStyle w:val="BodyText"/>
        <w:rPr>
          <w:rFonts w:cs="Arial"/>
          <w:sz w:val="24"/>
          <w:szCs w:val="24"/>
        </w:rPr>
      </w:pPr>
      <w:r w:rsidRPr="003B78FF">
        <w:rPr>
          <w:rFonts w:cs="Arial"/>
          <w:sz w:val="24"/>
          <w:szCs w:val="24"/>
        </w:rPr>
        <w:t xml:space="preserve">Además de todas las normas anteriores y siguientes, rige </w:t>
      </w:r>
      <w:r w:rsidR="00560213">
        <w:rPr>
          <w:rFonts w:cs="Arial"/>
          <w:sz w:val="24"/>
          <w:szCs w:val="24"/>
        </w:rPr>
        <w:t xml:space="preserve">lo establecido en la Legislación Nacional, </w:t>
      </w:r>
      <w:r w:rsidRPr="003B78FF">
        <w:rPr>
          <w:rFonts w:cs="Arial"/>
          <w:sz w:val="24"/>
          <w:szCs w:val="24"/>
        </w:rPr>
        <w:t>el</w:t>
      </w:r>
      <w:r w:rsidR="001C7CB1">
        <w:rPr>
          <w:rFonts w:cs="Arial"/>
          <w:sz w:val="24"/>
          <w:szCs w:val="24"/>
        </w:rPr>
        <w:t xml:space="preserve"> Reglamento Interno de Trabajo,</w:t>
      </w:r>
      <w:r w:rsidRPr="003B78FF">
        <w:rPr>
          <w:rFonts w:cs="Arial"/>
          <w:sz w:val="24"/>
          <w:szCs w:val="24"/>
        </w:rPr>
        <w:t xml:space="preserve"> el Contrato Individual de Trabajo</w:t>
      </w:r>
      <w:r w:rsidR="001C7CB1">
        <w:rPr>
          <w:rFonts w:cs="Arial"/>
          <w:sz w:val="24"/>
          <w:szCs w:val="24"/>
        </w:rPr>
        <w:t xml:space="preserve"> y el Reglamento Docente</w:t>
      </w:r>
      <w:r w:rsidRPr="003B78FF">
        <w:rPr>
          <w:rFonts w:cs="Arial"/>
          <w:sz w:val="24"/>
          <w:szCs w:val="24"/>
        </w:rPr>
        <w:t>.</w:t>
      </w:r>
    </w:p>
    <w:p w14:paraId="49F276C3" w14:textId="77777777" w:rsidR="00613493" w:rsidRPr="003B78FF" w:rsidRDefault="00613493" w:rsidP="0065670F">
      <w:pPr>
        <w:tabs>
          <w:tab w:val="left" w:pos="-2268"/>
          <w:tab w:val="left" w:pos="280"/>
          <w:tab w:val="center" w:pos="7371"/>
        </w:tabs>
        <w:jc w:val="both"/>
        <w:rPr>
          <w:rFonts w:ascii="Arial" w:hAnsi="Arial" w:cs="Arial"/>
          <w:lang w:val="es-ES"/>
        </w:rPr>
      </w:pPr>
    </w:p>
    <w:p w14:paraId="75C2E18A" w14:textId="77777777" w:rsidR="00B85533" w:rsidRPr="00B85533" w:rsidRDefault="00B85533" w:rsidP="00B85533">
      <w:pPr>
        <w:jc w:val="both"/>
        <w:rPr>
          <w:lang w:val="es-ES"/>
        </w:rPr>
      </w:pPr>
      <w:r w:rsidRPr="00B85533">
        <w:rPr>
          <w:lang w:val="es-ES"/>
        </w:rPr>
        <w:br w:type="page"/>
      </w:r>
    </w:p>
    <w:p w14:paraId="50536F02" w14:textId="275758F8" w:rsidR="00153BD4" w:rsidRPr="003B78FF" w:rsidRDefault="00C9448A" w:rsidP="00B85533">
      <w:pPr>
        <w:pStyle w:val="BodyText"/>
        <w:jc w:val="center"/>
        <w:rPr>
          <w:rFonts w:cs="Arial"/>
          <w:b/>
          <w:sz w:val="24"/>
          <w:szCs w:val="24"/>
        </w:rPr>
      </w:pPr>
      <w:r w:rsidRPr="003B78FF">
        <w:rPr>
          <w:rFonts w:cs="Arial"/>
          <w:b/>
          <w:noProof/>
          <w:sz w:val="24"/>
          <w:szCs w:val="24"/>
          <w:lang w:val="es-CO" w:eastAsia="es-CO"/>
        </w:rPr>
        <mc:AlternateContent>
          <mc:Choice Requires="wps">
            <w:drawing>
              <wp:anchor distT="0" distB="0" distL="114300" distR="114300" simplePos="0" relativeHeight="251658244" behindDoc="1" locked="0" layoutInCell="1" allowOverlap="1" wp14:anchorId="12FEDC0E" wp14:editId="52692904">
                <wp:simplePos x="0" y="0"/>
                <wp:positionH relativeFrom="column">
                  <wp:posOffset>1606550</wp:posOffset>
                </wp:positionH>
                <wp:positionV relativeFrom="paragraph">
                  <wp:posOffset>31750</wp:posOffset>
                </wp:positionV>
                <wp:extent cx="2011680" cy="274320"/>
                <wp:effectExtent l="6350" t="31750" r="10795" b="36830"/>
                <wp:wrapNone/>
                <wp:docPr id="2"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6051">
                          <a:off x="0" y="0"/>
                          <a:ext cx="2011680" cy="27432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30BDE9F" id="Oval 51" o:spid="_x0000_s1026" style="position:absolute;margin-left:126.5pt;margin-top:2.5pt;width:158.4pt;height:21.6pt;rotation:214140fd;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" fillcolor="#eaeaea" stroked="f"/>
            </w:pict>
          </mc:Fallback>
        </mc:AlternateContent>
      </w:r>
      <w:r w:rsidR="00613493" w:rsidRPr="003B78FF">
        <w:rPr>
          <w:rFonts w:cs="Arial"/>
          <w:b/>
          <w:sz w:val="24"/>
          <w:szCs w:val="24"/>
        </w:rPr>
        <w:t>_</w:t>
      </w:r>
      <w:r w:rsidR="006809FF">
        <w:rPr>
          <w:rFonts w:cs="Arial"/>
          <w:b/>
          <w:sz w:val="24"/>
          <w:szCs w:val="24"/>
        </w:rPr>
        <w:t>8</w:t>
      </w:r>
      <w:r w:rsidR="00613493" w:rsidRPr="003B78FF">
        <w:rPr>
          <w:rFonts w:cs="Arial"/>
          <w:b/>
          <w:sz w:val="24"/>
          <w:szCs w:val="24"/>
        </w:rPr>
        <w:t xml:space="preserve"> </w:t>
      </w:r>
      <w:r w:rsidR="00613493" w:rsidRPr="003B78FF">
        <w:rPr>
          <w:rFonts w:cs="Arial"/>
          <w:b/>
          <w:sz w:val="24"/>
          <w:szCs w:val="24"/>
        </w:rPr>
        <w:tab/>
        <w:t>PADRES DE FAMILIA</w:t>
      </w:r>
    </w:p>
    <w:p w14:paraId="2BD66D94" w14:textId="77777777" w:rsidR="00C06084" w:rsidRPr="003B78FF" w:rsidRDefault="00C06084" w:rsidP="0065670F">
      <w:pPr>
        <w:tabs>
          <w:tab w:val="left" w:pos="-1800"/>
        </w:tabs>
        <w:ind w:right="173"/>
        <w:jc w:val="both"/>
        <w:rPr>
          <w:rFonts w:ascii="Arial" w:hAnsi="Arial" w:cs="Arial"/>
          <w:lang w:val="es-ES"/>
        </w:rPr>
      </w:pPr>
    </w:p>
    <w:p w14:paraId="5C36960A" w14:textId="77777777" w:rsidR="00153BD4" w:rsidRPr="003B78FF" w:rsidRDefault="00613493" w:rsidP="00BA35AC">
      <w:pPr>
        <w:pStyle w:val="BodyText"/>
        <w:rPr>
          <w:rFonts w:cs="Arial"/>
          <w:sz w:val="24"/>
          <w:szCs w:val="24"/>
        </w:rPr>
      </w:pPr>
      <w:r w:rsidRPr="003B78FF">
        <w:rPr>
          <w:rFonts w:cs="Arial"/>
          <w:sz w:val="24"/>
          <w:szCs w:val="24"/>
        </w:rPr>
        <w:t xml:space="preserve">El CCB considera fundamental para el éxito en el proceso de formación de nuestros estudiantes, el trabajo en equipo con los padres de familia. Los padres de familia deben apoyar en forma activa el proceso educativo de sus hijos. </w:t>
      </w:r>
    </w:p>
    <w:p w14:paraId="3526DE37" w14:textId="77777777" w:rsidR="00153BD4" w:rsidRPr="003B78FF" w:rsidRDefault="00613493" w:rsidP="00BA35AC">
      <w:pPr>
        <w:pStyle w:val="BodyText"/>
        <w:rPr>
          <w:rFonts w:cs="Arial"/>
          <w:sz w:val="24"/>
          <w:szCs w:val="24"/>
        </w:rPr>
      </w:pPr>
      <w:r w:rsidRPr="003B78FF">
        <w:rPr>
          <w:rFonts w:cs="Arial"/>
          <w:sz w:val="24"/>
          <w:szCs w:val="24"/>
        </w:rPr>
        <w:t>Cuando los padres de familia se involucran en las instituciones educativas, estas mejoran su calidad y el desempeño académico de sus estudiantes. Los padres de familia tienen el derecho y el deber de participar en el proceso de mejoramiento del Colegio.</w:t>
      </w:r>
    </w:p>
    <w:p w14:paraId="2F27C2FE" w14:textId="77777777" w:rsidR="00153BD4" w:rsidRPr="003B78FF" w:rsidRDefault="00613493" w:rsidP="00BA35AC">
      <w:pPr>
        <w:pStyle w:val="BodyText"/>
        <w:rPr>
          <w:rFonts w:cs="Arial"/>
          <w:sz w:val="24"/>
          <w:szCs w:val="24"/>
        </w:rPr>
      </w:pPr>
      <w:r w:rsidRPr="003B78FF">
        <w:rPr>
          <w:rFonts w:cs="Arial"/>
          <w:sz w:val="24"/>
          <w:szCs w:val="24"/>
        </w:rPr>
        <w:t>Existen numerosas formas a través de las cuales pueden participar los padres de familia en el Colegio Colombo Británico, entre las cuales se encuentran:</w:t>
      </w:r>
    </w:p>
    <w:p w14:paraId="23704A0A" w14:textId="77777777" w:rsidR="00153BD4" w:rsidRPr="003B78FF" w:rsidRDefault="00613493" w:rsidP="005171FA">
      <w:pPr>
        <w:pStyle w:val="ListBullet"/>
        <w:tabs>
          <w:tab w:val="num" w:pos="0"/>
          <w:tab w:val="left" w:pos="360"/>
        </w:tabs>
        <w:jc w:val="both"/>
        <w:rPr>
          <w:rFonts w:ascii="Arial" w:hAnsi="Arial" w:cs="Arial"/>
          <w:lang w:val="es-ES"/>
        </w:rPr>
      </w:pPr>
      <w:r w:rsidRPr="003B78FF">
        <w:rPr>
          <w:rFonts w:ascii="Arial" w:hAnsi="Arial" w:cs="Arial"/>
          <w:b/>
          <w:lang w:val="es-ES"/>
        </w:rPr>
        <w:t>Reuniones con Padres:</w:t>
      </w:r>
      <w:r w:rsidRPr="003B78FF">
        <w:rPr>
          <w:rFonts w:ascii="Arial" w:hAnsi="Arial" w:cs="Arial"/>
          <w:lang w:val="es-ES"/>
        </w:rPr>
        <w:t xml:space="preserve"> Las reuniones con profesores y otro personal académico del CCB constituyen una importante oportunidad para trabajar en equipo en beneficio del desarrollo de su hijo. El Colegio programa conferencias con todos los padres y estudiantes en cada una de las entregas de informes. Es importante la asistencia puntual a estos eventos, teniendo en cuenta el volumen de citas que se realizan en esos días. Cuando los padres o el Colegio deseen realizar otras reuniones durante el año, podrán acordar una cita para tal propósito a través de la oficina de la Sección respectiva. </w:t>
      </w:r>
    </w:p>
    <w:p w14:paraId="25D52B37" w14:textId="77777777" w:rsidR="00153BD4" w:rsidRPr="003B78FF" w:rsidRDefault="00613493" w:rsidP="00BA35AC">
      <w:pPr>
        <w:pStyle w:val="ListBullet"/>
        <w:jc w:val="both"/>
        <w:rPr>
          <w:rFonts w:ascii="Arial" w:hAnsi="Arial" w:cs="Arial"/>
          <w:lang w:val="es-ES"/>
        </w:rPr>
      </w:pPr>
      <w:r w:rsidRPr="003B78FF">
        <w:rPr>
          <w:rFonts w:ascii="Arial" w:hAnsi="Arial" w:cs="Arial"/>
          <w:b/>
          <w:lang w:val="es-ES"/>
        </w:rPr>
        <w:t>Voluntariados</w:t>
      </w:r>
      <w:r w:rsidRPr="003B78FF">
        <w:rPr>
          <w:rFonts w:ascii="Arial" w:hAnsi="Arial" w:cs="Arial"/>
          <w:lang w:val="es-ES"/>
        </w:rPr>
        <w:t>: Existen numerosos voluntariados en los cuales pueden participar los padres de familia, tales como:</w:t>
      </w:r>
    </w:p>
    <w:p w14:paraId="7DE79EB0" w14:textId="2348F7BF" w:rsidR="00153BD4" w:rsidRPr="003B78FF" w:rsidRDefault="00CA6417" w:rsidP="00CA6417">
      <w:pPr>
        <w:pStyle w:val="ListBullet2"/>
        <w:ind w:left="283"/>
        <w:jc w:val="both"/>
        <w:rPr>
          <w:rFonts w:ascii="Arial" w:hAnsi="Arial" w:cs="Arial"/>
          <w:lang w:val="es-ES"/>
        </w:rPr>
      </w:pPr>
      <w:r>
        <w:rPr>
          <w:rFonts w:ascii="Arial" w:hAnsi="Arial" w:cs="Arial"/>
          <w:i/>
          <w:lang w:val="es-ES"/>
        </w:rPr>
        <w:t xml:space="preserve">- </w:t>
      </w:r>
      <w:proofErr w:type="spellStart"/>
      <w:r w:rsidR="00613493" w:rsidRPr="00CA6417">
        <w:rPr>
          <w:rFonts w:ascii="Arial" w:hAnsi="Arial" w:cs="Arial"/>
          <w:i/>
          <w:lang w:val="es-ES"/>
        </w:rPr>
        <w:t>Room</w:t>
      </w:r>
      <w:proofErr w:type="spellEnd"/>
      <w:r w:rsidR="00613493" w:rsidRPr="00CA6417">
        <w:rPr>
          <w:rFonts w:ascii="Arial" w:hAnsi="Arial" w:cs="Arial"/>
          <w:i/>
          <w:lang w:val="es-ES"/>
        </w:rPr>
        <w:t xml:space="preserve"> </w:t>
      </w:r>
      <w:proofErr w:type="spellStart"/>
      <w:r w:rsidR="00613493" w:rsidRPr="00CA6417">
        <w:rPr>
          <w:rFonts w:ascii="Arial" w:hAnsi="Arial" w:cs="Arial"/>
          <w:i/>
          <w:lang w:val="es-ES"/>
        </w:rPr>
        <w:t>Mothers</w:t>
      </w:r>
      <w:proofErr w:type="spellEnd"/>
      <w:r w:rsidR="00613493" w:rsidRPr="003B78FF">
        <w:rPr>
          <w:rFonts w:ascii="Arial" w:hAnsi="Arial" w:cs="Arial"/>
          <w:lang w:val="es-ES"/>
        </w:rPr>
        <w:t>: en</w:t>
      </w:r>
      <w:r w:rsidR="00AC39DB">
        <w:rPr>
          <w:rFonts w:ascii="Arial" w:hAnsi="Arial" w:cs="Arial"/>
          <w:lang w:val="es-ES"/>
        </w:rPr>
        <w:t xml:space="preserve"> Primera Infancia</w:t>
      </w:r>
      <w:r w:rsidR="00A511A9">
        <w:rPr>
          <w:rFonts w:ascii="Arial" w:hAnsi="Arial" w:cs="Arial"/>
          <w:lang w:val="es-ES"/>
        </w:rPr>
        <w:t xml:space="preserve"> (desde </w:t>
      </w:r>
      <w:proofErr w:type="spellStart"/>
      <w:r w:rsidR="00A511A9">
        <w:rPr>
          <w:rFonts w:ascii="Arial" w:hAnsi="Arial" w:cs="Arial"/>
          <w:lang w:val="es-ES"/>
        </w:rPr>
        <w:t>Nursery</w:t>
      </w:r>
      <w:proofErr w:type="spellEnd"/>
      <w:r w:rsidR="00A511A9">
        <w:rPr>
          <w:rFonts w:ascii="Arial" w:hAnsi="Arial" w:cs="Arial"/>
          <w:lang w:val="es-ES"/>
        </w:rPr>
        <w:t>)</w:t>
      </w:r>
      <w:r w:rsidR="00613493" w:rsidRPr="003B78FF">
        <w:rPr>
          <w:rFonts w:ascii="Arial" w:hAnsi="Arial" w:cs="Arial"/>
          <w:lang w:val="es-ES"/>
        </w:rPr>
        <w:t xml:space="preserve"> </w:t>
      </w:r>
      <w:r w:rsidR="00613493" w:rsidRPr="00AC39DB">
        <w:rPr>
          <w:rFonts w:ascii="Arial" w:hAnsi="Arial" w:cs="Arial"/>
          <w:strike/>
          <w:lang w:val="es-ES"/>
        </w:rPr>
        <w:t xml:space="preserve">Preprimaria </w:t>
      </w:r>
      <w:r w:rsidR="00613493" w:rsidRPr="003B78FF">
        <w:rPr>
          <w:rFonts w:ascii="Arial" w:hAnsi="Arial" w:cs="Arial"/>
          <w:lang w:val="es-ES"/>
        </w:rPr>
        <w:t>y Primaria.</w:t>
      </w:r>
    </w:p>
    <w:p w14:paraId="39BFD19B" w14:textId="77777777" w:rsidR="00153BD4" w:rsidRPr="003B78FF" w:rsidRDefault="00CA6417" w:rsidP="00CA6417">
      <w:pPr>
        <w:pStyle w:val="ListBullet2"/>
        <w:ind w:left="283"/>
        <w:jc w:val="both"/>
        <w:rPr>
          <w:rFonts w:ascii="Arial" w:hAnsi="Arial" w:cs="Arial"/>
          <w:lang w:val="es-ES"/>
        </w:rPr>
      </w:pPr>
      <w:r>
        <w:rPr>
          <w:rFonts w:ascii="Arial" w:hAnsi="Arial" w:cs="Arial"/>
          <w:lang w:val="es-ES"/>
        </w:rPr>
        <w:t xml:space="preserve">- </w:t>
      </w:r>
      <w:r w:rsidR="00613493" w:rsidRPr="003B78FF">
        <w:rPr>
          <w:rFonts w:ascii="Arial" w:hAnsi="Arial" w:cs="Arial"/>
          <w:lang w:val="es-ES"/>
        </w:rPr>
        <w:t>Asistentes de Lectura en Preprimaria.</w:t>
      </w:r>
    </w:p>
    <w:p w14:paraId="0ED8F0F7" w14:textId="77777777" w:rsidR="00153BD4" w:rsidRPr="003B78FF" w:rsidRDefault="00CA6417" w:rsidP="00CA6417">
      <w:pPr>
        <w:pStyle w:val="ListBullet2"/>
        <w:ind w:left="283"/>
        <w:jc w:val="both"/>
        <w:rPr>
          <w:rFonts w:ascii="Arial" w:hAnsi="Arial" w:cs="Arial"/>
          <w:lang w:val="es-ES"/>
        </w:rPr>
      </w:pPr>
      <w:r>
        <w:rPr>
          <w:rFonts w:ascii="Arial" w:hAnsi="Arial" w:cs="Arial"/>
          <w:lang w:val="es-ES"/>
        </w:rPr>
        <w:t xml:space="preserve">- </w:t>
      </w:r>
      <w:r w:rsidR="00613493" w:rsidRPr="003B78FF">
        <w:rPr>
          <w:rFonts w:ascii="Arial" w:hAnsi="Arial" w:cs="Arial"/>
          <w:lang w:val="es-ES"/>
        </w:rPr>
        <w:t xml:space="preserve">Conferencias a los estudiantes sobre temas profesionales o </w:t>
      </w:r>
      <w:r w:rsidR="00613493" w:rsidRPr="00CA6417">
        <w:rPr>
          <w:rFonts w:ascii="Arial" w:hAnsi="Arial" w:cs="Arial"/>
          <w:i/>
          <w:lang w:val="es-ES"/>
        </w:rPr>
        <w:t>hobbies</w:t>
      </w:r>
      <w:r w:rsidR="00613493" w:rsidRPr="003B78FF">
        <w:rPr>
          <w:rFonts w:ascii="Arial" w:hAnsi="Arial" w:cs="Arial"/>
          <w:lang w:val="es-ES"/>
        </w:rPr>
        <w:t>.</w:t>
      </w:r>
    </w:p>
    <w:p w14:paraId="33A0FC69" w14:textId="77777777" w:rsidR="00153BD4" w:rsidRPr="003B78FF" w:rsidRDefault="00CA6417" w:rsidP="00CA6417">
      <w:pPr>
        <w:pStyle w:val="ListBullet2"/>
        <w:ind w:left="283"/>
        <w:jc w:val="both"/>
        <w:rPr>
          <w:rFonts w:ascii="Arial" w:hAnsi="Arial" w:cs="Arial"/>
          <w:lang w:val="es-ES"/>
        </w:rPr>
      </w:pPr>
      <w:r>
        <w:rPr>
          <w:rFonts w:ascii="Arial" w:hAnsi="Arial" w:cs="Arial"/>
          <w:lang w:val="es-ES"/>
        </w:rPr>
        <w:t xml:space="preserve">- </w:t>
      </w:r>
      <w:r w:rsidR="00613493" w:rsidRPr="003B78FF">
        <w:rPr>
          <w:rFonts w:ascii="Arial" w:hAnsi="Arial" w:cs="Arial"/>
          <w:lang w:val="es-ES"/>
        </w:rPr>
        <w:t xml:space="preserve">Acompañamiento en salidas pedagógicas. </w:t>
      </w:r>
    </w:p>
    <w:p w14:paraId="42002954" w14:textId="77777777" w:rsidR="00D00194" w:rsidRPr="003B78FF" w:rsidRDefault="00D00194" w:rsidP="00D00194">
      <w:pPr>
        <w:pStyle w:val="ListBullet2"/>
        <w:ind w:left="283"/>
        <w:jc w:val="both"/>
        <w:rPr>
          <w:rFonts w:ascii="Arial" w:hAnsi="Arial" w:cs="Arial"/>
          <w:lang w:val="es-ES"/>
        </w:rPr>
      </w:pPr>
      <w:r w:rsidRPr="00D00194">
        <w:rPr>
          <w:rFonts w:ascii="Arial" w:hAnsi="Arial" w:cs="Arial"/>
          <w:highlight w:val="cyan"/>
          <w:lang w:val="es-ES"/>
        </w:rPr>
        <w:t>- Elaboración de material didáctico, decoración y utilería para distintos eventos</w:t>
      </w:r>
      <w:r>
        <w:rPr>
          <w:rFonts w:ascii="Arial" w:hAnsi="Arial" w:cs="Arial"/>
          <w:lang w:val="es-ES"/>
        </w:rPr>
        <w:t>.</w:t>
      </w:r>
    </w:p>
    <w:p w14:paraId="1B3E458C" w14:textId="77777777" w:rsidR="00153BD4" w:rsidRPr="003B78FF" w:rsidRDefault="00613493" w:rsidP="00D00194">
      <w:pPr>
        <w:pStyle w:val="BodyTextFirstIndent"/>
        <w:jc w:val="both"/>
        <w:rPr>
          <w:rFonts w:ascii="Arial" w:hAnsi="Arial" w:cs="Arial"/>
          <w:lang w:val="es-ES"/>
        </w:rPr>
      </w:pPr>
      <w:r w:rsidRPr="003B78FF">
        <w:rPr>
          <w:rFonts w:ascii="Arial" w:hAnsi="Arial" w:cs="Arial"/>
          <w:lang w:val="es-ES"/>
        </w:rPr>
        <w:t>Para participar en estos voluntariados basta con inscribirse en la oficina de la Sección.</w:t>
      </w:r>
    </w:p>
    <w:p w14:paraId="3EFED105" w14:textId="77777777" w:rsidR="00153BD4" w:rsidRPr="003B78FF" w:rsidRDefault="00613493" w:rsidP="00BA35AC">
      <w:pPr>
        <w:pStyle w:val="ListBullet"/>
        <w:jc w:val="both"/>
        <w:rPr>
          <w:rFonts w:ascii="Arial" w:hAnsi="Arial" w:cs="Arial"/>
          <w:lang w:val="es-ES"/>
        </w:rPr>
      </w:pPr>
      <w:r w:rsidRPr="003B78FF">
        <w:rPr>
          <w:rFonts w:ascii="Arial" w:hAnsi="Arial" w:cs="Arial"/>
          <w:lang w:val="es-ES"/>
        </w:rPr>
        <w:t>Afiliarse a alguna de las organizaciones del CCB:</w:t>
      </w:r>
    </w:p>
    <w:p w14:paraId="50A57964" w14:textId="77777777" w:rsidR="00153BD4" w:rsidRPr="003B78FF" w:rsidRDefault="00CA6417" w:rsidP="00CA6417">
      <w:pPr>
        <w:pStyle w:val="ListBullet2"/>
        <w:jc w:val="both"/>
        <w:rPr>
          <w:rFonts w:ascii="Arial" w:hAnsi="Arial" w:cs="Arial"/>
          <w:lang w:val="es-ES"/>
        </w:rPr>
      </w:pPr>
      <w:r>
        <w:rPr>
          <w:rFonts w:ascii="Arial" w:hAnsi="Arial" w:cs="Arial"/>
          <w:b/>
          <w:lang w:val="es-ES"/>
        </w:rPr>
        <w:t xml:space="preserve">- </w:t>
      </w:r>
      <w:r w:rsidR="00613493" w:rsidRPr="003B78FF">
        <w:rPr>
          <w:rFonts w:ascii="Arial" w:hAnsi="Arial" w:cs="Arial"/>
          <w:b/>
          <w:lang w:val="es-ES"/>
        </w:rPr>
        <w:t>P.T.A.</w:t>
      </w:r>
      <w:r w:rsidR="00613493" w:rsidRPr="003B78FF">
        <w:rPr>
          <w:rFonts w:ascii="Arial" w:hAnsi="Arial" w:cs="Arial"/>
          <w:lang w:val="es-ES"/>
        </w:rPr>
        <w:t xml:space="preserve"> </w:t>
      </w:r>
      <w:r>
        <w:rPr>
          <w:rFonts w:ascii="Arial" w:hAnsi="Arial" w:cs="Arial"/>
          <w:lang w:val="es-ES"/>
        </w:rPr>
        <w:t>(</w:t>
      </w:r>
      <w:proofErr w:type="spellStart"/>
      <w:r>
        <w:rPr>
          <w:rFonts w:ascii="Arial" w:hAnsi="Arial" w:cs="Arial"/>
          <w:lang w:val="es-ES"/>
        </w:rPr>
        <w:t>Parent</w:t>
      </w:r>
      <w:proofErr w:type="spellEnd"/>
      <w:r>
        <w:rPr>
          <w:rFonts w:ascii="Arial" w:hAnsi="Arial" w:cs="Arial"/>
          <w:lang w:val="es-ES"/>
        </w:rPr>
        <w:t xml:space="preserve"> </w:t>
      </w:r>
      <w:proofErr w:type="spellStart"/>
      <w:r>
        <w:rPr>
          <w:rFonts w:ascii="Arial" w:hAnsi="Arial" w:cs="Arial"/>
          <w:lang w:val="es-ES"/>
        </w:rPr>
        <w:t>Teacher</w:t>
      </w:r>
      <w:proofErr w:type="spellEnd"/>
      <w:r>
        <w:rPr>
          <w:rFonts w:ascii="Arial" w:hAnsi="Arial" w:cs="Arial"/>
          <w:lang w:val="es-ES"/>
        </w:rPr>
        <w:t xml:space="preserve"> </w:t>
      </w:r>
      <w:proofErr w:type="spellStart"/>
      <w:r>
        <w:rPr>
          <w:rFonts w:ascii="Arial" w:hAnsi="Arial" w:cs="Arial"/>
          <w:lang w:val="es-ES"/>
        </w:rPr>
        <w:t>Association</w:t>
      </w:r>
      <w:proofErr w:type="spellEnd"/>
      <w:r>
        <w:rPr>
          <w:rFonts w:ascii="Arial" w:hAnsi="Arial" w:cs="Arial"/>
          <w:lang w:val="es-ES"/>
        </w:rPr>
        <w:t xml:space="preserve">): </w:t>
      </w:r>
      <w:r w:rsidR="00613493" w:rsidRPr="003B78FF">
        <w:rPr>
          <w:rFonts w:ascii="Arial" w:hAnsi="Arial" w:cs="Arial"/>
          <w:lang w:val="es-ES"/>
        </w:rPr>
        <w:t xml:space="preserve">Asociación de Padres de Familia. Está conformado por un grupo de voluntarias que tienen el propósito de promover el bienestar de los estudiantes y la integración de la comunidad. </w:t>
      </w:r>
    </w:p>
    <w:p w14:paraId="772EE397" w14:textId="77777777" w:rsidR="00153BD4" w:rsidRPr="003B78FF" w:rsidRDefault="00613493" w:rsidP="00CA6417">
      <w:pPr>
        <w:pStyle w:val="BodyTextFirstIndent2"/>
        <w:ind w:left="0" w:firstLine="0"/>
        <w:jc w:val="both"/>
        <w:rPr>
          <w:rFonts w:ascii="Arial" w:hAnsi="Arial" w:cs="Arial"/>
          <w:lang w:val="pt-PT"/>
        </w:rPr>
      </w:pPr>
      <w:r w:rsidRPr="003B78FF">
        <w:rPr>
          <w:rFonts w:ascii="Arial" w:hAnsi="Arial" w:cs="Arial"/>
          <w:lang w:val="pt-PT"/>
        </w:rPr>
        <w:t xml:space="preserve">- </w:t>
      </w:r>
      <w:r w:rsidRPr="003B78FF">
        <w:rPr>
          <w:rFonts w:ascii="Arial" w:hAnsi="Arial" w:cs="Arial"/>
          <w:b/>
          <w:lang w:val="pt-PT"/>
        </w:rPr>
        <w:t>COS:</w:t>
      </w:r>
      <w:r w:rsidRPr="003B78FF">
        <w:rPr>
          <w:rFonts w:ascii="Arial" w:hAnsi="Arial" w:cs="Arial"/>
          <w:lang w:val="pt-PT"/>
        </w:rPr>
        <w:t xml:space="preserve"> Comité de Obra Social.</w:t>
      </w:r>
    </w:p>
    <w:p w14:paraId="5CDE1822" w14:textId="77777777" w:rsidR="00153BD4" w:rsidRPr="003B78FF" w:rsidRDefault="00613493" w:rsidP="00CA6417">
      <w:pPr>
        <w:pStyle w:val="ListBullet2"/>
        <w:tabs>
          <w:tab w:val="num" w:pos="360"/>
        </w:tabs>
        <w:ind w:left="360"/>
        <w:jc w:val="both"/>
        <w:rPr>
          <w:rFonts w:ascii="Arial" w:hAnsi="Arial" w:cs="Arial"/>
          <w:lang w:val="es-ES"/>
        </w:rPr>
      </w:pPr>
      <w:r w:rsidRPr="003B78FF">
        <w:rPr>
          <w:rFonts w:ascii="Arial" w:hAnsi="Arial" w:cs="Arial"/>
          <w:b/>
          <w:lang w:val="es-ES"/>
        </w:rPr>
        <w:t xml:space="preserve">Asociación de </w:t>
      </w:r>
      <w:proofErr w:type="spellStart"/>
      <w:r w:rsidRPr="003B78FF">
        <w:rPr>
          <w:rFonts w:ascii="Arial" w:hAnsi="Arial" w:cs="Arial"/>
          <w:b/>
          <w:lang w:val="es-ES"/>
        </w:rPr>
        <w:t>Exalumnos</w:t>
      </w:r>
      <w:proofErr w:type="spellEnd"/>
      <w:r w:rsidRPr="003B78FF">
        <w:rPr>
          <w:rFonts w:ascii="Arial" w:hAnsi="Arial" w:cs="Arial"/>
          <w:b/>
          <w:lang w:val="es-ES"/>
        </w:rPr>
        <w:t>:</w:t>
      </w:r>
      <w:r w:rsidRPr="003B78FF">
        <w:rPr>
          <w:rFonts w:ascii="Arial" w:hAnsi="Arial" w:cs="Arial"/>
          <w:lang w:val="es-ES"/>
        </w:rPr>
        <w:t xml:space="preserve"> Esta opción está abierta para todos los </w:t>
      </w:r>
      <w:proofErr w:type="spellStart"/>
      <w:r w:rsidRPr="003B78FF">
        <w:rPr>
          <w:rFonts w:ascii="Arial" w:hAnsi="Arial" w:cs="Arial"/>
          <w:lang w:val="es-ES"/>
        </w:rPr>
        <w:t>exalumnos</w:t>
      </w:r>
      <w:proofErr w:type="spellEnd"/>
      <w:r w:rsidRPr="003B78FF">
        <w:rPr>
          <w:rFonts w:ascii="Arial" w:hAnsi="Arial" w:cs="Arial"/>
          <w:lang w:val="es-ES"/>
        </w:rPr>
        <w:t xml:space="preserve"> del CCB.</w:t>
      </w:r>
    </w:p>
    <w:p w14:paraId="4F50A8FE" w14:textId="77777777" w:rsidR="00153BD4" w:rsidRPr="003B78FF" w:rsidRDefault="00613493" w:rsidP="005171FA">
      <w:pPr>
        <w:pStyle w:val="ListBullet"/>
        <w:tabs>
          <w:tab w:val="num" w:pos="0"/>
          <w:tab w:val="left" w:pos="360"/>
        </w:tabs>
        <w:jc w:val="both"/>
        <w:rPr>
          <w:rFonts w:ascii="Arial" w:hAnsi="Arial" w:cs="Arial"/>
          <w:lang w:val="es-ES"/>
        </w:rPr>
      </w:pPr>
      <w:r w:rsidRPr="003B78FF">
        <w:rPr>
          <w:rFonts w:ascii="Arial" w:hAnsi="Arial" w:cs="Arial"/>
          <w:b/>
          <w:lang w:val="es-ES"/>
        </w:rPr>
        <w:t>Asistir a los Eventos del Colegio:</w:t>
      </w:r>
      <w:r w:rsidRPr="003B78FF">
        <w:rPr>
          <w:rFonts w:ascii="Arial" w:hAnsi="Arial" w:cs="Arial"/>
          <w:lang w:val="es-ES"/>
        </w:rPr>
        <w:t xml:space="preserve"> Asistir a los eventos programados del colegio es una de las formas en las cuales le demostramos a nuestros hijos que valoramos su educación. Existe una gran variedad de eventos programados a lo largo del año, tales como conferencias, asambleas, presentaciones culturales (musicales, obras de teatro, festivales de poesía), competencias deportivas, festival del P.T.A., </w:t>
      </w:r>
      <w:r w:rsidRPr="00D00194">
        <w:rPr>
          <w:rFonts w:ascii="Arial" w:hAnsi="Arial" w:cs="Arial"/>
          <w:strike/>
          <w:highlight w:val="cyan"/>
          <w:lang w:val="es-ES"/>
        </w:rPr>
        <w:t>día de las velitas</w:t>
      </w:r>
      <w:r w:rsidR="00D00194">
        <w:rPr>
          <w:rFonts w:ascii="Arial" w:hAnsi="Arial" w:cs="Arial"/>
          <w:strike/>
          <w:lang w:val="es-ES"/>
        </w:rPr>
        <w:t xml:space="preserve"> </w:t>
      </w:r>
      <w:r w:rsidR="00D00194" w:rsidRPr="00D00194">
        <w:rPr>
          <w:rFonts w:ascii="Arial" w:hAnsi="Arial" w:cs="Arial"/>
          <w:highlight w:val="cyan"/>
          <w:lang w:val="es-ES"/>
        </w:rPr>
        <w:t>celebración de la Inmaculada Concepción</w:t>
      </w:r>
      <w:r w:rsidRPr="00D00194">
        <w:rPr>
          <w:rFonts w:ascii="Arial" w:hAnsi="Arial" w:cs="Arial"/>
          <w:highlight w:val="cyan"/>
          <w:lang w:val="es-ES"/>
        </w:rPr>
        <w:t>.</w:t>
      </w:r>
      <w:r w:rsidRPr="003B78FF">
        <w:rPr>
          <w:rFonts w:ascii="Arial" w:hAnsi="Arial" w:cs="Arial"/>
          <w:lang w:val="es-ES"/>
        </w:rPr>
        <w:t xml:space="preserve"> </w:t>
      </w:r>
    </w:p>
    <w:p w14:paraId="646FED8A" w14:textId="77777777" w:rsidR="00153BD4" w:rsidRPr="003B78FF" w:rsidRDefault="00613493" w:rsidP="00BA35AC">
      <w:pPr>
        <w:pStyle w:val="BodyText"/>
        <w:rPr>
          <w:rFonts w:cs="Arial"/>
          <w:sz w:val="24"/>
          <w:szCs w:val="24"/>
        </w:rPr>
      </w:pPr>
      <w:r w:rsidRPr="003B78FF">
        <w:rPr>
          <w:rFonts w:cs="Arial"/>
          <w:sz w:val="24"/>
          <w:szCs w:val="24"/>
        </w:rPr>
        <w:t>Es importante estar atentos a las invitaciones a estos eventos a través del boletín escolar y circulares enviadas a casa impresas o a través del correo electrónico.</w:t>
      </w:r>
    </w:p>
    <w:p w14:paraId="34F8BC19" w14:textId="77777777" w:rsidR="00C06084" w:rsidRPr="003B78FF" w:rsidRDefault="00C06084" w:rsidP="0065670F">
      <w:pPr>
        <w:tabs>
          <w:tab w:val="left" w:pos="-1800"/>
          <w:tab w:val="left" w:pos="-540"/>
        </w:tabs>
        <w:ind w:right="173"/>
        <w:jc w:val="both"/>
        <w:rPr>
          <w:rFonts w:ascii="Arial" w:hAnsi="Arial" w:cs="Arial"/>
          <w:lang w:val="es-ES"/>
        </w:rPr>
      </w:pPr>
    </w:p>
    <w:p w14:paraId="4554D350" w14:textId="77777777" w:rsidR="00613493" w:rsidRPr="003B78FF" w:rsidRDefault="00613493" w:rsidP="0065670F">
      <w:pPr>
        <w:tabs>
          <w:tab w:val="left" w:pos="-1800"/>
          <w:tab w:val="left" w:pos="-540"/>
        </w:tabs>
        <w:ind w:right="173"/>
        <w:jc w:val="both"/>
        <w:rPr>
          <w:rFonts w:ascii="Arial" w:hAnsi="Arial" w:cs="Arial"/>
          <w:b/>
          <w:lang w:val="es-ES"/>
        </w:rPr>
      </w:pPr>
      <w:r w:rsidRPr="003B78FF">
        <w:rPr>
          <w:rFonts w:ascii="Arial" w:hAnsi="Arial" w:cs="Arial"/>
          <w:b/>
          <w:lang w:val="es-ES"/>
        </w:rPr>
        <w:t>_</w:t>
      </w:r>
      <w:r w:rsidR="006809FF">
        <w:rPr>
          <w:rFonts w:ascii="Arial" w:hAnsi="Arial" w:cs="Arial"/>
          <w:b/>
          <w:lang w:val="es-ES"/>
        </w:rPr>
        <w:t>8</w:t>
      </w:r>
      <w:r w:rsidRPr="003B78FF">
        <w:rPr>
          <w:rFonts w:ascii="Arial" w:hAnsi="Arial" w:cs="Arial"/>
          <w:b/>
          <w:lang w:val="es-ES"/>
        </w:rPr>
        <w:t xml:space="preserve">.1 </w:t>
      </w:r>
      <w:r w:rsidRPr="003B78FF">
        <w:rPr>
          <w:rFonts w:ascii="Arial" w:hAnsi="Arial" w:cs="Arial"/>
          <w:b/>
          <w:lang w:val="es-ES"/>
        </w:rPr>
        <w:tab/>
        <w:t xml:space="preserve">DERECHOS </w:t>
      </w:r>
    </w:p>
    <w:p w14:paraId="623B81CC" w14:textId="77777777" w:rsidR="00A514C0" w:rsidRDefault="00613493" w:rsidP="00A514C0">
      <w:pPr>
        <w:autoSpaceDE w:val="0"/>
        <w:autoSpaceDN w:val="0"/>
        <w:adjustRightInd w:val="0"/>
        <w:rPr>
          <w:rFonts w:ascii="Arial" w:hAnsi="Arial" w:cs="Arial"/>
          <w:lang w:val="es-ES" w:eastAsia="es-ES"/>
        </w:rPr>
      </w:pPr>
      <w:r w:rsidRPr="003B78FF">
        <w:rPr>
          <w:rFonts w:ascii="Arial" w:hAnsi="Arial" w:cs="Arial"/>
          <w:lang w:val="es-ES"/>
        </w:rPr>
        <w:t>_</w:t>
      </w:r>
      <w:r w:rsidR="006809FF">
        <w:rPr>
          <w:rFonts w:ascii="Arial" w:hAnsi="Arial" w:cs="Arial"/>
          <w:lang w:val="es-ES"/>
        </w:rPr>
        <w:t>8</w:t>
      </w:r>
      <w:r w:rsidRPr="003B78FF">
        <w:rPr>
          <w:rFonts w:ascii="Arial" w:hAnsi="Arial" w:cs="Arial"/>
          <w:lang w:val="es-ES"/>
        </w:rPr>
        <w:t>.1.1</w:t>
      </w:r>
      <w:r w:rsidRPr="003B78FF">
        <w:rPr>
          <w:rFonts w:ascii="Arial" w:hAnsi="Arial" w:cs="Arial"/>
          <w:lang w:val="es-ES"/>
        </w:rPr>
        <w:tab/>
      </w:r>
      <w:r w:rsidR="00FB6EE5" w:rsidRPr="003B78FF">
        <w:rPr>
          <w:rFonts w:ascii="Arial" w:hAnsi="Arial" w:cs="Arial"/>
          <w:lang w:val="es-ES" w:eastAsia="es-ES"/>
        </w:rPr>
        <w:t xml:space="preserve">Conocer con anticipación o en el momento de la matrícula las características del establecimiento educativo, los principios que orientan el proyecto educativo institucional, el manual de convivencia, el plan de estudios, las estrategias pedagógicas básicas, el sistema de evaluación escolar y el plan de mejoramiento institucional. </w:t>
      </w:r>
    </w:p>
    <w:p w14:paraId="1FEF51DE" w14:textId="77777777" w:rsidR="00FB6EE5" w:rsidRPr="00A514C0" w:rsidRDefault="00FB6EE5" w:rsidP="005171FA">
      <w:pPr>
        <w:tabs>
          <w:tab w:val="left" w:pos="-1800"/>
          <w:tab w:val="left" w:pos="-540"/>
          <w:tab w:val="left" w:pos="360"/>
          <w:tab w:val="left" w:pos="540"/>
          <w:tab w:val="left" w:pos="900"/>
        </w:tabs>
        <w:ind w:right="173"/>
        <w:jc w:val="both"/>
        <w:rPr>
          <w:rFonts w:ascii="Arial" w:hAnsi="Arial" w:cs="Arial"/>
          <w:lang w:val="es-CO" w:eastAsia="es-ES"/>
        </w:rPr>
      </w:pPr>
    </w:p>
    <w:p w14:paraId="3B24748F" w14:textId="77777777" w:rsidR="00153BD4" w:rsidRDefault="00FB6EE5"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.1.2 Expresar de manera respetuosa y por conducto regular sus opiniones respecto del proceso educativo de sus hijos y sobre el grado de idoneidad del personal docente y directivo de la institución educativa. </w:t>
      </w:r>
    </w:p>
    <w:p w14:paraId="009873A9" w14:textId="77777777" w:rsidR="00613493" w:rsidRPr="00CD0EE7" w:rsidRDefault="0034152F" w:rsidP="00CD0EE7">
      <w:pPr>
        <w:pStyle w:val="BodyText"/>
        <w:rPr>
          <w:rFonts w:cs="Arial"/>
          <w:sz w:val="24"/>
          <w:szCs w:val="24"/>
        </w:rPr>
      </w:pPr>
      <w:r w:rsidRPr="00CD0EE7">
        <w:rPr>
          <w:rFonts w:cs="Arial"/>
          <w:sz w:val="24"/>
          <w:szCs w:val="24"/>
        </w:rPr>
        <w:t>_8.1.3 Ser atendidos con cortesía y respeto por los directivos</w:t>
      </w:r>
      <w:r w:rsidRPr="00CD0EE7">
        <w:rPr>
          <w:rFonts w:cs="Arial"/>
          <w:sz w:val="24"/>
          <w:szCs w:val="24"/>
          <w:lang w:val="es-CO"/>
        </w:rPr>
        <w:t>,</w:t>
      </w:r>
      <w:r w:rsidRPr="00CD0EE7">
        <w:rPr>
          <w:rFonts w:cs="Arial"/>
          <w:sz w:val="24"/>
          <w:szCs w:val="24"/>
        </w:rPr>
        <w:t xml:space="preserve"> personal administrativo</w:t>
      </w:r>
      <w:r w:rsidRPr="00CD0EE7">
        <w:rPr>
          <w:rFonts w:cs="Arial"/>
          <w:sz w:val="24"/>
          <w:szCs w:val="24"/>
          <w:lang w:val="es-CO"/>
        </w:rPr>
        <w:t xml:space="preserve"> y docentes</w:t>
      </w:r>
      <w:r w:rsidRPr="00CD0EE7">
        <w:rPr>
          <w:rFonts w:cs="Arial"/>
          <w:sz w:val="24"/>
          <w:szCs w:val="24"/>
        </w:rPr>
        <w:t xml:space="preserve"> del Colegio,</w:t>
      </w:r>
      <w:r w:rsidRPr="00CD0EE7">
        <w:rPr>
          <w:rFonts w:cs="Arial"/>
          <w:sz w:val="24"/>
          <w:szCs w:val="24"/>
          <w:lang w:val="es-CO"/>
        </w:rPr>
        <w:t xml:space="preserve"> durante las horas establecidas,</w:t>
      </w:r>
      <w:r w:rsidRPr="00CD0EE7">
        <w:rPr>
          <w:rFonts w:cs="Arial"/>
          <w:sz w:val="24"/>
          <w:szCs w:val="24"/>
        </w:rPr>
        <w:t xml:space="preserve"> mediante cita previa y siguiendo e</w:t>
      </w:r>
      <w:r w:rsidR="00CD0EE7" w:rsidRPr="00CD0EE7">
        <w:rPr>
          <w:rFonts w:cs="Arial"/>
          <w:sz w:val="24"/>
          <w:szCs w:val="24"/>
        </w:rPr>
        <w:t>l conducto regular establecido.</w:t>
      </w:r>
    </w:p>
    <w:p w14:paraId="7399C879" w14:textId="77777777" w:rsidR="00613493" w:rsidRPr="003B78FF" w:rsidRDefault="00FB6EE5" w:rsidP="0065670F">
      <w:pPr>
        <w:tabs>
          <w:tab w:val="left" w:pos="-2268"/>
        </w:tabs>
        <w:jc w:val="both"/>
        <w:rPr>
          <w:rFonts w:ascii="Arial" w:hAnsi="Arial" w:cs="Arial"/>
          <w:lang w:val="es-ES"/>
        </w:rPr>
      </w:pPr>
      <w:r w:rsidRPr="003B78FF">
        <w:rPr>
          <w:rFonts w:ascii="Arial" w:hAnsi="Arial" w:cs="Arial"/>
          <w:lang w:val="es-ES"/>
        </w:rPr>
        <w:t>_</w:t>
      </w:r>
      <w:r w:rsidR="006809FF">
        <w:rPr>
          <w:rFonts w:ascii="Arial" w:hAnsi="Arial" w:cs="Arial"/>
          <w:lang w:val="es-ES"/>
        </w:rPr>
        <w:t>8</w:t>
      </w:r>
      <w:r w:rsidR="00CD0EE7">
        <w:rPr>
          <w:rFonts w:ascii="Arial" w:hAnsi="Arial" w:cs="Arial"/>
          <w:lang w:val="es-ES"/>
        </w:rPr>
        <w:t>.1.4</w:t>
      </w:r>
      <w:r w:rsidR="005171FA">
        <w:rPr>
          <w:rFonts w:ascii="Arial" w:hAnsi="Arial" w:cs="Arial"/>
          <w:lang w:val="es-ES"/>
        </w:rPr>
        <w:t xml:space="preserve"> </w:t>
      </w:r>
      <w:r w:rsidR="00613493" w:rsidRPr="003B78FF">
        <w:rPr>
          <w:rFonts w:ascii="Arial" w:hAnsi="Arial" w:cs="Arial"/>
          <w:lang w:val="es-ES"/>
        </w:rPr>
        <w:t xml:space="preserve">Trabajar en equipo con el Colegio para apoyar el </w:t>
      </w:r>
      <w:r w:rsidR="00613493" w:rsidRPr="00CD0EE7">
        <w:rPr>
          <w:rFonts w:ascii="Arial" w:hAnsi="Arial" w:cs="Arial"/>
          <w:lang w:val="es-ES"/>
        </w:rPr>
        <w:t xml:space="preserve">proceso </w:t>
      </w:r>
      <w:r w:rsidR="00CD0EE7" w:rsidRPr="00CD0EE7">
        <w:rPr>
          <w:rFonts w:ascii="Arial" w:hAnsi="Arial" w:cs="Arial"/>
          <w:lang w:val="es-ES"/>
        </w:rPr>
        <w:t xml:space="preserve">de </w:t>
      </w:r>
      <w:r w:rsidR="00613493" w:rsidRPr="00CD0EE7">
        <w:rPr>
          <w:rFonts w:ascii="Arial" w:hAnsi="Arial" w:cs="Arial"/>
          <w:lang w:val="es-ES"/>
        </w:rPr>
        <w:t>formación</w:t>
      </w:r>
      <w:r w:rsidR="00613493" w:rsidRPr="003B78FF">
        <w:rPr>
          <w:rFonts w:ascii="Arial" w:hAnsi="Arial" w:cs="Arial"/>
          <w:lang w:val="es-ES"/>
        </w:rPr>
        <w:t xml:space="preserve"> integral de su hijo.</w:t>
      </w:r>
      <w:r w:rsidR="00F34BE1" w:rsidRPr="00E13EE3">
        <w:rPr>
          <w:rFonts w:ascii="Arial" w:hAnsi="Arial" w:cs="Arial"/>
          <w:color w:val="FF0000"/>
          <w:sz w:val="32"/>
          <w:szCs w:val="32"/>
          <w:lang w:val="es-ES"/>
        </w:rPr>
        <w:t xml:space="preserve"> </w:t>
      </w:r>
    </w:p>
    <w:p w14:paraId="6DACBEFE" w14:textId="77777777" w:rsidR="00F44905" w:rsidRPr="00CD0EE7" w:rsidRDefault="00FB6EE5" w:rsidP="00F44905">
      <w:pPr>
        <w:autoSpaceDE w:val="0"/>
        <w:autoSpaceDN w:val="0"/>
        <w:adjustRightInd w:val="0"/>
        <w:rPr>
          <w:rFonts w:ascii="Arial" w:hAnsi="Arial" w:cs="Arial"/>
          <w:lang w:val="es-CO" w:eastAsia="es-CO"/>
        </w:rPr>
      </w:pPr>
      <w:r w:rsidRPr="00CD0EE7">
        <w:rPr>
          <w:rFonts w:ascii="Arial" w:hAnsi="Arial" w:cs="Arial"/>
          <w:lang w:val="es-CO"/>
        </w:rPr>
        <w:t>_</w:t>
      </w:r>
      <w:r w:rsidR="006809FF" w:rsidRPr="00CD0EE7">
        <w:rPr>
          <w:rFonts w:ascii="Arial" w:hAnsi="Arial" w:cs="Arial"/>
          <w:lang w:val="es-CO"/>
        </w:rPr>
        <w:t>8</w:t>
      </w:r>
      <w:r w:rsidRPr="00CD0EE7">
        <w:rPr>
          <w:rFonts w:ascii="Arial" w:hAnsi="Arial" w:cs="Arial"/>
          <w:lang w:val="es-CO"/>
        </w:rPr>
        <w:t>.1.</w:t>
      </w:r>
      <w:r w:rsidR="001C7CB1">
        <w:rPr>
          <w:rFonts w:ascii="Arial" w:hAnsi="Arial" w:cs="Arial"/>
          <w:lang w:val="es-CO"/>
        </w:rPr>
        <w:t>5</w:t>
      </w:r>
      <w:r w:rsidRPr="00CD0EE7">
        <w:rPr>
          <w:rFonts w:ascii="Arial" w:hAnsi="Arial" w:cs="Arial"/>
          <w:lang w:val="es-CO"/>
        </w:rPr>
        <w:t xml:space="preserve"> </w:t>
      </w:r>
      <w:r w:rsidR="00F44905" w:rsidRPr="00CD0EE7">
        <w:rPr>
          <w:rFonts w:ascii="Arial" w:hAnsi="Arial" w:cs="Arial"/>
          <w:lang w:val="es-CO" w:eastAsia="es-CO"/>
        </w:rPr>
        <w:t>Recibir durante el año escolar y en forma periódica, información sobre el rendimiento académico y el comportamiento de sus hijos.</w:t>
      </w:r>
    </w:p>
    <w:p w14:paraId="17281761" w14:textId="77777777" w:rsidR="00F44905" w:rsidRPr="00CD0EE7" w:rsidRDefault="001C7CB1" w:rsidP="00F44905">
      <w:pPr>
        <w:autoSpaceDE w:val="0"/>
        <w:autoSpaceDN w:val="0"/>
        <w:adjustRightInd w:val="0"/>
        <w:rPr>
          <w:rFonts w:ascii="Arial" w:hAnsi="Arial" w:cs="Arial"/>
          <w:lang w:val="es-CO" w:eastAsia="es-CO"/>
        </w:rPr>
      </w:pPr>
      <w:r>
        <w:rPr>
          <w:rFonts w:ascii="Arial" w:hAnsi="Arial" w:cs="Arial"/>
          <w:lang w:val="es-CO" w:eastAsia="es-CO"/>
        </w:rPr>
        <w:t>_8.1.6</w:t>
      </w:r>
      <w:r w:rsidR="00CD0EE7">
        <w:rPr>
          <w:rFonts w:ascii="Arial" w:hAnsi="Arial" w:cs="Arial"/>
          <w:lang w:val="es-CO" w:eastAsia="es-CO"/>
        </w:rPr>
        <w:t xml:space="preserve"> </w:t>
      </w:r>
      <w:r w:rsidR="00F44905" w:rsidRPr="00CD0EE7">
        <w:rPr>
          <w:rFonts w:ascii="Arial" w:hAnsi="Arial" w:cs="Arial"/>
          <w:lang w:val="es-CO" w:eastAsia="es-CO"/>
        </w:rPr>
        <w:t xml:space="preserve">Recibir respuesta suficiente y oportuna a sus requerimientos sobre la marcha del establecimiento y sobre los asuntos que afecten particularmente el proceso educativo de sus </w:t>
      </w:r>
      <w:r w:rsidR="00CD0EE7">
        <w:rPr>
          <w:rFonts w:ascii="Arial" w:hAnsi="Arial" w:cs="Arial"/>
          <w:lang w:val="es-CO" w:eastAsia="es-CO"/>
        </w:rPr>
        <w:t>hijos. (</w:t>
      </w:r>
      <w:proofErr w:type="spellStart"/>
      <w:r w:rsidR="00F44905" w:rsidRPr="00CD0EE7">
        <w:rPr>
          <w:rFonts w:ascii="Arial" w:hAnsi="Arial" w:cs="Arial"/>
          <w:lang w:val="es-CO" w:eastAsia="es-CO"/>
        </w:rPr>
        <w:t>Dcto</w:t>
      </w:r>
      <w:proofErr w:type="spellEnd"/>
      <w:r w:rsidR="00F44905" w:rsidRPr="00CD0EE7">
        <w:rPr>
          <w:rFonts w:ascii="Arial" w:hAnsi="Arial" w:cs="Arial"/>
          <w:lang w:val="es-CO" w:eastAsia="es-CO"/>
        </w:rPr>
        <w:t xml:space="preserve"> 1286/2005)</w:t>
      </w:r>
    </w:p>
    <w:p w14:paraId="78159683" w14:textId="77777777" w:rsidR="00613493" w:rsidRPr="003B78FF" w:rsidRDefault="00FB6EE5" w:rsidP="0065670F">
      <w:pPr>
        <w:tabs>
          <w:tab w:val="left" w:pos="-2268"/>
        </w:tabs>
        <w:jc w:val="both"/>
        <w:rPr>
          <w:rFonts w:ascii="Arial" w:hAnsi="Arial" w:cs="Arial"/>
          <w:lang w:val="es-ES"/>
        </w:rPr>
      </w:pPr>
      <w:r w:rsidRPr="003B78FF">
        <w:rPr>
          <w:rFonts w:ascii="Arial" w:hAnsi="Arial" w:cs="Arial"/>
          <w:lang w:val="es-ES"/>
        </w:rPr>
        <w:t>_</w:t>
      </w:r>
      <w:r w:rsidR="006809FF">
        <w:rPr>
          <w:rFonts w:ascii="Arial" w:hAnsi="Arial" w:cs="Arial"/>
          <w:lang w:val="es-ES"/>
        </w:rPr>
        <w:t>8</w:t>
      </w:r>
      <w:r w:rsidR="001C7CB1">
        <w:rPr>
          <w:rFonts w:ascii="Arial" w:hAnsi="Arial" w:cs="Arial"/>
          <w:lang w:val="es-ES"/>
        </w:rPr>
        <w:t>.1.7</w:t>
      </w:r>
      <w:r w:rsidR="005171FA">
        <w:rPr>
          <w:rFonts w:ascii="Arial" w:hAnsi="Arial" w:cs="Arial"/>
          <w:lang w:val="es-ES"/>
        </w:rPr>
        <w:t xml:space="preserve"> </w:t>
      </w:r>
      <w:r w:rsidR="00613493" w:rsidRPr="003B78FF">
        <w:rPr>
          <w:rFonts w:ascii="Arial" w:hAnsi="Arial" w:cs="Arial"/>
          <w:lang w:val="es-ES"/>
        </w:rPr>
        <w:t>Conocer los trabajos, talleres, evaluaciones de sus hijos, para revisar con ellos los aciertos y fallas.</w:t>
      </w:r>
    </w:p>
    <w:p w14:paraId="6F3C1B38" w14:textId="77777777" w:rsidR="00613493" w:rsidRPr="003B78FF" w:rsidRDefault="00FB6EE5" w:rsidP="0065670F">
      <w:pPr>
        <w:tabs>
          <w:tab w:val="left" w:pos="-2268"/>
        </w:tabs>
        <w:jc w:val="both"/>
        <w:rPr>
          <w:rFonts w:ascii="Arial" w:hAnsi="Arial" w:cs="Arial"/>
          <w:lang w:val="es-ES"/>
        </w:rPr>
      </w:pPr>
      <w:r w:rsidRPr="003B78FF">
        <w:rPr>
          <w:rFonts w:ascii="Arial" w:hAnsi="Arial" w:cs="Arial"/>
          <w:lang w:val="es-ES"/>
        </w:rPr>
        <w:t>_</w:t>
      </w:r>
      <w:r w:rsidR="006809FF">
        <w:rPr>
          <w:rFonts w:ascii="Arial" w:hAnsi="Arial" w:cs="Arial"/>
          <w:lang w:val="es-ES"/>
        </w:rPr>
        <w:t>8</w:t>
      </w:r>
      <w:r w:rsidRPr="003B78FF">
        <w:rPr>
          <w:rFonts w:ascii="Arial" w:hAnsi="Arial" w:cs="Arial"/>
          <w:lang w:val="es-ES"/>
        </w:rPr>
        <w:t xml:space="preserve">.1.8 </w:t>
      </w:r>
      <w:r w:rsidR="00613493" w:rsidRPr="003B78FF">
        <w:rPr>
          <w:rFonts w:ascii="Arial" w:hAnsi="Arial" w:cs="Arial"/>
          <w:lang w:val="es-ES"/>
        </w:rPr>
        <w:t>Recibir información oportuna sobre eventos y actividades del Colegio.</w:t>
      </w:r>
    </w:p>
    <w:p w14:paraId="6FED2874" w14:textId="77777777" w:rsidR="00153BD4" w:rsidRPr="003B78FF" w:rsidRDefault="00CA6417" w:rsidP="00C71E04">
      <w:pPr>
        <w:pStyle w:val="ListBullet"/>
        <w:ind w:left="360" w:hanging="360"/>
        <w:jc w:val="both"/>
        <w:rPr>
          <w:rFonts w:ascii="Arial" w:hAnsi="Arial" w:cs="Arial"/>
          <w:lang w:val="es-ES"/>
        </w:rPr>
      </w:pPr>
      <w:r>
        <w:rPr>
          <w:rFonts w:ascii="Arial" w:hAnsi="Arial" w:cs="Arial"/>
          <w:lang w:val="es-ES"/>
        </w:rPr>
        <w:t>_</w:t>
      </w:r>
      <w:r w:rsidR="006809FF">
        <w:rPr>
          <w:rFonts w:ascii="Arial" w:hAnsi="Arial" w:cs="Arial"/>
          <w:lang w:val="es-ES"/>
        </w:rPr>
        <w:t>8</w:t>
      </w:r>
      <w:r w:rsidR="00FB6EE5" w:rsidRPr="003B78FF">
        <w:rPr>
          <w:rFonts w:ascii="Arial" w:hAnsi="Arial" w:cs="Arial"/>
          <w:lang w:val="es-ES"/>
        </w:rPr>
        <w:t xml:space="preserve">.1.9 </w:t>
      </w:r>
      <w:r w:rsidR="00613493" w:rsidRPr="003B78FF">
        <w:rPr>
          <w:rFonts w:ascii="Arial" w:hAnsi="Arial" w:cs="Arial"/>
          <w:lang w:val="es-ES"/>
        </w:rPr>
        <w:t>Conocer las políticas, normas y procedimientos del Colegio.</w:t>
      </w:r>
    </w:p>
    <w:p w14:paraId="7835E6BE" w14:textId="77777777" w:rsidR="00153BD4" w:rsidRPr="003B78FF" w:rsidRDefault="00FB6EE5"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.1.10 </w:t>
      </w:r>
      <w:r w:rsidR="00613493" w:rsidRPr="003B78FF">
        <w:rPr>
          <w:rFonts w:cs="Arial"/>
          <w:sz w:val="24"/>
          <w:szCs w:val="24"/>
        </w:rPr>
        <w:t xml:space="preserve">Hacer uso del Centro de Información J. P. </w:t>
      </w:r>
      <w:proofErr w:type="spellStart"/>
      <w:r w:rsidR="00613493" w:rsidRPr="003B78FF">
        <w:rPr>
          <w:rFonts w:cs="Arial"/>
          <w:sz w:val="24"/>
          <w:szCs w:val="24"/>
        </w:rPr>
        <w:t>Cushnan</w:t>
      </w:r>
      <w:proofErr w:type="spellEnd"/>
      <w:r w:rsidR="00613493" w:rsidRPr="003B78FF">
        <w:rPr>
          <w:rFonts w:cs="Arial"/>
          <w:sz w:val="24"/>
          <w:szCs w:val="24"/>
        </w:rPr>
        <w:t xml:space="preserve"> del Colegio, teniendo en cuenta el reglamento establecido para los usuarios.</w:t>
      </w:r>
    </w:p>
    <w:p w14:paraId="46E209EC" w14:textId="77777777" w:rsidR="00153BD4" w:rsidRPr="003B78FF" w:rsidRDefault="00FB6EE5"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.1.11 </w:t>
      </w:r>
      <w:r w:rsidR="00613493" w:rsidRPr="003B78FF">
        <w:rPr>
          <w:rFonts w:cs="Arial"/>
          <w:sz w:val="24"/>
          <w:szCs w:val="24"/>
        </w:rPr>
        <w:t>Participar en la definición de las directrices generales del Colegio a través de la Asamblea de Accionistas y demás mecanismos pertinentes.</w:t>
      </w:r>
    </w:p>
    <w:p w14:paraId="68A38929" w14:textId="77777777" w:rsidR="00153BD4" w:rsidRDefault="00FB6EE5"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.1.12 Participar en el proceso educativo que desarrolle el Colegio y, de manera especial, en la construcción, ejecución y modificación del proyecto educativo institucional, a través de las instancias establecidas.</w:t>
      </w:r>
    </w:p>
    <w:p w14:paraId="64D1CF58" w14:textId="77777777" w:rsidR="00153BD4" w:rsidRPr="003B78FF" w:rsidRDefault="00FB6EE5" w:rsidP="00BA35AC">
      <w:pPr>
        <w:pStyle w:val="BodyText"/>
        <w:rPr>
          <w:rFonts w:cs="Arial"/>
          <w:sz w:val="24"/>
          <w:szCs w:val="24"/>
        </w:rPr>
      </w:pPr>
      <w:r w:rsidRPr="003B78FF">
        <w:rPr>
          <w:rFonts w:cs="Arial"/>
          <w:sz w:val="24"/>
          <w:szCs w:val="24"/>
        </w:rPr>
        <w:t>_</w:t>
      </w:r>
      <w:r w:rsidR="006809FF">
        <w:rPr>
          <w:rFonts w:cs="Arial"/>
          <w:sz w:val="24"/>
          <w:szCs w:val="24"/>
        </w:rPr>
        <w:t>8</w:t>
      </w:r>
      <w:r w:rsidR="005171FA">
        <w:rPr>
          <w:rFonts w:cs="Arial"/>
          <w:sz w:val="24"/>
          <w:szCs w:val="24"/>
        </w:rPr>
        <w:t xml:space="preserve">.1.13 </w:t>
      </w:r>
      <w:r w:rsidR="00613493" w:rsidRPr="003B78FF">
        <w:rPr>
          <w:rFonts w:cs="Arial"/>
          <w:sz w:val="24"/>
          <w:szCs w:val="24"/>
        </w:rPr>
        <w:t>Aportar sugerencias y recomendaciones sobre eventos y actividades del Colegio a través de los mecanismos establecidos para ello.</w:t>
      </w:r>
    </w:p>
    <w:p w14:paraId="600C60EC" w14:textId="77777777" w:rsidR="00153BD4" w:rsidRPr="003B78FF" w:rsidRDefault="00AD5D51"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.1.14 </w:t>
      </w:r>
      <w:r w:rsidR="00F535AC" w:rsidRPr="003B78FF">
        <w:rPr>
          <w:rFonts w:cs="Arial"/>
          <w:sz w:val="24"/>
          <w:szCs w:val="24"/>
        </w:rPr>
        <w:t xml:space="preserve">Conocer la información sobre los resultados de las pruebas de evaluación de la calidad del servicio educativo </w:t>
      </w:r>
      <w:r w:rsidRPr="003B78FF">
        <w:rPr>
          <w:rFonts w:cs="Arial"/>
          <w:sz w:val="24"/>
          <w:szCs w:val="24"/>
        </w:rPr>
        <w:t>del Colegio.</w:t>
      </w:r>
      <w:r w:rsidR="00F535AC" w:rsidRPr="003B78FF">
        <w:rPr>
          <w:rFonts w:cs="Arial"/>
          <w:sz w:val="24"/>
          <w:szCs w:val="24"/>
        </w:rPr>
        <w:t xml:space="preserve"> </w:t>
      </w:r>
    </w:p>
    <w:p w14:paraId="55EF2489" w14:textId="77777777" w:rsidR="00153BD4" w:rsidRPr="003B78FF" w:rsidRDefault="00AD5D51"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.1.15 </w:t>
      </w:r>
      <w:r w:rsidR="00F535AC" w:rsidRPr="003B78FF">
        <w:rPr>
          <w:rFonts w:cs="Arial"/>
          <w:sz w:val="24"/>
          <w:szCs w:val="24"/>
        </w:rPr>
        <w:t>Elegir y ser elegido para representar a los padres de familia en los órganos de gobierno escolar y ante las autoridades públicas, en los términos previstos</w:t>
      </w:r>
      <w:r w:rsidRPr="003B78FF">
        <w:rPr>
          <w:rFonts w:cs="Arial"/>
          <w:sz w:val="24"/>
          <w:szCs w:val="24"/>
        </w:rPr>
        <w:t xml:space="preserve"> en el presente manual.</w:t>
      </w:r>
      <w:r w:rsidR="00F535AC" w:rsidRPr="003B78FF">
        <w:rPr>
          <w:rFonts w:cs="Arial"/>
          <w:sz w:val="24"/>
          <w:szCs w:val="24"/>
        </w:rPr>
        <w:t xml:space="preserve"> </w:t>
      </w:r>
    </w:p>
    <w:p w14:paraId="52597DB3" w14:textId="77777777" w:rsidR="00153BD4" w:rsidRPr="003B78FF" w:rsidRDefault="00AD5D51"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.1.16 </w:t>
      </w:r>
      <w:r w:rsidR="00F535AC" w:rsidRPr="003B78FF">
        <w:rPr>
          <w:rFonts w:cs="Arial"/>
          <w:sz w:val="24"/>
          <w:szCs w:val="24"/>
        </w:rPr>
        <w:t>Ejercer el derecho de asociación con el propósito de mejorar los p</w:t>
      </w:r>
      <w:r w:rsidR="00F44905">
        <w:rPr>
          <w:rFonts w:cs="Arial"/>
          <w:sz w:val="24"/>
          <w:szCs w:val="24"/>
        </w:rPr>
        <w:t>rocesos educativos, la capacita</w:t>
      </w:r>
      <w:r w:rsidR="00F535AC" w:rsidRPr="003B78FF">
        <w:rPr>
          <w:rFonts w:cs="Arial"/>
          <w:sz w:val="24"/>
          <w:szCs w:val="24"/>
        </w:rPr>
        <w:t xml:space="preserve">ción de los padres en los asuntos que atañen a la mejor educación y el desarrollo armónico de sus hijos. </w:t>
      </w:r>
    </w:p>
    <w:p w14:paraId="4E382560" w14:textId="77777777" w:rsidR="00F44905" w:rsidRDefault="00F44905" w:rsidP="00BA35AC">
      <w:pPr>
        <w:pStyle w:val="BodyText"/>
        <w:rPr>
          <w:rFonts w:cs="Arial"/>
          <w:b/>
          <w:sz w:val="24"/>
          <w:szCs w:val="24"/>
        </w:rPr>
      </w:pPr>
    </w:p>
    <w:p w14:paraId="5AFEBC8C" w14:textId="77777777" w:rsidR="00F44905" w:rsidRPr="00A278EA" w:rsidRDefault="00613493" w:rsidP="00F44905">
      <w:pPr>
        <w:autoSpaceDE w:val="0"/>
        <w:autoSpaceDN w:val="0"/>
        <w:adjustRightInd w:val="0"/>
        <w:rPr>
          <w:rFonts w:ascii="Arial" w:hAnsi="Arial" w:cs="Arial"/>
          <w:b/>
          <w:lang w:val="es-CO"/>
        </w:rPr>
      </w:pPr>
      <w:r w:rsidRPr="00A278EA">
        <w:rPr>
          <w:rFonts w:ascii="Arial" w:hAnsi="Arial" w:cs="Arial"/>
          <w:b/>
          <w:lang w:val="es-CO"/>
        </w:rPr>
        <w:t>_</w:t>
      </w:r>
      <w:r w:rsidR="006809FF" w:rsidRPr="00A278EA">
        <w:rPr>
          <w:rFonts w:ascii="Arial" w:hAnsi="Arial" w:cs="Arial"/>
          <w:b/>
          <w:lang w:val="es-CO"/>
        </w:rPr>
        <w:t>8</w:t>
      </w:r>
      <w:r w:rsidRPr="00A278EA">
        <w:rPr>
          <w:rFonts w:ascii="Arial" w:hAnsi="Arial" w:cs="Arial"/>
          <w:b/>
          <w:lang w:val="es-CO"/>
        </w:rPr>
        <w:t xml:space="preserve">.2  DEBERES </w:t>
      </w:r>
    </w:p>
    <w:p w14:paraId="79943D8B" w14:textId="77777777" w:rsidR="00F44905" w:rsidRPr="00A278EA" w:rsidRDefault="00F44905" w:rsidP="00F44905">
      <w:pPr>
        <w:autoSpaceDE w:val="0"/>
        <w:autoSpaceDN w:val="0"/>
        <w:adjustRightInd w:val="0"/>
        <w:rPr>
          <w:rFonts w:ascii="Arial" w:hAnsi="Arial" w:cs="Arial"/>
          <w:lang w:val="es-CO" w:eastAsia="es-CO"/>
        </w:rPr>
      </w:pPr>
      <w:r w:rsidRPr="00A278EA">
        <w:rPr>
          <w:rFonts w:ascii="Arial" w:hAnsi="Arial" w:cs="Arial"/>
          <w:lang w:val="es-CO" w:eastAsia="es-CO"/>
        </w:rPr>
        <w:t>Con el fin de asegurar el cumplimiento de los compromisos adquiridos con la educación de sus hijos, corresponden a los padres de familia los siguientes deberes:</w:t>
      </w:r>
    </w:p>
    <w:p w14:paraId="4709F2E9" w14:textId="77777777" w:rsidR="00F44905" w:rsidRDefault="00613493" w:rsidP="00BA35AC">
      <w:pPr>
        <w:pStyle w:val="BodyText"/>
        <w:rPr>
          <w:rFonts w:cs="Arial"/>
          <w:sz w:val="24"/>
          <w:szCs w:val="24"/>
        </w:rPr>
      </w:pPr>
      <w:r w:rsidRPr="003B78FF">
        <w:rPr>
          <w:rFonts w:cs="Arial"/>
          <w:sz w:val="24"/>
          <w:szCs w:val="24"/>
        </w:rPr>
        <w:t>_</w:t>
      </w:r>
      <w:r w:rsidR="006809FF">
        <w:rPr>
          <w:rFonts w:cs="Arial"/>
          <w:sz w:val="24"/>
          <w:szCs w:val="24"/>
        </w:rPr>
        <w:t>8</w:t>
      </w:r>
      <w:r w:rsidR="005171FA">
        <w:rPr>
          <w:rFonts w:cs="Arial"/>
          <w:sz w:val="24"/>
          <w:szCs w:val="24"/>
        </w:rPr>
        <w:t>.2.1</w:t>
      </w:r>
      <w:r w:rsidRPr="003B78FF">
        <w:rPr>
          <w:rFonts w:cs="Arial"/>
          <w:sz w:val="24"/>
          <w:szCs w:val="24"/>
        </w:rPr>
        <w:t xml:space="preserve"> </w:t>
      </w:r>
      <w:r w:rsidR="00F44905" w:rsidRPr="003B78FF">
        <w:rPr>
          <w:rFonts w:cs="Arial"/>
          <w:sz w:val="24"/>
          <w:szCs w:val="24"/>
        </w:rPr>
        <w:t>Cumplir con todos los trámites de  matrícula en la fecha señalada. Esta información se da a conocer por medio de una circular.</w:t>
      </w:r>
    </w:p>
    <w:p w14:paraId="63B8A065" w14:textId="77777777" w:rsidR="00F44905" w:rsidRDefault="00F44905" w:rsidP="00F44905">
      <w:pPr>
        <w:pStyle w:val="BodyText"/>
        <w:rPr>
          <w:rFonts w:cs="Arial"/>
          <w:sz w:val="24"/>
          <w:szCs w:val="24"/>
          <w:lang w:val="es-CO"/>
        </w:rPr>
      </w:pPr>
      <w:r w:rsidRPr="003B78FF">
        <w:rPr>
          <w:rFonts w:cs="Arial"/>
          <w:sz w:val="24"/>
          <w:szCs w:val="24"/>
        </w:rPr>
        <w:t>_</w:t>
      </w:r>
      <w:r>
        <w:rPr>
          <w:rFonts w:cs="Arial"/>
          <w:sz w:val="24"/>
          <w:szCs w:val="24"/>
        </w:rPr>
        <w:t>8</w:t>
      </w:r>
      <w:r w:rsidRPr="003B78FF">
        <w:rPr>
          <w:rFonts w:cs="Arial"/>
          <w:sz w:val="24"/>
          <w:szCs w:val="24"/>
        </w:rPr>
        <w:t xml:space="preserve">.2.2 </w:t>
      </w:r>
      <w:r w:rsidRPr="00F44905">
        <w:rPr>
          <w:rFonts w:cs="Arial"/>
          <w:sz w:val="24"/>
          <w:szCs w:val="24"/>
          <w:lang w:val="es-CO"/>
        </w:rPr>
        <w:t>Contribuir para que el servicio educativo sea armónico con el ejercicio del derecho a la educación y en cumplimiento de sus fines sociales y legales</w:t>
      </w:r>
      <w:r>
        <w:rPr>
          <w:rFonts w:cs="Arial"/>
          <w:sz w:val="24"/>
          <w:szCs w:val="24"/>
          <w:lang w:val="es-CO"/>
        </w:rPr>
        <w:t>.</w:t>
      </w:r>
    </w:p>
    <w:p w14:paraId="3CEE3508" w14:textId="77777777" w:rsidR="00F44905" w:rsidRDefault="00613493" w:rsidP="00F44905">
      <w:pPr>
        <w:autoSpaceDE w:val="0"/>
        <w:autoSpaceDN w:val="0"/>
        <w:adjustRightInd w:val="0"/>
        <w:rPr>
          <w:rFonts w:ascii="TimesNewRoman" w:hAnsi="TimesNewRoman" w:cs="TimesNewRoman"/>
          <w:lang w:val="es-CO" w:eastAsia="es-CO"/>
        </w:rPr>
      </w:pPr>
      <w:r w:rsidRPr="00F44905">
        <w:rPr>
          <w:rFonts w:ascii="Arial" w:hAnsi="Arial" w:cs="Arial"/>
          <w:lang w:val="es-CO"/>
        </w:rPr>
        <w:t>_</w:t>
      </w:r>
      <w:r w:rsidR="006809FF" w:rsidRPr="00F44905">
        <w:rPr>
          <w:rFonts w:ascii="Arial" w:hAnsi="Arial" w:cs="Arial"/>
          <w:lang w:val="es-CO"/>
        </w:rPr>
        <w:t>8</w:t>
      </w:r>
      <w:r w:rsidR="005171FA" w:rsidRPr="00F44905">
        <w:rPr>
          <w:rFonts w:ascii="Arial" w:hAnsi="Arial" w:cs="Arial"/>
          <w:lang w:val="es-CO"/>
        </w:rPr>
        <w:t>.2.3</w:t>
      </w:r>
      <w:r w:rsidR="00F921E0" w:rsidRPr="00F44905">
        <w:rPr>
          <w:rFonts w:ascii="Arial" w:hAnsi="Arial" w:cs="Arial"/>
          <w:lang w:val="es-CO"/>
        </w:rPr>
        <w:t>.</w:t>
      </w:r>
      <w:r w:rsidR="00F44905" w:rsidRPr="00F44905">
        <w:rPr>
          <w:rFonts w:cs="Arial"/>
          <w:lang w:val="es-CO"/>
        </w:rPr>
        <w:t xml:space="preserve"> </w:t>
      </w:r>
      <w:r w:rsidR="00F44905" w:rsidRPr="00F44905">
        <w:rPr>
          <w:rFonts w:ascii="Arial" w:hAnsi="Arial" w:cs="Arial"/>
          <w:lang w:val="es-CO"/>
        </w:rPr>
        <w:t>Cumplir con las obligaciones contraídas en el acto de matrícula y en el manual de convivencia, para facilitar el proceso de educativo.</w:t>
      </w:r>
      <w:r w:rsidR="00F44905" w:rsidRPr="00F44905">
        <w:rPr>
          <w:rFonts w:ascii="TimesNewRoman" w:hAnsi="TimesNewRoman" w:cs="TimesNewRoman"/>
          <w:lang w:val="es-CO" w:eastAsia="es-CO"/>
        </w:rPr>
        <w:t xml:space="preserve"> </w:t>
      </w:r>
    </w:p>
    <w:p w14:paraId="197554CB" w14:textId="77777777" w:rsidR="00F44905" w:rsidRPr="003B78FF" w:rsidRDefault="00F44905" w:rsidP="00F44905">
      <w:pPr>
        <w:pStyle w:val="BodyText"/>
        <w:rPr>
          <w:rFonts w:cs="Arial"/>
          <w:sz w:val="24"/>
          <w:szCs w:val="24"/>
        </w:rPr>
      </w:pPr>
      <w:r w:rsidRPr="003B78FF">
        <w:rPr>
          <w:rFonts w:cs="Arial"/>
          <w:bCs/>
          <w:sz w:val="24"/>
          <w:szCs w:val="24"/>
        </w:rPr>
        <w:t>_</w:t>
      </w:r>
      <w:r>
        <w:rPr>
          <w:rFonts w:cs="Arial"/>
          <w:bCs/>
          <w:sz w:val="24"/>
          <w:szCs w:val="24"/>
        </w:rPr>
        <w:t>8</w:t>
      </w:r>
      <w:r w:rsidR="00A278EA">
        <w:rPr>
          <w:rFonts w:cs="Arial"/>
          <w:bCs/>
          <w:sz w:val="24"/>
          <w:szCs w:val="24"/>
        </w:rPr>
        <w:t xml:space="preserve">.2.4 </w:t>
      </w:r>
      <w:r w:rsidRPr="003B78FF">
        <w:rPr>
          <w:rFonts w:cs="Arial"/>
          <w:sz w:val="24"/>
          <w:szCs w:val="24"/>
        </w:rPr>
        <w:t>Contribuir en la construcción de un clima de respeto, tolerancia y responsabilidad mutua que favorezca la educación de los hijos y la mejor relación entre los miembros de la comunidad educativa</w:t>
      </w:r>
      <w:r w:rsidRPr="003B78FF">
        <w:rPr>
          <w:rFonts w:cs="Arial"/>
          <w:bCs/>
          <w:sz w:val="24"/>
          <w:szCs w:val="24"/>
        </w:rPr>
        <w:t>.</w:t>
      </w:r>
      <w:r w:rsidR="00A278EA">
        <w:rPr>
          <w:rFonts w:cs="Arial"/>
          <w:bCs/>
          <w:sz w:val="24"/>
          <w:szCs w:val="24"/>
        </w:rPr>
        <w:t xml:space="preserve"> </w:t>
      </w:r>
      <w:r w:rsidRPr="003B78FF">
        <w:rPr>
          <w:rFonts w:cs="Arial"/>
          <w:sz w:val="24"/>
          <w:szCs w:val="24"/>
        </w:rPr>
        <w:t>Tratar respetuosamente a los miembros de la comunidad educativa.</w:t>
      </w:r>
    </w:p>
    <w:p w14:paraId="45429DE7" w14:textId="77777777" w:rsidR="00A278EA" w:rsidRDefault="00A278EA" w:rsidP="00BA35AC">
      <w:pPr>
        <w:pStyle w:val="BodyText"/>
        <w:rPr>
          <w:rFonts w:cs="Arial"/>
          <w:sz w:val="24"/>
          <w:szCs w:val="24"/>
        </w:rPr>
      </w:pPr>
      <w:r w:rsidRPr="003B78FF">
        <w:rPr>
          <w:rFonts w:cs="Arial"/>
          <w:sz w:val="24"/>
          <w:szCs w:val="24"/>
        </w:rPr>
        <w:t>_</w:t>
      </w:r>
      <w:r>
        <w:rPr>
          <w:rFonts w:cs="Arial"/>
          <w:sz w:val="24"/>
          <w:szCs w:val="24"/>
        </w:rPr>
        <w:t xml:space="preserve">8.2.5 </w:t>
      </w:r>
      <w:r w:rsidRPr="00A278EA">
        <w:rPr>
          <w:rFonts w:cs="Arial"/>
          <w:sz w:val="24"/>
          <w:szCs w:val="24"/>
        </w:rPr>
        <w:t>Acompañar el proceso educativo en cumplimiento de su responsabilidad como primeros educadores de sus hijos, para mejorar la orientación personal y el desarrollo de valores ciudadanos.</w:t>
      </w:r>
    </w:p>
    <w:p w14:paraId="27B07C90" w14:textId="77777777" w:rsidR="00A278EA" w:rsidRPr="003B78FF" w:rsidRDefault="00AD5D51" w:rsidP="00A278EA">
      <w:pPr>
        <w:pStyle w:val="BodyText"/>
        <w:rPr>
          <w:rFonts w:cs="Arial"/>
          <w:sz w:val="24"/>
          <w:szCs w:val="24"/>
        </w:rPr>
      </w:pPr>
      <w:r w:rsidRPr="003B78FF">
        <w:rPr>
          <w:rFonts w:cs="Arial"/>
          <w:sz w:val="24"/>
          <w:szCs w:val="24"/>
        </w:rPr>
        <w:t>_</w:t>
      </w:r>
      <w:r w:rsidR="006809FF">
        <w:rPr>
          <w:rFonts w:cs="Arial"/>
          <w:sz w:val="24"/>
          <w:szCs w:val="24"/>
        </w:rPr>
        <w:t>8</w:t>
      </w:r>
      <w:r w:rsidR="00A278EA">
        <w:rPr>
          <w:rFonts w:cs="Arial"/>
          <w:sz w:val="24"/>
          <w:szCs w:val="24"/>
        </w:rPr>
        <w:t>.2.</w:t>
      </w:r>
      <w:r w:rsidR="001C7CB1">
        <w:rPr>
          <w:rFonts w:cs="Arial"/>
          <w:sz w:val="24"/>
          <w:szCs w:val="24"/>
        </w:rPr>
        <w:t>6</w:t>
      </w:r>
      <w:r w:rsidR="00A278EA">
        <w:rPr>
          <w:rFonts w:cs="Arial"/>
          <w:sz w:val="24"/>
          <w:szCs w:val="24"/>
        </w:rPr>
        <w:t xml:space="preserve"> </w:t>
      </w:r>
      <w:r w:rsidR="00A278EA" w:rsidRPr="003B78FF">
        <w:rPr>
          <w:rFonts w:cs="Arial"/>
          <w:sz w:val="24"/>
          <w:szCs w:val="24"/>
        </w:rPr>
        <w:t xml:space="preserve">Todos los estudiantes deben vivir con uno de sus padres o con su guardián legal. </w:t>
      </w:r>
    </w:p>
    <w:p w14:paraId="38A76B64" w14:textId="77777777" w:rsidR="00A278EA" w:rsidRPr="003B78FF" w:rsidRDefault="00A278EA" w:rsidP="00A278EA">
      <w:pPr>
        <w:pStyle w:val="BodyText"/>
        <w:rPr>
          <w:rFonts w:cs="Arial"/>
          <w:sz w:val="24"/>
          <w:szCs w:val="24"/>
        </w:rPr>
      </w:pPr>
      <w:r w:rsidRPr="003B78FF">
        <w:rPr>
          <w:rFonts w:cs="Arial"/>
          <w:sz w:val="24"/>
          <w:szCs w:val="24"/>
        </w:rPr>
        <w:t xml:space="preserve">En el evento en que ambos padres tengan compromisos </w:t>
      </w:r>
      <w:r w:rsidR="00D00194" w:rsidRPr="00D00194">
        <w:rPr>
          <w:rFonts w:cs="Arial"/>
          <w:sz w:val="24"/>
          <w:szCs w:val="24"/>
          <w:highlight w:val="cyan"/>
        </w:rPr>
        <w:t xml:space="preserve">que les implique ausentarse de casa </w:t>
      </w:r>
      <w:r w:rsidRPr="00D00194">
        <w:rPr>
          <w:rFonts w:cs="Arial"/>
          <w:strike/>
          <w:sz w:val="24"/>
          <w:szCs w:val="24"/>
          <w:highlight w:val="cyan"/>
        </w:rPr>
        <w:t>por fuera de la ciudad de Cali</w:t>
      </w:r>
      <w:r w:rsidRPr="00D00194">
        <w:rPr>
          <w:rFonts w:cs="Arial"/>
          <w:sz w:val="24"/>
          <w:szCs w:val="24"/>
          <w:highlight w:val="cyan"/>
        </w:rPr>
        <w:t>,</w:t>
      </w:r>
      <w:r w:rsidRPr="003B78FF">
        <w:rPr>
          <w:rFonts w:cs="Arial"/>
          <w:sz w:val="24"/>
          <w:szCs w:val="24"/>
        </w:rPr>
        <w:t xml:space="preserve"> deberán asegurarse que sus hijos tengan una adecuada supervisión por un adulto responsable y deberán notificar a la sección su ausencia y quien será el adulto responsable.</w:t>
      </w:r>
    </w:p>
    <w:p w14:paraId="09CFB552" w14:textId="77777777" w:rsidR="00153BD4" w:rsidRDefault="00A278EA" w:rsidP="00BA35AC">
      <w:pPr>
        <w:pStyle w:val="BodyText"/>
        <w:rPr>
          <w:rFonts w:cs="Arial"/>
          <w:sz w:val="24"/>
          <w:szCs w:val="24"/>
        </w:rPr>
      </w:pPr>
      <w:r w:rsidRPr="003B78FF">
        <w:rPr>
          <w:rFonts w:cs="Arial"/>
          <w:sz w:val="24"/>
          <w:szCs w:val="24"/>
        </w:rPr>
        <w:t>_</w:t>
      </w:r>
      <w:r>
        <w:rPr>
          <w:rFonts w:cs="Arial"/>
          <w:sz w:val="24"/>
          <w:szCs w:val="24"/>
        </w:rPr>
        <w:t>8.2.7</w:t>
      </w:r>
      <w:r w:rsidRPr="003B78FF">
        <w:rPr>
          <w:rFonts w:cs="Arial"/>
          <w:sz w:val="24"/>
          <w:szCs w:val="24"/>
        </w:rPr>
        <w:t xml:space="preserve"> </w:t>
      </w:r>
      <w:r w:rsidR="00613493" w:rsidRPr="003B78FF">
        <w:rPr>
          <w:rFonts w:cs="Arial"/>
          <w:sz w:val="24"/>
          <w:szCs w:val="24"/>
        </w:rPr>
        <w:t>Educar a sus hijos y proporcionarles en el hogar un ambiente de cariño, respeto y tolerancia.</w:t>
      </w:r>
    </w:p>
    <w:p w14:paraId="006BC40A" w14:textId="77777777" w:rsidR="00A278EA" w:rsidRPr="00CD0EE7" w:rsidRDefault="00AD5D51" w:rsidP="00A278EA">
      <w:pPr>
        <w:pStyle w:val="BodyText"/>
        <w:rPr>
          <w:rFonts w:cs="Arial"/>
          <w:sz w:val="24"/>
          <w:szCs w:val="24"/>
          <w:lang w:val="es-CO"/>
        </w:rPr>
      </w:pPr>
      <w:r w:rsidRPr="00A278EA">
        <w:rPr>
          <w:rFonts w:cs="Arial"/>
          <w:bCs/>
          <w:sz w:val="24"/>
          <w:szCs w:val="24"/>
        </w:rPr>
        <w:t>_</w:t>
      </w:r>
      <w:r w:rsidR="006809FF" w:rsidRPr="00A278EA">
        <w:rPr>
          <w:rFonts w:cs="Arial"/>
          <w:bCs/>
          <w:sz w:val="24"/>
          <w:szCs w:val="24"/>
        </w:rPr>
        <w:t>8</w:t>
      </w:r>
      <w:r w:rsidR="00A278EA" w:rsidRPr="00CD0EE7">
        <w:rPr>
          <w:rFonts w:cs="Arial"/>
          <w:bCs/>
          <w:sz w:val="24"/>
          <w:szCs w:val="24"/>
        </w:rPr>
        <w:t>.2.8</w:t>
      </w:r>
      <w:r w:rsidR="005171FA" w:rsidRPr="00CD0EE7">
        <w:rPr>
          <w:rFonts w:cs="Arial"/>
        </w:rPr>
        <w:t xml:space="preserve"> </w:t>
      </w:r>
      <w:r w:rsidR="00A278EA" w:rsidRPr="00CD0EE7">
        <w:rPr>
          <w:rFonts w:cs="Arial"/>
          <w:sz w:val="24"/>
          <w:szCs w:val="24"/>
        </w:rPr>
        <w:t xml:space="preserve">Velar por que sus hijos cumplan con responsabilidad sus deberes, e inculcarles </w:t>
      </w:r>
      <w:r w:rsidR="00A278EA" w:rsidRPr="00CD0EE7">
        <w:rPr>
          <w:rFonts w:cs="Arial"/>
          <w:sz w:val="24"/>
          <w:szCs w:val="24"/>
          <w:lang w:val="es-CO"/>
        </w:rPr>
        <w:t>respeto, valoración y aprecio hacia sí mismos, sus compañeros, hacia el Colegio y hacia todo el personal que en él labora.</w:t>
      </w:r>
    </w:p>
    <w:p w14:paraId="414C5E6B" w14:textId="77777777" w:rsidR="00613493" w:rsidRPr="003B78FF" w:rsidRDefault="00A278EA" w:rsidP="0065670F">
      <w:pPr>
        <w:tabs>
          <w:tab w:val="left" w:pos="-2268"/>
        </w:tabs>
        <w:jc w:val="both"/>
        <w:rPr>
          <w:rFonts w:ascii="Arial" w:hAnsi="Arial" w:cs="Arial"/>
          <w:lang w:val="es-ES"/>
        </w:rPr>
      </w:pPr>
      <w:r w:rsidRPr="00CD0EE7">
        <w:rPr>
          <w:rFonts w:ascii="Arial" w:hAnsi="Arial" w:cs="Arial"/>
          <w:bCs/>
          <w:lang w:val="es-ES"/>
        </w:rPr>
        <w:t xml:space="preserve">_8.2.9 </w:t>
      </w:r>
      <w:r w:rsidR="00F34BE1" w:rsidRPr="00CD0EE7">
        <w:rPr>
          <w:rFonts w:ascii="Arial" w:hAnsi="Arial" w:cs="Arial"/>
          <w:lang w:val="es-ES"/>
        </w:rPr>
        <w:t xml:space="preserve">Conocer y </w:t>
      </w:r>
      <w:r w:rsidR="00613493" w:rsidRPr="00CD0EE7">
        <w:rPr>
          <w:rFonts w:ascii="Arial" w:hAnsi="Arial" w:cs="Arial"/>
          <w:lang w:val="es-ES"/>
        </w:rPr>
        <w:t xml:space="preserve">Respaldar la </w:t>
      </w:r>
      <w:r w:rsidR="00613493" w:rsidRPr="003B78FF">
        <w:rPr>
          <w:rFonts w:ascii="Arial" w:hAnsi="Arial" w:cs="Arial"/>
          <w:lang w:val="es-ES"/>
        </w:rPr>
        <w:t>visión, misión y filosofía del Colegio, sus principios pedagógicos y apoyar las políticas, normas y procedimientos establecidos, teniendo en cuenta que el interés fundamental es el de la identificación de las capacidades de sus hijos, así como de las dificultades para contribuir a una mejor formación integral.</w:t>
      </w:r>
    </w:p>
    <w:p w14:paraId="29CEFDD9" w14:textId="77777777" w:rsidR="00613493" w:rsidRPr="00A278EA" w:rsidRDefault="00A278EA" w:rsidP="00A278EA">
      <w:pPr>
        <w:pStyle w:val="BodyText"/>
        <w:rPr>
          <w:rFonts w:cs="Arial"/>
          <w:strike/>
          <w:sz w:val="24"/>
          <w:szCs w:val="24"/>
        </w:rPr>
      </w:pPr>
      <w:r w:rsidRPr="003B78FF">
        <w:rPr>
          <w:rFonts w:cs="Arial"/>
          <w:sz w:val="24"/>
          <w:szCs w:val="24"/>
        </w:rPr>
        <w:t>_</w:t>
      </w:r>
      <w:r>
        <w:rPr>
          <w:rFonts w:cs="Arial"/>
          <w:sz w:val="24"/>
          <w:szCs w:val="24"/>
        </w:rPr>
        <w:t>8</w:t>
      </w:r>
      <w:r w:rsidRPr="003B78FF">
        <w:rPr>
          <w:rFonts w:cs="Arial"/>
          <w:sz w:val="24"/>
          <w:szCs w:val="24"/>
        </w:rPr>
        <w:t>.2.10</w:t>
      </w:r>
      <w:r w:rsidR="005171FA">
        <w:rPr>
          <w:rFonts w:cs="Arial"/>
        </w:rPr>
        <w:t xml:space="preserve"> </w:t>
      </w:r>
      <w:r w:rsidR="00F34BE1" w:rsidRPr="00CD0EE7">
        <w:rPr>
          <w:rFonts w:cs="Arial"/>
          <w:sz w:val="24"/>
          <w:szCs w:val="24"/>
        </w:rPr>
        <w:t>Conocer,</w:t>
      </w:r>
      <w:r w:rsidR="00F34BE1" w:rsidRPr="00A278EA">
        <w:rPr>
          <w:rFonts w:cs="Arial"/>
          <w:sz w:val="24"/>
          <w:szCs w:val="24"/>
        </w:rPr>
        <w:t xml:space="preserve"> </w:t>
      </w:r>
      <w:r w:rsidR="00613493" w:rsidRPr="00A278EA">
        <w:rPr>
          <w:rFonts w:cs="Arial"/>
          <w:sz w:val="24"/>
          <w:szCs w:val="24"/>
        </w:rPr>
        <w:t>Respetar y ajustarse al calendario lectivo escolar establecido por el Colegio de conformidad con las disposiciones de la Secretaría de Educación Municipal.</w:t>
      </w:r>
    </w:p>
    <w:p w14:paraId="04ED3E02" w14:textId="77777777" w:rsidR="00EC15E7" w:rsidRDefault="001C407D"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.2.11</w:t>
      </w:r>
      <w:r w:rsidR="002704D4" w:rsidRPr="003B78FF">
        <w:rPr>
          <w:rFonts w:cs="Arial"/>
          <w:sz w:val="24"/>
          <w:szCs w:val="24"/>
        </w:rPr>
        <w:t xml:space="preserve"> </w:t>
      </w:r>
      <w:r w:rsidR="00EC15E7" w:rsidRPr="003B78FF">
        <w:rPr>
          <w:rFonts w:cs="Arial"/>
          <w:sz w:val="24"/>
          <w:szCs w:val="24"/>
        </w:rPr>
        <w:t>Traer y recoger a sus hijos puntualmente antes de comenzar la jornada diaria y al finalizar la misma, si no son usuarios del servicio de transporte del Colegio</w:t>
      </w:r>
      <w:r w:rsidR="00EC15E7">
        <w:rPr>
          <w:rFonts w:cs="Arial"/>
          <w:sz w:val="24"/>
          <w:szCs w:val="24"/>
        </w:rPr>
        <w:t>.</w:t>
      </w:r>
    </w:p>
    <w:p w14:paraId="1C7093D7" w14:textId="77777777" w:rsidR="00153BD4" w:rsidRDefault="00EC15E7" w:rsidP="00BA35AC">
      <w:pPr>
        <w:pStyle w:val="BodyText"/>
        <w:rPr>
          <w:rFonts w:cs="Arial"/>
          <w:sz w:val="24"/>
          <w:szCs w:val="24"/>
        </w:rPr>
      </w:pPr>
      <w:r w:rsidRPr="003B78FF">
        <w:rPr>
          <w:rFonts w:cs="Arial"/>
          <w:sz w:val="24"/>
          <w:szCs w:val="24"/>
        </w:rPr>
        <w:t>_</w:t>
      </w:r>
      <w:r>
        <w:rPr>
          <w:rFonts w:cs="Arial"/>
          <w:sz w:val="24"/>
          <w:szCs w:val="24"/>
        </w:rPr>
        <w:t>8</w:t>
      </w:r>
      <w:r w:rsidRPr="003B78FF">
        <w:rPr>
          <w:rFonts w:cs="Arial"/>
          <w:sz w:val="24"/>
          <w:szCs w:val="24"/>
        </w:rPr>
        <w:t xml:space="preserve">.2.12  </w:t>
      </w:r>
      <w:r w:rsidR="00613493" w:rsidRPr="003B78FF">
        <w:rPr>
          <w:rFonts w:cs="Arial"/>
          <w:sz w:val="24"/>
          <w:szCs w:val="24"/>
        </w:rPr>
        <w:t xml:space="preserve">Asegurarse de que sus hijos lleguen al Colegio en buenas condiciones de salud, con sus uniformes completos, con sus útiles de trabajo y con sus tareas cumplidas. En otras palabras, cumplir las recomendaciones formuladas por el </w:t>
      </w:r>
      <w:r w:rsidR="002704D4" w:rsidRPr="003B78FF">
        <w:rPr>
          <w:rFonts w:cs="Arial"/>
          <w:sz w:val="24"/>
          <w:szCs w:val="24"/>
        </w:rPr>
        <w:t>Colegio</w:t>
      </w:r>
      <w:r w:rsidR="00613493" w:rsidRPr="003B78FF">
        <w:rPr>
          <w:rFonts w:cs="Arial"/>
          <w:sz w:val="24"/>
          <w:szCs w:val="24"/>
        </w:rPr>
        <w:t>.</w:t>
      </w:r>
    </w:p>
    <w:p w14:paraId="25E47307" w14:textId="77777777" w:rsidR="00153BD4" w:rsidRPr="00CD0EE7" w:rsidRDefault="001C7CB1" w:rsidP="00BA35AC">
      <w:pPr>
        <w:pStyle w:val="BodyText"/>
        <w:rPr>
          <w:rFonts w:cs="Arial"/>
          <w:sz w:val="24"/>
          <w:szCs w:val="24"/>
        </w:rPr>
      </w:pPr>
      <w:r>
        <w:rPr>
          <w:rFonts w:cs="Arial"/>
          <w:sz w:val="24"/>
          <w:szCs w:val="24"/>
        </w:rPr>
        <w:t xml:space="preserve">_8.2.13 </w:t>
      </w:r>
      <w:r w:rsidR="00613493" w:rsidRPr="003B78FF">
        <w:rPr>
          <w:rFonts w:cs="Arial"/>
          <w:sz w:val="24"/>
          <w:szCs w:val="24"/>
        </w:rPr>
        <w:t>Enseñar a sus hijos a cuidar los bienes del colegio</w:t>
      </w:r>
      <w:r w:rsidR="00613493" w:rsidRPr="00CD0EE7">
        <w:rPr>
          <w:rFonts w:cs="Arial"/>
          <w:sz w:val="24"/>
          <w:szCs w:val="24"/>
        </w:rPr>
        <w:t>.</w:t>
      </w:r>
      <w:r w:rsidR="00F34BE1" w:rsidRPr="00CD0EE7">
        <w:rPr>
          <w:rFonts w:cs="Arial"/>
          <w:sz w:val="24"/>
          <w:szCs w:val="24"/>
        </w:rPr>
        <w:t xml:space="preserve"> </w:t>
      </w:r>
      <w:proofErr w:type="gramStart"/>
      <w:r w:rsidR="00F34BE1" w:rsidRPr="00CD0EE7">
        <w:rPr>
          <w:rFonts w:cs="Arial"/>
          <w:sz w:val="24"/>
          <w:szCs w:val="24"/>
          <w:lang w:val="es-CO"/>
        </w:rPr>
        <w:t>y</w:t>
      </w:r>
      <w:proofErr w:type="gramEnd"/>
      <w:r w:rsidR="00F34BE1" w:rsidRPr="00CD0EE7">
        <w:rPr>
          <w:rFonts w:cs="Arial"/>
          <w:sz w:val="24"/>
          <w:szCs w:val="24"/>
          <w:lang w:val="es-CO"/>
        </w:rPr>
        <w:t xml:space="preserve"> a tener sentido de pertenencia por el mismo</w:t>
      </w:r>
      <w:r w:rsidR="00F34BE1" w:rsidRPr="00CD0EE7">
        <w:rPr>
          <w:rFonts w:cs="Arial"/>
          <w:sz w:val="24"/>
          <w:szCs w:val="24"/>
        </w:rPr>
        <w:t>.</w:t>
      </w:r>
    </w:p>
    <w:p w14:paraId="481D97CD" w14:textId="77777777" w:rsidR="00A278EA" w:rsidRPr="00155E5F" w:rsidRDefault="001C407D" w:rsidP="00155E5F">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.2.14 </w:t>
      </w:r>
      <w:r w:rsidR="00A278EA" w:rsidRPr="00CD0EE7">
        <w:rPr>
          <w:rFonts w:cs="Arial"/>
          <w:sz w:val="24"/>
          <w:szCs w:val="24"/>
        </w:rPr>
        <w:t xml:space="preserve">Comunicar oportunamente, y en primer lugar a las autoridades del </w:t>
      </w:r>
      <w:r w:rsidR="00CD0EE7" w:rsidRPr="00CD0EE7">
        <w:rPr>
          <w:rFonts w:cs="Arial"/>
          <w:sz w:val="24"/>
          <w:szCs w:val="24"/>
        </w:rPr>
        <w:t>Colegio</w:t>
      </w:r>
      <w:r w:rsidR="00A278EA" w:rsidRPr="00CD0EE7">
        <w:rPr>
          <w:rFonts w:cs="Arial"/>
          <w:sz w:val="24"/>
          <w:szCs w:val="24"/>
        </w:rPr>
        <w:t>,</w:t>
      </w:r>
      <w:r w:rsidR="00155E5F">
        <w:rPr>
          <w:rFonts w:cs="Arial"/>
          <w:sz w:val="24"/>
          <w:szCs w:val="24"/>
        </w:rPr>
        <w:t xml:space="preserve"> </w:t>
      </w:r>
      <w:r w:rsidR="00A278EA" w:rsidRPr="00155E5F">
        <w:rPr>
          <w:rFonts w:cs="Arial"/>
          <w:sz w:val="24"/>
          <w:szCs w:val="24"/>
        </w:rPr>
        <w:t>las irregularidades de que tengan conocimiento, entre otras, en relación con el maltrato infantil,</w:t>
      </w:r>
      <w:r w:rsidR="00CD0EE7" w:rsidRPr="00155E5F">
        <w:rPr>
          <w:rFonts w:cs="Arial"/>
          <w:sz w:val="24"/>
          <w:szCs w:val="24"/>
        </w:rPr>
        <w:t xml:space="preserve"> </w:t>
      </w:r>
      <w:r w:rsidR="00A278EA" w:rsidRPr="00155E5F">
        <w:rPr>
          <w:rFonts w:cs="Arial"/>
          <w:sz w:val="24"/>
          <w:szCs w:val="24"/>
        </w:rPr>
        <w:t>abuso sexual, tráfico o consumo de drogas ilícitas. En caso de no recibir pronta respuesta</w:t>
      </w:r>
      <w:r w:rsidR="00CD0EE7" w:rsidRPr="00155E5F">
        <w:rPr>
          <w:rFonts w:cs="Arial"/>
          <w:sz w:val="24"/>
          <w:szCs w:val="24"/>
        </w:rPr>
        <w:t xml:space="preserve"> </w:t>
      </w:r>
      <w:r w:rsidR="00A278EA" w:rsidRPr="00155E5F">
        <w:rPr>
          <w:rFonts w:cs="Arial"/>
          <w:sz w:val="24"/>
          <w:szCs w:val="24"/>
        </w:rPr>
        <w:t>acudir a las autoridades competentes.</w:t>
      </w:r>
      <w:r w:rsidR="00CD0EE7" w:rsidRPr="00155E5F">
        <w:rPr>
          <w:rFonts w:cs="Arial"/>
          <w:sz w:val="24"/>
          <w:szCs w:val="24"/>
        </w:rPr>
        <w:t xml:space="preserve"> (Decreto 1286)</w:t>
      </w:r>
    </w:p>
    <w:p w14:paraId="32557F85" w14:textId="1A345BAF" w:rsidR="00153BD4" w:rsidRPr="003B78FF" w:rsidRDefault="001C407D"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.2.15 </w:t>
      </w:r>
      <w:r w:rsidR="00613493" w:rsidRPr="003B78FF">
        <w:rPr>
          <w:rFonts w:cs="Arial"/>
          <w:sz w:val="24"/>
          <w:szCs w:val="24"/>
        </w:rPr>
        <w:t xml:space="preserve">En </w:t>
      </w:r>
      <w:proofErr w:type="spellStart"/>
      <w:r w:rsidR="00C16048">
        <w:rPr>
          <w:rFonts w:cs="Arial"/>
          <w:sz w:val="24"/>
          <w:szCs w:val="24"/>
        </w:rPr>
        <w:t>Tots</w:t>
      </w:r>
      <w:proofErr w:type="spellEnd"/>
      <w:r w:rsidR="00C16048">
        <w:rPr>
          <w:rFonts w:cs="Arial"/>
          <w:sz w:val="24"/>
          <w:szCs w:val="24"/>
        </w:rPr>
        <w:t xml:space="preserve">, </w:t>
      </w:r>
      <w:proofErr w:type="spellStart"/>
      <w:r w:rsidR="00C16048">
        <w:rPr>
          <w:rFonts w:cs="Arial"/>
          <w:sz w:val="24"/>
          <w:szCs w:val="24"/>
        </w:rPr>
        <w:t>Toddlers</w:t>
      </w:r>
      <w:proofErr w:type="spellEnd"/>
      <w:r w:rsidR="00C16048">
        <w:rPr>
          <w:rFonts w:cs="Arial"/>
          <w:sz w:val="24"/>
          <w:szCs w:val="24"/>
        </w:rPr>
        <w:t xml:space="preserve">, </w:t>
      </w:r>
      <w:proofErr w:type="spellStart"/>
      <w:r w:rsidR="00C16048">
        <w:rPr>
          <w:rFonts w:cs="Arial"/>
          <w:sz w:val="24"/>
          <w:szCs w:val="24"/>
        </w:rPr>
        <w:t>Nursery</w:t>
      </w:r>
      <w:proofErr w:type="spellEnd"/>
      <w:r w:rsidR="00E4613D" w:rsidRPr="003B78FF">
        <w:rPr>
          <w:rFonts w:cs="Arial"/>
          <w:sz w:val="24"/>
          <w:szCs w:val="24"/>
        </w:rPr>
        <w:t xml:space="preserve"> </w:t>
      </w:r>
      <w:r w:rsidR="00613493" w:rsidRPr="00113C29">
        <w:rPr>
          <w:rFonts w:cs="Arial"/>
          <w:strike/>
          <w:color w:val="FF0000"/>
          <w:sz w:val="24"/>
          <w:szCs w:val="24"/>
        </w:rPr>
        <w:t>Jardín</w:t>
      </w:r>
      <w:r w:rsidR="00613493" w:rsidRPr="00113C29">
        <w:rPr>
          <w:rFonts w:cs="Arial"/>
          <w:strike/>
          <w:sz w:val="24"/>
          <w:szCs w:val="24"/>
        </w:rPr>
        <w:t>,</w:t>
      </w:r>
      <w:r w:rsidR="00613493" w:rsidRPr="003B78FF">
        <w:rPr>
          <w:rFonts w:cs="Arial"/>
          <w:sz w:val="24"/>
          <w:szCs w:val="24"/>
        </w:rPr>
        <w:t xml:space="preserve"> </w:t>
      </w:r>
      <w:r w:rsidR="00613493" w:rsidRPr="00D00194">
        <w:rPr>
          <w:rFonts w:cs="Arial"/>
          <w:strike/>
          <w:sz w:val="24"/>
          <w:szCs w:val="24"/>
          <w:highlight w:val="cyan"/>
        </w:rPr>
        <w:t>Preprimaria</w:t>
      </w:r>
      <w:r w:rsidR="00613493" w:rsidRPr="00D00194">
        <w:rPr>
          <w:rFonts w:cs="Arial"/>
          <w:strike/>
          <w:sz w:val="24"/>
          <w:szCs w:val="24"/>
        </w:rPr>
        <w:t xml:space="preserve"> </w:t>
      </w:r>
      <w:r w:rsidR="00613493" w:rsidRPr="003B78FF">
        <w:rPr>
          <w:rFonts w:cs="Arial"/>
          <w:sz w:val="24"/>
          <w:szCs w:val="24"/>
        </w:rPr>
        <w:t>y Primaria es deber de los padres de familia revisar la agenda o comunicador escolar, firmándolo e informando las novedades oportunamente.</w:t>
      </w:r>
    </w:p>
    <w:p w14:paraId="1509E850" w14:textId="6807240F" w:rsidR="00D00194" w:rsidRPr="003B78FF" w:rsidRDefault="00D00194" w:rsidP="00D00194">
      <w:pPr>
        <w:pStyle w:val="BodyText"/>
        <w:rPr>
          <w:rFonts w:cs="Arial"/>
          <w:sz w:val="24"/>
          <w:szCs w:val="24"/>
        </w:rPr>
      </w:pPr>
      <w:r w:rsidRPr="00D00194">
        <w:rPr>
          <w:rFonts w:cs="Arial"/>
          <w:sz w:val="24"/>
          <w:szCs w:val="24"/>
          <w:highlight w:val="cyan"/>
        </w:rPr>
        <w:t>En</w:t>
      </w:r>
      <w:r w:rsidR="00C16048">
        <w:rPr>
          <w:rFonts w:cs="Arial"/>
          <w:sz w:val="24"/>
          <w:szCs w:val="24"/>
          <w:highlight w:val="cyan"/>
        </w:rPr>
        <w:t xml:space="preserve"> Primera Infancia</w:t>
      </w:r>
      <w:r w:rsidRPr="00D00194">
        <w:rPr>
          <w:rFonts w:cs="Arial"/>
          <w:sz w:val="24"/>
          <w:szCs w:val="24"/>
          <w:highlight w:val="cyan"/>
        </w:rPr>
        <w:t xml:space="preserve"> </w:t>
      </w:r>
      <w:r w:rsidRPr="00C16048">
        <w:rPr>
          <w:rFonts w:cs="Arial"/>
          <w:strike/>
          <w:sz w:val="24"/>
          <w:szCs w:val="24"/>
          <w:highlight w:val="magenta"/>
        </w:rPr>
        <w:t>Preprimaria</w:t>
      </w:r>
      <w:r w:rsidRPr="00D00194">
        <w:rPr>
          <w:rFonts w:cs="Arial"/>
          <w:sz w:val="24"/>
          <w:szCs w:val="24"/>
          <w:highlight w:val="cyan"/>
        </w:rPr>
        <w:t xml:space="preserve"> es deber de los padres revisar el wiki diariamente y utilizar el correo electrónico institucional para comunicarse con los profesores.</w:t>
      </w:r>
    </w:p>
    <w:p w14:paraId="3821F41E" w14:textId="77777777" w:rsidR="00153BD4" w:rsidRPr="003B78FF" w:rsidRDefault="001C407D"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.2.16 </w:t>
      </w:r>
      <w:r w:rsidR="00613493" w:rsidRPr="003B78FF">
        <w:rPr>
          <w:rFonts w:cs="Arial"/>
          <w:sz w:val="24"/>
          <w:szCs w:val="24"/>
        </w:rPr>
        <w:t>Asistir al Colegio cuando se les solicite a asambleas, reuniones, entrevistas, conferencias, festivales, talleres, Escuela de Padres, etc.</w:t>
      </w:r>
    </w:p>
    <w:p w14:paraId="099EFF70" w14:textId="77777777" w:rsidR="00EC15E7" w:rsidRPr="00155E5F" w:rsidRDefault="00613493" w:rsidP="00BA35AC">
      <w:pPr>
        <w:pStyle w:val="BodyText"/>
        <w:rPr>
          <w:rFonts w:cs="Arial"/>
          <w:sz w:val="24"/>
          <w:szCs w:val="24"/>
        </w:rPr>
      </w:pPr>
      <w:r w:rsidRPr="003B78FF">
        <w:rPr>
          <w:rFonts w:cs="Arial"/>
          <w:bCs/>
          <w:sz w:val="24"/>
          <w:szCs w:val="24"/>
        </w:rPr>
        <w:t>_</w:t>
      </w:r>
      <w:r w:rsidR="006809FF">
        <w:rPr>
          <w:rFonts w:cs="Arial"/>
          <w:bCs/>
          <w:sz w:val="24"/>
          <w:szCs w:val="24"/>
        </w:rPr>
        <w:t>8</w:t>
      </w:r>
      <w:r w:rsidRPr="003B78FF">
        <w:rPr>
          <w:rFonts w:cs="Arial"/>
          <w:bCs/>
          <w:sz w:val="24"/>
          <w:szCs w:val="24"/>
        </w:rPr>
        <w:t>.2.1</w:t>
      </w:r>
      <w:r w:rsidR="001C407D" w:rsidRPr="003B78FF">
        <w:rPr>
          <w:rFonts w:cs="Arial"/>
          <w:bCs/>
          <w:sz w:val="24"/>
          <w:szCs w:val="24"/>
        </w:rPr>
        <w:t>7</w:t>
      </w:r>
      <w:r w:rsidR="00F921E0" w:rsidRPr="003B78FF">
        <w:rPr>
          <w:rFonts w:cs="Arial"/>
          <w:bCs/>
          <w:sz w:val="24"/>
          <w:szCs w:val="24"/>
        </w:rPr>
        <w:t xml:space="preserve"> </w:t>
      </w:r>
      <w:r w:rsidR="001C407D" w:rsidRPr="003B78FF">
        <w:rPr>
          <w:rFonts w:cs="Arial"/>
          <w:sz w:val="24"/>
          <w:szCs w:val="24"/>
        </w:rPr>
        <w:t xml:space="preserve">Apoyar al establecimiento en el desarrollo de las acciones que conduzcan al mejoramiento del servicio educativo y que eleven la calidad de los aprendizajes, especialmente en la formulación y desarrollo de los planes de mejoramiento institucional. </w:t>
      </w:r>
    </w:p>
    <w:p w14:paraId="33BA2BAD" w14:textId="77777777" w:rsidR="00153BD4" w:rsidRPr="003B78FF" w:rsidRDefault="001C407D" w:rsidP="00BA35AC">
      <w:pPr>
        <w:pStyle w:val="BodyText"/>
        <w:rPr>
          <w:rFonts w:cs="Arial"/>
          <w:sz w:val="24"/>
          <w:szCs w:val="24"/>
        </w:rPr>
      </w:pPr>
      <w:r w:rsidRPr="003B78FF">
        <w:rPr>
          <w:rFonts w:cs="Arial"/>
          <w:bCs/>
          <w:sz w:val="24"/>
          <w:szCs w:val="24"/>
        </w:rPr>
        <w:t>_</w:t>
      </w:r>
      <w:r w:rsidR="006809FF">
        <w:rPr>
          <w:rFonts w:cs="Arial"/>
          <w:bCs/>
          <w:sz w:val="24"/>
          <w:szCs w:val="24"/>
        </w:rPr>
        <w:t>8</w:t>
      </w:r>
      <w:r w:rsidRPr="003B78FF">
        <w:rPr>
          <w:rFonts w:cs="Arial"/>
          <w:bCs/>
          <w:sz w:val="24"/>
          <w:szCs w:val="24"/>
        </w:rPr>
        <w:t xml:space="preserve">.2.18 </w:t>
      </w:r>
      <w:r w:rsidRPr="003B78FF">
        <w:rPr>
          <w:rFonts w:cs="Arial"/>
          <w:sz w:val="24"/>
          <w:szCs w:val="24"/>
        </w:rPr>
        <w:t>Participar en el proceso de autoevaluación anual del establecimiento educativo, en las instancias establecidas</w:t>
      </w:r>
      <w:r w:rsidR="00E4613D" w:rsidRPr="003B78FF">
        <w:rPr>
          <w:rFonts w:cs="Arial"/>
          <w:sz w:val="24"/>
          <w:szCs w:val="24"/>
        </w:rPr>
        <w:t>.</w:t>
      </w:r>
    </w:p>
    <w:p w14:paraId="082A6A56" w14:textId="77777777" w:rsidR="00153BD4" w:rsidRPr="003B78FF" w:rsidRDefault="001C407D"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.2.19 </w:t>
      </w:r>
      <w:r w:rsidR="00613493" w:rsidRPr="003B78FF">
        <w:rPr>
          <w:rFonts w:cs="Arial"/>
          <w:sz w:val="24"/>
          <w:szCs w:val="24"/>
        </w:rPr>
        <w:t>Cancelar dentro de los quince (15) primeros días de cada mes, los compromisos económicos adquiridos con la Institución.</w:t>
      </w:r>
    </w:p>
    <w:p w14:paraId="5E3E1A97"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.2.</w:t>
      </w:r>
      <w:r w:rsidR="001C407D" w:rsidRPr="003B78FF">
        <w:rPr>
          <w:rFonts w:cs="Arial"/>
          <w:sz w:val="24"/>
          <w:szCs w:val="24"/>
        </w:rPr>
        <w:t>20</w:t>
      </w:r>
      <w:r w:rsidR="00F921E0" w:rsidRPr="003B78FF">
        <w:rPr>
          <w:rFonts w:cs="Arial"/>
          <w:sz w:val="24"/>
          <w:szCs w:val="24"/>
        </w:rPr>
        <w:t xml:space="preserve"> </w:t>
      </w:r>
      <w:r w:rsidRPr="003B78FF">
        <w:rPr>
          <w:rFonts w:cs="Arial"/>
          <w:sz w:val="24"/>
          <w:szCs w:val="24"/>
        </w:rPr>
        <w:t xml:space="preserve">Solicitar entrevistas con los docentes </w:t>
      </w:r>
      <w:r w:rsidRPr="00155E5F">
        <w:rPr>
          <w:rFonts w:cs="Arial"/>
          <w:sz w:val="24"/>
          <w:szCs w:val="24"/>
        </w:rPr>
        <w:t>o tutores</w:t>
      </w:r>
      <w:r w:rsidRPr="003B78FF">
        <w:rPr>
          <w:rFonts w:cs="Arial"/>
          <w:sz w:val="24"/>
          <w:szCs w:val="24"/>
        </w:rPr>
        <w:t xml:space="preserve"> cuando sea necesario, evitando por todos los medios interrumpir clases.</w:t>
      </w:r>
    </w:p>
    <w:p w14:paraId="0F8EF949"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.2.</w:t>
      </w:r>
      <w:r w:rsidR="001C407D" w:rsidRPr="003B78FF">
        <w:rPr>
          <w:rFonts w:cs="Arial"/>
          <w:sz w:val="24"/>
          <w:szCs w:val="24"/>
        </w:rPr>
        <w:t xml:space="preserve">21 </w:t>
      </w:r>
      <w:r w:rsidRPr="003B78FF">
        <w:rPr>
          <w:rFonts w:cs="Arial"/>
          <w:sz w:val="24"/>
          <w:szCs w:val="24"/>
        </w:rPr>
        <w:t>Únicamente en casos de verdadera urgencia, enviar materiales y mensajes a sus hijos durante su estancia en el Colegio.</w:t>
      </w:r>
    </w:p>
    <w:p w14:paraId="7AFE249B" w14:textId="77777777" w:rsidR="00153BD4" w:rsidRPr="00566F86" w:rsidRDefault="00185726"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.2.</w:t>
      </w:r>
      <w:r w:rsidR="001C407D" w:rsidRPr="003B78FF">
        <w:rPr>
          <w:rFonts w:cs="Arial"/>
          <w:sz w:val="24"/>
          <w:szCs w:val="24"/>
        </w:rPr>
        <w:t xml:space="preserve">23 </w:t>
      </w:r>
      <w:r w:rsidR="00F34BE1" w:rsidRPr="00566F86">
        <w:rPr>
          <w:rFonts w:cs="Arial"/>
          <w:sz w:val="24"/>
          <w:szCs w:val="24"/>
        </w:rPr>
        <w:t>Planear</w:t>
      </w:r>
      <w:r w:rsidR="00613493" w:rsidRPr="003B78FF">
        <w:rPr>
          <w:rFonts w:cs="Arial"/>
          <w:sz w:val="24"/>
          <w:szCs w:val="24"/>
        </w:rPr>
        <w:t xml:space="preserve"> las citas médicas y odontológicas</w:t>
      </w:r>
      <w:r w:rsidR="00F34BE1">
        <w:rPr>
          <w:rFonts w:cs="Arial"/>
          <w:sz w:val="24"/>
          <w:szCs w:val="24"/>
        </w:rPr>
        <w:t>,</w:t>
      </w:r>
      <w:r w:rsidR="00613493" w:rsidRPr="003B78FF">
        <w:rPr>
          <w:rFonts w:cs="Arial"/>
          <w:sz w:val="24"/>
          <w:szCs w:val="24"/>
        </w:rPr>
        <w:t xml:space="preserve"> </w:t>
      </w:r>
      <w:r w:rsidR="00F34BE1" w:rsidRPr="00566F86">
        <w:rPr>
          <w:rFonts w:cs="Arial"/>
          <w:sz w:val="24"/>
          <w:szCs w:val="24"/>
        </w:rPr>
        <w:t>salidas y vacaciones de tal manera que no afecten el normal desarrollo de las actividades planeadas por el colegio para sus estudiantes</w:t>
      </w:r>
      <w:r w:rsidR="00566F86">
        <w:rPr>
          <w:rFonts w:cs="Arial"/>
          <w:sz w:val="24"/>
          <w:szCs w:val="24"/>
        </w:rPr>
        <w:t>.</w:t>
      </w:r>
      <w:r w:rsidR="00F34BE1" w:rsidRPr="00566F86">
        <w:rPr>
          <w:rFonts w:cs="Arial"/>
          <w:sz w:val="24"/>
          <w:szCs w:val="24"/>
        </w:rPr>
        <w:t xml:space="preserve"> </w:t>
      </w:r>
    </w:p>
    <w:p w14:paraId="02CF4C44"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.2.</w:t>
      </w:r>
      <w:r w:rsidR="001C407D" w:rsidRPr="003B78FF">
        <w:rPr>
          <w:rFonts w:cs="Arial"/>
          <w:sz w:val="24"/>
          <w:szCs w:val="24"/>
        </w:rPr>
        <w:t>24</w:t>
      </w:r>
      <w:r w:rsidR="00C06084" w:rsidRPr="003B78FF">
        <w:rPr>
          <w:rFonts w:cs="Arial"/>
          <w:sz w:val="24"/>
          <w:szCs w:val="24"/>
        </w:rPr>
        <w:t xml:space="preserve"> </w:t>
      </w:r>
      <w:r w:rsidRPr="003B78FF">
        <w:rPr>
          <w:rFonts w:cs="Arial"/>
          <w:sz w:val="24"/>
          <w:szCs w:val="24"/>
        </w:rPr>
        <w:t>Cumplir con las normas establecidas por la Institución.</w:t>
      </w:r>
    </w:p>
    <w:p w14:paraId="65AD8D37" w14:textId="77777777" w:rsidR="00A10214" w:rsidRPr="003B78FF" w:rsidRDefault="00A10214" w:rsidP="0065670F">
      <w:pPr>
        <w:tabs>
          <w:tab w:val="left" w:pos="-2268"/>
          <w:tab w:val="left" w:pos="360"/>
        </w:tabs>
        <w:jc w:val="both"/>
        <w:rPr>
          <w:rFonts w:ascii="Arial" w:hAnsi="Arial" w:cs="Arial"/>
          <w:lang w:val="es-ES"/>
        </w:rPr>
      </w:pPr>
    </w:p>
    <w:p w14:paraId="4E0F5FE2" w14:textId="77777777" w:rsidR="00153BD4" w:rsidRPr="003B78FF" w:rsidRDefault="00613493" w:rsidP="00BA35AC">
      <w:pPr>
        <w:pStyle w:val="BodyText"/>
        <w:rPr>
          <w:rFonts w:cs="Arial"/>
          <w:b/>
          <w:sz w:val="24"/>
          <w:szCs w:val="24"/>
        </w:rPr>
      </w:pPr>
      <w:r w:rsidRPr="003B78FF">
        <w:rPr>
          <w:rFonts w:cs="Arial"/>
          <w:b/>
          <w:sz w:val="24"/>
          <w:szCs w:val="24"/>
        </w:rPr>
        <w:t>_</w:t>
      </w:r>
      <w:r w:rsidR="006809FF">
        <w:rPr>
          <w:rFonts w:cs="Arial"/>
          <w:b/>
          <w:sz w:val="24"/>
          <w:szCs w:val="24"/>
        </w:rPr>
        <w:t>8</w:t>
      </w:r>
      <w:r w:rsidRPr="003B78FF">
        <w:rPr>
          <w:rFonts w:cs="Arial"/>
          <w:b/>
          <w:sz w:val="24"/>
          <w:szCs w:val="24"/>
        </w:rPr>
        <w:t>.3  NORMAS</w:t>
      </w:r>
    </w:p>
    <w:p w14:paraId="3EDE36F8" w14:textId="77777777" w:rsidR="00153BD4" w:rsidRPr="003B78FF" w:rsidRDefault="00613493" w:rsidP="00BA35AC">
      <w:pPr>
        <w:pStyle w:val="BodyText"/>
        <w:rPr>
          <w:rFonts w:cs="Arial"/>
          <w:sz w:val="24"/>
          <w:szCs w:val="24"/>
        </w:rPr>
      </w:pPr>
      <w:r w:rsidRPr="003B78FF">
        <w:rPr>
          <w:rFonts w:cs="Arial"/>
          <w:sz w:val="24"/>
          <w:szCs w:val="24"/>
        </w:rPr>
        <w:t>Rigen los estatutos de la Corporación Colegio Colombo Británico.</w:t>
      </w:r>
    </w:p>
    <w:p w14:paraId="6DEFA813" w14:textId="77777777" w:rsidR="00674DA4" w:rsidRDefault="00674DA4" w:rsidP="006843F9">
      <w:pPr>
        <w:tabs>
          <w:tab w:val="left" w:pos="-2268"/>
          <w:tab w:val="left" w:pos="360"/>
        </w:tabs>
        <w:jc w:val="center"/>
        <w:rPr>
          <w:rFonts w:ascii="Arial" w:hAnsi="Arial"/>
          <w:lang w:val="es-ES"/>
        </w:rPr>
      </w:pPr>
    </w:p>
    <w:p w14:paraId="1E0FD4E5" w14:textId="77777777" w:rsidR="001C7CB1" w:rsidRDefault="0038215E" w:rsidP="00674DA4">
      <w:pPr>
        <w:autoSpaceDE w:val="0"/>
        <w:autoSpaceDN w:val="0"/>
        <w:adjustRightInd w:val="0"/>
        <w:rPr>
          <w:rFonts w:ascii="Arial" w:hAnsi="Arial" w:cs="Arial"/>
          <w:sz w:val="23"/>
          <w:szCs w:val="23"/>
          <w:highlight w:val="yellow"/>
          <w:lang w:val="es-CO"/>
        </w:rPr>
      </w:pPr>
      <w:r>
        <w:rPr>
          <w:rFonts w:ascii="Arial" w:hAnsi="Arial" w:cs="Arial"/>
          <w:sz w:val="23"/>
          <w:szCs w:val="23"/>
          <w:highlight w:val="yellow"/>
          <w:lang w:val="es-CO"/>
        </w:rPr>
        <w:br w:type="page"/>
      </w:r>
    </w:p>
    <w:p w14:paraId="60670F8F" w14:textId="77777777" w:rsidR="00EB1162" w:rsidRDefault="00EB1162" w:rsidP="006843F9">
      <w:pPr>
        <w:tabs>
          <w:tab w:val="left" w:pos="-2268"/>
          <w:tab w:val="left" w:pos="360"/>
        </w:tabs>
        <w:jc w:val="center"/>
        <w:rPr>
          <w:rFonts w:ascii="Arial" w:hAnsi="Arial"/>
          <w:lang w:val="es-ES"/>
        </w:rPr>
      </w:pPr>
    </w:p>
    <w:p w14:paraId="6CCCCDE4" w14:textId="77777777" w:rsidR="00EB1162" w:rsidRPr="001C7CB1" w:rsidRDefault="00EB1162" w:rsidP="00EB1162">
      <w:pPr>
        <w:pStyle w:val="BodyText"/>
        <w:jc w:val="center"/>
        <w:rPr>
          <w:rFonts w:cs="Arial"/>
          <w:b/>
          <w:sz w:val="24"/>
          <w:szCs w:val="24"/>
        </w:rPr>
      </w:pPr>
      <w:r w:rsidRPr="001C7CB1">
        <w:rPr>
          <w:rFonts w:cs="Arial"/>
          <w:b/>
          <w:sz w:val="24"/>
          <w:szCs w:val="24"/>
        </w:rPr>
        <w:t>9. MATRICULAS</w:t>
      </w:r>
    </w:p>
    <w:p w14:paraId="0803A815" w14:textId="77777777" w:rsidR="00EB1162" w:rsidRPr="00B02BDB" w:rsidRDefault="00EB1162" w:rsidP="00EB1162">
      <w:pPr>
        <w:ind w:firstLine="33"/>
        <w:jc w:val="both"/>
        <w:rPr>
          <w:rFonts w:ascii="Arial" w:hAnsi="Arial" w:cs="Arial"/>
          <w:lang w:val="es-ES" w:eastAsia="es-ES"/>
        </w:rPr>
      </w:pPr>
    </w:p>
    <w:p w14:paraId="0F53D1AC" w14:textId="77777777" w:rsidR="00EB1162" w:rsidRPr="00B02BDB" w:rsidRDefault="00EB1162" w:rsidP="00EB1162">
      <w:pPr>
        <w:pStyle w:val="BodyText"/>
        <w:rPr>
          <w:rFonts w:cs="Arial"/>
          <w:sz w:val="24"/>
          <w:szCs w:val="24"/>
        </w:rPr>
      </w:pPr>
      <w:r w:rsidRPr="00B02BDB">
        <w:rPr>
          <w:rFonts w:cs="Arial"/>
          <w:sz w:val="24"/>
          <w:szCs w:val="24"/>
        </w:rPr>
        <w:t xml:space="preserve">El valor de la matrícula es la suma equivalente al 9.1 % de la tarifa anual que se causa una vez al año, en  el evento de formalizar la vinculación del educando al servicio educativo ofrecido por el establecimiento, o cuando esta vinculación se renueva.  </w:t>
      </w:r>
    </w:p>
    <w:p w14:paraId="1D9F7520" w14:textId="77777777" w:rsidR="00EB1162" w:rsidRPr="00B02BDB" w:rsidRDefault="00EB1162" w:rsidP="00EB1162">
      <w:pPr>
        <w:pStyle w:val="BodyText"/>
        <w:rPr>
          <w:rFonts w:cs="Arial"/>
          <w:sz w:val="24"/>
          <w:szCs w:val="24"/>
        </w:rPr>
      </w:pPr>
      <w:r w:rsidRPr="00B02BDB">
        <w:rPr>
          <w:rFonts w:cs="Arial"/>
          <w:sz w:val="24"/>
          <w:szCs w:val="24"/>
        </w:rPr>
        <w:t>_9.1 Requisitos para matrícula:</w:t>
      </w:r>
    </w:p>
    <w:p w14:paraId="095D049A"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Paz y salvo financiero expedido por Tesorería.</w:t>
      </w:r>
    </w:p>
    <w:p w14:paraId="50862F5B"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Recibo de pago cancelado por concepto de Matrícula.</w:t>
      </w:r>
    </w:p>
    <w:p w14:paraId="46D3A4BA"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 xml:space="preserve">Los padres deberán entregar al CCB el certificado médico actualizado de cada uno de los hijos que deseen matricular. </w:t>
      </w:r>
    </w:p>
    <w:p w14:paraId="40635846" w14:textId="36CB33D0"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Para los estudiantes en las secciones de</w:t>
      </w:r>
      <w:r w:rsidR="00113C29">
        <w:rPr>
          <w:rFonts w:ascii="Arial" w:hAnsi="Arial" w:cs="Arial"/>
          <w:lang w:val="es-ES" w:eastAsia="es-ES"/>
        </w:rPr>
        <w:t xml:space="preserve"> Primera Infancia</w:t>
      </w:r>
      <w:r w:rsidRPr="00B02BDB">
        <w:rPr>
          <w:rFonts w:ascii="Arial" w:hAnsi="Arial" w:cs="Arial"/>
          <w:lang w:val="es-ES" w:eastAsia="es-ES"/>
        </w:rPr>
        <w:t xml:space="preserve"> </w:t>
      </w:r>
      <w:r w:rsidRPr="00113C29">
        <w:rPr>
          <w:rFonts w:ascii="Arial" w:hAnsi="Arial" w:cs="Arial"/>
          <w:strike/>
          <w:lang w:val="es-ES" w:eastAsia="es-ES"/>
        </w:rPr>
        <w:t>Jardín, Preprimaria</w:t>
      </w:r>
      <w:r w:rsidRPr="00B02BDB">
        <w:rPr>
          <w:rFonts w:ascii="Arial" w:hAnsi="Arial" w:cs="Arial"/>
          <w:lang w:val="es-ES" w:eastAsia="es-ES"/>
        </w:rPr>
        <w:t xml:space="preserve"> y Primaria se debe presentar el examen de valoración visual y audiológica reciente y el Carné de Vacunación.</w:t>
      </w:r>
    </w:p>
    <w:p w14:paraId="3E3E5411"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Fotocopia del registro civil del estudiante que tiene menos de 7 años de edad.</w:t>
      </w:r>
    </w:p>
    <w:p w14:paraId="782BD375"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Fotocopia de la Tarjeta de Identidad del estudiante que tiene, entre 7 y 17 años de edad.</w:t>
      </w:r>
    </w:p>
    <w:p w14:paraId="445C340D"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Fotocopia de la Cédula de Ciudadanía del estudiante que tiene 18 años cumplidos.</w:t>
      </w:r>
    </w:p>
    <w:p w14:paraId="2045BD01"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 xml:space="preserve">Fotocopia del registro civil expedido por el Consulado de Colombia, en el país de origen del estudiante, o cédula de extranjería, para los estudiantes extranjeros mayores de edad (La Secretaría de Educación no permite que este procedimiento se haga con el Pasaporte). </w:t>
      </w:r>
    </w:p>
    <w:p w14:paraId="2E708085" w14:textId="77777777" w:rsidR="008B212C" w:rsidRDefault="008B212C" w:rsidP="008B212C">
      <w:pPr>
        <w:pStyle w:val="ListBullet"/>
        <w:jc w:val="both"/>
        <w:rPr>
          <w:rFonts w:ascii="Arial" w:hAnsi="Arial" w:cs="Arial"/>
          <w:lang w:val="es-ES" w:eastAsia="es-ES"/>
        </w:rPr>
      </w:pPr>
      <w:r>
        <w:rPr>
          <w:rFonts w:ascii="Arial" w:hAnsi="Arial" w:cs="Arial"/>
          <w:lang w:val="es-ES" w:eastAsia="es-ES"/>
        </w:rPr>
        <w:t xml:space="preserve">Actualización de Datos del Socio debidamente diligenciado a través de </w:t>
      </w:r>
      <w:proofErr w:type="spellStart"/>
      <w:r>
        <w:rPr>
          <w:rFonts w:ascii="Arial" w:hAnsi="Arial" w:cs="Arial"/>
          <w:lang w:val="es-ES" w:eastAsia="es-ES"/>
        </w:rPr>
        <w:t>Saenlinea</w:t>
      </w:r>
      <w:proofErr w:type="spellEnd"/>
      <w:r>
        <w:rPr>
          <w:rFonts w:ascii="Arial" w:hAnsi="Arial" w:cs="Arial"/>
          <w:lang w:val="es-ES" w:eastAsia="es-ES"/>
        </w:rPr>
        <w:t>.</w:t>
      </w:r>
    </w:p>
    <w:p w14:paraId="2CFF27CA" w14:textId="77777777" w:rsidR="008B212C" w:rsidRPr="008B212C" w:rsidRDefault="008B212C" w:rsidP="008B212C">
      <w:pPr>
        <w:pStyle w:val="ListBullet"/>
        <w:jc w:val="both"/>
        <w:rPr>
          <w:rFonts w:ascii="Arial" w:hAnsi="Arial" w:cs="Arial"/>
          <w:lang w:val="es-ES" w:eastAsia="es-ES"/>
        </w:rPr>
      </w:pPr>
      <w:r>
        <w:rPr>
          <w:rFonts w:ascii="Arial" w:hAnsi="Arial" w:cs="Arial"/>
          <w:lang w:val="es-ES" w:eastAsia="es-ES"/>
        </w:rPr>
        <w:t xml:space="preserve">Actualización de Datos del estudiante a través de </w:t>
      </w:r>
      <w:proofErr w:type="spellStart"/>
      <w:r>
        <w:rPr>
          <w:rFonts w:ascii="Arial" w:hAnsi="Arial" w:cs="Arial"/>
          <w:lang w:val="es-ES" w:eastAsia="es-ES"/>
        </w:rPr>
        <w:t>Saenlinea</w:t>
      </w:r>
      <w:proofErr w:type="spellEnd"/>
      <w:r>
        <w:rPr>
          <w:rFonts w:ascii="Arial" w:hAnsi="Arial" w:cs="Arial"/>
          <w:lang w:val="es-ES" w:eastAsia="es-ES"/>
        </w:rPr>
        <w:t>.</w:t>
      </w:r>
    </w:p>
    <w:p w14:paraId="53A63012"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Firma del Contrato de Prestación de Servicio Educativo.</w:t>
      </w:r>
    </w:p>
    <w:p w14:paraId="298F0B84"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Firma de la Ficha de Matrícula.</w:t>
      </w:r>
    </w:p>
    <w:p w14:paraId="6FB98CC9"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Formato Fondo de solidaridad</w:t>
      </w:r>
      <w:r w:rsidR="006D22DB">
        <w:rPr>
          <w:rFonts w:ascii="Arial" w:hAnsi="Arial" w:cs="Arial"/>
          <w:lang w:val="es-ES" w:eastAsia="es-ES"/>
        </w:rPr>
        <w:t>,</w:t>
      </w:r>
      <w:r w:rsidRPr="00B02BDB">
        <w:rPr>
          <w:rFonts w:ascii="Arial" w:hAnsi="Arial" w:cs="Arial"/>
          <w:lang w:val="es-ES" w:eastAsia="es-ES"/>
        </w:rPr>
        <w:t xml:space="preserve"> Departamento de Seguridad y Transporte.</w:t>
      </w:r>
    </w:p>
    <w:p w14:paraId="3C5ADFF3"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 xml:space="preserve">Historia Clínica del estudiante </w:t>
      </w:r>
    </w:p>
    <w:p w14:paraId="054E3A88" w14:textId="77777777" w:rsidR="00B775C9" w:rsidRPr="00B775C9" w:rsidRDefault="00B775C9" w:rsidP="00B775C9">
      <w:pPr>
        <w:pStyle w:val="ListBullet"/>
        <w:jc w:val="both"/>
        <w:rPr>
          <w:rFonts w:ascii="Arial" w:hAnsi="Arial" w:cs="Arial"/>
          <w:lang w:val="es-ES" w:eastAsia="es-ES"/>
        </w:rPr>
      </w:pPr>
      <w:r w:rsidRPr="00B02BDB">
        <w:rPr>
          <w:rFonts w:ascii="Arial" w:hAnsi="Arial" w:cs="Arial"/>
          <w:lang w:val="es-ES" w:eastAsia="es-ES"/>
        </w:rPr>
        <w:t xml:space="preserve">Fotocopia del carné de EPS o medicina </w:t>
      </w:r>
      <w:proofErr w:type="spellStart"/>
      <w:r w:rsidRPr="00B02BDB">
        <w:rPr>
          <w:rFonts w:ascii="Arial" w:hAnsi="Arial" w:cs="Arial"/>
          <w:lang w:val="es-ES" w:eastAsia="es-ES"/>
        </w:rPr>
        <w:t>prepagada</w:t>
      </w:r>
      <w:proofErr w:type="spellEnd"/>
      <w:r w:rsidRPr="00B02BDB">
        <w:rPr>
          <w:rFonts w:ascii="Arial" w:hAnsi="Arial" w:cs="Arial"/>
          <w:lang w:val="es-ES" w:eastAsia="es-ES"/>
        </w:rPr>
        <w:t xml:space="preserve"> del estudiante</w:t>
      </w:r>
      <w:r>
        <w:rPr>
          <w:rFonts w:ascii="Arial" w:hAnsi="Arial" w:cs="Arial"/>
          <w:b/>
          <w:bCs/>
          <w:color w:val="0000FF"/>
          <w:sz w:val="20"/>
          <w:szCs w:val="20"/>
          <w:shd w:val="clear" w:color="auto" w:fill="FFFFFF"/>
          <w:lang w:val="es-ES"/>
        </w:rPr>
        <w:t xml:space="preserve"> </w:t>
      </w:r>
      <w:r w:rsidRPr="00B775C9">
        <w:rPr>
          <w:rFonts w:ascii="Arial" w:hAnsi="Arial" w:cs="Arial"/>
          <w:lang w:val="es-ES" w:eastAsia="es-ES"/>
        </w:rPr>
        <w:t>(únicamente para estudiantes que ingresan al colegio por primera vez o quienes hayan cambiado de entidad prestadora del servicio.)</w:t>
      </w:r>
    </w:p>
    <w:p w14:paraId="2528314D" w14:textId="77777777" w:rsidR="00EB1162" w:rsidRDefault="00EB1162" w:rsidP="00EB1162">
      <w:pPr>
        <w:pStyle w:val="ListBullet"/>
        <w:jc w:val="both"/>
        <w:rPr>
          <w:rFonts w:ascii="Arial" w:hAnsi="Arial" w:cs="Arial"/>
          <w:lang w:val="es-ES" w:eastAsia="es-ES"/>
        </w:rPr>
      </w:pPr>
      <w:r w:rsidRPr="00B02BDB">
        <w:rPr>
          <w:rFonts w:ascii="Arial" w:hAnsi="Arial" w:cs="Arial"/>
          <w:lang w:val="es-ES" w:eastAsia="es-ES"/>
        </w:rPr>
        <w:t>Paz y salvo académico (sólo para Bachillerato).</w:t>
      </w:r>
    </w:p>
    <w:p w14:paraId="11F80BCD" w14:textId="77777777" w:rsidR="00B775C9" w:rsidRPr="00B02BDB" w:rsidRDefault="00B775C9" w:rsidP="00EB1162">
      <w:pPr>
        <w:pStyle w:val="ListBullet"/>
        <w:jc w:val="both"/>
        <w:rPr>
          <w:rFonts w:ascii="Arial" w:hAnsi="Arial" w:cs="Arial"/>
          <w:lang w:val="es-ES" w:eastAsia="es-ES"/>
        </w:rPr>
      </w:pPr>
      <w:r w:rsidRPr="00B775C9">
        <w:rPr>
          <w:rFonts w:ascii="Arial" w:hAnsi="Arial" w:cs="Arial"/>
          <w:lang w:val="es-ES" w:eastAsia="es-ES"/>
        </w:rPr>
        <w:t>Paz y salvo de la institución anterior para estudiantes que ingresan por primera vez</w:t>
      </w:r>
    </w:p>
    <w:p w14:paraId="73E96D1E"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Si no se entrega la totalidad de documentos requeridos, el estudiante no podrá ser matriculado.</w:t>
      </w:r>
    </w:p>
    <w:p w14:paraId="5D0C1A33"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El CCB establece unas fechas para las matrículas. Los padres que cumplan con los requisitos de matrícula en forma extemporánea deben cancelar la suma de $100,000 pesos.</w:t>
      </w:r>
    </w:p>
    <w:p w14:paraId="3455EB92" w14:textId="77777777" w:rsidR="00EB1162" w:rsidRPr="00EB1162" w:rsidRDefault="0038215E" w:rsidP="00EB1162">
      <w:pPr>
        <w:ind w:firstLine="33"/>
        <w:jc w:val="both"/>
        <w:rPr>
          <w:rFonts w:ascii="Arial" w:hAnsi="Arial" w:cs="Arial"/>
          <w:highlight w:val="yellow"/>
          <w:lang w:val="es-ES" w:eastAsia="es-ES"/>
        </w:rPr>
      </w:pPr>
      <w:r>
        <w:rPr>
          <w:rFonts w:ascii="Arial" w:hAnsi="Arial" w:cs="Arial"/>
          <w:highlight w:val="yellow"/>
          <w:lang w:val="es-ES" w:eastAsia="es-ES"/>
        </w:rPr>
        <w:br w:type="page"/>
      </w:r>
    </w:p>
    <w:p w14:paraId="5F3B2018" w14:textId="77777777" w:rsidR="00EB1162" w:rsidRPr="001C7CB1" w:rsidRDefault="00EB1162" w:rsidP="00EB1162">
      <w:pPr>
        <w:pStyle w:val="BodyText"/>
        <w:jc w:val="center"/>
        <w:rPr>
          <w:rFonts w:cs="Arial"/>
          <w:b/>
          <w:sz w:val="24"/>
          <w:szCs w:val="24"/>
        </w:rPr>
      </w:pPr>
      <w:r w:rsidRPr="001C7CB1">
        <w:rPr>
          <w:rFonts w:cs="Arial"/>
          <w:b/>
          <w:sz w:val="24"/>
          <w:szCs w:val="24"/>
        </w:rPr>
        <w:t>_10.</w:t>
      </w:r>
      <w:r w:rsidRPr="001C7CB1">
        <w:rPr>
          <w:rFonts w:cs="Arial"/>
          <w:b/>
          <w:sz w:val="24"/>
          <w:szCs w:val="24"/>
        </w:rPr>
        <w:tab/>
        <w:t>PENSIONES Y OTROS COBROS</w:t>
      </w:r>
    </w:p>
    <w:p w14:paraId="7A4B33AC" w14:textId="77777777" w:rsidR="00EB1162" w:rsidRPr="00B02BDB" w:rsidRDefault="00EB1162" w:rsidP="00EB1162">
      <w:pPr>
        <w:pStyle w:val="BodyText"/>
        <w:jc w:val="center"/>
        <w:rPr>
          <w:rFonts w:cs="Arial"/>
          <w:sz w:val="24"/>
          <w:szCs w:val="24"/>
        </w:rPr>
      </w:pPr>
    </w:p>
    <w:p w14:paraId="320A5076" w14:textId="77777777" w:rsidR="00EB1162" w:rsidRPr="00B02BDB" w:rsidRDefault="00EB1162" w:rsidP="00EB1162">
      <w:pPr>
        <w:pStyle w:val="BodyText"/>
        <w:rPr>
          <w:rFonts w:cs="Arial"/>
          <w:sz w:val="24"/>
          <w:szCs w:val="24"/>
        </w:rPr>
      </w:pPr>
      <w:r w:rsidRPr="00B02BDB">
        <w:rPr>
          <w:rFonts w:cs="Arial"/>
          <w:sz w:val="24"/>
          <w:szCs w:val="24"/>
        </w:rPr>
        <w:t>El valor de la pensión es la suma  resultante de dividir el 90.9% restante de la tarifa anual entre 10 meses que comprende el año lectivo y se paga mensualmente al establecimiento por el derecho del estudiante a participar en el proceso formativo durante el respectivo año académico.</w:t>
      </w:r>
    </w:p>
    <w:p w14:paraId="50BD85D3" w14:textId="77777777" w:rsidR="00EB1162" w:rsidRPr="00B02BDB" w:rsidRDefault="00EB1162" w:rsidP="00EB1162">
      <w:pPr>
        <w:pStyle w:val="BodyText"/>
        <w:rPr>
          <w:rFonts w:cs="Arial"/>
          <w:sz w:val="24"/>
          <w:szCs w:val="24"/>
        </w:rPr>
      </w:pPr>
      <w:r w:rsidRPr="00B02BDB">
        <w:rPr>
          <w:rFonts w:cs="Arial"/>
          <w:sz w:val="24"/>
          <w:szCs w:val="24"/>
        </w:rPr>
        <w:t>Las pensiones se deben cancelar en los primeros 15 días de cada mes, so pena de incurrir en el cobro de intereses de mora.</w:t>
      </w:r>
    </w:p>
    <w:p w14:paraId="11C3CA05" w14:textId="77777777" w:rsidR="00BF412D" w:rsidRDefault="00BF412D" w:rsidP="00BF412D">
      <w:pPr>
        <w:pStyle w:val="BodyText3"/>
        <w:tabs>
          <w:tab w:val="left" w:pos="708"/>
        </w:tabs>
        <w:rPr>
          <w:rFonts w:cs="Arial"/>
          <w:b/>
          <w:sz w:val="24"/>
          <w:szCs w:val="24"/>
          <w:lang w:val="es-CO"/>
        </w:rPr>
      </w:pPr>
    </w:p>
    <w:p w14:paraId="19AE0128" w14:textId="3C38AE54" w:rsidR="67417379" w:rsidRDefault="2D1CCFCB" w:rsidP="67417379">
      <w:pPr>
        <w:pStyle w:val="BodyText3"/>
      </w:pPr>
      <w:r w:rsidRPr="2D1CCFCB">
        <w:rPr>
          <w:rFonts w:eastAsia="Arial" w:cs="Arial"/>
          <w:b/>
          <w:bCs/>
          <w:sz w:val="24"/>
          <w:szCs w:val="24"/>
          <w:lang w:val="es-CO"/>
        </w:rPr>
        <w:t xml:space="preserve">Nota: De acuerdo con lo establecido en la </w:t>
      </w:r>
      <w:r w:rsidRPr="2D1CCFCB">
        <w:rPr>
          <w:rFonts w:eastAsia="Arial" w:cs="Arial"/>
          <w:b/>
          <w:bCs/>
          <w:sz w:val="24"/>
          <w:szCs w:val="24"/>
          <w:highlight w:val="yellow"/>
          <w:lang w:val="es-CO"/>
        </w:rPr>
        <w:t>Resolución 11951 de 2013</w:t>
      </w:r>
      <w:r w:rsidRPr="2D1CCFCB">
        <w:rPr>
          <w:rFonts w:eastAsia="Arial" w:cs="Arial"/>
          <w:b/>
          <w:bCs/>
          <w:sz w:val="24"/>
          <w:szCs w:val="24"/>
          <w:lang w:val="es-CO"/>
        </w:rPr>
        <w:t>, del Ministerio de Educación Nacional, en su artículo No. 9, Retención de certificados de evaluación</w:t>
      </w:r>
      <w:r w:rsidRPr="2D1CCFCB">
        <w:rPr>
          <w:rFonts w:eastAsia="Arial" w:cs="Arial"/>
          <w:sz w:val="24"/>
          <w:szCs w:val="24"/>
          <w:lang w:val="es-CO"/>
        </w:rPr>
        <w:t xml:space="preserve">: “En caso de no pago oportuno de los cobros pactados al momento de la matrícula, los establecimientos de educación privada preescolar, básica y media podrán retener los informes de evaluación de los estudiantes, a menos que los padres o responsables de esta obligación puedan demostrar </w:t>
      </w:r>
      <w:r w:rsidRPr="2D1CCFCB">
        <w:rPr>
          <w:rFonts w:eastAsia="Arial" w:cs="Arial"/>
          <w:sz w:val="24"/>
          <w:szCs w:val="24"/>
          <w:highlight w:val="yellow"/>
          <w:lang w:val="es-CO"/>
        </w:rPr>
        <w:t>imposibilidad de pago por justa causa, en los términos del parágrafo 1 del artículo 2 de la Ley 1650 de 2013</w:t>
      </w:r>
      <w:r w:rsidRPr="2D1CCFCB">
        <w:rPr>
          <w:rFonts w:eastAsia="Arial" w:cs="Arial"/>
          <w:sz w:val="24"/>
          <w:szCs w:val="24"/>
          <w:lang w:val="es-CO"/>
        </w:rPr>
        <w:t xml:space="preserve">. En ningún caso los establecimientos de educación privada </w:t>
      </w:r>
      <w:r w:rsidRPr="2D1CCFCB">
        <w:rPr>
          <w:rFonts w:eastAsia="Arial" w:cs="Arial"/>
          <w:sz w:val="24"/>
          <w:szCs w:val="24"/>
          <w:highlight w:val="yellow"/>
          <w:lang w:val="es-CO"/>
        </w:rPr>
        <w:t>preescolar, básica y media</w:t>
      </w:r>
      <w:r w:rsidRPr="2D1CCFCB">
        <w:rPr>
          <w:rFonts w:eastAsia="Arial" w:cs="Arial"/>
          <w:sz w:val="24"/>
          <w:szCs w:val="24"/>
          <w:lang w:val="es-CO"/>
        </w:rPr>
        <w:t xml:space="preserve">  podrán impedirles participar en el proceso educativo, incluyendo la participación en actividades académicas y en exámenes. </w:t>
      </w:r>
      <w:r w:rsidRPr="2D1CCFCB">
        <w:rPr>
          <w:rFonts w:eastAsia="Arial" w:cs="Arial"/>
          <w:sz w:val="24"/>
          <w:szCs w:val="24"/>
          <w:highlight w:val="yellow"/>
          <w:lang w:val="es-CO"/>
        </w:rPr>
        <w:t>Para la expedición de títulos se tendrá en cuenta lo establecido en la Ley 1650 de 2013</w:t>
      </w:r>
      <w:r w:rsidRPr="2D1CCFCB">
        <w:rPr>
          <w:rFonts w:eastAsia="Arial" w:cs="Arial"/>
          <w:sz w:val="24"/>
          <w:szCs w:val="24"/>
          <w:lang w:val="es-CO"/>
        </w:rPr>
        <w:t>. S</w:t>
      </w:r>
      <w:r w:rsidRPr="2D1CCFCB">
        <w:rPr>
          <w:rFonts w:eastAsia="Arial" w:cs="Arial"/>
          <w:sz w:val="24"/>
          <w:szCs w:val="24"/>
          <w:highlight w:val="yellow"/>
          <w:lang w:val="es-CO"/>
        </w:rPr>
        <w:t xml:space="preserve">e </w:t>
      </w:r>
      <w:r w:rsidR="00113C29">
        <w:rPr>
          <w:rFonts w:eastAsia="Arial" w:cs="Arial"/>
          <w:sz w:val="24"/>
          <w:szCs w:val="24"/>
          <w:highlight w:val="yellow"/>
          <w:lang w:val="es-CO"/>
        </w:rPr>
        <w:pgNum/>
      </w:r>
      <w:proofErr w:type="spellStart"/>
      <w:r w:rsidR="00113C29">
        <w:rPr>
          <w:rFonts w:eastAsia="Arial" w:cs="Arial"/>
          <w:sz w:val="24"/>
          <w:szCs w:val="24"/>
          <w:highlight w:val="yellow"/>
          <w:lang w:val="es-CO"/>
        </w:rPr>
        <w:t>rohíbe</w:t>
      </w:r>
      <w:proofErr w:type="spellEnd"/>
      <w:r w:rsidRPr="2D1CCFCB">
        <w:rPr>
          <w:rFonts w:eastAsia="Arial" w:cs="Arial"/>
          <w:sz w:val="24"/>
          <w:szCs w:val="24"/>
          <w:highlight w:val="yellow"/>
          <w:lang w:val="es-CO"/>
        </w:rPr>
        <w:t xml:space="preserve"> la retención de títulos por no encontrarse el interesados a paz y salvo en sus obligaciones, cuando presente imposibilidad de pago por justa causa.” Para demostrar la imposibilidad de pago, los interesados deberán</w:t>
      </w:r>
      <w:r w:rsidRPr="2D1CCFCB">
        <w:rPr>
          <w:rFonts w:eastAsia="Arial" w:cs="Arial"/>
          <w:sz w:val="24"/>
          <w:szCs w:val="24"/>
          <w:lang w:val="es-CO"/>
        </w:rPr>
        <w:t>:</w:t>
      </w:r>
    </w:p>
    <w:p w14:paraId="3A36E1A2" w14:textId="7446A4F8" w:rsidR="084200CD" w:rsidRPr="00113C29" w:rsidRDefault="084200CD">
      <w:pPr>
        <w:rPr>
          <w:lang w:val="es-CO"/>
        </w:rPr>
      </w:pPr>
      <w:r>
        <w:t xml:space="preserve">　</w:t>
      </w:r>
    </w:p>
    <w:p w14:paraId="2857CAC1" w14:textId="0B966059" w:rsidR="084200CD" w:rsidRDefault="0B966059" w:rsidP="084200CD">
      <w:pPr>
        <w:pStyle w:val="ListParagraph0"/>
        <w:numPr>
          <w:ilvl w:val="0"/>
          <w:numId w:val="3"/>
        </w:numPr>
      </w:pPr>
      <w:r w:rsidRPr="0B966059">
        <w:rPr>
          <w:rFonts w:ascii="Arial" w:eastAsia="Arial" w:hAnsi="Arial" w:cs="Arial"/>
        </w:rPr>
        <w:t xml:space="preserve">Demostrar que haya ocurrido un hecho que con justa causa afecte económicamente al interesado o a los miembros responsables de su manutención. </w:t>
      </w:r>
    </w:p>
    <w:p w14:paraId="5039BC4E" w14:textId="5936136D" w:rsidR="731BF8F3" w:rsidRPr="005E50E0" w:rsidRDefault="0B966059" w:rsidP="76D56C54">
      <w:pPr>
        <w:numPr>
          <w:ilvl w:val="0"/>
          <w:numId w:val="3"/>
        </w:numPr>
        <w:rPr>
          <w:lang w:val="es-CO"/>
        </w:rPr>
      </w:pPr>
      <w:r w:rsidRPr="005E50E0">
        <w:rPr>
          <w:rFonts w:ascii="Arial" w:eastAsia="Arial" w:hAnsi="Arial" w:cs="Arial"/>
          <w:lang w:val="es-CO"/>
        </w:rPr>
        <w:t xml:space="preserve">Probar la ocurrencia del hecho por cualquier medio probatorio, distinto de la confesión, que sea lo suficientemente conducente, adecuada y pertinente. </w:t>
      </w:r>
    </w:p>
    <w:p w14:paraId="38FABA57" w14:textId="3573B9B9" w:rsidR="731BF8F3" w:rsidRPr="005E50E0" w:rsidRDefault="0B966059" w:rsidP="76D56C54">
      <w:pPr>
        <w:numPr>
          <w:ilvl w:val="0"/>
          <w:numId w:val="3"/>
        </w:numPr>
        <w:rPr>
          <w:lang w:val="es-CO"/>
        </w:rPr>
      </w:pPr>
      <w:r w:rsidRPr="005E50E0">
        <w:rPr>
          <w:rFonts w:ascii="Arial" w:eastAsia="Arial" w:hAnsi="Arial" w:cs="Arial"/>
          <w:lang w:val="es-CO"/>
        </w:rPr>
        <w:t>Que el responsable del pago demuestre haber adelantado las gestiones necesarias para lograr el cumplimiento de las obligaciones pendientes con la respectiva institución.</w:t>
      </w:r>
      <w:r w:rsidRPr="005E50E0">
        <w:rPr>
          <w:lang w:val="es-CO"/>
        </w:rPr>
        <w:t xml:space="preserve"> </w:t>
      </w:r>
    </w:p>
    <w:p w14:paraId="01EDD5C4" w14:textId="481D1B54" w:rsidR="084200CD" w:rsidRDefault="084200CD" w:rsidP="084200CD">
      <w:pPr>
        <w:pStyle w:val="BodyText3"/>
      </w:pPr>
    </w:p>
    <w:p w14:paraId="233EAC0A" w14:textId="77777777" w:rsidR="00EB1162" w:rsidRPr="00BF412D" w:rsidRDefault="00EB1162" w:rsidP="00EB1162">
      <w:pPr>
        <w:pStyle w:val="BodyText"/>
        <w:rPr>
          <w:rFonts w:cs="Arial"/>
          <w:sz w:val="24"/>
          <w:szCs w:val="24"/>
          <w:lang w:val="es-CO"/>
        </w:rPr>
      </w:pPr>
    </w:p>
    <w:p w14:paraId="365ACC7B" w14:textId="77777777" w:rsidR="00EB1162" w:rsidRPr="001C7CB1" w:rsidRDefault="00EB1162" w:rsidP="00EB1162">
      <w:pPr>
        <w:pStyle w:val="BodyText"/>
        <w:rPr>
          <w:rFonts w:cs="Arial"/>
          <w:b/>
          <w:sz w:val="24"/>
          <w:szCs w:val="24"/>
        </w:rPr>
      </w:pPr>
      <w:r w:rsidRPr="001C7CB1">
        <w:rPr>
          <w:rFonts w:cs="Arial"/>
          <w:b/>
          <w:sz w:val="24"/>
          <w:szCs w:val="24"/>
        </w:rPr>
        <w:t>_1</w:t>
      </w:r>
      <w:r w:rsidR="004A5B0E" w:rsidRPr="001C7CB1">
        <w:rPr>
          <w:rFonts w:cs="Arial"/>
          <w:b/>
          <w:sz w:val="24"/>
          <w:szCs w:val="24"/>
        </w:rPr>
        <w:t>0</w:t>
      </w:r>
      <w:r w:rsidRPr="001C7CB1">
        <w:rPr>
          <w:rFonts w:cs="Arial"/>
          <w:b/>
          <w:sz w:val="24"/>
          <w:szCs w:val="24"/>
        </w:rPr>
        <w:t>.1  COBROS PERIODICOS</w:t>
      </w:r>
    </w:p>
    <w:p w14:paraId="54636426" w14:textId="77777777" w:rsidR="00EB1162" w:rsidRPr="00B02BDB" w:rsidRDefault="00EB1162" w:rsidP="00EB1162">
      <w:pPr>
        <w:pStyle w:val="BodyText"/>
        <w:rPr>
          <w:rFonts w:cs="Arial"/>
          <w:sz w:val="24"/>
          <w:szCs w:val="24"/>
        </w:rPr>
      </w:pPr>
      <w:r w:rsidRPr="00B02BDB">
        <w:rPr>
          <w:rFonts w:cs="Arial"/>
          <w:sz w:val="24"/>
          <w:szCs w:val="24"/>
        </w:rPr>
        <w:t>Son las sumas que pagan mensualmente los padres de familia o acudientes voluntariamente  por concepto de:</w:t>
      </w:r>
    </w:p>
    <w:p w14:paraId="0405DB01"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 xml:space="preserve">Servicio de transporte escolar prestado por el Colegio. Este servicio se puede contratar para recogida y dejada del estudiante en su casa, o para una sola de las rutas. </w:t>
      </w:r>
    </w:p>
    <w:p w14:paraId="6FAF56A1"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Alimentación: El padre o estudiante lo deberá cancelar directamente al proveedor del servicio.</w:t>
      </w:r>
    </w:p>
    <w:p w14:paraId="349B5134" w14:textId="77777777" w:rsidR="00EB1162" w:rsidRPr="00B02BDB" w:rsidRDefault="00EB1162" w:rsidP="00EB1162">
      <w:pPr>
        <w:ind w:firstLine="33"/>
        <w:jc w:val="both"/>
        <w:rPr>
          <w:rFonts w:ascii="Arial" w:hAnsi="Arial" w:cs="Arial"/>
          <w:lang w:val="es-ES" w:eastAsia="es-ES"/>
        </w:rPr>
      </w:pPr>
    </w:p>
    <w:p w14:paraId="45871554" w14:textId="77777777" w:rsidR="00EB1162" w:rsidRPr="001C7CB1" w:rsidRDefault="00EB1162" w:rsidP="00EB1162">
      <w:pPr>
        <w:pStyle w:val="BodyText"/>
        <w:rPr>
          <w:rFonts w:cs="Arial"/>
          <w:b/>
          <w:sz w:val="24"/>
          <w:szCs w:val="24"/>
        </w:rPr>
      </w:pPr>
      <w:r w:rsidRPr="001C7CB1">
        <w:rPr>
          <w:rFonts w:cs="Arial"/>
          <w:b/>
          <w:sz w:val="24"/>
          <w:szCs w:val="24"/>
        </w:rPr>
        <w:t>_1</w:t>
      </w:r>
      <w:r w:rsidR="004A5B0E" w:rsidRPr="001C7CB1">
        <w:rPr>
          <w:rFonts w:cs="Arial"/>
          <w:b/>
          <w:sz w:val="24"/>
          <w:szCs w:val="24"/>
        </w:rPr>
        <w:t>0</w:t>
      </w:r>
      <w:r w:rsidRPr="001C7CB1">
        <w:rPr>
          <w:rFonts w:cs="Arial"/>
          <w:b/>
          <w:sz w:val="24"/>
          <w:szCs w:val="24"/>
        </w:rPr>
        <w:t xml:space="preserve">.2  OTROS COBROS </w:t>
      </w:r>
    </w:p>
    <w:p w14:paraId="6A49FE65" w14:textId="77777777" w:rsidR="00EB1162" w:rsidRPr="00B02BDB" w:rsidRDefault="00EB1162" w:rsidP="00EB1162">
      <w:pPr>
        <w:pStyle w:val="BodyText"/>
        <w:rPr>
          <w:rFonts w:cs="Arial"/>
          <w:sz w:val="24"/>
          <w:szCs w:val="24"/>
        </w:rPr>
      </w:pPr>
      <w:r w:rsidRPr="00B02BDB">
        <w:rPr>
          <w:rFonts w:cs="Arial"/>
          <w:sz w:val="24"/>
          <w:szCs w:val="24"/>
        </w:rPr>
        <w:t>Son las sumas que se pagan en forma voluntaria por servicios del Colegio, distintos  a los conceptos de matrícula, pensión y cobros periódicos, estos son:</w:t>
      </w:r>
    </w:p>
    <w:p w14:paraId="33B16273" w14:textId="77777777" w:rsidR="001D2CBD" w:rsidRDefault="00EB1162" w:rsidP="00566F86">
      <w:pPr>
        <w:pStyle w:val="ListBullet"/>
        <w:jc w:val="both"/>
        <w:rPr>
          <w:rFonts w:ascii="Arial" w:hAnsi="Arial" w:cs="Arial"/>
          <w:lang w:val="es-ES" w:eastAsia="es-ES"/>
        </w:rPr>
      </w:pPr>
      <w:r w:rsidRPr="00B02BDB">
        <w:rPr>
          <w:rFonts w:ascii="Arial" w:hAnsi="Arial" w:cs="Arial"/>
          <w:lang w:val="es-ES" w:eastAsia="es-ES"/>
        </w:rPr>
        <w:t>Extracurriculares: Actividades por fuera de la Jornada Escolar</w:t>
      </w:r>
      <w:r w:rsidR="00B02BDB">
        <w:rPr>
          <w:rFonts w:ascii="Arial" w:hAnsi="Arial" w:cs="Arial"/>
          <w:lang w:val="es-ES" w:eastAsia="es-ES"/>
        </w:rPr>
        <w:t xml:space="preserve"> en días de semana</w:t>
      </w:r>
      <w:r w:rsidR="00566F86">
        <w:rPr>
          <w:rFonts w:ascii="Arial" w:hAnsi="Arial" w:cs="Arial"/>
          <w:lang w:val="es-ES" w:eastAsia="es-ES"/>
        </w:rPr>
        <w:t>.</w:t>
      </w:r>
    </w:p>
    <w:p w14:paraId="371AB5FC" w14:textId="77777777" w:rsidR="00EB1162" w:rsidRPr="00C96D37" w:rsidRDefault="00B02BDB" w:rsidP="00C96D37">
      <w:pPr>
        <w:pStyle w:val="ListBullet"/>
        <w:jc w:val="both"/>
        <w:rPr>
          <w:rFonts w:ascii="Arial" w:hAnsi="Arial" w:cs="Arial"/>
          <w:lang w:val="es-ES" w:eastAsia="es-ES"/>
        </w:rPr>
      </w:pPr>
      <w:r w:rsidRPr="00113C29">
        <w:rPr>
          <w:rFonts w:ascii="Arial" w:hAnsi="Arial" w:cs="Arial"/>
          <w:strike/>
          <w:lang w:val="es-ES" w:eastAsia="es-ES"/>
        </w:rPr>
        <w:t>Tardes Creativas: Actividades por</w:t>
      </w:r>
      <w:r w:rsidR="00566F86" w:rsidRPr="00113C29">
        <w:rPr>
          <w:rFonts w:ascii="Arial" w:hAnsi="Arial" w:cs="Arial"/>
          <w:strike/>
          <w:lang w:val="es-ES" w:eastAsia="es-ES"/>
        </w:rPr>
        <w:t xml:space="preserve"> fuera de la Jornada del Jardín</w:t>
      </w:r>
      <w:r w:rsidR="0049326E" w:rsidRPr="00113C29">
        <w:rPr>
          <w:rFonts w:ascii="Arial" w:hAnsi="Arial" w:cs="Arial"/>
          <w:strike/>
          <w:lang w:val="es-ES" w:eastAsia="es-ES"/>
        </w:rPr>
        <w:t xml:space="preserve"> en día de semana</w:t>
      </w:r>
      <w:r w:rsidR="00566F86">
        <w:rPr>
          <w:rFonts w:ascii="Arial" w:hAnsi="Arial" w:cs="Arial"/>
          <w:lang w:val="es-ES" w:eastAsia="es-ES"/>
        </w:rPr>
        <w:t>.</w:t>
      </w:r>
    </w:p>
    <w:p w14:paraId="16C46715" w14:textId="77777777" w:rsidR="00B02BDB" w:rsidRPr="00B02BDB" w:rsidRDefault="00B02BDB" w:rsidP="00B02BDB">
      <w:pPr>
        <w:pStyle w:val="ListBullet"/>
        <w:jc w:val="both"/>
        <w:rPr>
          <w:rFonts w:ascii="Arial" w:hAnsi="Arial" w:cs="Arial"/>
          <w:lang w:val="es-ES" w:eastAsia="es-ES"/>
        </w:rPr>
      </w:pPr>
      <w:r>
        <w:rPr>
          <w:rFonts w:ascii="Arial" w:hAnsi="Arial" w:cs="Arial"/>
          <w:lang w:val="es-ES" w:eastAsia="es-ES"/>
        </w:rPr>
        <w:t>E</w:t>
      </w:r>
      <w:r w:rsidRPr="00B02BDB">
        <w:rPr>
          <w:rFonts w:ascii="Arial" w:hAnsi="Arial" w:cs="Arial"/>
          <w:lang w:val="es-ES" w:eastAsia="es-ES"/>
        </w:rPr>
        <w:t xml:space="preserve">scuela de </w:t>
      </w:r>
      <w:r>
        <w:rPr>
          <w:rFonts w:ascii="Arial" w:hAnsi="Arial" w:cs="Arial"/>
          <w:lang w:val="es-ES" w:eastAsia="es-ES"/>
        </w:rPr>
        <w:t>D</w:t>
      </w:r>
      <w:r w:rsidRPr="00B02BDB">
        <w:rPr>
          <w:rFonts w:ascii="Arial" w:hAnsi="Arial" w:cs="Arial"/>
          <w:lang w:val="es-ES" w:eastAsia="es-ES"/>
        </w:rPr>
        <w:t xml:space="preserve">eportes </w:t>
      </w:r>
      <w:r>
        <w:rPr>
          <w:rFonts w:ascii="Arial" w:hAnsi="Arial" w:cs="Arial"/>
          <w:lang w:val="es-ES" w:eastAsia="es-ES"/>
        </w:rPr>
        <w:t>y A</w:t>
      </w:r>
      <w:r w:rsidRPr="00B02BDB">
        <w:rPr>
          <w:rFonts w:ascii="Arial" w:hAnsi="Arial" w:cs="Arial"/>
          <w:lang w:val="es-ES" w:eastAsia="es-ES"/>
        </w:rPr>
        <w:t>rtística</w:t>
      </w:r>
      <w:r>
        <w:rPr>
          <w:rFonts w:ascii="Arial" w:hAnsi="Arial" w:cs="Arial"/>
          <w:lang w:val="es-ES" w:eastAsia="es-ES"/>
        </w:rPr>
        <w:t xml:space="preserve">: </w:t>
      </w:r>
      <w:r w:rsidRPr="00B02BDB">
        <w:rPr>
          <w:rFonts w:ascii="Arial" w:hAnsi="Arial" w:cs="Arial"/>
          <w:lang w:val="es-ES" w:eastAsia="es-ES"/>
        </w:rPr>
        <w:t>Actividades por fuera de la Jornada Escolar</w:t>
      </w:r>
      <w:r>
        <w:rPr>
          <w:rFonts w:ascii="Arial" w:hAnsi="Arial" w:cs="Arial"/>
          <w:lang w:val="es-ES" w:eastAsia="es-ES"/>
        </w:rPr>
        <w:t xml:space="preserve"> los días sábado.</w:t>
      </w:r>
    </w:p>
    <w:p w14:paraId="07B33EA3"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EMI: Cobro anual por el servicio de ambulancia.</w:t>
      </w:r>
    </w:p>
    <w:p w14:paraId="0276BAED"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P.T.A: Cobro anual para afiliación a la Asociación de Padres de Familia.</w:t>
      </w:r>
    </w:p>
    <w:p w14:paraId="1FEDC30F"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Aporte al Fondo de Solidaridad.</w:t>
      </w:r>
    </w:p>
    <w:p w14:paraId="7F60C953"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Seguro de Accidentes</w:t>
      </w:r>
      <w:r w:rsidR="00C96D37">
        <w:rPr>
          <w:rFonts w:ascii="Arial" w:hAnsi="Arial" w:cs="Arial"/>
          <w:lang w:val="es-ES" w:eastAsia="es-ES"/>
        </w:rPr>
        <w:t xml:space="preserve"> </w:t>
      </w:r>
      <w:r w:rsidR="00016D2B">
        <w:rPr>
          <w:rFonts w:ascii="Arial" w:hAnsi="Arial" w:cs="Arial"/>
          <w:lang w:val="es-ES" w:eastAsia="es-ES"/>
        </w:rPr>
        <w:t>E</w:t>
      </w:r>
      <w:r w:rsidR="00C96D37">
        <w:rPr>
          <w:rFonts w:ascii="Arial" w:hAnsi="Arial" w:cs="Arial"/>
          <w:lang w:val="es-ES" w:eastAsia="es-ES"/>
        </w:rPr>
        <w:t>studiantiles.</w:t>
      </w:r>
    </w:p>
    <w:p w14:paraId="3F1872CF" w14:textId="77777777" w:rsidR="00EB1162" w:rsidRPr="00B02BDB" w:rsidRDefault="00C96D37" w:rsidP="00EB1162">
      <w:pPr>
        <w:pStyle w:val="ListBullet"/>
        <w:jc w:val="both"/>
        <w:rPr>
          <w:rFonts w:ascii="Arial" w:hAnsi="Arial" w:cs="Arial"/>
          <w:lang w:val="es-ES" w:eastAsia="es-ES"/>
        </w:rPr>
      </w:pPr>
      <w:r>
        <w:rPr>
          <w:rFonts w:ascii="Arial" w:hAnsi="Arial" w:cs="Arial"/>
          <w:lang w:val="es-ES" w:eastAsia="es-ES"/>
        </w:rPr>
        <w:t>Seguro Educativo</w:t>
      </w:r>
      <w:r w:rsidR="00016D2B">
        <w:rPr>
          <w:rFonts w:ascii="Arial" w:hAnsi="Arial" w:cs="Arial"/>
          <w:lang w:val="es-ES" w:eastAsia="es-ES"/>
        </w:rPr>
        <w:t xml:space="preserve"> para padres</w:t>
      </w:r>
      <w:r w:rsidR="00EB1162" w:rsidRPr="00B02BDB">
        <w:rPr>
          <w:rFonts w:ascii="Arial" w:hAnsi="Arial" w:cs="Arial"/>
          <w:lang w:val="es-ES" w:eastAsia="es-ES"/>
        </w:rPr>
        <w:t>.</w:t>
      </w:r>
    </w:p>
    <w:p w14:paraId="27F93A34" w14:textId="5E5C4A61" w:rsidR="00A10214" w:rsidRPr="00F736EC" w:rsidRDefault="00A10214" w:rsidP="00EB1162">
      <w:pPr>
        <w:pStyle w:val="ListBullet"/>
        <w:jc w:val="both"/>
        <w:rPr>
          <w:rFonts w:ascii="Arial" w:hAnsi="Arial" w:cs="Arial"/>
          <w:lang w:val="es-ES" w:eastAsia="es-ES"/>
        </w:rPr>
      </w:pPr>
      <w:r w:rsidRPr="00025202">
        <w:rPr>
          <w:rFonts w:ascii="Arial" w:hAnsi="Arial" w:cs="Arial"/>
          <w:lang w:val="es-ES" w:eastAsia="es-ES"/>
        </w:rPr>
        <w:t>Material Didáctico</w:t>
      </w:r>
      <w:r w:rsidR="00C96D37" w:rsidRPr="00C96D37">
        <w:rPr>
          <w:rFonts w:ascii="Calibri" w:hAnsi="Calibri" w:cs="Calibri"/>
          <w:color w:val="000000"/>
          <w:sz w:val="22"/>
          <w:szCs w:val="22"/>
          <w:lang w:val="es-CO"/>
        </w:rPr>
        <w:t xml:space="preserve"> </w:t>
      </w:r>
      <w:r w:rsidR="00B72585">
        <w:rPr>
          <w:rFonts w:ascii="Arial" w:hAnsi="Arial" w:cs="Arial"/>
          <w:lang w:val="es-ES" w:eastAsia="es-ES"/>
        </w:rPr>
        <w:t>provisto</w:t>
      </w:r>
      <w:r w:rsidR="00F736EC" w:rsidRPr="00F736EC">
        <w:rPr>
          <w:rFonts w:ascii="Arial" w:hAnsi="Arial" w:cs="Arial"/>
          <w:lang w:val="es-ES" w:eastAsia="es-ES"/>
        </w:rPr>
        <w:t xml:space="preserve"> por el colegio</w:t>
      </w:r>
      <w:r w:rsidR="00566F86">
        <w:rPr>
          <w:rFonts w:ascii="Arial" w:hAnsi="Arial" w:cs="Arial"/>
          <w:lang w:val="es-ES" w:eastAsia="es-ES"/>
        </w:rPr>
        <w:t>.</w:t>
      </w:r>
    </w:p>
    <w:p w14:paraId="1F3AAFEA" w14:textId="77777777" w:rsidR="00025202" w:rsidRPr="00F736EC" w:rsidRDefault="00566F86" w:rsidP="00EB1162">
      <w:pPr>
        <w:pStyle w:val="ListBullet"/>
        <w:jc w:val="both"/>
        <w:rPr>
          <w:rFonts w:ascii="Arial" w:hAnsi="Arial" w:cs="Arial"/>
          <w:lang w:val="es-ES" w:eastAsia="es-ES"/>
        </w:rPr>
      </w:pPr>
      <w:r>
        <w:rPr>
          <w:rFonts w:ascii="Arial" w:hAnsi="Arial" w:cs="Arial"/>
          <w:lang w:val="es-ES" w:eastAsia="es-ES"/>
        </w:rPr>
        <w:t>Anuario y Publicidad Anuario</w:t>
      </w:r>
    </w:p>
    <w:p w14:paraId="297B6160" w14:textId="77777777" w:rsidR="00025202" w:rsidRPr="00F736EC" w:rsidRDefault="0049326E" w:rsidP="00EB1162">
      <w:pPr>
        <w:pStyle w:val="ListBullet"/>
        <w:jc w:val="both"/>
        <w:rPr>
          <w:rFonts w:ascii="Arial" w:hAnsi="Arial" w:cs="Arial"/>
          <w:lang w:val="es-ES" w:eastAsia="es-ES"/>
        </w:rPr>
      </w:pPr>
      <w:r>
        <w:rPr>
          <w:rFonts w:ascii="Arial" w:hAnsi="Arial" w:cs="Arial"/>
          <w:lang w:val="es-ES" w:eastAsia="es-ES"/>
        </w:rPr>
        <w:t>Afiliación</w:t>
      </w:r>
      <w:r w:rsidR="00566F86">
        <w:rPr>
          <w:rFonts w:ascii="Arial" w:hAnsi="Arial" w:cs="Arial"/>
          <w:lang w:val="es-ES" w:eastAsia="es-ES"/>
        </w:rPr>
        <w:t xml:space="preserve"> a la </w:t>
      </w:r>
      <w:r>
        <w:rPr>
          <w:rFonts w:ascii="Arial" w:hAnsi="Arial" w:cs="Arial"/>
          <w:lang w:val="es-ES" w:eastAsia="es-ES"/>
        </w:rPr>
        <w:t>A</w:t>
      </w:r>
      <w:r w:rsidRPr="00F736EC">
        <w:rPr>
          <w:rFonts w:ascii="Arial" w:hAnsi="Arial" w:cs="Arial"/>
          <w:lang w:val="es-ES" w:eastAsia="es-ES"/>
        </w:rPr>
        <w:t>soc</w:t>
      </w:r>
      <w:r>
        <w:rPr>
          <w:rFonts w:ascii="Arial" w:hAnsi="Arial" w:cs="Arial"/>
          <w:lang w:val="es-ES" w:eastAsia="es-ES"/>
        </w:rPr>
        <w:t>iación</w:t>
      </w:r>
      <w:r w:rsidR="00566F86">
        <w:rPr>
          <w:rFonts w:ascii="Arial" w:hAnsi="Arial" w:cs="Arial"/>
          <w:lang w:val="es-ES" w:eastAsia="es-ES"/>
        </w:rPr>
        <w:t xml:space="preserve"> de </w:t>
      </w:r>
      <w:proofErr w:type="spellStart"/>
      <w:r w:rsidR="00566F86">
        <w:rPr>
          <w:rFonts w:ascii="Arial" w:hAnsi="Arial" w:cs="Arial"/>
          <w:lang w:val="es-ES" w:eastAsia="es-ES"/>
        </w:rPr>
        <w:t>E</w:t>
      </w:r>
      <w:r w:rsidR="00F736EC" w:rsidRPr="00F736EC">
        <w:rPr>
          <w:rFonts w:ascii="Arial" w:hAnsi="Arial" w:cs="Arial"/>
          <w:lang w:val="es-ES" w:eastAsia="es-ES"/>
        </w:rPr>
        <w:t>xalumnos</w:t>
      </w:r>
      <w:proofErr w:type="spellEnd"/>
    </w:p>
    <w:p w14:paraId="7D5370A5" w14:textId="77777777" w:rsidR="00C96D37" w:rsidRPr="00F736EC" w:rsidRDefault="00566F86" w:rsidP="00EB1162">
      <w:pPr>
        <w:pStyle w:val="ListBullet"/>
        <w:jc w:val="both"/>
        <w:rPr>
          <w:rFonts w:ascii="Arial" w:hAnsi="Arial" w:cs="Arial"/>
          <w:lang w:val="es-ES" w:eastAsia="es-ES"/>
        </w:rPr>
      </w:pPr>
      <w:r>
        <w:rPr>
          <w:rFonts w:ascii="Arial" w:hAnsi="Arial" w:cs="Arial"/>
          <w:lang w:val="es-ES" w:eastAsia="es-ES"/>
        </w:rPr>
        <w:t>S</w:t>
      </w:r>
      <w:r w:rsidR="00F736EC" w:rsidRPr="00F736EC">
        <w:rPr>
          <w:rFonts w:ascii="Arial" w:hAnsi="Arial" w:cs="Arial"/>
          <w:lang w:val="es-ES" w:eastAsia="es-ES"/>
        </w:rPr>
        <w:t xml:space="preserve">anciones </w:t>
      </w:r>
      <w:r>
        <w:rPr>
          <w:rFonts w:ascii="Arial" w:hAnsi="Arial" w:cs="Arial"/>
          <w:lang w:val="es-ES" w:eastAsia="es-ES"/>
        </w:rPr>
        <w:t>A</w:t>
      </w:r>
      <w:r w:rsidR="00F736EC" w:rsidRPr="00F736EC">
        <w:rPr>
          <w:rFonts w:ascii="Arial" w:hAnsi="Arial" w:cs="Arial"/>
          <w:lang w:val="es-ES" w:eastAsia="es-ES"/>
        </w:rPr>
        <w:t>samblea</w:t>
      </w:r>
    </w:p>
    <w:p w14:paraId="051562CE" w14:textId="77777777" w:rsidR="00EB1162" w:rsidRPr="00B02BDB" w:rsidRDefault="00EB1162" w:rsidP="00EB1162">
      <w:pPr>
        <w:pStyle w:val="BodyText"/>
        <w:rPr>
          <w:rFonts w:cs="Arial"/>
          <w:sz w:val="24"/>
          <w:szCs w:val="24"/>
        </w:rPr>
      </w:pPr>
      <w:r w:rsidRPr="00B02BDB">
        <w:rPr>
          <w:rFonts w:cs="Arial"/>
          <w:sz w:val="24"/>
          <w:szCs w:val="24"/>
        </w:rPr>
        <w:t>_1</w:t>
      </w:r>
      <w:r w:rsidR="004A5B0E" w:rsidRPr="00B02BDB">
        <w:rPr>
          <w:rFonts w:cs="Arial"/>
          <w:sz w:val="24"/>
          <w:szCs w:val="24"/>
        </w:rPr>
        <w:t>0</w:t>
      </w:r>
      <w:r w:rsidR="00566F86">
        <w:rPr>
          <w:rFonts w:cs="Arial"/>
          <w:sz w:val="24"/>
          <w:szCs w:val="24"/>
        </w:rPr>
        <w:t>.2.1</w:t>
      </w:r>
      <w:r w:rsidRPr="00B02BDB">
        <w:rPr>
          <w:rFonts w:cs="Arial"/>
          <w:sz w:val="24"/>
          <w:szCs w:val="24"/>
        </w:rPr>
        <w:t xml:space="preserve"> Los materiales educativos producidos por el Colegio Colombo Británico, ligados directamente al Proyecto Educativo Institucional, a los programas curriculares y a la metodología empleada, tales como g</w:t>
      </w:r>
      <w:r w:rsidR="00025202">
        <w:rPr>
          <w:rFonts w:cs="Arial"/>
          <w:sz w:val="24"/>
          <w:szCs w:val="24"/>
        </w:rPr>
        <w:t>uías, talleres, agenda</w:t>
      </w:r>
      <w:r w:rsidRPr="00B02BDB">
        <w:rPr>
          <w:rFonts w:cs="Arial"/>
          <w:sz w:val="24"/>
          <w:szCs w:val="24"/>
        </w:rPr>
        <w:t>, y cuadernos</w:t>
      </w:r>
      <w:r w:rsidR="00025202">
        <w:rPr>
          <w:rFonts w:cs="Arial"/>
          <w:sz w:val="24"/>
          <w:szCs w:val="24"/>
        </w:rPr>
        <w:t xml:space="preserve"> </w:t>
      </w:r>
      <w:r w:rsidR="00566F86">
        <w:rPr>
          <w:rFonts w:cs="Arial"/>
          <w:sz w:val="24"/>
          <w:szCs w:val="24"/>
        </w:rPr>
        <w:t>que</w:t>
      </w:r>
      <w:r w:rsidRPr="00B02BDB">
        <w:rPr>
          <w:rFonts w:cs="Arial"/>
          <w:sz w:val="24"/>
          <w:szCs w:val="24"/>
        </w:rPr>
        <w:t xml:space="preserve"> se entregan a los estudiantes y  se cobran a los padres de familia en la pensión.</w:t>
      </w:r>
    </w:p>
    <w:p w14:paraId="207C2BDD" w14:textId="77777777" w:rsidR="00016D2B" w:rsidRPr="00016D2B" w:rsidRDefault="00EB1162" w:rsidP="00EB1162">
      <w:pPr>
        <w:pStyle w:val="BodyText"/>
        <w:rPr>
          <w:rFonts w:cs="Arial"/>
          <w:sz w:val="24"/>
          <w:szCs w:val="24"/>
        </w:rPr>
      </w:pPr>
      <w:r w:rsidRPr="00B02BDB">
        <w:rPr>
          <w:rFonts w:cs="Arial"/>
          <w:sz w:val="24"/>
          <w:szCs w:val="24"/>
        </w:rPr>
        <w:t>_1</w:t>
      </w:r>
      <w:r w:rsidR="004A5B0E" w:rsidRPr="00B02BDB">
        <w:rPr>
          <w:rFonts w:cs="Arial"/>
          <w:sz w:val="24"/>
          <w:szCs w:val="24"/>
        </w:rPr>
        <w:t>0</w:t>
      </w:r>
      <w:r w:rsidRPr="00B02BDB">
        <w:rPr>
          <w:rFonts w:cs="Arial"/>
          <w:sz w:val="24"/>
          <w:szCs w:val="24"/>
        </w:rPr>
        <w:t>.2.2  Actividades complementarias, deportivas y culturales programadas por la Institución, tales como</w:t>
      </w:r>
      <w:r w:rsidR="00016D2B">
        <w:rPr>
          <w:rFonts w:cs="Arial"/>
          <w:sz w:val="24"/>
          <w:szCs w:val="24"/>
        </w:rPr>
        <w:t>:</w:t>
      </w:r>
      <w:r w:rsidRPr="00B02BDB">
        <w:rPr>
          <w:rFonts w:cs="Arial"/>
          <w:sz w:val="24"/>
          <w:szCs w:val="24"/>
        </w:rPr>
        <w:t xml:space="preserve"> </w:t>
      </w:r>
      <w:r w:rsidR="00016D2B">
        <w:rPr>
          <w:rFonts w:cs="Arial"/>
          <w:sz w:val="24"/>
          <w:szCs w:val="24"/>
        </w:rPr>
        <w:t xml:space="preserve">eventos y </w:t>
      </w:r>
      <w:r w:rsidRPr="00B02BDB">
        <w:rPr>
          <w:rFonts w:cs="Arial"/>
          <w:sz w:val="24"/>
          <w:szCs w:val="24"/>
        </w:rPr>
        <w:t xml:space="preserve">talleres, </w:t>
      </w:r>
      <w:r w:rsidR="00016D2B">
        <w:rPr>
          <w:rFonts w:cs="Arial"/>
          <w:sz w:val="24"/>
          <w:szCs w:val="24"/>
        </w:rPr>
        <w:t xml:space="preserve">orientación profesional, convivencias, </w:t>
      </w:r>
      <w:r w:rsidRPr="00B02BDB">
        <w:rPr>
          <w:rFonts w:cs="Arial"/>
          <w:sz w:val="24"/>
          <w:szCs w:val="24"/>
        </w:rPr>
        <w:t>salidas pedagógicas</w:t>
      </w:r>
      <w:r w:rsidR="00016D2B">
        <w:rPr>
          <w:rFonts w:cs="Arial"/>
          <w:sz w:val="24"/>
          <w:szCs w:val="24"/>
        </w:rPr>
        <w:t xml:space="preserve">, </w:t>
      </w:r>
      <w:r w:rsidR="00016D2B" w:rsidRPr="00016D2B">
        <w:rPr>
          <w:rFonts w:cs="Arial"/>
          <w:sz w:val="24"/>
          <w:szCs w:val="24"/>
        </w:rPr>
        <w:t>primera comunión</w:t>
      </w:r>
      <w:r w:rsidR="0049326E">
        <w:rPr>
          <w:rFonts w:cs="Arial"/>
          <w:sz w:val="24"/>
          <w:szCs w:val="24"/>
        </w:rPr>
        <w:t xml:space="preserve">, </w:t>
      </w:r>
      <w:r w:rsidR="00016D2B" w:rsidRPr="00016D2B">
        <w:rPr>
          <w:rFonts w:cs="Arial"/>
          <w:sz w:val="24"/>
          <w:szCs w:val="24"/>
        </w:rPr>
        <w:t>intercambio</w:t>
      </w:r>
      <w:r w:rsidR="00016D2B">
        <w:rPr>
          <w:rFonts w:cs="Arial"/>
          <w:sz w:val="24"/>
          <w:szCs w:val="24"/>
        </w:rPr>
        <w:t>s</w:t>
      </w:r>
      <w:r w:rsidR="00016D2B" w:rsidRPr="00016D2B">
        <w:rPr>
          <w:rFonts w:cs="Arial"/>
          <w:sz w:val="24"/>
          <w:szCs w:val="24"/>
        </w:rPr>
        <w:t>,</w:t>
      </w:r>
      <w:r w:rsidR="00016D2B">
        <w:rPr>
          <w:rFonts w:cs="Arial"/>
          <w:sz w:val="24"/>
          <w:szCs w:val="24"/>
        </w:rPr>
        <w:t xml:space="preserve"> participación en </w:t>
      </w:r>
      <w:r w:rsidR="00016D2B" w:rsidRPr="00016D2B">
        <w:rPr>
          <w:rFonts w:cs="Arial"/>
          <w:sz w:val="24"/>
          <w:szCs w:val="24"/>
        </w:rPr>
        <w:t xml:space="preserve"> torneo</w:t>
      </w:r>
      <w:r w:rsidR="00016D2B">
        <w:rPr>
          <w:rFonts w:cs="Arial"/>
          <w:sz w:val="24"/>
          <w:szCs w:val="24"/>
        </w:rPr>
        <w:t>s y</w:t>
      </w:r>
      <w:r w:rsidR="00016D2B" w:rsidRPr="00016D2B">
        <w:rPr>
          <w:rFonts w:cs="Arial"/>
          <w:sz w:val="24"/>
          <w:szCs w:val="24"/>
        </w:rPr>
        <w:t xml:space="preserve"> copa</w:t>
      </w:r>
      <w:r w:rsidR="00016D2B">
        <w:rPr>
          <w:rFonts w:cs="Arial"/>
          <w:sz w:val="24"/>
          <w:szCs w:val="24"/>
        </w:rPr>
        <w:t>s,</w:t>
      </w:r>
      <w:r w:rsidR="00016D2B" w:rsidRPr="00016D2B">
        <w:rPr>
          <w:rFonts w:cs="Arial"/>
          <w:sz w:val="24"/>
          <w:szCs w:val="24"/>
        </w:rPr>
        <w:t xml:space="preserve"> </w:t>
      </w:r>
      <w:r w:rsidR="00016D2B">
        <w:rPr>
          <w:rFonts w:cs="Arial"/>
          <w:sz w:val="24"/>
          <w:szCs w:val="24"/>
        </w:rPr>
        <w:t>Modelo</w:t>
      </w:r>
      <w:r w:rsidR="00016D2B" w:rsidRPr="00016D2B">
        <w:rPr>
          <w:rFonts w:cs="Arial"/>
          <w:sz w:val="24"/>
          <w:szCs w:val="24"/>
        </w:rPr>
        <w:t xml:space="preserve"> </w:t>
      </w:r>
      <w:r w:rsidR="00016D2B">
        <w:rPr>
          <w:rFonts w:cs="Arial"/>
          <w:sz w:val="24"/>
          <w:szCs w:val="24"/>
        </w:rPr>
        <w:t>ONU</w:t>
      </w:r>
      <w:r w:rsidR="00016D2B" w:rsidRPr="00016D2B">
        <w:rPr>
          <w:rFonts w:cs="Arial"/>
          <w:sz w:val="24"/>
          <w:szCs w:val="24"/>
        </w:rPr>
        <w:t xml:space="preserve">, </w:t>
      </w:r>
      <w:r w:rsidR="00016D2B">
        <w:rPr>
          <w:rFonts w:cs="Arial"/>
          <w:sz w:val="24"/>
          <w:szCs w:val="24"/>
        </w:rPr>
        <w:t>P</w:t>
      </w:r>
      <w:r w:rsidR="00016D2B" w:rsidRPr="00016D2B">
        <w:rPr>
          <w:rFonts w:cs="Arial"/>
          <w:sz w:val="24"/>
          <w:szCs w:val="24"/>
        </w:rPr>
        <w:t xml:space="preserve">re </w:t>
      </w:r>
      <w:proofErr w:type="spellStart"/>
      <w:r w:rsidR="00016D2B">
        <w:rPr>
          <w:rFonts w:cs="Arial"/>
          <w:sz w:val="24"/>
          <w:szCs w:val="24"/>
        </w:rPr>
        <w:t>I</w:t>
      </w:r>
      <w:r w:rsidR="00016D2B" w:rsidRPr="00016D2B">
        <w:rPr>
          <w:rFonts w:cs="Arial"/>
          <w:sz w:val="24"/>
          <w:szCs w:val="24"/>
        </w:rPr>
        <w:t>cfes</w:t>
      </w:r>
      <w:proofErr w:type="spellEnd"/>
      <w:r w:rsidR="00016D2B">
        <w:rPr>
          <w:rFonts w:cs="Arial"/>
          <w:sz w:val="24"/>
          <w:szCs w:val="24"/>
        </w:rPr>
        <w:t>,</w:t>
      </w:r>
      <w:r w:rsidR="00016D2B" w:rsidRPr="00016D2B">
        <w:rPr>
          <w:rFonts w:cs="Arial"/>
          <w:sz w:val="24"/>
          <w:szCs w:val="24"/>
        </w:rPr>
        <w:t xml:space="preserve"> </w:t>
      </w:r>
      <w:r w:rsidR="00016D2B">
        <w:rPr>
          <w:rFonts w:cs="Arial"/>
          <w:sz w:val="24"/>
          <w:szCs w:val="24"/>
        </w:rPr>
        <w:t>C</w:t>
      </w:r>
      <w:r w:rsidR="00566F86">
        <w:rPr>
          <w:rFonts w:cs="Arial"/>
          <w:sz w:val="24"/>
          <w:szCs w:val="24"/>
        </w:rPr>
        <w:t xml:space="preserve">lub del libro, </w:t>
      </w:r>
      <w:r w:rsidR="00016D2B" w:rsidRPr="00016D2B">
        <w:rPr>
          <w:rFonts w:cs="Arial"/>
          <w:sz w:val="24"/>
          <w:szCs w:val="24"/>
        </w:rPr>
        <w:t>y Actividades de Grado</w:t>
      </w:r>
      <w:r w:rsidR="0049326E">
        <w:rPr>
          <w:rFonts w:cs="Arial"/>
          <w:sz w:val="24"/>
          <w:szCs w:val="24"/>
        </w:rPr>
        <w:t>.</w:t>
      </w:r>
    </w:p>
    <w:p w14:paraId="56AB8B82" w14:textId="77777777" w:rsidR="00EB1162" w:rsidRPr="00B02BDB" w:rsidRDefault="00016D2B" w:rsidP="00EB1162">
      <w:pPr>
        <w:pStyle w:val="BodyText"/>
        <w:rPr>
          <w:rFonts w:cs="Arial"/>
          <w:sz w:val="24"/>
          <w:szCs w:val="24"/>
        </w:rPr>
      </w:pPr>
      <w:r>
        <w:rPr>
          <w:rFonts w:cs="Arial"/>
          <w:sz w:val="24"/>
          <w:szCs w:val="24"/>
        </w:rPr>
        <w:t>_10.2.3 Pruebas Externas como: P</w:t>
      </w:r>
      <w:r w:rsidR="0049326E">
        <w:rPr>
          <w:rFonts w:cs="Arial"/>
          <w:sz w:val="24"/>
          <w:szCs w:val="24"/>
        </w:rPr>
        <w:t>SAT</w:t>
      </w:r>
      <w:r w:rsidRPr="00016D2B">
        <w:rPr>
          <w:rFonts w:cs="Arial"/>
          <w:sz w:val="24"/>
          <w:szCs w:val="24"/>
        </w:rPr>
        <w:t xml:space="preserve">, </w:t>
      </w:r>
      <w:r w:rsidR="00566F86">
        <w:rPr>
          <w:rFonts w:cs="Arial"/>
          <w:sz w:val="24"/>
          <w:szCs w:val="24"/>
        </w:rPr>
        <w:t xml:space="preserve">MAP </w:t>
      </w:r>
      <w:proofErr w:type="spellStart"/>
      <w:r w:rsidR="00566F86">
        <w:rPr>
          <w:rFonts w:cs="Arial"/>
          <w:sz w:val="24"/>
          <w:szCs w:val="24"/>
        </w:rPr>
        <w:t>tests</w:t>
      </w:r>
      <w:proofErr w:type="spellEnd"/>
      <w:r w:rsidR="00566F86">
        <w:rPr>
          <w:rFonts w:cs="Arial"/>
          <w:sz w:val="24"/>
          <w:szCs w:val="24"/>
        </w:rPr>
        <w:t xml:space="preserve">, </w:t>
      </w:r>
      <w:r w:rsidR="0049326E">
        <w:rPr>
          <w:rFonts w:cs="Arial"/>
          <w:sz w:val="24"/>
          <w:szCs w:val="24"/>
        </w:rPr>
        <w:t xml:space="preserve">ICFES, </w:t>
      </w:r>
      <w:r w:rsidRPr="00016D2B">
        <w:rPr>
          <w:rFonts w:cs="Arial"/>
          <w:sz w:val="24"/>
          <w:szCs w:val="24"/>
        </w:rPr>
        <w:t xml:space="preserve">exámenes </w:t>
      </w:r>
      <w:r w:rsidR="00566F86">
        <w:rPr>
          <w:rFonts w:cs="Arial"/>
          <w:sz w:val="24"/>
          <w:szCs w:val="24"/>
        </w:rPr>
        <w:t xml:space="preserve">de </w:t>
      </w:r>
      <w:r w:rsidRPr="00016D2B">
        <w:rPr>
          <w:rFonts w:cs="Arial"/>
          <w:sz w:val="24"/>
          <w:szCs w:val="24"/>
        </w:rPr>
        <w:t>b</w:t>
      </w:r>
      <w:r>
        <w:rPr>
          <w:rFonts w:cs="Arial"/>
          <w:sz w:val="24"/>
          <w:szCs w:val="24"/>
        </w:rPr>
        <w:t>achillerato</w:t>
      </w:r>
      <w:r w:rsidRPr="00016D2B">
        <w:rPr>
          <w:rFonts w:cs="Arial"/>
          <w:sz w:val="24"/>
          <w:szCs w:val="24"/>
        </w:rPr>
        <w:t xml:space="preserve"> internaciona</w:t>
      </w:r>
      <w:r w:rsidR="0049326E">
        <w:rPr>
          <w:rFonts w:cs="Arial"/>
          <w:sz w:val="24"/>
          <w:szCs w:val="24"/>
        </w:rPr>
        <w:t>l.</w:t>
      </w:r>
    </w:p>
    <w:p w14:paraId="0E13EC59" w14:textId="77777777" w:rsidR="00EB1162" w:rsidRPr="00B02BDB" w:rsidRDefault="00EB1162" w:rsidP="00EB1162">
      <w:pPr>
        <w:pStyle w:val="BodyText"/>
        <w:rPr>
          <w:rFonts w:cs="Arial"/>
          <w:sz w:val="24"/>
          <w:szCs w:val="24"/>
        </w:rPr>
      </w:pPr>
      <w:r w:rsidRPr="00B02BDB">
        <w:rPr>
          <w:rFonts w:cs="Arial"/>
          <w:sz w:val="24"/>
          <w:szCs w:val="24"/>
        </w:rPr>
        <w:t>_1</w:t>
      </w:r>
      <w:r w:rsidR="004A5B0E" w:rsidRPr="00B02BDB">
        <w:rPr>
          <w:rFonts w:cs="Arial"/>
          <w:sz w:val="24"/>
          <w:szCs w:val="24"/>
        </w:rPr>
        <w:t>0</w:t>
      </w:r>
      <w:r w:rsidRPr="00B02BDB">
        <w:rPr>
          <w:rFonts w:cs="Arial"/>
          <w:sz w:val="24"/>
          <w:szCs w:val="24"/>
        </w:rPr>
        <w:t>.2.3 Derechos de grado, Certificados</w:t>
      </w:r>
      <w:r w:rsidR="00016D2B">
        <w:rPr>
          <w:rFonts w:cs="Arial"/>
          <w:sz w:val="24"/>
          <w:szCs w:val="24"/>
        </w:rPr>
        <w:t xml:space="preserve"> de estudio, constancia y b</w:t>
      </w:r>
      <w:r w:rsidRPr="00B02BDB">
        <w:rPr>
          <w:rFonts w:cs="Arial"/>
          <w:sz w:val="24"/>
          <w:szCs w:val="24"/>
        </w:rPr>
        <w:t>oletines, Carné Estudiantil.</w:t>
      </w:r>
    </w:p>
    <w:p w14:paraId="2D5EB7F3" w14:textId="77777777" w:rsidR="0049326E" w:rsidRDefault="0049326E" w:rsidP="00EB1162">
      <w:pPr>
        <w:pStyle w:val="BodyText"/>
        <w:rPr>
          <w:rFonts w:cs="Arial"/>
          <w:sz w:val="24"/>
          <w:szCs w:val="24"/>
        </w:rPr>
      </w:pPr>
    </w:p>
    <w:p w14:paraId="25C39FCC" w14:textId="77777777" w:rsidR="00EB1162" w:rsidRPr="001C7CB1" w:rsidRDefault="00EB1162" w:rsidP="00EB1162">
      <w:pPr>
        <w:pStyle w:val="BodyText"/>
        <w:rPr>
          <w:rFonts w:cs="Arial"/>
          <w:b/>
          <w:sz w:val="24"/>
          <w:szCs w:val="24"/>
        </w:rPr>
      </w:pPr>
      <w:r w:rsidRPr="001C7CB1">
        <w:rPr>
          <w:rFonts w:cs="Arial"/>
          <w:b/>
          <w:sz w:val="24"/>
          <w:szCs w:val="24"/>
        </w:rPr>
        <w:t>_1</w:t>
      </w:r>
      <w:r w:rsidR="004A5B0E" w:rsidRPr="001C7CB1">
        <w:rPr>
          <w:rFonts w:cs="Arial"/>
          <w:b/>
          <w:sz w:val="24"/>
          <w:szCs w:val="24"/>
        </w:rPr>
        <w:t>0</w:t>
      </w:r>
      <w:r w:rsidRPr="001C7CB1">
        <w:rPr>
          <w:rFonts w:cs="Arial"/>
          <w:b/>
          <w:sz w:val="24"/>
          <w:szCs w:val="24"/>
        </w:rPr>
        <w:t xml:space="preserve">.3 POLÍTICA DE REEMBOLSO: </w:t>
      </w:r>
    </w:p>
    <w:p w14:paraId="5CD629A1" w14:textId="77777777" w:rsidR="00EB1162" w:rsidRPr="00B02BDB" w:rsidRDefault="00EB1162" w:rsidP="00EB1162">
      <w:pPr>
        <w:pStyle w:val="BodyText"/>
        <w:rPr>
          <w:rFonts w:cs="Arial"/>
          <w:sz w:val="24"/>
          <w:szCs w:val="24"/>
        </w:rPr>
      </w:pPr>
      <w:r w:rsidRPr="00B02BDB">
        <w:rPr>
          <w:rFonts w:cs="Arial"/>
          <w:sz w:val="24"/>
          <w:szCs w:val="24"/>
        </w:rPr>
        <w:t xml:space="preserve">Una vez los padres han cancelado la matrícula, </w:t>
      </w:r>
      <w:r w:rsidR="00584B75" w:rsidRPr="00584B75">
        <w:rPr>
          <w:rFonts w:cs="Arial"/>
          <w:sz w:val="24"/>
          <w:szCs w:val="24"/>
          <w:highlight w:val="cyan"/>
        </w:rPr>
        <w:t>é</w:t>
      </w:r>
      <w:r w:rsidRPr="00B02BDB">
        <w:rPr>
          <w:rFonts w:cs="Arial"/>
          <w:sz w:val="24"/>
          <w:szCs w:val="24"/>
        </w:rPr>
        <w:t>sta no será reembolsada.</w:t>
      </w:r>
    </w:p>
    <w:p w14:paraId="1F07DB22" w14:textId="77777777" w:rsidR="00EB1162" w:rsidRPr="00EB1162" w:rsidRDefault="00EB1162" w:rsidP="00EB1162">
      <w:pPr>
        <w:pStyle w:val="BodyText"/>
        <w:rPr>
          <w:rFonts w:cs="Arial"/>
          <w:sz w:val="24"/>
          <w:szCs w:val="24"/>
        </w:rPr>
      </w:pPr>
      <w:r w:rsidRPr="00B02BDB">
        <w:rPr>
          <w:rFonts w:cs="Arial"/>
          <w:sz w:val="24"/>
          <w:szCs w:val="24"/>
        </w:rPr>
        <w:t>No se efectúan reembolsos cuando un estudiante se retira del Colegio una vez se ha iniciado el mes. Se le cobrará al estudiante el valor total del mes, así éste se retire antes de la terminación del mismo.</w:t>
      </w:r>
    </w:p>
    <w:p w14:paraId="0B6E726F" w14:textId="77777777" w:rsidR="00613493" w:rsidRDefault="00EB1162" w:rsidP="00EB1162">
      <w:pPr>
        <w:tabs>
          <w:tab w:val="left" w:pos="-2268"/>
          <w:tab w:val="left" w:pos="360"/>
        </w:tabs>
        <w:jc w:val="center"/>
        <w:rPr>
          <w:rFonts w:ascii="Arial" w:hAnsi="Arial" w:cs="Arial"/>
          <w:b/>
          <w:bCs/>
          <w:lang w:val="es-ES"/>
        </w:rPr>
      </w:pPr>
      <w:r w:rsidRPr="00EB1162">
        <w:rPr>
          <w:rFonts w:ascii="Arial" w:hAnsi="Arial" w:cs="Arial"/>
          <w:lang w:val="es-ES" w:eastAsia="es-ES"/>
        </w:rPr>
        <w:br w:type="page"/>
      </w:r>
      <w:r w:rsidR="00613493" w:rsidRPr="003B78FF">
        <w:rPr>
          <w:rFonts w:ascii="Arial" w:hAnsi="Arial" w:cs="Arial"/>
          <w:b/>
          <w:bCs/>
          <w:lang w:val="es-ES"/>
        </w:rPr>
        <w:t>_1</w:t>
      </w:r>
      <w:r>
        <w:rPr>
          <w:rFonts w:ascii="Arial" w:hAnsi="Arial" w:cs="Arial"/>
          <w:b/>
          <w:bCs/>
          <w:lang w:val="es-ES"/>
        </w:rPr>
        <w:t>1</w:t>
      </w:r>
      <w:r w:rsidR="00C011A1" w:rsidRPr="003B78FF">
        <w:rPr>
          <w:rFonts w:ascii="Arial" w:hAnsi="Arial" w:cs="Arial"/>
          <w:b/>
          <w:bCs/>
          <w:lang w:val="es-ES"/>
        </w:rPr>
        <w:t>.</w:t>
      </w:r>
      <w:r w:rsidR="00613493" w:rsidRPr="003B78FF">
        <w:rPr>
          <w:rFonts w:ascii="Arial" w:hAnsi="Arial" w:cs="Arial"/>
          <w:b/>
          <w:bCs/>
          <w:lang w:val="es-ES"/>
        </w:rPr>
        <w:t xml:space="preserve"> VISITAS</w:t>
      </w:r>
    </w:p>
    <w:p w14:paraId="2728BFF4" w14:textId="77777777" w:rsidR="00B85533" w:rsidRPr="003B78FF" w:rsidRDefault="00B85533" w:rsidP="00B85533">
      <w:pPr>
        <w:pStyle w:val="FootnoteText"/>
        <w:spacing w:after="0" w:line="240" w:lineRule="auto"/>
        <w:jc w:val="center"/>
        <w:rPr>
          <w:rFonts w:ascii="Arial" w:eastAsia="Times New Roman" w:hAnsi="Arial" w:cs="Arial"/>
          <w:b/>
          <w:bCs/>
          <w:sz w:val="24"/>
          <w:szCs w:val="24"/>
          <w:lang w:val="es-ES"/>
        </w:rPr>
      </w:pPr>
    </w:p>
    <w:p w14:paraId="6158ACE2" w14:textId="77777777" w:rsidR="003022DD" w:rsidRDefault="003022DD" w:rsidP="003022DD">
      <w:pPr>
        <w:ind w:right="192"/>
        <w:jc w:val="both"/>
        <w:rPr>
          <w:rFonts w:ascii="Arial" w:hAnsi="Arial" w:cs="Arial"/>
          <w:lang w:val="es-ES" w:eastAsia="es-ES"/>
        </w:rPr>
      </w:pPr>
    </w:p>
    <w:p w14:paraId="21ED519D" w14:textId="77777777" w:rsidR="003022DD" w:rsidRPr="00566F86" w:rsidRDefault="003022DD" w:rsidP="003022DD">
      <w:pPr>
        <w:ind w:right="192"/>
        <w:jc w:val="both"/>
        <w:rPr>
          <w:rFonts w:ascii="Arial" w:hAnsi="Arial" w:cs="Arial"/>
          <w:lang w:val="es-ES" w:eastAsia="es-ES"/>
        </w:rPr>
      </w:pPr>
      <w:r w:rsidRPr="0029789F">
        <w:rPr>
          <w:rFonts w:ascii="Arial" w:hAnsi="Arial" w:cs="Arial"/>
          <w:lang w:val="es-ES" w:eastAsia="es-ES"/>
        </w:rPr>
        <w:t xml:space="preserve">El CCB procura mantener un ambiente saludable y seguro que promueve el aprendizaje. </w:t>
      </w:r>
      <w:r w:rsidRPr="00566F86">
        <w:rPr>
          <w:rFonts w:ascii="Arial" w:hAnsi="Arial" w:cs="Arial"/>
          <w:lang w:val="es-ES" w:eastAsia="es-ES"/>
        </w:rPr>
        <w:t>Esta es una de las razones por las cuales considera a los visitantes como personas bienvenidas a las instalaciones del colegio teniendo en cuenta algunas consideraciones:</w:t>
      </w:r>
    </w:p>
    <w:p w14:paraId="2860C303" w14:textId="77777777" w:rsidR="008F730A" w:rsidRDefault="008F730A" w:rsidP="00201786">
      <w:pPr>
        <w:numPr>
          <w:ilvl w:val="0"/>
          <w:numId w:val="18"/>
        </w:numPr>
        <w:ind w:right="192"/>
        <w:jc w:val="both"/>
        <w:rPr>
          <w:rFonts w:ascii="Arial" w:hAnsi="Arial" w:cs="Arial"/>
          <w:lang w:val="es-ES" w:eastAsia="es-ES"/>
        </w:rPr>
      </w:pPr>
      <w:r>
        <w:rPr>
          <w:rFonts w:ascii="Arial" w:hAnsi="Arial" w:cs="Arial"/>
          <w:lang w:val="es-ES" w:eastAsia="es-ES"/>
        </w:rPr>
        <w:t>Debe</w:t>
      </w:r>
      <w:r w:rsidRPr="008F730A">
        <w:rPr>
          <w:rFonts w:ascii="Arial" w:hAnsi="Arial" w:cs="Arial"/>
          <w:lang w:val="es-ES" w:eastAsia="es-ES"/>
        </w:rPr>
        <w:t xml:space="preserve"> coordinar su visita con la debida anticipación con el funcionario respectivo  del Colegio</w:t>
      </w:r>
      <w:r w:rsidRPr="00566F86">
        <w:rPr>
          <w:rFonts w:ascii="Arial" w:hAnsi="Arial" w:cs="Arial"/>
          <w:lang w:val="es-ES" w:eastAsia="es-ES"/>
        </w:rPr>
        <w:t xml:space="preserve"> </w:t>
      </w:r>
    </w:p>
    <w:p w14:paraId="23260ECD" w14:textId="77777777" w:rsidR="003022DD" w:rsidRPr="00566F86" w:rsidRDefault="003022DD" w:rsidP="00201786">
      <w:pPr>
        <w:numPr>
          <w:ilvl w:val="0"/>
          <w:numId w:val="18"/>
        </w:numPr>
        <w:ind w:right="192"/>
        <w:jc w:val="both"/>
        <w:rPr>
          <w:rFonts w:ascii="Arial" w:hAnsi="Arial" w:cs="Arial"/>
          <w:lang w:val="es-ES" w:eastAsia="es-ES"/>
        </w:rPr>
      </w:pPr>
      <w:r w:rsidRPr="00566F86">
        <w:rPr>
          <w:rFonts w:ascii="Arial" w:hAnsi="Arial" w:cs="Arial"/>
          <w:lang w:val="es-ES" w:eastAsia="es-ES"/>
        </w:rPr>
        <w:t xml:space="preserve">Deben registrarse en la portería y portar un carné de visitante. </w:t>
      </w:r>
    </w:p>
    <w:p w14:paraId="0612979B" w14:textId="77777777" w:rsidR="008F730A" w:rsidRDefault="003022DD" w:rsidP="00201786">
      <w:pPr>
        <w:numPr>
          <w:ilvl w:val="0"/>
          <w:numId w:val="18"/>
        </w:numPr>
        <w:ind w:right="192"/>
        <w:jc w:val="both"/>
        <w:rPr>
          <w:rFonts w:ascii="Arial" w:hAnsi="Arial" w:cs="Arial"/>
          <w:lang w:val="es-ES" w:eastAsia="es-ES"/>
        </w:rPr>
      </w:pPr>
      <w:r w:rsidRPr="00566F86">
        <w:rPr>
          <w:rFonts w:ascii="Arial" w:hAnsi="Arial" w:cs="Arial"/>
          <w:lang w:val="es-ES" w:eastAsia="es-ES"/>
        </w:rPr>
        <w:t>Deben ser reportados por la portería a las oficinas de la sección correspondiente.</w:t>
      </w:r>
    </w:p>
    <w:p w14:paraId="124ED394" w14:textId="77777777" w:rsidR="008F730A" w:rsidRDefault="008F730A" w:rsidP="00201786">
      <w:pPr>
        <w:numPr>
          <w:ilvl w:val="0"/>
          <w:numId w:val="18"/>
        </w:numPr>
        <w:ind w:right="192"/>
        <w:jc w:val="both"/>
        <w:rPr>
          <w:rFonts w:ascii="Arial" w:hAnsi="Arial" w:cs="Arial"/>
          <w:lang w:val="es-ES" w:eastAsia="es-ES"/>
        </w:rPr>
      </w:pPr>
      <w:r w:rsidRPr="008F730A">
        <w:rPr>
          <w:rFonts w:ascii="Arial" w:hAnsi="Arial" w:cs="Arial"/>
          <w:lang w:val="es-ES" w:eastAsia="es-ES"/>
        </w:rPr>
        <w:t xml:space="preserve">Los visitantes que ingresen a las secciones académicas deben reportarse en las oficinas respectivas tan pronto ingresen. </w:t>
      </w:r>
    </w:p>
    <w:p w14:paraId="75178611" w14:textId="77777777" w:rsidR="008F730A" w:rsidRPr="008F730A" w:rsidRDefault="008F730A" w:rsidP="00201786">
      <w:pPr>
        <w:numPr>
          <w:ilvl w:val="0"/>
          <w:numId w:val="18"/>
        </w:numPr>
        <w:ind w:right="192"/>
        <w:jc w:val="both"/>
        <w:rPr>
          <w:rFonts w:ascii="Arial" w:hAnsi="Arial" w:cs="Arial"/>
          <w:lang w:val="es-ES" w:eastAsia="es-ES"/>
        </w:rPr>
      </w:pPr>
      <w:r w:rsidRPr="008F730A">
        <w:rPr>
          <w:rFonts w:ascii="Arial" w:hAnsi="Arial" w:cs="Arial"/>
          <w:lang w:val="es-ES" w:eastAsia="es-ES"/>
        </w:rPr>
        <w:t xml:space="preserve">Los visitantes no pueden interrumpir las clases sin la debida autorización. </w:t>
      </w:r>
    </w:p>
    <w:p w14:paraId="227F27F3" w14:textId="77777777" w:rsidR="003022DD" w:rsidRPr="00566F86" w:rsidRDefault="003022DD" w:rsidP="00201786">
      <w:pPr>
        <w:numPr>
          <w:ilvl w:val="0"/>
          <w:numId w:val="18"/>
        </w:numPr>
        <w:ind w:right="192"/>
        <w:jc w:val="both"/>
        <w:rPr>
          <w:rFonts w:ascii="Arial" w:hAnsi="Arial" w:cs="Arial"/>
          <w:lang w:val="es-ES" w:eastAsia="es-ES"/>
        </w:rPr>
      </w:pPr>
      <w:r w:rsidRPr="00566F86">
        <w:rPr>
          <w:rFonts w:ascii="Arial" w:hAnsi="Arial" w:cs="Arial"/>
          <w:lang w:val="es-ES" w:eastAsia="es-ES"/>
        </w:rPr>
        <w:t>No se permite el ingreso de personas armadas a las instalaciones del colegio.</w:t>
      </w:r>
    </w:p>
    <w:p w14:paraId="032C4CCE" w14:textId="77777777" w:rsidR="00153BD4" w:rsidRPr="008F730A" w:rsidRDefault="00153BD4" w:rsidP="003022DD">
      <w:pPr>
        <w:pStyle w:val="BodyText"/>
        <w:rPr>
          <w:rFonts w:cs="Arial"/>
          <w:sz w:val="24"/>
          <w:szCs w:val="24"/>
        </w:rPr>
      </w:pPr>
    </w:p>
    <w:p w14:paraId="558B1ECD" w14:textId="77777777" w:rsidR="003022DD" w:rsidRPr="008F730A" w:rsidRDefault="003022DD" w:rsidP="003022DD">
      <w:pPr>
        <w:ind w:right="192"/>
        <w:jc w:val="both"/>
        <w:rPr>
          <w:rFonts w:cs="Arial"/>
          <w:lang w:val="es-CO"/>
        </w:rPr>
      </w:pPr>
      <w:r w:rsidRPr="008F730A">
        <w:rPr>
          <w:rFonts w:ascii="Arial" w:hAnsi="Arial" w:cs="Arial"/>
          <w:b/>
          <w:lang w:val="es-ES" w:eastAsia="es-ES"/>
        </w:rPr>
        <w:t>Expertos</w:t>
      </w:r>
      <w:r w:rsidRPr="008F730A">
        <w:rPr>
          <w:rFonts w:ascii="Arial" w:hAnsi="Arial" w:cs="Arial"/>
          <w:lang w:val="es-ES" w:eastAsia="es-ES"/>
        </w:rPr>
        <w:t xml:space="preserve"> que apoyan las unidades de indagación: Los profesores deberán coordinar su visita con la debida anticipación con el funcionario respectivo  del Colegio, en este caso sería la secretaria de la sección.</w:t>
      </w:r>
    </w:p>
    <w:p w14:paraId="55297F82" w14:textId="77777777" w:rsidR="003022DD" w:rsidRPr="008F730A" w:rsidRDefault="003022DD" w:rsidP="003022DD">
      <w:pPr>
        <w:pStyle w:val="BodyText"/>
        <w:rPr>
          <w:rFonts w:cs="Arial"/>
          <w:sz w:val="24"/>
          <w:szCs w:val="24"/>
        </w:rPr>
      </w:pPr>
    </w:p>
    <w:p w14:paraId="340D7153" w14:textId="77777777" w:rsidR="003022DD" w:rsidRPr="008F730A" w:rsidRDefault="003022DD" w:rsidP="003022DD">
      <w:pPr>
        <w:ind w:right="192"/>
        <w:jc w:val="both"/>
        <w:rPr>
          <w:rFonts w:ascii="Arial" w:hAnsi="Arial" w:cs="Arial"/>
          <w:b/>
          <w:lang w:val="es-ES" w:eastAsia="es-ES"/>
        </w:rPr>
      </w:pPr>
      <w:r w:rsidRPr="008F730A">
        <w:rPr>
          <w:rFonts w:ascii="Arial" w:hAnsi="Arial" w:cs="Arial"/>
          <w:b/>
          <w:lang w:val="es-ES" w:eastAsia="es-ES"/>
        </w:rPr>
        <w:t>Padres de familia</w:t>
      </w:r>
      <w:r w:rsidRPr="008F730A">
        <w:rPr>
          <w:rFonts w:ascii="Arial" w:hAnsi="Arial" w:cs="Arial"/>
          <w:lang w:val="es-ES" w:eastAsia="es-ES"/>
        </w:rPr>
        <w:t xml:space="preserve"> </w:t>
      </w:r>
      <w:r w:rsidRPr="008F730A">
        <w:rPr>
          <w:rFonts w:ascii="Arial" w:hAnsi="Arial" w:cs="Arial"/>
          <w:b/>
          <w:lang w:val="es-ES" w:eastAsia="es-ES"/>
        </w:rPr>
        <w:t>solicitantes en admisiones</w:t>
      </w:r>
      <w:r w:rsidRPr="008F730A">
        <w:rPr>
          <w:rFonts w:ascii="Arial" w:hAnsi="Arial" w:cs="Arial"/>
          <w:lang w:val="es-ES" w:eastAsia="es-ES"/>
        </w:rPr>
        <w:t xml:space="preserve">: La oficina de Admisiones organiza visitas al colegio en fechas </w:t>
      </w:r>
      <w:r w:rsidR="008F730A">
        <w:rPr>
          <w:rFonts w:ascii="Arial" w:hAnsi="Arial" w:cs="Arial"/>
          <w:lang w:val="es-ES" w:eastAsia="es-ES"/>
        </w:rPr>
        <w:t xml:space="preserve">establecidas o con cita previa, </w:t>
      </w:r>
      <w:r w:rsidRPr="008F730A">
        <w:rPr>
          <w:rFonts w:ascii="Arial" w:hAnsi="Arial" w:cs="Arial"/>
          <w:lang w:val="es-ES" w:eastAsia="es-ES"/>
        </w:rPr>
        <w:t>con la Asistente General para programar la visita.</w:t>
      </w:r>
    </w:p>
    <w:p w14:paraId="02C1417E" w14:textId="77777777" w:rsidR="003022DD" w:rsidRPr="008F730A" w:rsidRDefault="003022DD" w:rsidP="00BA35AC">
      <w:pPr>
        <w:pStyle w:val="BodyText"/>
        <w:rPr>
          <w:rFonts w:cs="Arial"/>
          <w:sz w:val="24"/>
          <w:szCs w:val="24"/>
        </w:rPr>
      </w:pPr>
    </w:p>
    <w:p w14:paraId="4AFA2510" w14:textId="77777777" w:rsidR="003022DD" w:rsidRPr="008F730A" w:rsidRDefault="003022DD" w:rsidP="003022DD">
      <w:pPr>
        <w:ind w:right="192"/>
        <w:jc w:val="both"/>
        <w:rPr>
          <w:rFonts w:ascii="Arial" w:hAnsi="Arial" w:cs="Arial"/>
          <w:lang w:val="es-ES" w:eastAsia="es-ES"/>
        </w:rPr>
      </w:pPr>
      <w:r w:rsidRPr="008F730A">
        <w:rPr>
          <w:rFonts w:ascii="Arial" w:hAnsi="Arial" w:cs="Arial"/>
          <w:b/>
          <w:lang w:val="es-ES" w:eastAsia="es-ES"/>
        </w:rPr>
        <w:t>Padres de familia</w:t>
      </w:r>
      <w:r w:rsidRPr="008F730A">
        <w:rPr>
          <w:rFonts w:ascii="Arial" w:hAnsi="Arial" w:cs="Arial"/>
          <w:lang w:val="es-ES" w:eastAsia="es-ES"/>
        </w:rPr>
        <w:t xml:space="preserve"> </w:t>
      </w:r>
      <w:r w:rsidRPr="008F730A">
        <w:rPr>
          <w:rFonts w:ascii="Arial" w:hAnsi="Arial" w:cs="Arial"/>
          <w:b/>
          <w:lang w:val="es-ES" w:eastAsia="es-ES"/>
        </w:rPr>
        <w:t>que deseen una cita con profesores</w:t>
      </w:r>
      <w:r w:rsidRPr="008F730A">
        <w:rPr>
          <w:rFonts w:ascii="Arial" w:hAnsi="Arial" w:cs="Arial"/>
          <w:lang w:val="es-ES" w:eastAsia="es-ES"/>
        </w:rPr>
        <w:t>:</w:t>
      </w:r>
      <w:r w:rsidR="008F730A" w:rsidRPr="008F730A">
        <w:rPr>
          <w:rFonts w:ascii="Arial" w:hAnsi="Arial" w:cs="Arial"/>
          <w:lang w:val="es-ES" w:eastAsia="es-ES"/>
        </w:rPr>
        <w:t xml:space="preserve"> </w:t>
      </w:r>
      <w:r w:rsidRPr="008F730A">
        <w:rPr>
          <w:rFonts w:ascii="Arial" w:hAnsi="Arial" w:cs="Arial"/>
          <w:lang w:val="es-ES" w:eastAsia="es-ES"/>
        </w:rPr>
        <w:t>Deben hacerlo a través de la agenda o de llamada telefónica a la secretaria de la respectiva sección.</w:t>
      </w:r>
    </w:p>
    <w:p w14:paraId="796CA9AF" w14:textId="77777777" w:rsidR="00153BD4" w:rsidRPr="003B78FF" w:rsidRDefault="00153BD4" w:rsidP="00BA35AC">
      <w:pPr>
        <w:pStyle w:val="BodyText"/>
        <w:rPr>
          <w:rFonts w:cs="Arial"/>
          <w:sz w:val="24"/>
          <w:szCs w:val="24"/>
        </w:rPr>
      </w:pPr>
    </w:p>
    <w:p w14:paraId="58B68B5E" w14:textId="77777777" w:rsidR="003022DD" w:rsidRPr="008F730A" w:rsidRDefault="003022DD" w:rsidP="003022DD">
      <w:pPr>
        <w:ind w:right="192"/>
        <w:jc w:val="both"/>
        <w:rPr>
          <w:rFonts w:ascii="Arial" w:hAnsi="Arial" w:cs="Arial"/>
          <w:lang w:val="es-ES" w:eastAsia="es-ES"/>
        </w:rPr>
      </w:pPr>
      <w:r w:rsidRPr="008F730A">
        <w:rPr>
          <w:rFonts w:ascii="Arial" w:hAnsi="Arial" w:cs="Arial"/>
          <w:b/>
          <w:lang w:val="es-ES" w:eastAsia="es-ES"/>
        </w:rPr>
        <w:t>Amigos</w:t>
      </w:r>
      <w:r w:rsidRPr="008F730A">
        <w:rPr>
          <w:rFonts w:ascii="Arial" w:hAnsi="Arial" w:cs="Arial"/>
          <w:lang w:val="es-ES" w:eastAsia="es-ES"/>
        </w:rPr>
        <w:t xml:space="preserve"> </w:t>
      </w:r>
      <w:r w:rsidRPr="008F730A">
        <w:rPr>
          <w:rFonts w:ascii="Arial" w:hAnsi="Arial" w:cs="Arial"/>
          <w:b/>
          <w:lang w:val="es-ES" w:eastAsia="es-ES"/>
        </w:rPr>
        <w:t xml:space="preserve">y familiares: </w:t>
      </w:r>
      <w:r w:rsidRPr="008F730A">
        <w:rPr>
          <w:rFonts w:ascii="Arial" w:hAnsi="Arial" w:cs="Arial"/>
          <w:lang w:val="es-ES" w:eastAsia="es-ES"/>
        </w:rPr>
        <w:t>No deben visitar el colegio durante la jornada, debido a que esto implica una interrupción en las actividades escolares.</w:t>
      </w:r>
    </w:p>
    <w:p w14:paraId="6E0D8B75" w14:textId="77777777" w:rsidR="003022DD" w:rsidRPr="008F730A" w:rsidRDefault="003022DD" w:rsidP="00BA35AC">
      <w:pPr>
        <w:pStyle w:val="BodyText"/>
        <w:rPr>
          <w:rFonts w:cs="Arial"/>
          <w:sz w:val="24"/>
          <w:szCs w:val="24"/>
        </w:rPr>
      </w:pPr>
    </w:p>
    <w:p w14:paraId="18AC0071" w14:textId="77777777" w:rsidR="003022DD" w:rsidRPr="008F730A" w:rsidRDefault="003022DD" w:rsidP="003022DD">
      <w:pPr>
        <w:ind w:right="192"/>
        <w:jc w:val="both"/>
        <w:rPr>
          <w:rFonts w:ascii="Arial" w:hAnsi="Arial" w:cs="Arial"/>
          <w:lang w:val="es-ES" w:eastAsia="es-ES"/>
        </w:rPr>
      </w:pPr>
      <w:proofErr w:type="spellStart"/>
      <w:r w:rsidRPr="008F730A">
        <w:rPr>
          <w:rFonts w:ascii="Arial" w:hAnsi="Arial" w:cs="Arial"/>
          <w:b/>
          <w:lang w:val="es-ES" w:eastAsia="es-ES"/>
        </w:rPr>
        <w:t>Exalumnos</w:t>
      </w:r>
      <w:proofErr w:type="spellEnd"/>
      <w:r w:rsidRPr="008F730A">
        <w:rPr>
          <w:rFonts w:ascii="Arial" w:hAnsi="Arial" w:cs="Arial"/>
          <w:lang w:val="es-ES" w:eastAsia="es-ES"/>
        </w:rPr>
        <w:t xml:space="preserve">: Deberán coordinar una cita previa con el Director de la Asociación de </w:t>
      </w:r>
      <w:proofErr w:type="spellStart"/>
      <w:r w:rsidRPr="008F730A">
        <w:rPr>
          <w:rFonts w:ascii="Arial" w:hAnsi="Arial" w:cs="Arial"/>
          <w:lang w:val="es-ES" w:eastAsia="es-ES"/>
        </w:rPr>
        <w:t>Exalumnos</w:t>
      </w:r>
      <w:proofErr w:type="spellEnd"/>
      <w:r w:rsidRPr="008F730A">
        <w:rPr>
          <w:rFonts w:ascii="Arial" w:hAnsi="Arial" w:cs="Arial"/>
          <w:lang w:val="es-ES" w:eastAsia="es-ES"/>
        </w:rPr>
        <w:t xml:space="preserve"> quien les acompañará en el recorrido durante su estadía en las instalaciones, cuando deseen visitar el Colegio.</w:t>
      </w:r>
    </w:p>
    <w:p w14:paraId="1999A91F" w14:textId="77777777" w:rsidR="00153BD4" w:rsidRPr="003B78FF" w:rsidRDefault="00153BD4" w:rsidP="00BA35AC">
      <w:pPr>
        <w:pStyle w:val="BodyText"/>
        <w:rPr>
          <w:rFonts w:cs="Arial"/>
          <w:sz w:val="24"/>
          <w:szCs w:val="24"/>
        </w:rPr>
      </w:pPr>
    </w:p>
    <w:p w14:paraId="36F9DB56" w14:textId="77777777" w:rsidR="003022DD" w:rsidRPr="008F730A" w:rsidRDefault="003022DD" w:rsidP="003022DD">
      <w:pPr>
        <w:ind w:right="192"/>
        <w:jc w:val="both"/>
        <w:rPr>
          <w:rFonts w:ascii="Arial" w:hAnsi="Arial" w:cs="Arial"/>
          <w:lang w:val="es-ES" w:eastAsia="es-ES"/>
        </w:rPr>
      </w:pPr>
      <w:r w:rsidRPr="008F730A">
        <w:rPr>
          <w:rFonts w:ascii="Arial" w:hAnsi="Arial" w:cs="Arial"/>
          <w:b/>
          <w:lang w:val="es-ES" w:eastAsia="es-ES"/>
        </w:rPr>
        <w:t>Conductores, escoltas, empleadas, niñeras, y otro personal al servicio de las familias</w:t>
      </w:r>
      <w:r w:rsidRPr="008F730A">
        <w:rPr>
          <w:rFonts w:ascii="Arial" w:hAnsi="Arial" w:cs="Arial"/>
          <w:lang w:val="es-ES" w:eastAsia="es-ES"/>
        </w:rPr>
        <w:t>: Requieren previa autorización del Jefe de la Sección respectiva.</w:t>
      </w:r>
    </w:p>
    <w:p w14:paraId="2A603A40" w14:textId="77777777" w:rsidR="003022DD" w:rsidRPr="003B78FF" w:rsidRDefault="003022DD" w:rsidP="00BA35AC">
      <w:pPr>
        <w:pStyle w:val="BodyText"/>
        <w:rPr>
          <w:rFonts w:cs="Arial"/>
          <w:sz w:val="24"/>
          <w:szCs w:val="24"/>
        </w:rPr>
      </w:pPr>
    </w:p>
    <w:p w14:paraId="48A77215" w14:textId="77777777" w:rsidR="00153BD4" w:rsidRPr="008F730A" w:rsidRDefault="0072389E" w:rsidP="00BA35AC">
      <w:pPr>
        <w:pStyle w:val="BodyText"/>
        <w:rPr>
          <w:rFonts w:cs="Arial"/>
          <w:b/>
          <w:sz w:val="24"/>
          <w:szCs w:val="24"/>
        </w:rPr>
      </w:pPr>
      <w:r w:rsidRPr="008F730A">
        <w:rPr>
          <w:rFonts w:cs="Arial"/>
          <w:b/>
          <w:bCs/>
          <w:sz w:val="24"/>
          <w:szCs w:val="24"/>
        </w:rPr>
        <w:t>_</w:t>
      </w:r>
      <w:r w:rsidR="00613493" w:rsidRPr="008F730A">
        <w:rPr>
          <w:rFonts w:cs="Arial"/>
          <w:b/>
          <w:bCs/>
          <w:sz w:val="24"/>
          <w:szCs w:val="24"/>
        </w:rPr>
        <w:t xml:space="preserve"> ANIMALES.</w:t>
      </w:r>
      <w:r w:rsidR="00613493" w:rsidRPr="008F730A">
        <w:rPr>
          <w:rFonts w:cs="Arial"/>
          <w:b/>
          <w:sz w:val="24"/>
          <w:szCs w:val="24"/>
        </w:rPr>
        <w:t xml:space="preserve">  </w:t>
      </w:r>
    </w:p>
    <w:p w14:paraId="5AD05862" w14:textId="77777777" w:rsidR="003022DD" w:rsidRDefault="003022DD" w:rsidP="003022DD">
      <w:pPr>
        <w:rPr>
          <w:rFonts w:ascii="Arial" w:eastAsia="Calibri" w:hAnsi="Arial" w:cs="Arial"/>
          <w:lang w:val="es-CO"/>
        </w:rPr>
      </w:pPr>
      <w:r w:rsidRPr="008F730A">
        <w:rPr>
          <w:rFonts w:ascii="Arial" w:eastAsia="Calibri" w:hAnsi="Arial" w:cs="Arial"/>
          <w:lang w:val="es-CO"/>
        </w:rPr>
        <w:t>Sólo podrán asistir cuando hagan parte de una actividad escolar, con previa autorización del Jefe de la Sección respectiva.</w:t>
      </w:r>
    </w:p>
    <w:p w14:paraId="5A4D766F" w14:textId="3DE8DC3A" w:rsidR="006526C5" w:rsidRDefault="006526C5" w:rsidP="003022DD">
      <w:pPr>
        <w:rPr>
          <w:rFonts w:ascii="Arial" w:eastAsia="Calibri" w:hAnsi="Arial" w:cs="Arial"/>
          <w:lang w:val="es-CO"/>
        </w:rPr>
      </w:pPr>
    </w:p>
    <w:p w14:paraId="26A62CE5" w14:textId="3A034AE8" w:rsidR="00FE5C7B" w:rsidRDefault="00FE5C7B" w:rsidP="003022DD">
      <w:pPr>
        <w:rPr>
          <w:rFonts w:ascii="Arial" w:eastAsia="Calibri" w:hAnsi="Arial" w:cs="Arial"/>
          <w:lang w:val="es-CO"/>
        </w:rPr>
      </w:pPr>
    </w:p>
    <w:p w14:paraId="6BFF3E3B" w14:textId="2FDA53BA" w:rsidR="00FE5C7B" w:rsidRPr="00FE5C7B" w:rsidRDefault="00FE5C7B" w:rsidP="003022DD">
      <w:pPr>
        <w:rPr>
          <w:rFonts w:ascii="Arial" w:eastAsia="Calibri" w:hAnsi="Arial" w:cs="Arial"/>
          <w:b/>
          <w:color w:val="FF0000"/>
          <w:lang w:val="es-CO"/>
        </w:rPr>
      </w:pPr>
      <w:r w:rsidRPr="00FE5C7B">
        <w:rPr>
          <w:rFonts w:ascii="Arial" w:eastAsia="Calibri" w:hAnsi="Arial" w:cs="Arial"/>
          <w:b/>
          <w:color w:val="FF0000"/>
          <w:lang w:val="es-CO"/>
        </w:rPr>
        <w:t>12. PRESTAMO DE LAS INSTALACIONES</w:t>
      </w:r>
    </w:p>
    <w:p w14:paraId="355305D1" w14:textId="77777777" w:rsidR="006526C5" w:rsidRPr="009138E6" w:rsidRDefault="006526C5" w:rsidP="006526C5">
      <w:pPr>
        <w:jc w:val="both"/>
        <w:rPr>
          <w:rFonts w:ascii="Arial" w:hAnsi="Arial" w:cs="Arial"/>
          <w:lang w:val="es-ES"/>
        </w:rPr>
      </w:pPr>
    </w:p>
    <w:p w14:paraId="4D12ED2E" w14:textId="77777777" w:rsidR="006526C5" w:rsidRPr="003B78FF" w:rsidRDefault="006526C5" w:rsidP="006526C5">
      <w:pPr>
        <w:pStyle w:val="BodyText"/>
        <w:jc w:val="center"/>
        <w:rPr>
          <w:rFonts w:cs="Arial"/>
          <w:b/>
          <w:sz w:val="24"/>
          <w:szCs w:val="24"/>
        </w:rPr>
      </w:pPr>
      <w:r w:rsidRPr="009138E6">
        <w:rPr>
          <w:rFonts w:cs="Arial"/>
          <w:b/>
          <w:caps/>
          <w:sz w:val="24"/>
          <w:szCs w:val="24"/>
        </w:rPr>
        <w:t>Directorio</w:t>
      </w:r>
      <w:r w:rsidRPr="003B78FF">
        <w:rPr>
          <w:rFonts w:cs="Arial"/>
          <w:b/>
          <w:sz w:val="24"/>
          <w:szCs w:val="24"/>
        </w:rPr>
        <w:t xml:space="preserve"> INTERNO</w:t>
      </w:r>
    </w:p>
    <w:p w14:paraId="6A21D7C6" w14:textId="77777777" w:rsidR="006526C5" w:rsidRPr="003B78FF" w:rsidRDefault="006526C5" w:rsidP="006526C5">
      <w:pPr>
        <w:pStyle w:val="BodyText"/>
        <w:rPr>
          <w:rFonts w:cs="Arial"/>
          <w:sz w:val="24"/>
          <w:szCs w:val="24"/>
        </w:rPr>
      </w:pPr>
      <w:r w:rsidRPr="003B78FF">
        <w:rPr>
          <w:rFonts w:cs="Arial"/>
          <w:sz w:val="24"/>
          <w:szCs w:val="24"/>
        </w:rPr>
        <w:t>Para llamar directamente marque 5555 +No. Extensión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800"/>
        <w:gridCol w:w="2340"/>
      </w:tblGrid>
      <w:tr w:rsidR="006526C5" w:rsidRPr="003B78FF" w14:paraId="67B189EA" w14:textId="77777777" w:rsidTr="006526C5">
        <w:tc>
          <w:tcPr>
            <w:tcW w:w="5148" w:type="dxa"/>
          </w:tcPr>
          <w:p w14:paraId="2F5FAD82" w14:textId="77777777" w:rsidR="006526C5" w:rsidRPr="003B78FF" w:rsidRDefault="006526C5" w:rsidP="00655C91">
            <w:pPr>
              <w:jc w:val="both"/>
              <w:rPr>
                <w:rFonts w:ascii="Arial" w:hAnsi="Arial" w:cs="Arial"/>
                <w:lang w:val="es-ES"/>
              </w:rPr>
            </w:pPr>
            <w:r w:rsidRPr="003B78FF">
              <w:rPr>
                <w:rFonts w:ascii="Arial" w:hAnsi="Arial" w:cs="Arial"/>
                <w:lang w:val="es-ES"/>
              </w:rPr>
              <w:t>Sección</w:t>
            </w:r>
          </w:p>
        </w:tc>
        <w:tc>
          <w:tcPr>
            <w:tcW w:w="1800" w:type="dxa"/>
          </w:tcPr>
          <w:p w14:paraId="04902142" w14:textId="77777777" w:rsidR="006526C5" w:rsidRPr="003B78FF" w:rsidRDefault="006526C5" w:rsidP="00655C91">
            <w:pPr>
              <w:jc w:val="both"/>
              <w:rPr>
                <w:rFonts w:ascii="Arial" w:hAnsi="Arial" w:cs="Arial"/>
                <w:lang w:val="es-ES"/>
              </w:rPr>
            </w:pPr>
            <w:r w:rsidRPr="003B78FF">
              <w:rPr>
                <w:rFonts w:ascii="Arial" w:hAnsi="Arial" w:cs="Arial"/>
                <w:lang w:val="es-ES"/>
              </w:rPr>
              <w:t>Extensión</w:t>
            </w:r>
          </w:p>
        </w:tc>
        <w:tc>
          <w:tcPr>
            <w:tcW w:w="2340" w:type="dxa"/>
          </w:tcPr>
          <w:p w14:paraId="285889F7" w14:textId="77777777" w:rsidR="006526C5" w:rsidRPr="003B78FF" w:rsidRDefault="006526C5" w:rsidP="00655C91">
            <w:pPr>
              <w:jc w:val="both"/>
              <w:rPr>
                <w:rFonts w:ascii="Arial" w:hAnsi="Arial" w:cs="Arial"/>
                <w:lang w:val="es-ES"/>
              </w:rPr>
            </w:pPr>
          </w:p>
        </w:tc>
      </w:tr>
      <w:tr w:rsidR="006526C5" w:rsidRPr="003B78FF" w14:paraId="5602B1F3" w14:textId="77777777" w:rsidTr="006526C5">
        <w:tc>
          <w:tcPr>
            <w:tcW w:w="5148" w:type="dxa"/>
          </w:tcPr>
          <w:p w14:paraId="2104D743" w14:textId="77777777" w:rsidR="006526C5" w:rsidRPr="003B78FF" w:rsidRDefault="006526C5" w:rsidP="00655C91">
            <w:pPr>
              <w:jc w:val="both"/>
              <w:rPr>
                <w:rFonts w:ascii="Arial" w:hAnsi="Arial" w:cs="Arial"/>
                <w:lang w:val="es-ES"/>
              </w:rPr>
            </w:pPr>
            <w:r w:rsidRPr="003B78FF">
              <w:rPr>
                <w:rFonts w:ascii="Arial" w:hAnsi="Arial" w:cs="Arial"/>
                <w:lang w:val="es-ES"/>
              </w:rPr>
              <w:t>Recepción</w:t>
            </w:r>
          </w:p>
        </w:tc>
        <w:tc>
          <w:tcPr>
            <w:tcW w:w="1800" w:type="dxa"/>
          </w:tcPr>
          <w:p w14:paraId="51C2E57A" w14:textId="77777777" w:rsidR="006526C5" w:rsidRPr="003B78FF" w:rsidRDefault="006526C5" w:rsidP="00655C91">
            <w:pPr>
              <w:jc w:val="both"/>
              <w:rPr>
                <w:rFonts w:ascii="Arial" w:hAnsi="Arial" w:cs="Arial"/>
                <w:lang w:val="es-ES"/>
              </w:rPr>
            </w:pPr>
            <w:r w:rsidRPr="003B78FF">
              <w:rPr>
                <w:rFonts w:ascii="Arial" w:hAnsi="Arial" w:cs="Arial"/>
                <w:lang w:val="es-ES"/>
              </w:rPr>
              <w:t>385</w:t>
            </w:r>
          </w:p>
        </w:tc>
        <w:tc>
          <w:tcPr>
            <w:tcW w:w="2340" w:type="dxa"/>
          </w:tcPr>
          <w:p w14:paraId="3CEA65BE" w14:textId="77777777" w:rsidR="006526C5" w:rsidRPr="003B78FF" w:rsidRDefault="006526C5" w:rsidP="00655C91">
            <w:pPr>
              <w:jc w:val="both"/>
              <w:rPr>
                <w:rFonts w:ascii="Arial" w:hAnsi="Arial" w:cs="Arial"/>
                <w:lang w:val="es-ES"/>
              </w:rPr>
            </w:pPr>
            <w:r w:rsidRPr="003B78FF">
              <w:rPr>
                <w:rFonts w:ascii="Arial" w:hAnsi="Arial" w:cs="Arial"/>
                <w:lang w:val="es-ES"/>
              </w:rPr>
              <w:t>5551185-86</w:t>
            </w:r>
          </w:p>
          <w:p w14:paraId="074DFD7F" w14:textId="77777777" w:rsidR="006526C5" w:rsidRPr="003B78FF" w:rsidRDefault="006526C5" w:rsidP="00655C91">
            <w:pPr>
              <w:jc w:val="both"/>
              <w:rPr>
                <w:rFonts w:ascii="Arial" w:hAnsi="Arial" w:cs="Arial"/>
                <w:lang w:val="es-ES"/>
              </w:rPr>
            </w:pPr>
            <w:r w:rsidRPr="003B78FF">
              <w:rPr>
                <w:rFonts w:ascii="Arial" w:hAnsi="Arial" w:cs="Arial"/>
                <w:lang w:val="es-ES"/>
              </w:rPr>
              <w:t>Fax: 5551191</w:t>
            </w:r>
          </w:p>
        </w:tc>
      </w:tr>
      <w:tr w:rsidR="006526C5" w:rsidRPr="003B78FF" w14:paraId="1EAD9D8F" w14:textId="77777777" w:rsidTr="006526C5">
        <w:tc>
          <w:tcPr>
            <w:tcW w:w="5148" w:type="dxa"/>
          </w:tcPr>
          <w:p w14:paraId="407195B0" w14:textId="77777777" w:rsidR="006526C5" w:rsidRPr="003B78FF" w:rsidRDefault="006526C5" w:rsidP="00655C91">
            <w:pPr>
              <w:jc w:val="both"/>
              <w:rPr>
                <w:rFonts w:ascii="Arial" w:hAnsi="Arial" w:cs="Arial"/>
                <w:lang w:val="es-ES"/>
              </w:rPr>
            </w:pPr>
            <w:r w:rsidRPr="003B78FF">
              <w:rPr>
                <w:rFonts w:ascii="Arial" w:hAnsi="Arial" w:cs="Arial"/>
                <w:lang w:val="es-ES"/>
              </w:rPr>
              <w:t>Portería</w:t>
            </w:r>
          </w:p>
        </w:tc>
        <w:tc>
          <w:tcPr>
            <w:tcW w:w="1800" w:type="dxa"/>
          </w:tcPr>
          <w:p w14:paraId="608855AE" w14:textId="77777777" w:rsidR="006526C5" w:rsidRPr="003B78FF" w:rsidRDefault="006526C5" w:rsidP="00655C91">
            <w:pPr>
              <w:jc w:val="both"/>
              <w:rPr>
                <w:rFonts w:ascii="Arial" w:hAnsi="Arial" w:cs="Arial"/>
                <w:lang w:val="es-ES"/>
              </w:rPr>
            </w:pPr>
            <w:r w:rsidRPr="003B78FF">
              <w:rPr>
                <w:rFonts w:ascii="Arial" w:hAnsi="Arial" w:cs="Arial"/>
                <w:lang w:val="es-ES"/>
              </w:rPr>
              <w:t>340</w:t>
            </w:r>
          </w:p>
        </w:tc>
        <w:tc>
          <w:tcPr>
            <w:tcW w:w="2340" w:type="dxa"/>
          </w:tcPr>
          <w:p w14:paraId="694BDEC2" w14:textId="77777777" w:rsidR="006526C5" w:rsidRPr="003B78FF" w:rsidRDefault="006526C5" w:rsidP="00655C91">
            <w:pPr>
              <w:jc w:val="both"/>
              <w:rPr>
                <w:rFonts w:ascii="Arial" w:hAnsi="Arial" w:cs="Arial"/>
                <w:lang w:val="es-ES"/>
              </w:rPr>
            </w:pPr>
          </w:p>
        </w:tc>
      </w:tr>
      <w:tr w:rsidR="006526C5" w:rsidRPr="003B78FF" w14:paraId="6EC58B53" w14:textId="77777777" w:rsidTr="006526C5">
        <w:tc>
          <w:tcPr>
            <w:tcW w:w="5148" w:type="dxa"/>
          </w:tcPr>
          <w:p w14:paraId="05822BB4" w14:textId="77777777" w:rsidR="006526C5" w:rsidRPr="003B78FF" w:rsidRDefault="006526C5" w:rsidP="00655C91">
            <w:pPr>
              <w:jc w:val="both"/>
              <w:rPr>
                <w:rFonts w:ascii="Arial" w:hAnsi="Arial" w:cs="Arial"/>
                <w:lang w:val="es-ES"/>
              </w:rPr>
            </w:pPr>
            <w:r w:rsidRPr="003B78FF">
              <w:rPr>
                <w:rFonts w:ascii="Arial" w:hAnsi="Arial" w:cs="Arial"/>
                <w:lang w:val="es-ES"/>
              </w:rPr>
              <w:t>Rectoría</w:t>
            </w:r>
          </w:p>
        </w:tc>
        <w:tc>
          <w:tcPr>
            <w:tcW w:w="1800" w:type="dxa"/>
          </w:tcPr>
          <w:p w14:paraId="6DD34712" w14:textId="77777777" w:rsidR="006526C5" w:rsidRPr="003B78FF" w:rsidRDefault="006526C5" w:rsidP="00655C91">
            <w:pPr>
              <w:jc w:val="both"/>
              <w:rPr>
                <w:rFonts w:ascii="Arial" w:hAnsi="Arial" w:cs="Arial"/>
                <w:lang w:val="es-ES"/>
              </w:rPr>
            </w:pPr>
            <w:r w:rsidRPr="003B78FF">
              <w:rPr>
                <w:rFonts w:ascii="Arial" w:hAnsi="Arial" w:cs="Arial"/>
                <w:lang w:val="es-ES"/>
              </w:rPr>
              <w:t>304</w:t>
            </w:r>
          </w:p>
        </w:tc>
        <w:tc>
          <w:tcPr>
            <w:tcW w:w="2340" w:type="dxa"/>
          </w:tcPr>
          <w:p w14:paraId="5D5A5D98" w14:textId="77777777" w:rsidR="006526C5" w:rsidRPr="003B78FF" w:rsidRDefault="006526C5" w:rsidP="00655C91">
            <w:pPr>
              <w:jc w:val="both"/>
              <w:rPr>
                <w:rFonts w:ascii="Arial" w:hAnsi="Arial" w:cs="Arial"/>
                <w:lang w:val="es-ES"/>
              </w:rPr>
            </w:pPr>
          </w:p>
        </w:tc>
      </w:tr>
      <w:tr w:rsidR="006526C5" w:rsidRPr="003B78FF" w14:paraId="0A0E4990" w14:textId="77777777" w:rsidTr="006526C5">
        <w:tc>
          <w:tcPr>
            <w:tcW w:w="5148" w:type="dxa"/>
          </w:tcPr>
          <w:p w14:paraId="2B7ED9B4" w14:textId="77777777" w:rsidR="006526C5" w:rsidRPr="003B78FF" w:rsidRDefault="006526C5" w:rsidP="00655C91">
            <w:pPr>
              <w:jc w:val="both"/>
              <w:rPr>
                <w:rFonts w:ascii="Arial" w:hAnsi="Arial" w:cs="Arial"/>
                <w:lang w:val="es-ES"/>
              </w:rPr>
            </w:pPr>
            <w:r w:rsidRPr="003B78FF">
              <w:rPr>
                <w:rFonts w:ascii="Arial" w:hAnsi="Arial" w:cs="Arial"/>
                <w:lang w:val="es-ES"/>
              </w:rPr>
              <w:t>Administración</w:t>
            </w:r>
          </w:p>
        </w:tc>
        <w:tc>
          <w:tcPr>
            <w:tcW w:w="1800" w:type="dxa"/>
          </w:tcPr>
          <w:p w14:paraId="3C728D42" w14:textId="77777777" w:rsidR="006526C5" w:rsidRPr="003B78FF" w:rsidRDefault="006526C5" w:rsidP="00655C91">
            <w:pPr>
              <w:jc w:val="both"/>
              <w:rPr>
                <w:rFonts w:ascii="Arial" w:hAnsi="Arial" w:cs="Arial"/>
                <w:lang w:val="es-ES"/>
              </w:rPr>
            </w:pPr>
            <w:r w:rsidRPr="003B78FF">
              <w:rPr>
                <w:rFonts w:ascii="Arial" w:hAnsi="Arial" w:cs="Arial"/>
                <w:lang w:val="es-ES"/>
              </w:rPr>
              <w:t>307</w:t>
            </w:r>
          </w:p>
        </w:tc>
        <w:tc>
          <w:tcPr>
            <w:tcW w:w="2340" w:type="dxa"/>
          </w:tcPr>
          <w:p w14:paraId="11A1DFAA" w14:textId="77777777" w:rsidR="006526C5" w:rsidRPr="003B78FF" w:rsidRDefault="006526C5" w:rsidP="00655C91">
            <w:pPr>
              <w:jc w:val="both"/>
              <w:rPr>
                <w:rFonts w:ascii="Arial" w:hAnsi="Arial" w:cs="Arial"/>
                <w:lang w:val="es-ES"/>
              </w:rPr>
            </w:pPr>
          </w:p>
        </w:tc>
      </w:tr>
      <w:tr w:rsidR="006526C5" w:rsidRPr="003B78FF" w14:paraId="112E2E8E" w14:textId="77777777" w:rsidTr="006526C5">
        <w:tc>
          <w:tcPr>
            <w:tcW w:w="5148" w:type="dxa"/>
          </w:tcPr>
          <w:p w14:paraId="6128D3C1" w14:textId="77777777" w:rsidR="006526C5" w:rsidRPr="003B78FF" w:rsidRDefault="006526C5" w:rsidP="00655C91">
            <w:pPr>
              <w:jc w:val="both"/>
              <w:rPr>
                <w:rFonts w:ascii="Arial" w:hAnsi="Arial" w:cs="Arial"/>
                <w:lang w:val="es-ES"/>
              </w:rPr>
            </w:pPr>
            <w:r w:rsidRPr="003B78FF">
              <w:rPr>
                <w:rFonts w:ascii="Arial" w:hAnsi="Arial" w:cs="Arial"/>
                <w:lang w:val="es-ES"/>
              </w:rPr>
              <w:t>Admisiones</w:t>
            </w:r>
          </w:p>
        </w:tc>
        <w:tc>
          <w:tcPr>
            <w:tcW w:w="1800" w:type="dxa"/>
          </w:tcPr>
          <w:p w14:paraId="76508706" w14:textId="77777777" w:rsidR="006526C5" w:rsidRPr="003B78FF" w:rsidRDefault="006526C5" w:rsidP="00655C91">
            <w:pPr>
              <w:jc w:val="both"/>
              <w:rPr>
                <w:rFonts w:ascii="Arial" w:hAnsi="Arial" w:cs="Arial"/>
                <w:lang w:val="es-ES"/>
              </w:rPr>
            </w:pPr>
            <w:r>
              <w:rPr>
                <w:rFonts w:ascii="Arial" w:hAnsi="Arial" w:cs="Arial"/>
                <w:lang w:val="es-ES"/>
              </w:rPr>
              <w:t>344</w:t>
            </w:r>
          </w:p>
        </w:tc>
        <w:tc>
          <w:tcPr>
            <w:tcW w:w="2340" w:type="dxa"/>
          </w:tcPr>
          <w:p w14:paraId="0A58F150" w14:textId="77777777" w:rsidR="006526C5" w:rsidRPr="003B78FF" w:rsidRDefault="006526C5" w:rsidP="00655C91">
            <w:pPr>
              <w:jc w:val="both"/>
              <w:rPr>
                <w:rFonts w:ascii="Arial" w:hAnsi="Arial" w:cs="Arial"/>
                <w:lang w:val="es-ES"/>
              </w:rPr>
            </w:pPr>
          </w:p>
        </w:tc>
      </w:tr>
      <w:tr w:rsidR="006526C5" w:rsidRPr="003B78FF" w14:paraId="7A6ED08F" w14:textId="77777777" w:rsidTr="006526C5">
        <w:tc>
          <w:tcPr>
            <w:tcW w:w="5148" w:type="dxa"/>
          </w:tcPr>
          <w:p w14:paraId="33BCC2AC" w14:textId="77777777" w:rsidR="006526C5" w:rsidRPr="003B78FF" w:rsidRDefault="006526C5" w:rsidP="00655C91">
            <w:pPr>
              <w:jc w:val="both"/>
              <w:rPr>
                <w:rFonts w:ascii="Arial" w:hAnsi="Arial" w:cs="Arial"/>
                <w:lang w:val="es-ES"/>
              </w:rPr>
            </w:pPr>
            <w:r>
              <w:rPr>
                <w:rFonts w:ascii="Arial" w:hAnsi="Arial" w:cs="Arial"/>
                <w:lang w:val="es-ES"/>
              </w:rPr>
              <w:t>Asistente General</w:t>
            </w:r>
          </w:p>
        </w:tc>
        <w:tc>
          <w:tcPr>
            <w:tcW w:w="1800" w:type="dxa"/>
          </w:tcPr>
          <w:p w14:paraId="6B850617" w14:textId="77777777" w:rsidR="006526C5" w:rsidRPr="003B78FF" w:rsidRDefault="006526C5" w:rsidP="00655C91">
            <w:pPr>
              <w:jc w:val="both"/>
              <w:rPr>
                <w:rFonts w:ascii="Arial" w:hAnsi="Arial" w:cs="Arial"/>
                <w:lang w:val="es-ES"/>
              </w:rPr>
            </w:pPr>
            <w:r>
              <w:rPr>
                <w:rFonts w:ascii="Arial" w:hAnsi="Arial" w:cs="Arial"/>
                <w:lang w:val="es-ES"/>
              </w:rPr>
              <w:t>341</w:t>
            </w:r>
          </w:p>
        </w:tc>
        <w:tc>
          <w:tcPr>
            <w:tcW w:w="2340" w:type="dxa"/>
          </w:tcPr>
          <w:p w14:paraId="694796BD" w14:textId="77777777" w:rsidR="006526C5" w:rsidRPr="003B78FF" w:rsidRDefault="006526C5" w:rsidP="00655C91">
            <w:pPr>
              <w:jc w:val="both"/>
              <w:rPr>
                <w:rFonts w:ascii="Arial" w:hAnsi="Arial" w:cs="Arial"/>
                <w:lang w:val="es-ES"/>
              </w:rPr>
            </w:pPr>
          </w:p>
        </w:tc>
      </w:tr>
      <w:tr w:rsidR="006526C5" w:rsidRPr="003B78FF" w14:paraId="2EFF346E" w14:textId="77777777" w:rsidTr="006526C5">
        <w:tc>
          <w:tcPr>
            <w:tcW w:w="5148" w:type="dxa"/>
          </w:tcPr>
          <w:p w14:paraId="0844007A" w14:textId="77777777" w:rsidR="006526C5" w:rsidRPr="003B78FF" w:rsidRDefault="006526C5" w:rsidP="00655C91">
            <w:pPr>
              <w:jc w:val="both"/>
              <w:rPr>
                <w:rFonts w:ascii="Arial" w:hAnsi="Arial" w:cs="Arial"/>
                <w:lang w:val="es-ES"/>
              </w:rPr>
            </w:pPr>
            <w:r w:rsidRPr="003B78FF">
              <w:rPr>
                <w:rFonts w:ascii="Arial" w:hAnsi="Arial" w:cs="Arial"/>
                <w:lang w:val="es-ES"/>
              </w:rPr>
              <w:t>Contraloría</w:t>
            </w:r>
          </w:p>
        </w:tc>
        <w:tc>
          <w:tcPr>
            <w:tcW w:w="1800" w:type="dxa"/>
          </w:tcPr>
          <w:p w14:paraId="33D30BFB" w14:textId="77777777" w:rsidR="006526C5" w:rsidRPr="003B78FF" w:rsidRDefault="006526C5" w:rsidP="00655C91">
            <w:pPr>
              <w:jc w:val="both"/>
              <w:rPr>
                <w:rFonts w:ascii="Arial" w:hAnsi="Arial" w:cs="Arial"/>
                <w:lang w:val="es-ES"/>
              </w:rPr>
            </w:pPr>
            <w:r w:rsidRPr="003B78FF">
              <w:rPr>
                <w:rFonts w:ascii="Arial" w:hAnsi="Arial" w:cs="Arial"/>
                <w:lang w:val="es-ES"/>
              </w:rPr>
              <w:t>341</w:t>
            </w:r>
          </w:p>
        </w:tc>
        <w:tc>
          <w:tcPr>
            <w:tcW w:w="2340" w:type="dxa"/>
          </w:tcPr>
          <w:p w14:paraId="427F76D9" w14:textId="77777777" w:rsidR="006526C5" w:rsidRPr="003B78FF" w:rsidRDefault="006526C5" w:rsidP="00655C91">
            <w:pPr>
              <w:jc w:val="both"/>
              <w:rPr>
                <w:rFonts w:ascii="Arial" w:hAnsi="Arial" w:cs="Arial"/>
                <w:lang w:val="es-ES"/>
              </w:rPr>
            </w:pPr>
          </w:p>
        </w:tc>
      </w:tr>
      <w:tr w:rsidR="006526C5" w:rsidRPr="003B78FF" w14:paraId="62818087" w14:textId="77777777" w:rsidTr="006526C5">
        <w:tc>
          <w:tcPr>
            <w:tcW w:w="5148" w:type="dxa"/>
          </w:tcPr>
          <w:p w14:paraId="0F8B3263" w14:textId="77777777" w:rsidR="006526C5" w:rsidRPr="003B78FF" w:rsidRDefault="006526C5" w:rsidP="00655C91">
            <w:pPr>
              <w:jc w:val="both"/>
              <w:rPr>
                <w:rFonts w:ascii="Arial" w:hAnsi="Arial" w:cs="Arial"/>
                <w:lang w:val="es-ES"/>
              </w:rPr>
            </w:pPr>
            <w:r w:rsidRPr="003B78FF">
              <w:rPr>
                <w:rFonts w:ascii="Arial" w:hAnsi="Arial" w:cs="Arial"/>
                <w:lang w:val="es-ES"/>
              </w:rPr>
              <w:t>Tesorería</w:t>
            </w:r>
          </w:p>
        </w:tc>
        <w:tc>
          <w:tcPr>
            <w:tcW w:w="1800" w:type="dxa"/>
          </w:tcPr>
          <w:p w14:paraId="6A18ABF2" w14:textId="77777777" w:rsidR="006526C5" w:rsidRPr="003B78FF" w:rsidRDefault="006526C5" w:rsidP="00655C91">
            <w:pPr>
              <w:jc w:val="both"/>
              <w:rPr>
                <w:rFonts w:ascii="Arial" w:hAnsi="Arial" w:cs="Arial"/>
                <w:lang w:val="es-ES"/>
              </w:rPr>
            </w:pPr>
            <w:r w:rsidRPr="003B78FF">
              <w:rPr>
                <w:rFonts w:ascii="Arial" w:hAnsi="Arial" w:cs="Arial"/>
                <w:lang w:val="es-ES"/>
              </w:rPr>
              <w:t>310</w:t>
            </w:r>
          </w:p>
        </w:tc>
        <w:tc>
          <w:tcPr>
            <w:tcW w:w="2340" w:type="dxa"/>
          </w:tcPr>
          <w:p w14:paraId="4F8954A8" w14:textId="77777777" w:rsidR="006526C5" w:rsidRPr="003B78FF" w:rsidRDefault="006526C5" w:rsidP="00655C91">
            <w:pPr>
              <w:jc w:val="both"/>
              <w:rPr>
                <w:rFonts w:ascii="Arial" w:hAnsi="Arial" w:cs="Arial"/>
                <w:lang w:val="es-ES"/>
              </w:rPr>
            </w:pPr>
            <w:r w:rsidRPr="003B78FF">
              <w:rPr>
                <w:rFonts w:ascii="Arial" w:hAnsi="Arial" w:cs="Arial"/>
                <w:lang w:val="es-ES"/>
              </w:rPr>
              <w:t xml:space="preserve"> Fax: 5551544</w:t>
            </w:r>
          </w:p>
        </w:tc>
      </w:tr>
      <w:tr w:rsidR="006526C5" w:rsidRPr="003B78FF" w14:paraId="4BA24ED6" w14:textId="77777777" w:rsidTr="006526C5">
        <w:tc>
          <w:tcPr>
            <w:tcW w:w="5148" w:type="dxa"/>
          </w:tcPr>
          <w:p w14:paraId="1D2CB088" w14:textId="77777777" w:rsidR="006526C5" w:rsidRPr="003B78FF" w:rsidRDefault="006526C5" w:rsidP="00655C91">
            <w:pPr>
              <w:jc w:val="both"/>
              <w:rPr>
                <w:rFonts w:ascii="Arial" w:hAnsi="Arial" w:cs="Arial"/>
                <w:lang w:val="es-ES"/>
              </w:rPr>
            </w:pPr>
            <w:r w:rsidRPr="003B78FF">
              <w:rPr>
                <w:rFonts w:ascii="Arial" w:hAnsi="Arial" w:cs="Arial"/>
                <w:lang w:val="es-ES"/>
              </w:rPr>
              <w:t>Seguridad</w:t>
            </w:r>
          </w:p>
        </w:tc>
        <w:tc>
          <w:tcPr>
            <w:tcW w:w="1800" w:type="dxa"/>
          </w:tcPr>
          <w:p w14:paraId="567D240D" w14:textId="77777777" w:rsidR="006526C5" w:rsidRPr="003B78FF" w:rsidRDefault="006526C5" w:rsidP="00655C91">
            <w:pPr>
              <w:jc w:val="both"/>
              <w:rPr>
                <w:rFonts w:ascii="Arial" w:hAnsi="Arial" w:cs="Arial"/>
                <w:lang w:val="es-ES"/>
              </w:rPr>
            </w:pPr>
            <w:r w:rsidRPr="003B78FF">
              <w:rPr>
                <w:rFonts w:ascii="Arial" w:hAnsi="Arial" w:cs="Arial"/>
                <w:lang w:val="es-ES"/>
              </w:rPr>
              <w:t>352</w:t>
            </w:r>
          </w:p>
        </w:tc>
        <w:tc>
          <w:tcPr>
            <w:tcW w:w="2340" w:type="dxa"/>
          </w:tcPr>
          <w:p w14:paraId="19DCEDFA" w14:textId="77777777" w:rsidR="006526C5" w:rsidRPr="003B78FF" w:rsidRDefault="006526C5" w:rsidP="00655C91">
            <w:pPr>
              <w:jc w:val="both"/>
              <w:rPr>
                <w:rFonts w:ascii="Arial" w:hAnsi="Arial" w:cs="Arial"/>
                <w:lang w:val="es-ES"/>
              </w:rPr>
            </w:pPr>
          </w:p>
        </w:tc>
      </w:tr>
      <w:tr w:rsidR="006526C5" w:rsidRPr="003B78FF" w14:paraId="55226292" w14:textId="77777777" w:rsidTr="006526C5">
        <w:tc>
          <w:tcPr>
            <w:tcW w:w="5148" w:type="dxa"/>
          </w:tcPr>
          <w:p w14:paraId="2CB7385E" w14:textId="77777777" w:rsidR="006526C5" w:rsidRPr="003B78FF" w:rsidRDefault="006526C5" w:rsidP="00655C91">
            <w:pPr>
              <w:jc w:val="both"/>
              <w:rPr>
                <w:rFonts w:ascii="Arial" w:hAnsi="Arial" w:cs="Arial"/>
                <w:lang w:val="es-ES"/>
              </w:rPr>
            </w:pPr>
            <w:r w:rsidRPr="003B78FF">
              <w:rPr>
                <w:rFonts w:ascii="Arial" w:hAnsi="Arial" w:cs="Arial"/>
                <w:lang w:val="es-ES"/>
              </w:rPr>
              <w:t>Departamento Médico</w:t>
            </w:r>
          </w:p>
        </w:tc>
        <w:tc>
          <w:tcPr>
            <w:tcW w:w="1800" w:type="dxa"/>
          </w:tcPr>
          <w:p w14:paraId="0BFA32B6" w14:textId="77777777" w:rsidR="006526C5" w:rsidRPr="003B78FF" w:rsidRDefault="006526C5" w:rsidP="00655C91">
            <w:pPr>
              <w:jc w:val="both"/>
              <w:rPr>
                <w:rFonts w:ascii="Arial" w:hAnsi="Arial" w:cs="Arial"/>
                <w:lang w:val="es-ES"/>
              </w:rPr>
            </w:pPr>
            <w:r w:rsidRPr="003B78FF">
              <w:rPr>
                <w:rFonts w:ascii="Arial" w:hAnsi="Arial" w:cs="Arial"/>
                <w:lang w:val="es-ES"/>
              </w:rPr>
              <w:t>346</w:t>
            </w:r>
          </w:p>
        </w:tc>
        <w:tc>
          <w:tcPr>
            <w:tcW w:w="2340" w:type="dxa"/>
          </w:tcPr>
          <w:p w14:paraId="18782B50" w14:textId="77777777" w:rsidR="006526C5" w:rsidRPr="003B78FF" w:rsidRDefault="006526C5" w:rsidP="00655C91">
            <w:pPr>
              <w:jc w:val="both"/>
              <w:rPr>
                <w:rFonts w:ascii="Arial" w:hAnsi="Arial" w:cs="Arial"/>
                <w:lang w:val="es-ES"/>
              </w:rPr>
            </w:pPr>
          </w:p>
        </w:tc>
      </w:tr>
      <w:tr w:rsidR="006526C5" w:rsidRPr="003B78FF" w14:paraId="292D743D" w14:textId="77777777" w:rsidTr="006526C5">
        <w:tc>
          <w:tcPr>
            <w:tcW w:w="5148" w:type="dxa"/>
          </w:tcPr>
          <w:p w14:paraId="232C51F5" w14:textId="77777777" w:rsidR="006526C5" w:rsidRPr="003B78FF" w:rsidRDefault="006526C5" w:rsidP="00655C91">
            <w:pPr>
              <w:jc w:val="both"/>
              <w:rPr>
                <w:rFonts w:ascii="Arial" w:hAnsi="Arial" w:cs="Arial"/>
                <w:lang w:val="es-ES"/>
              </w:rPr>
            </w:pPr>
            <w:r w:rsidRPr="003B78FF">
              <w:rPr>
                <w:rFonts w:ascii="Arial" w:hAnsi="Arial" w:cs="Arial"/>
                <w:lang w:val="es-ES"/>
              </w:rPr>
              <w:t xml:space="preserve">Cafetería </w:t>
            </w:r>
            <w:proofErr w:type="spellStart"/>
            <w:r w:rsidRPr="003B78FF">
              <w:rPr>
                <w:rFonts w:ascii="Arial" w:hAnsi="Arial" w:cs="Arial"/>
                <w:lang w:val="es-ES"/>
              </w:rPr>
              <w:t>Sodexo</w:t>
            </w:r>
            <w:proofErr w:type="spellEnd"/>
          </w:p>
        </w:tc>
        <w:tc>
          <w:tcPr>
            <w:tcW w:w="1800" w:type="dxa"/>
          </w:tcPr>
          <w:p w14:paraId="7650F273" w14:textId="77777777" w:rsidR="006526C5" w:rsidRPr="003B78FF" w:rsidRDefault="006526C5" w:rsidP="00655C91">
            <w:pPr>
              <w:jc w:val="both"/>
              <w:rPr>
                <w:rFonts w:ascii="Arial" w:hAnsi="Arial" w:cs="Arial"/>
                <w:lang w:val="es-ES"/>
              </w:rPr>
            </w:pPr>
            <w:r w:rsidRPr="003B78FF">
              <w:rPr>
                <w:rFonts w:ascii="Arial" w:hAnsi="Arial" w:cs="Arial"/>
                <w:lang w:val="es-ES"/>
              </w:rPr>
              <w:t>333</w:t>
            </w:r>
          </w:p>
        </w:tc>
        <w:tc>
          <w:tcPr>
            <w:tcW w:w="2340" w:type="dxa"/>
          </w:tcPr>
          <w:p w14:paraId="1A722CCD" w14:textId="77777777" w:rsidR="006526C5" w:rsidRPr="003B78FF" w:rsidRDefault="006526C5" w:rsidP="00655C91">
            <w:pPr>
              <w:jc w:val="both"/>
              <w:rPr>
                <w:rFonts w:ascii="Arial" w:hAnsi="Arial" w:cs="Arial"/>
                <w:lang w:val="es-ES"/>
              </w:rPr>
            </w:pPr>
          </w:p>
        </w:tc>
      </w:tr>
      <w:tr w:rsidR="006526C5" w:rsidRPr="003B78FF" w14:paraId="0222E99B" w14:textId="77777777" w:rsidTr="006526C5">
        <w:tc>
          <w:tcPr>
            <w:tcW w:w="5148" w:type="dxa"/>
          </w:tcPr>
          <w:p w14:paraId="4FD111BD" w14:textId="77777777" w:rsidR="006526C5" w:rsidRPr="003B78FF" w:rsidRDefault="006526C5" w:rsidP="00655C91">
            <w:pPr>
              <w:jc w:val="both"/>
              <w:rPr>
                <w:rFonts w:ascii="Arial" w:hAnsi="Arial" w:cs="Arial"/>
                <w:lang w:val="es-ES"/>
              </w:rPr>
            </w:pPr>
            <w:r w:rsidRPr="003B78FF">
              <w:rPr>
                <w:rFonts w:ascii="Arial" w:hAnsi="Arial" w:cs="Arial"/>
                <w:lang w:val="es-ES"/>
              </w:rPr>
              <w:t>Oficina de Compras</w:t>
            </w:r>
          </w:p>
        </w:tc>
        <w:tc>
          <w:tcPr>
            <w:tcW w:w="1800" w:type="dxa"/>
          </w:tcPr>
          <w:p w14:paraId="22A267BD" w14:textId="77777777" w:rsidR="006526C5" w:rsidRPr="003B78FF" w:rsidRDefault="006526C5" w:rsidP="00655C91">
            <w:pPr>
              <w:jc w:val="both"/>
              <w:rPr>
                <w:rFonts w:ascii="Arial" w:hAnsi="Arial" w:cs="Arial"/>
                <w:lang w:val="es-ES"/>
              </w:rPr>
            </w:pPr>
            <w:r w:rsidRPr="003B78FF">
              <w:rPr>
                <w:rFonts w:ascii="Arial" w:hAnsi="Arial" w:cs="Arial"/>
                <w:lang w:val="es-ES"/>
              </w:rPr>
              <w:t>318</w:t>
            </w:r>
          </w:p>
        </w:tc>
        <w:tc>
          <w:tcPr>
            <w:tcW w:w="2340" w:type="dxa"/>
          </w:tcPr>
          <w:p w14:paraId="4B727C99" w14:textId="77777777" w:rsidR="006526C5" w:rsidRPr="003B78FF" w:rsidRDefault="006526C5" w:rsidP="00655C91">
            <w:pPr>
              <w:jc w:val="both"/>
              <w:rPr>
                <w:rFonts w:ascii="Arial" w:hAnsi="Arial" w:cs="Arial"/>
                <w:lang w:val="es-ES"/>
              </w:rPr>
            </w:pPr>
            <w:r w:rsidRPr="003B78FF">
              <w:rPr>
                <w:rFonts w:ascii="Arial" w:hAnsi="Arial" w:cs="Arial"/>
                <w:lang w:val="es-ES"/>
              </w:rPr>
              <w:t>Fax 555 5342</w:t>
            </w:r>
          </w:p>
        </w:tc>
      </w:tr>
      <w:tr w:rsidR="006526C5" w:rsidRPr="003B78FF" w14:paraId="52BEDB63" w14:textId="77777777" w:rsidTr="006526C5">
        <w:tc>
          <w:tcPr>
            <w:tcW w:w="5148" w:type="dxa"/>
          </w:tcPr>
          <w:p w14:paraId="106881A1" w14:textId="77777777" w:rsidR="006526C5" w:rsidRPr="003B78FF" w:rsidRDefault="006526C5" w:rsidP="00655C91">
            <w:pPr>
              <w:jc w:val="both"/>
              <w:rPr>
                <w:rFonts w:ascii="Arial" w:hAnsi="Arial" w:cs="Arial"/>
                <w:lang w:val="es-ES"/>
              </w:rPr>
            </w:pPr>
            <w:r w:rsidRPr="003B78FF">
              <w:rPr>
                <w:rFonts w:ascii="Arial" w:hAnsi="Arial" w:cs="Arial"/>
                <w:lang w:val="es-ES"/>
              </w:rPr>
              <w:t xml:space="preserve">Oficina de </w:t>
            </w:r>
            <w:proofErr w:type="spellStart"/>
            <w:r w:rsidRPr="003B78FF">
              <w:rPr>
                <w:rFonts w:ascii="Arial" w:hAnsi="Arial" w:cs="Arial"/>
                <w:lang w:val="es-ES"/>
              </w:rPr>
              <w:t>Exalumnos</w:t>
            </w:r>
            <w:proofErr w:type="spellEnd"/>
          </w:p>
        </w:tc>
        <w:tc>
          <w:tcPr>
            <w:tcW w:w="1800" w:type="dxa"/>
          </w:tcPr>
          <w:p w14:paraId="1441B850" w14:textId="77777777" w:rsidR="006526C5" w:rsidRPr="003B78FF" w:rsidRDefault="006526C5" w:rsidP="00655C91">
            <w:pPr>
              <w:jc w:val="both"/>
              <w:rPr>
                <w:rFonts w:ascii="Arial" w:hAnsi="Arial" w:cs="Arial"/>
                <w:lang w:val="es-ES"/>
              </w:rPr>
            </w:pPr>
            <w:r w:rsidRPr="003B78FF">
              <w:rPr>
                <w:rFonts w:ascii="Arial" w:hAnsi="Arial" w:cs="Arial"/>
                <w:lang w:val="es-ES"/>
              </w:rPr>
              <w:t>391</w:t>
            </w:r>
          </w:p>
        </w:tc>
        <w:tc>
          <w:tcPr>
            <w:tcW w:w="2340" w:type="dxa"/>
          </w:tcPr>
          <w:p w14:paraId="38488FBB" w14:textId="77777777" w:rsidR="006526C5" w:rsidRPr="003B78FF" w:rsidRDefault="006526C5" w:rsidP="00655C91">
            <w:pPr>
              <w:jc w:val="both"/>
              <w:rPr>
                <w:rFonts w:ascii="Arial" w:hAnsi="Arial" w:cs="Arial"/>
                <w:lang w:val="es-ES"/>
              </w:rPr>
            </w:pPr>
          </w:p>
        </w:tc>
      </w:tr>
      <w:tr w:rsidR="006526C5" w:rsidRPr="003B78FF" w14:paraId="3AECCBC8" w14:textId="77777777" w:rsidTr="006526C5">
        <w:tc>
          <w:tcPr>
            <w:tcW w:w="5148" w:type="dxa"/>
          </w:tcPr>
          <w:p w14:paraId="7EF358BA" w14:textId="77777777" w:rsidR="006526C5" w:rsidRPr="003B78FF" w:rsidRDefault="006526C5" w:rsidP="00655C91">
            <w:pPr>
              <w:jc w:val="both"/>
              <w:rPr>
                <w:rFonts w:ascii="Arial" w:hAnsi="Arial" w:cs="Arial"/>
                <w:lang w:val="es-ES"/>
              </w:rPr>
            </w:pPr>
            <w:r w:rsidRPr="003B78FF">
              <w:rPr>
                <w:rFonts w:ascii="Arial" w:hAnsi="Arial" w:cs="Arial"/>
                <w:lang w:val="es-ES"/>
              </w:rPr>
              <w:t>Departamento Deportes</w:t>
            </w:r>
          </w:p>
        </w:tc>
        <w:tc>
          <w:tcPr>
            <w:tcW w:w="1800" w:type="dxa"/>
          </w:tcPr>
          <w:p w14:paraId="589FC9C3" w14:textId="77777777" w:rsidR="006526C5" w:rsidRPr="003B78FF" w:rsidRDefault="006526C5" w:rsidP="00655C91">
            <w:pPr>
              <w:jc w:val="both"/>
              <w:rPr>
                <w:rFonts w:ascii="Arial" w:hAnsi="Arial" w:cs="Arial"/>
                <w:lang w:val="es-ES"/>
              </w:rPr>
            </w:pPr>
            <w:r w:rsidRPr="003B78FF">
              <w:rPr>
                <w:rFonts w:ascii="Arial" w:hAnsi="Arial" w:cs="Arial"/>
                <w:lang w:val="es-ES"/>
              </w:rPr>
              <w:t>339</w:t>
            </w:r>
          </w:p>
        </w:tc>
        <w:tc>
          <w:tcPr>
            <w:tcW w:w="2340" w:type="dxa"/>
          </w:tcPr>
          <w:p w14:paraId="050C10CA" w14:textId="77777777" w:rsidR="006526C5" w:rsidRPr="003B78FF" w:rsidRDefault="006526C5" w:rsidP="00655C91">
            <w:pPr>
              <w:jc w:val="both"/>
              <w:rPr>
                <w:rFonts w:ascii="Arial" w:hAnsi="Arial" w:cs="Arial"/>
                <w:lang w:val="es-ES"/>
              </w:rPr>
            </w:pPr>
          </w:p>
        </w:tc>
      </w:tr>
      <w:tr w:rsidR="006526C5" w:rsidRPr="003B78FF" w14:paraId="2C759DB3" w14:textId="77777777" w:rsidTr="006526C5">
        <w:tc>
          <w:tcPr>
            <w:tcW w:w="5148" w:type="dxa"/>
          </w:tcPr>
          <w:p w14:paraId="29528C8D" w14:textId="77777777" w:rsidR="006526C5" w:rsidRPr="003B78FF" w:rsidRDefault="006526C5" w:rsidP="00655C91">
            <w:pPr>
              <w:jc w:val="both"/>
              <w:rPr>
                <w:rFonts w:ascii="Arial" w:hAnsi="Arial" w:cs="Arial"/>
                <w:lang w:val="es-ES"/>
              </w:rPr>
            </w:pPr>
            <w:r w:rsidRPr="003B78FF">
              <w:rPr>
                <w:rFonts w:ascii="Arial" w:hAnsi="Arial" w:cs="Arial"/>
                <w:lang w:val="es-ES"/>
              </w:rPr>
              <w:t>Transporte</w:t>
            </w:r>
          </w:p>
        </w:tc>
        <w:tc>
          <w:tcPr>
            <w:tcW w:w="1800" w:type="dxa"/>
          </w:tcPr>
          <w:p w14:paraId="5EE6CF58" w14:textId="77777777" w:rsidR="006526C5" w:rsidRPr="003B78FF" w:rsidRDefault="006526C5" w:rsidP="00655C91">
            <w:pPr>
              <w:jc w:val="both"/>
              <w:rPr>
                <w:rFonts w:ascii="Arial" w:hAnsi="Arial" w:cs="Arial"/>
                <w:lang w:val="es-ES"/>
              </w:rPr>
            </w:pPr>
            <w:r w:rsidRPr="003B78FF">
              <w:rPr>
                <w:rFonts w:ascii="Arial" w:hAnsi="Arial" w:cs="Arial"/>
                <w:lang w:val="es-ES"/>
              </w:rPr>
              <w:t>334</w:t>
            </w:r>
          </w:p>
        </w:tc>
        <w:tc>
          <w:tcPr>
            <w:tcW w:w="2340" w:type="dxa"/>
          </w:tcPr>
          <w:p w14:paraId="57AD3FCE" w14:textId="77777777" w:rsidR="006526C5" w:rsidRPr="003B78FF" w:rsidRDefault="006526C5" w:rsidP="00655C91">
            <w:pPr>
              <w:jc w:val="both"/>
              <w:rPr>
                <w:rFonts w:ascii="Arial" w:hAnsi="Arial" w:cs="Arial"/>
                <w:lang w:val="es-ES"/>
              </w:rPr>
            </w:pPr>
          </w:p>
        </w:tc>
      </w:tr>
      <w:tr w:rsidR="006526C5" w:rsidRPr="003B78FF" w14:paraId="7511B8E5" w14:textId="77777777" w:rsidTr="006526C5">
        <w:tc>
          <w:tcPr>
            <w:tcW w:w="5148" w:type="dxa"/>
          </w:tcPr>
          <w:p w14:paraId="372FAA07" w14:textId="77777777" w:rsidR="006526C5" w:rsidRPr="003B78FF" w:rsidRDefault="006526C5" w:rsidP="00655C91">
            <w:pPr>
              <w:jc w:val="both"/>
              <w:rPr>
                <w:rFonts w:ascii="Arial" w:hAnsi="Arial" w:cs="Arial"/>
                <w:lang w:val="es-ES"/>
              </w:rPr>
            </w:pPr>
            <w:r w:rsidRPr="003B78FF">
              <w:rPr>
                <w:rFonts w:ascii="Arial" w:hAnsi="Arial" w:cs="Arial"/>
                <w:lang w:val="es-ES"/>
              </w:rPr>
              <w:t>PTA</w:t>
            </w:r>
          </w:p>
        </w:tc>
        <w:tc>
          <w:tcPr>
            <w:tcW w:w="1800" w:type="dxa"/>
          </w:tcPr>
          <w:p w14:paraId="3A9AABC1" w14:textId="77777777" w:rsidR="006526C5" w:rsidRPr="003B78FF" w:rsidRDefault="006526C5" w:rsidP="00655C91">
            <w:pPr>
              <w:jc w:val="both"/>
              <w:rPr>
                <w:rFonts w:ascii="Arial" w:hAnsi="Arial" w:cs="Arial"/>
                <w:lang w:val="es-ES"/>
              </w:rPr>
            </w:pPr>
            <w:r w:rsidRPr="003B78FF">
              <w:rPr>
                <w:rFonts w:ascii="Arial" w:hAnsi="Arial" w:cs="Arial"/>
                <w:lang w:val="es-ES"/>
              </w:rPr>
              <w:t>364</w:t>
            </w:r>
          </w:p>
        </w:tc>
        <w:tc>
          <w:tcPr>
            <w:tcW w:w="2340" w:type="dxa"/>
          </w:tcPr>
          <w:p w14:paraId="5ABBE374" w14:textId="77777777" w:rsidR="006526C5" w:rsidRPr="003B78FF" w:rsidRDefault="006526C5" w:rsidP="00655C91">
            <w:pPr>
              <w:jc w:val="both"/>
              <w:rPr>
                <w:rFonts w:ascii="Arial" w:hAnsi="Arial" w:cs="Arial"/>
                <w:lang w:val="es-ES"/>
              </w:rPr>
            </w:pPr>
            <w:r w:rsidRPr="003B78FF">
              <w:rPr>
                <w:rFonts w:ascii="Arial" w:hAnsi="Arial" w:cs="Arial"/>
                <w:lang w:val="es-ES"/>
              </w:rPr>
              <w:t xml:space="preserve">5554198 </w:t>
            </w:r>
          </w:p>
        </w:tc>
      </w:tr>
      <w:tr w:rsidR="006526C5" w:rsidRPr="003B78FF" w14:paraId="31934AA9" w14:textId="77777777" w:rsidTr="006526C5">
        <w:tc>
          <w:tcPr>
            <w:tcW w:w="5148" w:type="dxa"/>
          </w:tcPr>
          <w:p w14:paraId="43EF2EA4" w14:textId="77777777" w:rsidR="006526C5" w:rsidRPr="003B78FF" w:rsidRDefault="006526C5" w:rsidP="00655C91">
            <w:pPr>
              <w:jc w:val="both"/>
              <w:rPr>
                <w:rFonts w:ascii="Arial" w:hAnsi="Arial" w:cs="Arial"/>
                <w:lang w:val="es-ES"/>
              </w:rPr>
            </w:pPr>
            <w:proofErr w:type="spellStart"/>
            <w:r w:rsidRPr="003B78FF">
              <w:rPr>
                <w:rFonts w:ascii="Arial" w:hAnsi="Arial" w:cs="Arial"/>
                <w:lang w:val="es-ES"/>
              </w:rPr>
              <w:t>Infocentre</w:t>
            </w:r>
            <w:proofErr w:type="spellEnd"/>
            <w:r w:rsidRPr="003B78FF">
              <w:rPr>
                <w:rFonts w:ascii="Arial" w:hAnsi="Arial" w:cs="Arial"/>
                <w:lang w:val="es-ES"/>
              </w:rPr>
              <w:t xml:space="preserve"> y </w:t>
            </w:r>
            <w:proofErr w:type="spellStart"/>
            <w:r w:rsidRPr="003B78FF">
              <w:rPr>
                <w:rFonts w:ascii="Arial" w:hAnsi="Arial" w:cs="Arial"/>
                <w:lang w:val="es-ES"/>
              </w:rPr>
              <w:t>Prog</w:t>
            </w:r>
            <w:proofErr w:type="spellEnd"/>
            <w:r w:rsidRPr="003B78FF">
              <w:rPr>
                <w:rFonts w:ascii="Arial" w:hAnsi="Arial" w:cs="Arial"/>
                <w:lang w:val="es-ES"/>
              </w:rPr>
              <w:t>. Internacionales</w:t>
            </w:r>
          </w:p>
        </w:tc>
        <w:tc>
          <w:tcPr>
            <w:tcW w:w="1800" w:type="dxa"/>
          </w:tcPr>
          <w:p w14:paraId="49DD1063" w14:textId="77777777" w:rsidR="006526C5" w:rsidRPr="003B78FF" w:rsidRDefault="006526C5" w:rsidP="00655C91">
            <w:pPr>
              <w:jc w:val="both"/>
              <w:rPr>
                <w:rFonts w:ascii="Arial" w:hAnsi="Arial" w:cs="Arial"/>
                <w:lang w:val="es-ES"/>
              </w:rPr>
            </w:pPr>
            <w:r w:rsidRPr="003B78FF">
              <w:rPr>
                <w:rFonts w:ascii="Arial" w:hAnsi="Arial" w:cs="Arial"/>
                <w:lang w:val="es-ES"/>
              </w:rPr>
              <w:t>360</w:t>
            </w:r>
          </w:p>
        </w:tc>
        <w:tc>
          <w:tcPr>
            <w:tcW w:w="2340" w:type="dxa"/>
          </w:tcPr>
          <w:p w14:paraId="40CA7264" w14:textId="77777777" w:rsidR="006526C5" w:rsidRPr="003B78FF" w:rsidRDefault="006526C5" w:rsidP="00655C91">
            <w:pPr>
              <w:jc w:val="both"/>
              <w:rPr>
                <w:rFonts w:ascii="Arial" w:hAnsi="Arial" w:cs="Arial"/>
                <w:lang w:val="es-ES"/>
              </w:rPr>
            </w:pPr>
            <w:r w:rsidRPr="003B78FF">
              <w:rPr>
                <w:rFonts w:ascii="Arial" w:hAnsi="Arial" w:cs="Arial"/>
                <w:lang w:val="es-ES"/>
              </w:rPr>
              <w:t>Fax 555 3329</w:t>
            </w:r>
          </w:p>
        </w:tc>
      </w:tr>
      <w:tr w:rsidR="006526C5" w:rsidRPr="003B78FF" w14:paraId="1B35A669" w14:textId="77777777" w:rsidTr="006526C5">
        <w:trPr>
          <w:trHeight w:val="204"/>
        </w:trPr>
        <w:tc>
          <w:tcPr>
            <w:tcW w:w="5148" w:type="dxa"/>
          </w:tcPr>
          <w:p w14:paraId="7AA3F12F" w14:textId="41551894" w:rsidR="006526C5" w:rsidRPr="003B78FF" w:rsidRDefault="006526C5" w:rsidP="00655C91">
            <w:pPr>
              <w:jc w:val="both"/>
              <w:rPr>
                <w:rFonts w:ascii="Arial" w:hAnsi="Arial" w:cs="Arial"/>
                <w:lang w:val="es-ES"/>
              </w:rPr>
            </w:pPr>
            <w:r w:rsidRPr="003B78FF">
              <w:rPr>
                <w:rFonts w:ascii="Arial" w:hAnsi="Arial" w:cs="Arial"/>
                <w:lang w:val="es-ES"/>
              </w:rPr>
              <w:t>Bibliotecas</w:t>
            </w:r>
            <w:r w:rsidR="00A511A9">
              <w:rPr>
                <w:rFonts w:ascii="Arial" w:hAnsi="Arial" w:cs="Arial"/>
                <w:lang w:val="es-ES"/>
              </w:rPr>
              <w:t xml:space="preserve"> Primera Infancia</w:t>
            </w:r>
            <w:r w:rsidRPr="003B78FF">
              <w:rPr>
                <w:rFonts w:ascii="Arial" w:hAnsi="Arial" w:cs="Arial"/>
                <w:lang w:val="es-ES"/>
              </w:rPr>
              <w:t xml:space="preserve"> </w:t>
            </w:r>
            <w:r w:rsidRPr="00A511A9">
              <w:rPr>
                <w:rFonts w:ascii="Arial" w:hAnsi="Arial" w:cs="Arial"/>
                <w:strike/>
                <w:lang w:val="es-ES"/>
              </w:rPr>
              <w:t>Preprimaria</w:t>
            </w:r>
            <w:r w:rsidRPr="003B78FF">
              <w:rPr>
                <w:rFonts w:ascii="Arial" w:hAnsi="Arial" w:cs="Arial"/>
                <w:lang w:val="es-ES"/>
              </w:rPr>
              <w:t>-Primaria-Bto.</w:t>
            </w:r>
          </w:p>
        </w:tc>
        <w:tc>
          <w:tcPr>
            <w:tcW w:w="1800" w:type="dxa"/>
          </w:tcPr>
          <w:p w14:paraId="7E689653" w14:textId="77777777" w:rsidR="006526C5" w:rsidRPr="003B78FF" w:rsidRDefault="006526C5" w:rsidP="00655C91">
            <w:pPr>
              <w:jc w:val="both"/>
              <w:rPr>
                <w:rFonts w:ascii="Arial" w:hAnsi="Arial" w:cs="Arial"/>
                <w:lang w:val="es-ES"/>
              </w:rPr>
            </w:pPr>
            <w:r w:rsidRPr="003B78FF">
              <w:rPr>
                <w:rFonts w:ascii="Arial" w:hAnsi="Arial" w:cs="Arial"/>
                <w:lang w:val="es-ES"/>
              </w:rPr>
              <w:t>370-338-393</w:t>
            </w:r>
          </w:p>
        </w:tc>
        <w:tc>
          <w:tcPr>
            <w:tcW w:w="2340" w:type="dxa"/>
          </w:tcPr>
          <w:p w14:paraId="0D5BF0E8" w14:textId="77777777" w:rsidR="006526C5" w:rsidRPr="003B78FF" w:rsidRDefault="006526C5" w:rsidP="00655C91">
            <w:pPr>
              <w:jc w:val="both"/>
              <w:rPr>
                <w:rFonts w:ascii="Arial" w:hAnsi="Arial" w:cs="Arial"/>
                <w:lang w:val="es-ES"/>
              </w:rPr>
            </w:pPr>
          </w:p>
        </w:tc>
      </w:tr>
      <w:tr w:rsidR="006526C5" w:rsidRPr="003B78FF" w14:paraId="7F950D4F" w14:textId="77777777" w:rsidTr="006526C5">
        <w:trPr>
          <w:trHeight w:val="107"/>
        </w:trPr>
        <w:tc>
          <w:tcPr>
            <w:tcW w:w="5148" w:type="dxa"/>
          </w:tcPr>
          <w:p w14:paraId="743DD179" w14:textId="77777777" w:rsidR="006526C5" w:rsidRPr="003B78FF" w:rsidRDefault="006526C5" w:rsidP="00655C91">
            <w:pPr>
              <w:jc w:val="both"/>
              <w:rPr>
                <w:rFonts w:ascii="Arial" w:hAnsi="Arial" w:cs="Arial"/>
                <w:lang w:val="es-ES"/>
              </w:rPr>
            </w:pPr>
            <w:r w:rsidRPr="003B78FF">
              <w:rPr>
                <w:rFonts w:ascii="Arial" w:hAnsi="Arial" w:cs="Arial"/>
                <w:lang w:val="es-ES"/>
              </w:rPr>
              <w:t>Cuartos de Recursos Primaria-Bto.</w:t>
            </w:r>
          </w:p>
        </w:tc>
        <w:tc>
          <w:tcPr>
            <w:tcW w:w="1800" w:type="dxa"/>
          </w:tcPr>
          <w:p w14:paraId="029A0C2B" w14:textId="77777777" w:rsidR="006526C5" w:rsidRPr="003B78FF" w:rsidRDefault="006526C5" w:rsidP="00655C91">
            <w:pPr>
              <w:jc w:val="both"/>
              <w:rPr>
                <w:rFonts w:ascii="Arial" w:hAnsi="Arial" w:cs="Arial"/>
                <w:lang w:val="es-ES"/>
              </w:rPr>
            </w:pPr>
            <w:r w:rsidRPr="003B78FF">
              <w:rPr>
                <w:rFonts w:ascii="Arial" w:hAnsi="Arial" w:cs="Arial"/>
                <w:lang w:val="es-ES"/>
              </w:rPr>
              <w:t>358-371</w:t>
            </w:r>
          </w:p>
        </w:tc>
        <w:tc>
          <w:tcPr>
            <w:tcW w:w="2340" w:type="dxa"/>
          </w:tcPr>
          <w:p w14:paraId="6AD16ED0" w14:textId="77777777" w:rsidR="006526C5" w:rsidRPr="003B78FF" w:rsidRDefault="006526C5" w:rsidP="00655C91">
            <w:pPr>
              <w:jc w:val="both"/>
              <w:rPr>
                <w:rFonts w:ascii="Arial" w:hAnsi="Arial" w:cs="Arial"/>
                <w:lang w:val="es-ES"/>
              </w:rPr>
            </w:pPr>
          </w:p>
        </w:tc>
      </w:tr>
      <w:tr w:rsidR="006526C5" w:rsidRPr="003B78FF" w14:paraId="18BBF853" w14:textId="77777777" w:rsidTr="006526C5">
        <w:trPr>
          <w:trHeight w:val="180"/>
        </w:trPr>
        <w:tc>
          <w:tcPr>
            <w:tcW w:w="5148" w:type="dxa"/>
          </w:tcPr>
          <w:p w14:paraId="142C8843" w14:textId="77777777" w:rsidR="006526C5" w:rsidRPr="003B78FF" w:rsidRDefault="006526C5" w:rsidP="00655C91">
            <w:pPr>
              <w:jc w:val="both"/>
              <w:rPr>
                <w:rFonts w:ascii="Arial" w:hAnsi="Arial" w:cs="Arial"/>
                <w:lang w:val="es-ES"/>
              </w:rPr>
            </w:pPr>
            <w:r w:rsidRPr="003B78FF">
              <w:rPr>
                <w:rFonts w:ascii="Arial" w:hAnsi="Arial" w:cs="Arial"/>
                <w:lang w:val="es-ES"/>
              </w:rPr>
              <w:t>Audiovisuales</w:t>
            </w:r>
          </w:p>
        </w:tc>
        <w:tc>
          <w:tcPr>
            <w:tcW w:w="1800" w:type="dxa"/>
          </w:tcPr>
          <w:p w14:paraId="0B742FDC" w14:textId="77777777" w:rsidR="006526C5" w:rsidRPr="003B78FF" w:rsidRDefault="006526C5" w:rsidP="00655C91">
            <w:pPr>
              <w:jc w:val="both"/>
              <w:rPr>
                <w:rFonts w:ascii="Arial" w:hAnsi="Arial" w:cs="Arial"/>
                <w:lang w:val="es-ES"/>
              </w:rPr>
            </w:pPr>
            <w:r w:rsidRPr="003B78FF">
              <w:rPr>
                <w:rFonts w:ascii="Arial" w:hAnsi="Arial" w:cs="Arial"/>
                <w:lang w:val="es-ES"/>
              </w:rPr>
              <w:t>350</w:t>
            </w:r>
          </w:p>
        </w:tc>
        <w:tc>
          <w:tcPr>
            <w:tcW w:w="2340" w:type="dxa"/>
          </w:tcPr>
          <w:p w14:paraId="035CC346" w14:textId="77777777" w:rsidR="006526C5" w:rsidRPr="003B78FF" w:rsidRDefault="006526C5" w:rsidP="00655C91">
            <w:pPr>
              <w:jc w:val="both"/>
              <w:rPr>
                <w:rFonts w:ascii="Arial" w:hAnsi="Arial" w:cs="Arial"/>
                <w:lang w:val="es-ES"/>
              </w:rPr>
            </w:pPr>
          </w:p>
        </w:tc>
      </w:tr>
      <w:tr w:rsidR="006526C5" w:rsidRPr="003B78FF" w14:paraId="4758FE39" w14:textId="77777777" w:rsidTr="006526C5">
        <w:trPr>
          <w:trHeight w:val="269"/>
        </w:trPr>
        <w:tc>
          <w:tcPr>
            <w:tcW w:w="5148" w:type="dxa"/>
          </w:tcPr>
          <w:p w14:paraId="7E323BD9" w14:textId="77777777" w:rsidR="006526C5" w:rsidRPr="003B78FF" w:rsidRDefault="006526C5" w:rsidP="00655C91">
            <w:pPr>
              <w:jc w:val="both"/>
              <w:rPr>
                <w:rFonts w:ascii="Arial" w:hAnsi="Arial" w:cs="Arial"/>
                <w:lang w:val="es-ES"/>
              </w:rPr>
            </w:pPr>
            <w:r w:rsidRPr="003B78FF">
              <w:rPr>
                <w:rFonts w:ascii="Arial" w:hAnsi="Arial" w:cs="Arial"/>
                <w:lang w:val="es-ES"/>
              </w:rPr>
              <w:t>Coordinación Extracurriculares</w:t>
            </w:r>
          </w:p>
        </w:tc>
        <w:tc>
          <w:tcPr>
            <w:tcW w:w="1800" w:type="dxa"/>
          </w:tcPr>
          <w:p w14:paraId="682F00C5" w14:textId="77777777" w:rsidR="006526C5" w:rsidRPr="003B78FF" w:rsidRDefault="006526C5" w:rsidP="00655C91">
            <w:pPr>
              <w:jc w:val="both"/>
              <w:rPr>
                <w:rFonts w:ascii="Arial" w:hAnsi="Arial" w:cs="Arial"/>
                <w:lang w:val="es-ES"/>
              </w:rPr>
            </w:pPr>
            <w:r w:rsidRPr="003B78FF">
              <w:rPr>
                <w:rFonts w:ascii="Arial" w:hAnsi="Arial" w:cs="Arial"/>
                <w:lang w:val="es-ES"/>
              </w:rPr>
              <w:t>335</w:t>
            </w:r>
          </w:p>
        </w:tc>
        <w:tc>
          <w:tcPr>
            <w:tcW w:w="2340" w:type="dxa"/>
          </w:tcPr>
          <w:p w14:paraId="6E3D7907" w14:textId="77777777" w:rsidR="006526C5" w:rsidRPr="003B78FF" w:rsidRDefault="006526C5" w:rsidP="00655C91">
            <w:pPr>
              <w:jc w:val="both"/>
              <w:rPr>
                <w:rFonts w:ascii="Arial" w:hAnsi="Arial" w:cs="Arial"/>
                <w:lang w:val="es-ES"/>
              </w:rPr>
            </w:pPr>
          </w:p>
        </w:tc>
      </w:tr>
      <w:tr w:rsidR="006526C5" w:rsidRPr="003B78FF" w14:paraId="778B0A49" w14:textId="77777777" w:rsidTr="006526C5">
        <w:tc>
          <w:tcPr>
            <w:tcW w:w="5148" w:type="dxa"/>
          </w:tcPr>
          <w:p w14:paraId="3C1DB423" w14:textId="29C42734" w:rsidR="006526C5" w:rsidRPr="00113C29" w:rsidRDefault="006526C5" w:rsidP="00655C91">
            <w:pPr>
              <w:jc w:val="both"/>
              <w:rPr>
                <w:rFonts w:ascii="Arial" w:hAnsi="Arial" w:cs="Arial"/>
                <w:strike/>
                <w:lang w:val="es-ES"/>
              </w:rPr>
            </w:pPr>
            <w:r w:rsidRPr="00113C29">
              <w:rPr>
                <w:rFonts w:ascii="Arial" w:hAnsi="Arial" w:cs="Arial"/>
                <w:strike/>
                <w:lang w:val="es-ES"/>
              </w:rPr>
              <w:t>Jardín</w:t>
            </w:r>
            <w:r w:rsidR="00113C29">
              <w:rPr>
                <w:rFonts w:ascii="Arial" w:hAnsi="Arial" w:cs="Arial"/>
                <w:strike/>
                <w:lang w:val="es-ES"/>
              </w:rPr>
              <w:t xml:space="preserve"> </w:t>
            </w:r>
            <w:r w:rsidR="00113C29" w:rsidRPr="00113C29">
              <w:rPr>
                <w:rFonts w:ascii="Arial" w:hAnsi="Arial" w:cs="Arial"/>
                <w:lang w:val="es-ES"/>
              </w:rPr>
              <w:t xml:space="preserve">Oficina de </w:t>
            </w:r>
            <w:proofErr w:type="spellStart"/>
            <w:r w:rsidR="00113C29" w:rsidRPr="00113C29">
              <w:rPr>
                <w:rFonts w:ascii="Arial" w:hAnsi="Arial" w:cs="Arial"/>
                <w:lang w:val="es-ES"/>
              </w:rPr>
              <w:t>Tots</w:t>
            </w:r>
            <w:proofErr w:type="spellEnd"/>
            <w:r w:rsidR="00113C29" w:rsidRPr="00113C29">
              <w:rPr>
                <w:rFonts w:ascii="Arial" w:hAnsi="Arial" w:cs="Arial"/>
                <w:lang w:val="es-ES"/>
              </w:rPr>
              <w:t xml:space="preserve"> y </w:t>
            </w:r>
            <w:proofErr w:type="spellStart"/>
            <w:r w:rsidR="00113C29" w:rsidRPr="00113C29">
              <w:rPr>
                <w:rFonts w:ascii="Arial" w:hAnsi="Arial" w:cs="Arial"/>
                <w:lang w:val="es-ES"/>
              </w:rPr>
              <w:t>Toddlers</w:t>
            </w:r>
            <w:proofErr w:type="spellEnd"/>
          </w:p>
        </w:tc>
        <w:tc>
          <w:tcPr>
            <w:tcW w:w="1800" w:type="dxa"/>
          </w:tcPr>
          <w:p w14:paraId="5A947DFA" w14:textId="77777777" w:rsidR="006526C5" w:rsidRPr="003B78FF" w:rsidRDefault="006526C5" w:rsidP="00655C91">
            <w:pPr>
              <w:jc w:val="both"/>
              <w:rPr>
                <w:rFonts w:ascii="Arial" w:hAnsi="Arial" w:cs="Arial"/>
                <w:lang w:val="es-ES"/>
              </w:rPr>
            </w:pPr>
            <w:r w:rsidRPr="003B78FF">
              <w:rPr>
                <w:rFonts w:ascii="Arial" w:hAnsi="Arial" w:cs="Arial"/>
                <w:lang w:val="es-ES"/>
              </w:rPr>
              <w:t>365</w:t>
            </w:r>
          </w:p>
        </w:tc>
        <w:tc>
          <w:tcPr>
            <w:tcW w:w="2340" w:type="dxa"/>
          </w:tcPr>
          <w:p w14:paraId="0DB1C2CE" w14:textId="77777777" w:rsidR="006526C5" w:rsidRPr="003B78FF" w:rsidRDefault="006526C5" w:rsidP="00655C91">
            <w:pPr>
              <w:jc w:val="both"/>
              <w:rPr>
                <w:rFonts w:ascii="Arial" w:hAnsi="Arial" w:cs="Arial"/>
                <w:lang w:val="es-ES"/>
              </w:rPr>
            </w:pPr>
          </w:p>
        </w:tc>
      </w:tr>
      <w:tr w:rsidR="006526C5" w:rsidRPr="003B78FF" w14:paraId="181D3F17" w14:textId="77777777" w:rsidTr="006526C5">
        <w:tc>
          <w:tcPr>
            <w:tcW w:w="5148" w:type="dxa"/>
          </w:tcPr>
          <w:p w14:paraId="2C168E3A" w14:textId="2F8917A3" w:rsidR="006526C5" w:rsidRPr="003B78FF" w:rsidRDefault="006526C5" w:rsidP="00113C29">
            <w:pPr>
              <w:jc w:val="both"/>
              <w:rPr>
                <w:rFonts w:ascii="Arial" w:hAnsi="Arial" w:cs="Arial"/>
                <w:lang w:val="es-ES"/>
              </w:rPr>
            </w:pPr>
            <w:r w:rsidRPr="003B78FF">
              <w:rPr>
                <w:rFonts w:ascii="Arial" w:hAnsi="Arial" w:cs="Arial"/>
                <w:lang w:val="es-ES"/>
              </w:rPr>
              <w:t xml:space="preserve">Psicología </w:t>
            </w:r>
            <w:proofErr w:type="spellStart"/>
            <w:r w:rsidRPr="00113C29">
              <w:rPr>
                <w:rFonts w:ascii="Arial" w:hAnsi="Arial" w:cs="Arial"/>
                <w:strike/>
                <w:lang w:val="es-ES"/>
              </w:rPr>
              <w:t>Jardin</w:t>
            </w:r>
            <w:proofErr w:type="spellEnd"/>
            <w:r w:rsidR="00113C29">
              <w:rPr>
                <w:rFonts w:ascii="Arial" w:hAnsi="Arial" w:cs="Arial"/>
                <w:lang w:val="es-ES"/>
              </w:rPr>
              <w:t xml:space="preserve"> </w:t>
            </w:r>
            <w:proofErr w:type="spellStart"/>
            <w:r w:rsidR="00113C29">
              <w:rPr>
                <w:rFonts w:ascii="Arial" w:hAnsi="Arial" w:cs="Arial"/>
                <w:lang w:val="es-ES"/>
              </w:rPr>
              <w:t>Tots</w:t>
            </w:r>
            <w:proofErr w:type="spellEnd"/>
            <w:r w:rsidR="00113C29">
              <w:rPr>
                <w:rFonts w:ascii="Arial" w:hAnsi="Arial" w:cs="Arial"/>
                <w:lang w:val="es-ES"/>
              </w:rPr>
              <w:t xml:space="preserve"> y </w:t>
            </w:r>
            <w:proofErr w:type="spellStart"/>
            <w:r w:rsidR="00113C29">
              <w:rPr>
                <w:rFonts w:ascii="Arial" w:hAnsi="Arial" w:cs="Arial"/>
                <w:lang w:val="es-ES"/>
              </w:rPr>
              <w:t>Toddlers</w:t>
            </w:r>
            <w:proofErr w:type="spellEnd"/>
          </w:p>
        </w:tc>
        <w:tc>
          <w:tcPr>
            <w:tcW w:w="1800" w:type="dxa"/>
          </w:tcPr>
          <w:p w14:paraId="785B1CB6" w14:textId="77777777" w:rsidR="006526C5" w:rsidRPr="003B78FF" w:rsidRDefault="006526C5" w:rsidP="00655C91">
            <w:pPr>
              <w:jc w:val="both"/>
              <w:rPr>
                <w:rFonts w:ascii="Arial" w:hAnsi="Arial" w:cs="Arial"/>
                <w:lang w:val="es-ES"/>
              </w:rPr>
            </w:pPr>
            <w:r w:rsidRPr="003B78FF">
              <w:rPr>
                <w:rFonts w:ascii="Arial" w:hAnsi="Arial" w:cs="Arial"/>
                <w:lang w:val="es-ES"/>
              </w:rPr>
              <w:t>359</w:t>
            </w:r>
          </w:p>
        </w:tc>
        <w:tc>
          <w:tcPr>
            <w:tcW w:w="2340" w:type="dxa"/>
          </w:tcPr>
          <w:p w14:paraId="5A69638F" w14:textId="77777777" w:rsidR="006526C5" w:rsidRPr="003B78FF" w:rsidRDefault="006526C5" w:rsidP="00655C91">
            <w:pPr>
              <w:jc w:val="both"/>
              <w:rPr>
                <w:rFonts w:ascii="Arial" w:hAnsi="Arial" w:cs="Arial"/>
                <w:lang w:val="es-ES"/>
              </w:rPr>
            </w:pPr>
          </w:p>
        </w:tc>
      </w:tr>
      <w:tr w:rsidR="006526C5" w:rsidRPr="003B78FF" w14:paraId="5D3B3516" w14:textId="77777777" w:rsidTr="006526C5">
        <w:tc>
          <w:tcPr>
            <w:tcW w:w="5148" w:type="dxa"/>
          </w:tcPr>
          <w:p w14:paraId="350A1C8A" w14:textId="395C8B93" w:rsidR="006526C5" w:rsidRPr="003B78FF" w:rsidRDefault="006526C5" w:rsidP="00655C91">
            <w:pPr>
              <w:jc w:val="both"/>
              <w:rPr>
                <w:rFonts w:ascii="Arial" w:hAnsi="Arial" w:cs="Arial"/>
                <w:lang w:val="es-ES"/>
              </w:rPr>
            </w:pPr>
            <w:r w:rsidRPr="00113C29">
              <w:rPr>
                <w:rFonts w:ascii="Arial" w:hAnsi="Arial" w:cs="Arial"/>
                <w:strike/>
                <w:lang w:val="es-ES"/>
              </w:rPr>
              <w:t>Preprimaria</w:t>
            </w:r>
            <w:r w:rsidR="00113C29" w:rsidRPr="00113C29">
              <w:rPr>
                <w:rFonts w:ascii="Arial" w:hAnsi="Arial" w:cs="Arial"/>
                <w:strike/>
                <w:lang w:val="es-ES"/>
              </w:rPr>
              <w:t xml:space="preserve"> </w:t>
            </w:r>
            <w:r w:rsidR="00113C29">
              <w:rPr>
                <w:rFonts w:ascii="Arial" w:hAnsi="Arial" w:cs="Arial"/>
                <w:lang w:val="es-ES"/>
              </w:rPr>
              <w:t>Primera Infancia</w:t>
            </w:r>
          </w:p>
        </w:tc>
        <w:tc>
          <w:tcPr>
            <w:tcW w:w="1800" w:type="dxa"/>
          </w:tcPr>
          <w:p w14:paraId="5FF5A309" w14:textId="77777777" w:rsidR="006526C5" w:rsidRPr="003B78FF" w:rsidRDefault="006526C5" w:rsidP="00655C91">
            <w:pPr>
              <w:jc w:val="both"/>
              <w:rPr>
                <w:rFonts w:ascii="Arial" w:hAnsi="Arial" w:cs="Arial"/>
                <w:lang w:val="es-ES"/>
              </w:rPr>
            </w:pPr>
            <w:r w:rsidRPr="003B78FF">
              <w:rPr>
                <w:rFonts w:ascii="Arial" w:hAnsi="Arial" w:cs="Arial"/>
                <w:lang w:val="es-ES"/>
              </w:rPr>
              <w:t>319</w:t>
            </w:r>
          </w:p>
        </w:tc>
        <w:tc>
          <w:tcPr>
            <w:tcW w:w="2340" w:type="dxa"/>
          </w:tcPr>
          <w:p w14:paraId="6D7C865B" w14:textId="77777777" w:rsidR="006526C5" w:rsidRPr="003B78FF" w:rsidRDefault="006526C5" w:rsidP="00655C91">
            <w:pPr>
              <w:jc w:val="both"/>
              <w:rPr>
                <w:rFonts w:ascii="Arial" w:hAnsi="Arial" w:cs="Arial"/>
                <w:lang w:val="es-ES"/>
              </w:rPr>
            </w:pPr>
          </w:p>
        </w:tc>
      </w:tr>
      <w:tr w:rsidR="006526C5" w:rsidRPr="003B78FF" w14:paraId="746398DB" w14:textId="77777777" w:rsidTr="006526C5">
        <w:tc>
          <w:tcPr>
            <w:tcW w:w="5148" w:type="dxa"/>
          </w:tcPr>
          <w:p w14:paraId="437079B7" w14:textId="32AC3A33" w:rsidR="006526C5" w:rsidRPr="003B78FF" w:rsidRDefault="006526C5" w:rsidP="00655C91">
            <w:pPr>
              <w:jc w:val="both"/>
              <w:rPr>
                <w:rFonts w:ascii="Arial" w:hAnsi="Arial" w:cs="Arial"/>
                <w:lang w:val="es-ES"/>
              </w:rPr>
            </w:pPr>
            <w:r w:rsidRPr="003B78FF">
              <w:rPr>
                <w:rFonts w:ascii="Arial" w:hAnsi="Arial" w:cs="Arial"/>
                <w:lang w:val="es-ES"/>
              </w:rPr>
              <w:t xml:space="preserve">Psicología </w:t>
            </w:r>
            <w:r w:rsidRPr="00113C29">
              <w:rPr>
                <w:rFonts w:ascii="Arial" w:hAnsi="Arial" w:cs="Arial"/>
                <w:strike/>
                <w:lang w:val="es-ES"/>
              </w:rPr>
              <w:t>Preprimaria</w:t>
            </w:r>
            <w:r w:rsidR="00113C29" w:rsidRPr="00113C29">
              <w:rPr>
                <w:rFonts w:ascii="Arial" w:hAnsi="Arial" w:cs="Arial"/>
                <w:strike/>
                <w:lang w:val="es-ES"/>
              </w:rPr>
              <w:t xml:space="preserve"> </w:t>
            </w:r>
            <w:r w:rsidR="00113C29">
              <w:rPr>
                <w:rFonts w:ascii="Arial" w:hAnsi="Arial" w:cs="Arial"/>
                <w:lang w:val="es-ES"/>
              </w:rPr>
              <w:t>Primera Infancia</w:t>
            </w:r>
          </w:p>
        </w:tc>
        <w:tc>
          <w:tcPr>
            <w:tcW w:w="1800" w:type="dxa"/>
          </w:tcPr>
          <w:p w14:paraId="4CFA2A76" w14:textId="77777777" w:rsidR="006526C5" w:rsidRPr="003B78FF" w:rsidRDefault="006526C5" w:rsidP="00655C91">
            <w:pPr>
              <w:jc w:val="both"/>
              <w:rPr>
                <w:rFonts w:ascii="Arial" w:hAnsi="Arial" w:cs="Arial"/>
                <w:lang w:val="es-ES"/>
              </w:rPr>
            </w:pPr>
            <w:r w:rsidRPr="003B78FF">
              <w:rPr>
                <w:rFonts w:ascii="Arial" w:hAnsi="Arial" w:cs="Arial"/>
                <w:lang w:val="es-ES"/>
              </w:rPr>
              <w:t>326</w:t>
            </w:r>
          </w:p>
        </w:tc>
        <w:tc>
          <w:tcPr>
            <w:tcW w:w="2340" w:type="dxa"/>
          </w:tcPr>
          <w:p w14:paraId="343BC78F" w14:textId="77777777" w:rsidR="006526C5" w:rsidRPr="003B78FF" w:rsidRDefault="006526C5" w:rsidP="00655C91">
            <w:pPr>
              <w:jc w:val="both"/>
              <w:rPr>
                <w:rFonts w:ascii="Arial" w:hAnsi="Arial" w:cs="Arial"/>
                <w:lang w:val="es-ES"/>
              </w:rPr>
            </w:pPr>
          </w:p>
        </w:tc>
      </w:tr>
      <w:tr w:rsidR="006526C5" w:rsidRPr="003B78FF" w14:paraId="6B18FA64" w14:textId="77777777" w:rsidTr="006526C5">
        <w:tc>
          <w:tcPr>
            <w:tcW w:w="5148" w:type="dxa"/>
          </w:tcPr>
          <w:p w14:paraId="2BEBF695" w14:textId="77777777" w:rsidR="006526C5" w:rsidRPr="003B78FF" w:rsidRDefault="006526C5" w:rsidP="00655C91">
            <w:pPr>
              <w:jc w:val="both"/>
              <w:rPr>
                <w:rFonts w:ascii="Arial" w:hAnsi="Arial" w:cs="Arial"/>
                <w:lang w:val="es-ES"/>
              </w:rPr>
            </w:pPr>
            <w:r w:rsidRPr="003B78FF">
              <w:rPr>
                <w:rFonts w:ascii="Arial" w:hAnsi="Arial" w:cs="Arial"/>
                <w:lang w:val="es-ES"/>
              </w:rPr>
              <w:t>Primaria</w:t>
            </w:r>
          </w:p>
        </w:tc>
        <w:tc>
          <w:tcPr>
            <w:tcW w:w="1800" w:type="dxa"/>
          </w:tcPr>
          <w:p w14:paraId="165F70B2" w14:textId="77777777" w:rsidR="006526C5" w:rsidRPr="003B78FF" w:rsidRDefault="006526C5" w:rsidP="00655C91">
            <w:pPr>
              <w:jc w:val="both"/>
              <w:rPr>
                <w:rFonts w:ascii="Arial" w:hAnsi="Arial" w:cs="Arial"/>
                <w:lang w:val="es-ES"/>
              </w:rPr>
            </w:pPr>
            <w:r>
              <w:rPr>
                <w:rFonts w:ascii="Arial" w:hAnsi="Arial" w:cs="Arial"/>
                <w:lang w:val="es-ES"/>
              </w:rPr>
              <w:t>311</w:t>
            </w:r>
          </w:p>
        </w:tc>
        <w:tc>
          <w:tcPr>
            <w:tcW w:w="2340" w:type="dxa"/>
          </w:tcPr>
          <w:p w14:paraId="667329D7" w14:textId="77777777" w:rsidR="006526C5" w:rsidRPr="003B78FF" w:rsidRDefault="006526C5" w:rsidP="00655C91">
            <w:pPr>
              <w:pStyle w:val="CommentText"/>
              <w:rPr>
                <w:rFonts w:ascii="Arial" w:hAnsi="Arial" w:cs="Arial"/>
                <w:lang w:val="es-ES"/>
              </w:rPr>
            </w:pPr>
          </w:p>
        </w:tc>
      </w:tr>
      <w:tr w:rsidR="006526C5" w:rsidRPr="003B78FF" w14:paraId="5337FB3E" w14:textId="77777777" w:rsidTr="006526C5">
        <w:tc>
          <w:tcPr>
            <w:tcW w:w="5148" w:type="dxa"/>
          </w:tcPr>
          <w:p w14:paraId="384AADA3" w14:textId="77777777" w:rsidR="006526C5" w:rsidRPr="003B78FF" w:rsidRDefault="006526C5" w:rsidP="00655C91">
            <w:pPr>
              <w:jc w:val="both"/>
              <w:rPr>
                <w:rFonts w:ascii="Arial" w:hAnsi="Arial" w:cs="Arial"/>
                <w:lang w:val="es-ES"/>
              </w:rPr>
            </w:pPr>
            <w:r w:rsidRPr="003B78FF">
              <w:rPr>
                <w:rFonts w:ascii="Arial" w:hAnsi="Arial" w:cs="Arial"/>
                <w:lang w:val="es-ES"/>
              </w:rPr>
              <w:t>Psicología Primaria</w:t>
            </w:r>
          </w:p>
        </w:tc>
        <w:tc>
          <w:tcPr>
            <w:tcW w:w="1800" w:type="dxa"/>
          </w:tcPr>
          <w:p w14:paraId="23F421DB" w14:textId="77777777" w:rsidR="006526C5" w:rsidRPr="003B78FF" w:rsidRDefault="006526C5" w:rsidP="00655C91">
            <w:pPr>
              <w:jc w:val="both"/>
              <w:rPr>
                <w:rFonts w:ascii="Arial" w:hAnsi="Arial" w:cs="Arial"/>
                <w:lang w:val="es-ES"/>
              </w:rPr>
            </w:pPr>
            <w:r w:rsidRPr="003B78FF">
              <w:rPr>
                <w:rFonts w:ascii="Arial" w:hAnsi="Arial" w:cs="Arial"/>
                <w:lang w:val="es-ES"/>
              </w:rPr>
              <w:t>357 y 358</w:t>
            </w:r>
          </w:p>
        </w:tc>
        <w:tc>
          <w:tcPr>
            <w:tcW w:w="2340" w:type="dxa"/>
          </w:tcPr>
          <w:p w14:paraId="67C387A7" w14:textId="77777777" w:rsidR="006526C5" w:rsidRPr="003B78FF" w:rsidRDefault="006526C5" w:rsidP="00655C91">
            <w:pPr>
              <w:jc w:val="both"/>
              <w:rPr>
                <w:rFonts w:ascii="Arial" w:hAnsi="Arial" w:cs="Arial"/>
                <w:lang w:val="es-ES"/>
              </w:rPr>
            </w:pPr>
          </w:p>
        </w:tc>
      </w:tr>
      <w:tr w:rsidR="006526C5" w:rsidRPr="003B78FF" w14:paraId="61ED8D51" w14:textId="77777777" w:rsidTr="006526C5">
        <w:tc>
          <w:tcPr>
            <w:tcW w:w="5148" w:type="dxa"/>
          </w:tcPr>
          <w:p w14:paraId="25AE50BE" w14:textId="77777777" w:rsidR="006526C5" w:rsidRPr="003B78FF" w:rsidRDefault="006526C5" w:rsidP="00655C91">
            <w:pPr>
              <w:jc w:val="both"/>
              <w:rPr>
                <w:rFonts w:ascii="Arial" w:hAnsi="Arial" w:cs="Arial"/>
                <w:lang w:val="es-ES"/>
              </w:rPr>
            </w:pPr>
            <w:r w:rsidRPr="003B78FF">
              <w:rPr>
                <w:rFonts w:ascii="Arial" w:hAnsi="Arial" w:cs="Arial"/>
                <w:lang w:val="es-ES"/>
              </w:rPr>
              <w:t>Bachillerato</w:t>
            </w:r>
          </w:p>
        </w:tc>
        <w:tc>
          <w:tcPr>
            <w:tcW w:w="1800" w:type="dxa"/>
          </w:tcPr>
          <w:p w14:paraId="2B5C4CFC" w14:textId="77777777" w:rsidR="006526C5" w:rsidRPr="003B78FF" w:rsidRDefault="006526C5" w:rsidP="00655C91">
            <w:pPr>
              <w:jc w:val="both"/>
              <w:rPr>
                <w:rFonts w:ascii="Arial" w:hAnsi="Arial" w:cs="Arial"/>
                <w:lang w:val="es-ES"/>
              </w:rPr>
            </w:pPr>
            <w:r w:rsidRPr="003B78FF">
              <w:rPr>
                <w:rFonts w:ascii="Arial" w:hAnsi="Arial" w:cs="Arial"/>
                <w:lang w:val="es-ES"/>
              </w:rPr>
              <w:t>330</w:t>
            </w:r>
          </w:p>
        </w:tc>
        <w:tc>
          <w:tcPr>
            <w:tcW w:w="2340" w:type="dxa"/>
          </w:tcPr>
          <w:p w14:paraId="0F022FB9" w14:textId="77777777" w:rsidR="006526C5" w:rsidRPr="003B78FF" w:rsidRDefault="006526C5" w:rsidP="00655C91">
            <w:pPr>
              <w:jc w:val="both"/>
              <w:rPr>
                <w:rFonts w:ascii="Arial" w:hAnsi="Arial" w:cs="Arial"/>
                <w:lang w:val="es-ES"/>
              </w:rPr>
            </w:pPr>
          </w:p>
        </w:tc>
      </w:tr>
      <w:tr w:rsidR="006526C5" w:rsidRPr="003B78FF" w14:paraId="0D54F29A" w14:textId="77777777" w:rsidTr="006526C5">
        <w:tc>
          <w:tcPr>
            <w:tcW w:w="5148" w:type="dxa"/>
          </w:tcPr>
          <w:p w14:paraId="715356B5" w14:textId="77777777" w:rsidR="006526C5" w:rsidRPr="003B78FF" w:rsidRDefault="006526C5" w:rsidP="00655C91">
            <w:pPr>
              <w:jc w:val="both"/>
              <w:rPr>
                <w:rFonts w:ascii="Arial" w:hAnsi="Arial" w:cs="Arial"/>
                <w:lang w:val="es-ES"/>
              </w:rPr>
            </w:pPr>
            <w:r w:rsidRPr="003B78FF">
              <w:rPr>
                <w:rFonts w:ascii="Arial" w:hAnsi="Arial" w:cs="Arial"/>
                <w:lang w:val="es-ES"/>
              </w:rPr>
              <w:t>Psicología Bachillerato</w:t>
            </w:r>
          </w:p>
        </w:tc>
        <w:tc>
          <w:tcPr>
            <w:tcW w:w="1800" w:type="dxa"/>
          </w:tcPr>
          <w:p w14:paraId="25324861" w14:textId="77777777" w:rsidR="006526C5" w:rsidRPr="003B78FF" w:rsidRDefault="006526C5" w:rsidP="00655C91">
            <w:pPr>
              <w:jc w:val="both"/>
              <w:rPr>
                <w:rFonts w:ascii="Arial" w:hAnsi="Arial" w:cs="Arial"/>
                <w:lang w:val="es-ES"/>
              </w:rPr>
            </w:pPr>
            <w:r w:rsidRPr="003B78FF">
              <w:rPr>
                <w:rFonts w:ascii="Arial" w:hAnsi="Arial" w:cs="Arial"/>
                <w:lang w:val="es-ES"/>
              </w:rPr>
              <w:t>331 y 366</w:t>
            </w:r>
          </w:p>
        </w:tc>
        <w:tc>
          <w:tcPr>
            <w:tcW w:w="2340" w:type="dxa"/>
          </w:tcPr>
          <w:p w14:paraId="150F7700" w14:textId="77777777" w:rsidR="006526C5" w:rsidRPr="003B78FF" w:rsidRDefault="006526C5" w:rsidP="00655C91">
            <w:pPr>
              <w:jc w:val="both"/>
              <w:rPr>
                <w:rFonts w:ascii="Arial" w:hAnsi="Arial" w:cs="Arial"/>
                <w:lang w:val="es-ES"/>
              </w:rPr>
            </w:pPr>
          </w:p>
        </w:tc>
      </w:tr>
      <w:tr w:rsidR="006526C5" w:rsidRPr="003B78FF" w14:paraId="176C5B99" w14:textId="77777777" w:rsidTr="006526C5">
        <w:tc>
          <w:tcPr>
            <w:tcW w:w="5148" w:type="dxa"/>
          </w:tcPr>
          <w:p w14:paraId="0EEBA8E2" w14:textId="77777777" w:rsidR="006526C5" w:rsidRPr="008E6C07" w:rsidRDefault="006526C5" w:rsidP="00655C91">
            <w:pPr>
              <w:jc w:val="both"/>
              <w:rPr>
                <w:rFonts w:ascii="Arial" w:hAnsi="Arial" w:cs="Arial"/>
                <w:lang w:val="es-ES"/>
              </w:rPr>
            </w:pPr>
            <w:r w:rsidRPr="008E6C07">
              <w:rPr>
                <w:rFonts w:ascii="Arial" w:hAnsi="Arial" w:cs="Arial"/>
                <w:lang w:val="es-ES"/>
              </w:rPr>
              <w:t>Oficina de Cómputo</w:t>
            </w:r>
          </w:p>
        </w:tc>
        <w:tc>
          <w:tcPr>
            <w:tcW w:w="1800" w:type="dxa"/>
          </w:tcPr>
          <w:p w14:paraId="01BA9CA7" w14:textId="77777777" w:rsidR="006526C5" w:rsidRPr="008E6C07" w:rsidRDefault="006526C5" w:rsidP="00655C91">
            <w:pPr>
              <w:jc w:val="both"/>
              <w:rPr>
                <w:rFonts w:ascii="Arial" w:hAnsi="Arial" w:cs="Arial"/>
                <w:lang w:val="es-ES"/>
              </w:rPr>
            </w:pPr>
            <w:r w:rsidRPr="008E6C07">
              <w:rPr>
                <w:rFonts w:ascii="Arial" w:hAnsi="Arial" w:cs="Arial"/>
                <w:lang w:val="es-ES"/>
              </w:rPr>
              <w:t>351 y 309</w:t>
            </w:r>
          </w:p>
        </w:tc>
        <w:tc>
          <w:tcPr>
            <w:tcW w:w="2340" w:type="dxa"/>
          </w:tcPr>
          <w:p w14:paraId="6F186F22" w14:textId="77777777" w:rsidR="006526C5" w:rsidRPr="003B78FF" w:rsidRDefault="006526C5" w:rsidP="00655C91">
            <w:pPr>
              <w:jc w:val="both"/>
              <w:rPr>
                <w:rFonts w:ascii="Arial" w:hAnsi="Arial" w:cs="Arial"/>
                <w:lang w:val="es-ES"/>
              </w:rPr>
            </w:pPr>
          </w:p>
        </w:tc>
      </w:tr>
    </w:tbl>
    <w:p w14:paraId="25ED0CE1" w14:textId="77777777" w:rsidR="006526C5" w:rsidRDefault="006526C5" w:rsidP="003022DD">
      <w:pPr>
        <w:rPr>
          <w:rFonts w:ascii="Arial" w:eastAsia="Calibri" w:hAnsi="Arial" w:cs="Arial"/>
          <w:lang w:val="es-CO"/>
        </w:rPr>
      </w:pPr>
    </w:p>
    <w:p w14:paraId="361E27C7" w14:textId="77777777" w:rsidR="006526C5" w:rsidRDefault="006526C5" w:rsidP="003022DD">
      <w:pPr>
        <w:rPr>
          <w:rFonts w:ascii="Arial" w:eastAsia="Calibri" w:hAnsi="Arial" w:cs="Arial"/>
          <w:lang w:val="es-CO"/>
        </w:rPr>
      </w:pPr>
    </w:p>
    <w:p w14:paraId="41F3D48C" w14:textId="77777777" w:rsidR="006526C5" w:rsidRDefault="006526C5" w:rsidP="003022DD">
      <w:pPr>
        <w:rPr>
          <w:rFonts w:ascii="Arial" w:eastAsia="Calibri" w:hAnsi="Arial" w:cs="Arial"/>
          <w:lang w:val="es-CO"/>
        </w:rPr>
      </w:pPr>
    </w:p>
    <w:p w14:paraId="0BAD258B" w14:textId="1D4C04FD" w:rsidR="00613493" w:rsidRPr="003B78FF" w:rsidRDefault="009138E6" w:rsidP="006526C5">
      <w:pPr>
        <w:jc w:val="both"/>
        <w:rPr>
          <w:rFonts w:ascii="Arial" w:hAnsi="Arial" w:cs="Arial"/>
          <w:vanish/>
        </w:rPr>
      </w:pPr>
      <w:r w:rsidRPr="00A132E6">
        <w:rPr>
          <w:lang w:val="es-CO"/>
        </w:rPr>
        <w:br w:type="page"/>
      </w:r>
    </w:p>
    <w:sectPr w:rsidR="00613493" w:rsidRPr="003B78FF" w:rsidSect="001755DF">
      <w:headerReference w:type="default" r:id="rId19"/>
      <w:footerReference w:type="default" r:id="rId20"/>
      <w:headerReference w:type="first" r:id="rId21"/>
      <w:footerReference w:type="first" r:id="rId22"/>
      <w:pgSz w:w="11906" w:h="16838"/>
      <w:pgMar w:top="1440" w:right="1080" w:bottom="1440" w:left="1080" w:header="708" w:footer="708" w:gutter="0"/>
      <w:cols w:sep="1"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Diana Velazquez" w:date="2014-05-08T14:35:00Z" w:initials="DV">
    <w:p w14:paraId="1F32841C" w14:textId="77777777" w:rsidR="00AB7936" w:rsidRPr="00A430FD" w:rsidRDefault="00AB7936" w:rsidP="00E37E45">
      <w:pPr>
        <w:pStyle w:val="BodyText"/>
        <w:rPr>
          <w:rFonts w:cs="Arial"/>
          <w:sz w:val="24"/>
          <w:szCs w:val="24"/>
          <w:lang w:val="es-CO"/>
        </w:rPr>
      </w:pPr>
      <w:r>
        <w:rPr>
          <w:rStyle w:val="CommentReference"/>
        </w:rPr>
        <w:annotationRef/>
      </w:r>
      <w:r w:rsidRPr="60E30138">
        <w:rPr>
          <w:rFonts w:eastAsia="Arial" w:cs="Arial"/>
          <w:highlight w:val="yellow"/>
          <w:lang w:val="es-CO"/>
        </w:rPr>
        <w:t xml:space="preserve">El Rector comenta que desea que en Primaria también se usen </w:t>
      </w:r>
      <w:r w:rsidRPr="60E30138">
        <w:rPr>
          <w:rFonts w:eastAsia="Arial" w:cs="Arial"/>
          <w:sz w:val="24"/>
          <w:szCs w:val="24"/>
          <w:highlight w:val="yellow"/>
          <w:lang w:val="es-CO"/>
        </w:rPr>
        <w:t xml:space="preserve">Wikis. </w:t>
      </w:r>
      <w:r w:rsidRPr="60E30138">
        <w:rPr>
          <w:highlight w:val="yellow"/>
        </w:rPr>
        <w:t xml:space="preserve">Brenda: En Primaria la Agenda se usa para que los niños anoten sus tareas y sean conscientes y se apropien. En primaria es importante que la tengan. Es importante conservar la Agenda para que los niños anoten las </w:t>
      </w:r>
      <w:proofErr w:type="spellStart"/>
      <w:r w:rsidRPr="60E30138">
        <w:rPr>
          <w:highlight w:val="yellow"/>
        </w:rPr>
        <w:t>tareas.El</w:t>
      </w:r>
      <w:proofErr w:type="spellEnd"/>
      <w:r w:rsidRPr="60E30138">
        <w:rPr>
          <w:highlight w:val="yellow"/>
        </w:rPr>
        <w:t xml:space="preserve"> Rector comenta que estamos comprando un software que se llama </w:t>
      </w:r>
      <w:proofErr w:type="spellStart"/>
      <w:r w:rsidRPr="60E30138">
        <w:rPr>
          <w:highlight w:val="yellow"/>
        </w:rPr>
        <w:t>manage</w:t>
      </w:r>
      <w:proofErr w:type="spellEnd"/>
      <w:r w:rsidRPr="60E30138">
        <w:rPr>
          <w:highlight w:val="yellow"/>
        </w:rPr>
        <w:t xml:space="preserve"> back que sirve para mejorar la comunicación entre padres y profesores. los alumnos también lo pueden utilizar. Se va a revisar para el próximo año. En Preprimaria sugieren agenda o alguna capacitación para que los puedan tener acceso a la tarea, antes que el adulto llegue a casa. a veces llegan cosas en el wiki que los niños no traen escritas (</w:t>
      </w:r>
      <w:proofErr w:type="spellStart"/>
      <w:r w:rsidRPr="60E30138">
        <w:rPr>
          <w:highlight w:val="yellow"/>
        </w:rPr>
        <w:t>ej</w:t>
      </w:r>
      <w:proofErr w:type="spellEnd"/>
      <w:r w:rsidRPr="60E30138">
        <w:rPr>
          <w:highlight w:val="yellow"/>
        </w:rPr>
        <w:t xml:space="preserve"> cartelera).  El pedido es agenda para organizar a los niños y el wiki conservarlo como medio de comunicación con padres (tanto en preprimaria como en primaria)</w:t>
      </w:r>
    </w:p>
    <w:p w14:paraId="7002FB36" w14:textId="77777777" w:rsidR="00AB7936" w:rsidRDefault="00AB7936" w:rsidP="00E37E45">
      <w:pPr>
        <w:pStyle w:val="BodyText"/>
      </w:pPr>
      <w:r w:rsidRPr="4910A797">
        <w:rPr>
          <w:highlight w:val="yellow"/>
        </w:rPr>
        <w:t>Se debe incluir el medio de comunicación entre profesores y padres en bachillerato.</w:t>
      </w:r>
    </w:p>
    <w:p w14:paraId="38D07463" w14:textId="300DDF0B" w:rsidR="00AB7936" w:rsidRPr="00E37E45" w:rsidRDefault="00AB7936">
      <w:pPr>
        <w:pStyle w:val="CommentText"/>
        <w:rPr>
          <w:lang w:val="es-ES"/>
        </w:rPr>
      </w:pPr>
    </w:p>
  </w:comment>
  <w:comment w:id="5" w:author="Marina Reina" w:date="2014-02-24T13:52:00Z" w:initials="MR">
    <w:p w14:paraId="6AF27035" w14:textId="77777777" w:rsidR="00AB7936" w:rsidRPr="0085304C" w:rsidRDefault="00AB7936" w:rsidP="00F1084D">
      <w:pPr>
        <w:pStyle w:val="CommentText"/>
        <w:rPr>
          <w:lang w:val="es-CO"/>
        </w:rPr>
      </w:pPr>
      <w:r>
        <w:rPr>
          <w:rStyle w:val="CommentReference"/>
        </w:rPr>
        <w:annotationRef/>
      </w:r>
      <w:r>
        <w:rPr>
          <w:lang w:val="es-CO"/>
        </w:rPr>
        <w:t>REUBICACIÓN DEL NUMERAL 3.13.5</w:t>
      </w:r>
    </w:p>
  </w:comment>
  <w:comment w:id="6" w:author="Diana Velazquez" w:date="2014-05-09T10:43:00Z" w:initials="DV">
    <w:p w14:paraId="67C6EF31" w14:textId="24C7D97F" w:rsidR="00AB7936" w:rsidRPr="005C20FE" w:rsidRDefault="00AB7936">
      <w:pPr>
        <w:pStyle w:val="CommentText"/>
        <w:rPr>
          <w:lang w:val="es-CO"/>
        </w:rPr>
      </w:pPr>
      <w:r>
        <w:rPr>
          <w:rStyle w:val="CommentReference"/>
        </w:rPr>
        <w:annotationRef/>
      </w:r>
      <w:r w:rsidRPr="005C20FE">
        <w:rPr>
          <w:lang w:val="es-CO"/>
        </w:rPr>
        <w:t>Viene del 3.16 (sugerencia de Marina)</w:t>
      </w:r>
    </w:p>
  </w:comment>
  <w:comment w:id="7" w:author="Marina Reina" w:date="2014-02-24T13:57:00Z" w:initials="MR">
    <w:p w14:paraId="12111CAF" w14:textId="77777777" w:rsidR="00AB7936" w:rsidRPr="00ED666A" w:rsidRDefault="00AB7936" w:rsidP="00F1084D">
      <w:pPr>
        <w:pStyle w:val="CommentText"/>
        <w:rPr>
          <w:lang w:val="es-CO"/>
        </w:rPr>
      </w:pPr>
      <w:r>
        <w:rPr>
          <w:rStyle w:val="CommentReference"/>
        </w:rPr>
        <w:annotationRef/>
      </w:r>
      <w:r w:rsidRPr="00ED666A">
        <w:rPr>
          <w:lang w:val="es-CO"/>
        </w:rPr>
        <w:t>VIENE DEL NUMERAL 3.13.10</w:t>
      </w:r>
    </w:p>
  </w:comment>
  <w:comment w:id="8" w:author="Diana Velazquez" w:date="2014-05-09T15:12:00Z" w:initials="DV">
    <w:p w14:paraId="5987A4A8" w14:textId="77777777" w:rsidR="00AB7936" w:rsidRPr="002146B7" w:rsidRDefault="00AB7936" w:rsidP="00655C91">
      <w:pPr>
        <w:rPr>
          <w:rFonts w:ascii="Arial" w:hAnsi="Arial" w:cs="Arial"/>
          <w:highlight w:val="magenta"/>
          <w:lang w:val="es-CO"/>
        </w:rPr>
      </w:pPr>
      <w:r>
        <w:rPr>
          <w:rStyle w:val="CommentReference"/>
        </w:rPr>
        <w:annotationRef/>
      </w:r>
      <w:r w:rsidRPr="002146B7">
        <w:rPr>
          <w:rFonts w:ascii="Arial" w:hAnsi="Arial" w:cs="Arial"/>
          <w:b/>
          <w:highlight w:val="magenta"/>
          <w:lang w:val="es-CO"/>
        </w:rPr>
        <w:t xml:space="preserve">Head </w:t>
      </w:r>
      <w:proofErr w:type="spellStart"/>
      <w:r w:rsidRPr="002146B7">
        <w:rPr>
          <w:rFonts w:ascii="Arial" w:hAnsi="Arial" w:cs="Arial"/>
          <w:b/>
          <w:highlight w:val="magenta"/>
          <w:lang w:val="es-CO"/>
        </w:rPr>
        <w:t>Boy</w:t>
      </w:r>
      <w:proofErr w:type="spellEnd"/>
      <w:r w:rsidRPr="002146B7">
        <w:rPr>
          <w:rFonts w:ascii="Arial" w:hAnsi="Arial" w:cs="Arial"/>
          <w:b/>
          <w:highlight w:val="magenta"/>
          <w:lang w:val="es-CO"/>
        </w:rPr>
        <w:t xml:space="preserve"> y Head </w:t>
      </w:r>
      <w:proofErr w:type="spellStart"/>
      <w:r w:rsidRPr="002146B7">
        <w:rPr>
          <w:rFonts w:ascii="Arial" w:hAnsi="Arial" w:cs="Arial"/>
          <w:b/>
          <w:highlight w:val="magenta"/>
          <w:lang w:val="es-CO"/>
        </w:rPr>
        <w:t>Girl</w:t>
      </w:r>
      <w:proofErr w:type="spellEnd"/>
      <w:r w:rsidRPr="002146B7">
        <w:rPr>
          <w:rFonts w:ascii="Arial" w:hAnsi="Arial" w:cs="Arial"/>
          <w:b/>
          <w:highlight w:val="magenta"/>
          <w:lang w:val="es-CO"/>
        </w:rPr>
        <w:t>:</w:t>
      </w:r>
      <w:r w:rsidRPr="002146B7">
        <w:rPr>
          <w:rFonts w:ascii="Arial" w:hAnsi="Arial" w:cs="Arial"/>
          <w:highlight w:val="magenta"/>
          <w:lang w:val="es-CO"/>
        </w:rPr>
        <w:t xml:space="preserve"> Hay dificultad por la Forma de Elección: por los maestros y  los estudiantes. Eligieron los alumnos de grado 11 los </w:t>
      </w:r>
      <w:proofErr w:type="spellStart"/>
      <w:r w:rsidRPr="002146B7">
        <w:rPr>
          <w:rFonts w:ascii="Arial" w:hAnsi="Arial" w:cs="Arial"/>
          <w:highlight w:val="magenta"/>
          <w:lang w:val="es-CO"/>
        </w:rPr>
        <w:t>Prefects</w:t>
      </w:r>
      <w:proofErr w:type="spellEnd"/>
      <w:r w:rsidRPr="002146B7">
        <w:rPr>
          <w:rFonts w:ascii="Arial" w:hAnsi="Arial" w:cs="Arial"/>
          <w:highlight w:val="magenta"/>
          <w:lang w:val="es-CO"/>
        </w:rPr>
        <w:t xml:space="preserve">, y de ellos los maestros eligieron el Head </w:t>
      </w:r>
      <w:proofErr w:type="spellStart"/>
      <w:r w:rsidRPr="002146B7">
        <w:rPr>
          <w:rFonts w:ascii="Arial" w:hAnsi="Arial" w:cs="Arial"/>
          <w:highlight w:val="magenta"/>
          <w:lang w:val="es-CO"/>
        </w:rPr>
        <w:t>Boy</w:t>
      </w:r>
      <w:proofErr w:type="spellEnd"/>
      <w:r w:rsidRPr="002146B7">
        <w:rPr>
          <w:rFonts w:ascii="Arial" w:hAnsi="Arial" w:cs="Arial"/>
          <w:highlight w:val="magenta"/>
          <w:lang w:val="es-CO"/>
        </w:rPr>
        <w:t xml:space="preserve"> y la Head </w:t>
      </w:r>
      <w:proofErr w:type="spellStart"/>
      <w:r w:rsidRPr="002146B7">
        <w:rPr>
          <w:rFonts w:ascii="Arial" w:hAnsi="Arial" w:cs="Arial"/>
          <w:highlight w:val="magenta"/>
          <w:lang w:val="es-CO"/>
        </w:rPr>
        <w:t>Girl</w:t>
      </w:r>
      <w:proofErr w:type="spellEnd"/>
      <w:r w:rsidRPr="002146B7">
        <w:rPr>
          <w:rFonts w:ascii="Arial" w:hAnsi="Arial" w:cs="Arial"/>
          <w:highlight w:val="magenta"/>
          <w:lang w:val="es-CO"/>
        </w:rPr>
        <w:t>. Proponen que los aspirantes presentan sus propuestas y los estudiantes de bachillerato elijan.</w:t>
      </w:r>
    </w:p>
    <w:p w14:paraId="43C4A789" w14:textId="77777777" w:rsidR="00AB7936" w:rsidRPr="002146B7" w:rsidRDefault="00AB7936" w:rsidP="00655C91">
      <w:pPr>
        <w:rPr>
          <w:rFonts w:ascii="Arial" w:hAnsi="Arial" w:cs="Arial"/>
          <w:highlight w:val="magenta"/>
          <w:lang w:val="es-CO"/>
        </w:rPr>
      </w:pPr>
      <w:r w:rsidRPr="002146B7">
        <w:rPr>
          <w:rFonts w:ascii="Arial" w:hAnsi="Arial" w:cs="Arial"/>
          <w:highlight w:val="magenta"/>
          <w:lang w:val="es-CO"/>
        </w:rPr>
        <w:t xml:space="preserve">El Head </w:t>
      </w:r>
      <w:proofErr w:type="spellStart"/>
      <w:r w:rsidRPr="002146B7">
        <w:rPr>
          <w:rFonts w:ascii="Arial" w:hAnsi="Arial" w:cs="Arial"/>
          <w:highlight w:val="magenta"/>
          <w:lang w:val="es-CO"/>
        </w:rPr>
        <w:t>Boy</w:t>
      </w:r>
      <w:proofErr w:type="spellEnd"/>
      <w:r w:rsidRPr="002146B7">
        <w:rPr>
          <w:rFonts w:ascii="Arial" w:hAnsi="Arial" w:cs="Arial"/>
          <w:highlight w:val="magenta"/>
          <w:lang w:val="es-CO"/>
        </w:rPr>
        <w:t xml:space="preserve"> y Head </w:t>
      </w:r>
      <w:proofErr w:type="spellStart"/>
      <w:r w:rsidRPr="002146B7">
        <w:rPr>
          <w:rFonts w:ascii="Arial" w:hAnsi="Arial" w:cs="Arial"/>
          <w:highlight w:val="magenta"/>
          <w:lang w:val="es-CO"/>
        </w:rPr>
        <w:t>Girl</w:t>
      </w:r>
      <w:proofErr w:type="spellEnd"/>
      <w:r w:rsidRPr="002146B7">
        <w:rPr>
          <w:rFonts w:ascii="Arial" w:hAnsi="Arial" w:cs="Arial"/>
          <w:highlight w:val="magenta"/>
          <w:lang w:val="es-CO"/>
        </w:rPr>
        <w:t xml:space="preserve">, se encargan de los temas de las actividades de grado 12 (anuario, grado, excursión, intercambio con el anglo, </w:t>
      </w:r>
      <w:proofErr w:type="spellStart"/>
      <w:r w:rsidRPr="002146B7">
        <w:rPr>
          <w:rFonts w:ascii="Arial" w:hAnsi="Arial" w:cs="Arial"/>
          <w:highlight w:val="magenta"/>
          <w:lang w:val="es-CO"/>
        </w:rPr>
        <w:t>poppy</w:t>
      </w:r>
      <w:proofErr w:type="spellEnd"/>
      <w:r w:rsidRPr="002146B7">
        <w:rPr>
          <w:rFonts w:ascii="Arial" w:hAnsi="Arial" w:cs="Arial"/>
          <w:highlight w:val="magenta"/>
          <w:lang w:val="es-CO"/>
        </w:rPr>
        <w:t xml:space="preserve"> </w:t>
      </w:r>
      <w:proofErr w:type="spellStart"/>
      <w:r w:rsidRPr="002146B7">
        <w:rPr>
          <w:rFonts w:ascii="Arial" w:hAnsi="Arial" w:cs="Arial"/>
          <w:highlight w:val="magenta"/>
          <w:lang w:val="es-CO"/>
        </w:rPr>
        <w:t>day</w:t>
      </w:r>
      <w:proofErr w:type="spellEnd"/>
      <w:r w:rsidRPr="002146B7">
        <w:rPr>
          <w:rFonts w:ascii="Arial" w:hAnsi="Arial" w:cs="Arial"/>
          <w:highlight w:val="magenta"/>
          <w:lang w:val="es-CO"/>
        </w:rPr>
        <w:t xml:space="preserve">, </w:t>
      </w:r>
      <w:proofErr w:type="spellStart"/>
      <w:r w:rsidRPr="002146B7">
        <w:rPr>
          <w:rFonts w:ascii="Arial" w:hAnsi="Arial" w:cs="Arial"/>
          <w:highlight w:val="magenta"/>
          <w:lang w:val="es-CO"/>
        </w:rPr>
        <w:t>etc</w:t>
      </w:r>
      <w:proofErr w:type="spellEnd"/>
      <w:r w:rsidRPr="002146B7">
        <w:rPr>
          <w:rFonts w:ascii="Arial" w:hAnsi="Arial" w:cs="Arial"/>
          <w:highlight w:val="magenta"/>
          <w:lang w:val="es-CO"/>
        </w:rPr>
        <w:t xml:space="preserve">). El próximo años se elegirá el Presidente de </w:t>
      </w:r>
      <w:proofErr w:type="spellStart"/>
      <w:r w:rsidRPr="002146B7">
        <w:rPr>
          <w:rFonts w:ascii="Arial" w:hAnsi="Arial" w:cs="Arial"/>
          <w:highlight w:val="magenta"/>
          <w:lang w:val="es-CO"/>
        </w:rPr>
        <w:t>Prefects</w:t>
      </w:r>
      <w:proofErr w:type="spellEnd"/>
      <w:r w:rsidRPr="002146B7">
        <w:rPr>
          <w:rFonts w:ascii="Arial" w:hAnsi="Arial" w:cs="Arial"/>
          <w:highlight w:val="magenta"/>
          <w:lang w:val="es-CO"/>
        </w:rPr>
        <w:t xml:space="preserve">, de entre los 8 </w:t>
      </w:r>
      <w:proofErr w:type="spellStart"/>
      <w:r w:rsidRPr="002146B7">
        <w:rPr>
          <w:rFonts w:ascii="Arial" w:hAnsi="Arial" w:cs="Arial"/>
          <w:highlight w:val="magenta"/>
          <w:lang w:val="es-CO"/>
        </w:rPr>
        <w:t>prefects</w:t>
      </w:r>
      <w:proofErr w:type="spellEnd"/>
      <w:r w:rsidRPr="002146B7">
        <w:rPr>
          <w:rFonts w:ascii="Arial" w:hAnsi="Arial" w:cs="Arial"/>
          <w:highlight w:val="magenta"/>
          <w:lang w:val="es-CO"/>
        </w:rPr>
        <w:t xml:space="preserve"> (para el próximo año serán 6 </w:t>
      </w:r>
      <w:proofErr w:type="spellStart"/>
      <w:r w:rsidRPr="002146B7">
        <w:rPr>
          <w:rFonts w:ascii="Arial" w:hAnsi="Arial" w:cs="Arial"/>
          <w:highlight w:val="magenta"/>
          <w:lang w:val="es-CO"/>
        </w:rPr>
        <w:t>prefects</w:t>
      </w:r>
      <w:proofErr w:type="spellEnd"/>
      <w:r w:rsidRPr="002146B7">
        <w:rPr>
          <w:rFonts w:ascii="Arial" w:hAnsi="Arial" w:cs="Arial"/>
          <w:highlight w:val="magenta"/>
          <w:lang w:val="es-CO"/>
        </w:rPr>
        <w:t xml:space="preserve"> elegidos por grado 12 y los profesores). La entrevista de los profesores se hace a los 6 </w:t>
      </w:r>
      <w:proofErr w:type="spellStart"/>
      <w:r w:rsidRPr="002146B7">
        <w:rPr>
          <w:rFonts w:ascii="Arial" w:hAnsi="Arial" w:cs="Arial"/>
          <w:highlight w:val="magenta"/>
          <w:lang w:val="es-CO"/>
        </w:rPr>
        <w:t>prefects</w:t>
      </w:r>
      <w:proofErr w:type="spellEnd"/>
      <w:r w:rsidRPr="002146B7">
        <w:rPr>
          <w:rFonts w:ascii="Arial" w:hAnsi="Arial" w:cs="Arial"/>
          <w:highlight w:val="magenta"/>
          <w:lang w:val="es-CO"/>
        </w:rPr>
        <w:t xml:space="preserve"> elegidos. </w:t>
      </w:r>
    </w:p>
    <w:p w14:paraId="6A5C044A" w14:textId="77777777" w:rsidR="00AB7936" w:rsidRPr="002146B7" w:rsidRDefault="00AB7936" w:rsidP="00655C91">
      <w:pPr>
        <w:rPr>
          <w:rFonts w:ascii="Arial" w:hAnsi="Arial" w:cs="Arial"/>
          <w:highlight w:val="magenta"/>
          <w:lang w:val="es-CO"/>
        </w:rPr>
      </w:pPr>
      <w:r w:rsidRPr="002146B7">
        <w:rPr>
          <w:rFonts w:ascii="Arial" w:hAnsi="Arial" w:cs="Arial"/>
          <w:highlight w:val="magenta"/>
          <w:lang w:val="es-CO"/>
        </w:rPr>
        <w:t xml:space="preserve">Este año el Presidente del Consejo Estudiantil se eligió por todo el Bachillerato. Head </w:t>
      </w:r>
      <w:proofErr w:type="spellStart"/>
      <w:r w:rsidRPr="002146B7">
        <w:rPr>
          <w:rFonts w:ascii="Arial" w:hAnsi="Arial" w:cs="Arial"/>
          <w:highlight w:val="magenta"/>
          <w:lang w:val="es-CO"/>
        </w:rPr>
        <w:t>Boy</w:t>
      </w:r>
      <w:proofErr w:type="spellEnd"/>
      <w:r w:rsidRPr="002146B7">
        <w:rPr>
          <w:rFonts w:ascii="Arial" w:hAnsi="Arial" w:cs="Arial"/>
          <w:highlight w:val="magenta"/>
          <w:lang w:val="es-CO"/>
        </w:rPr>
        <w:t xml:space="preserve"> y Head </w:t>
      </w:r>
      <w:proofErr w:type="spellStart"/>
      <w:r w:rsidRPr="002146B7">
        <w:rPr>
          <w:rFonts w:ascii="Arial" w:hAnsi="Arial" w:cs="Arial"/>
          <w:highlight w:val="magenta"/>
          <w:lang w:val="es-CO"/>
        </w:rPr>
        <w:t>Girl</w:t>
      </w:r>
      <w:proofErr w:type="spellEnd"/>
      <w:r w:rsidRPr="002146B7">
        <w:rPr>
          <w:rFonts w:ascii="Arial" w:hAnsi="Arial" w:cs="Arial"/>
          <w:highlight w:val="magenta"/>
          <w:lang w:val="es-CO"/>
        </w:rPr>
        <w:t xml:space="preserve"> presidirán el </w:t>
      </w:r>
      <w:proofErr w:type="spellStart"/>
      <w:r w:rsidRPr="002146B7">
        <w:rPr>
          <w:rFonts w:ascii="Arial" w:hAnsi="Arial" w:cs="Arial"/>
          <w:highlight w:val="magenta"/>
          <w:lang w:val="es-CO"/>
        </w:rPr>
        <w:t>student</w:t>
      </w:r>
      <w:proofErr w:type="spellEnd"/>
      <w:r w:rsidRPr="002146B7">
        <w:rPr>
          <w:rFonts w:ascii="Arial" w:hAnsi="Arial" w:cs="Arial"/>
          <w:highlight w:val="magenta"/>
          <w:lang w:val="es-CO"/>
        </w:rPr>
        <w:t xml:space="preserve"> </w:t>
      </w:r>
      <w:proofErr w:type="spellStart"/>
      <w:r w:rsidRPr="002146B7">
        <w:rPr>
          <w:rFonts w:ascii="Arial" w:hAnsi="Arial" w:cs="Arial"/>
          <w:highlight w:val="magenta"/>
          <w:lang w:val="es-CO"/>
        </w:rPr>
        <w:t>council</w:t>
      </w:r>
      <w:proofErr w:type="spellEnd"/>
      <w:r w:rsidRPr="002146B7">
        <w:rPr>
          <w:rFonts w:ascii="Arial" w:hAnsi="Arial" w:cs="Arial"/>
          <w:highlight w:val="magenta"/>
          <w:lang w:val="es-CO"/>
        </w:rPr>
        <w:t>, elegidos por todos los estudiantes de bachillerato con campaña para el próximo año. La copa de la amistad se organiza por el Consejo Estudiantil.</w:t>
      </w:r>
    </w:p>
    <w:p w14:paraId="671D7CB2" w14:textId="77777777" w:rsidR="00AB7936" w:rsidRPr="002146B7" w:rsidRDefault="00AB7936" w:rsidP="00655C91">
      <w:pPr>
        <w:rPr>
          <w:rFonts w:ascii="Arial" w:hAnsi="Arial" w:cs="Arial"/>
          <w:lang w:val="es-CO"/>
        </w:rPr>
      </w:pPr>
      <w:r w:rsidRPr="002146B7">
        <w:rPr>
          <w:rFonts w:ascii="Arial" w:hAnsi="Arial" w:cs="Arial"/>
          <w:highlight w:val="magenta"/>
          <w:lang w:val="es-CO"/>
        </w:rPr>
        <w:t xml:space="preserve">Este año no hubo profesor de apoyo. El profesor de apoyo no asiste a todas las reuniones, pero sirve como un referente. Semejante al </w:t>
      </w:r>
      <w:proofErr w:type="spellStart"/>
      <w:r w:rsidRPr="002146B7">
        <w:rPr>
          <w:rFonts w:ascii="Arial" w:hAnsi="Arial" w:cs="Arial"/>
          <w:highlight w:val="magenta"/>
          <w:lang w:val="es-CO"/>
        </w:rPr>
        <w:t>teacher</w:t>
      </w:r>
      <w:proofErr w:type="spellEnd"/>
      <w:r w:rsidRPr="002146B7">
        <w:rPr>
          <w:rFonts w:ascii="Arial" w:hAnsi="Arial" w:cs="Arial"/>
          <w:highlight w:val="magenta"/>
          <w:lang w:val="es-CO"/>
        </w:rPr>
        <w:t xml:space="preserve"> sponsor del MUN. El Rector aprueba.</w:t>
      </w:r>
      <w:r w:rsidRPr="002146B7">
        <w:rPr>
          <w:rFonts w:ascii="Arial" w:hAnsi="Arial" w:cs="Arial"/>
          <w:lang w:val="es-CO"/>
        </w:rPr>
        <w:t xml:space="preserve"> </w:t>
      </w:r>
    </w:p>
    <w:p w14:paraId="7145B57E" w14:textId="77777777" w:rsidR="00AB7936" w:rsidRDefault="00AB7936" w:rsidP="00655C91">
      <w:pPr>
        <w:pStyle w:val="BodyTextIndent3"/>
        <w:ind w:left="426" w:hanging="426"/>
        <w:rPr>
          <w:rFonts w:cs="Arial"/>
          <w:b/>
          <w:sz w:val="24"/>
          <w:szCs w:val="24"/>
        </w:rPr>
      </w:pPr>
    </w:p>
    <w:p w14:paraId="76B7B63D" w14:textId="00D72A8A" w:rsidR="00AB7936" w:rsidRPr="00655C91" w:rsidRDefault="00AB7936">
      <w:pPr>
        <w:pStyle w:val="CommentText"/>
        <w:rPr>
          <w:lang w:val="es-CO"/>
        </w:rPr>
      </w:pPr>
    </w:p>
  </w:comment>
  <w:comment w:id="9" w:author="Diana Velazquez" w:date="2014-05-09T15:19:00Z" w:initials="DV">
    <w:p w14:paraId="130345AA" w14:textId="77777777" w:rsidR="00AB7936" w:rsidRPr="001F5952" w:rsidRDefault="00AB7936" w:rsidP="00655C91">
      <w:pPr>
        <w:tabs>
          <w:tab w:val="left" w:pos="-6096"/>
        </w:tabs>
        <w:ind w:left="20" w:hanging="20"/>
        <w:jc w:val="both"/>
        <w:rPr>
          <w:rFonts w:ascii="Arial" w:hAnsi="Arial" w:cs="Arial"/>
          <w:b/>
          <w:bCs/>
          <w:lang w:val="es-CO"/>
        </w:rPr>
      </w:pPr>
      <w:r>
        <w:rPr>
          <w:rStyle w:val="CommentReference"/>
        </w:rPr>
        <w:annotationRef/>
      </w:r>
      <w:r w:rsidRPr="003C1FFF">
        <w:rPr>
          <w:rFonts w:ascii="Arial" w:hAnsi="Arial" w:cs="Arial"/>
          <w:b/>
          <w:sz w:val="20"/>
          <w:szCs w:val="20"/>
          <w:highlight w:val="magenta"/>
          <w:lang w:val="es-CO"/>
        </w:rPr>
        <w:t xml:space="preserve">Personeros: </w:t>
      </w:r>
      <w:r w:rsidRPr="003C1FFF">
        <w:rPr>
          <w:rFonts w:ascii="Arial" w:hAnsi="Arial" w:cs="Arial"/>
          <w:sz w:val="20"/>
          <w:szCs w:val="20"/>
          <w:highlight w:val="magenta"/>
          <w:lang w:val="es-CO"/>
        </w:rPr>
        <w:t xml:space="preserve">Proponen para el próximo año un personero por grado, los interesados envían carta de intención, se hizo votación secreta en cada grado. Se hace entrevista con los candidatos por el personero y </w:t>
      </w:r>
      <w:proofErr w:type="spellStart"/>
      <w:r w:rsidRPr="003C1FFF">
        <w:rPr>
          <w:rFonts w:ascii="Arial" w:hAnsi="Arial" w:cs="Arial"/>
          <w:sz w:val="20"/>
          <w:szCs w:val="20"/>
          <w:highlight w:val="magenta"/>
          <w:lang w:val="es-CO"/>
        </w:rPr>
        <w:t>vicepersonero</w:t>
      </w:r>
      <w:proofErr w:type="spellEnd"/>
      <w:r w:rsidRPr="003C1FFF">
        <w:rPr>
          <w:rFonts w:ascii="Arial" w:hAnsi="Arial" w:cs="Arial"/>
          <w:sz w:val="20"/>
          <w:szCs w:val="20"/>
          <w:highlight w:val="magenta"/>
          <w:lang w:val="es-CO"/>
        </w:rPr>
        <w:t xml:space="preserve"> (de los dos primeros con mayor votación). Trabajaran en equipo liderados por el Personero de grado 12 y el vice-personero. Es importante porque se logra continuidad en los proyectos. El trabajo que han hecho ha sido sobresaliente. El Personero debe enviar una propuesta escrita para el manual.</w:t>
      </w:r>
    </w:p>
    <w:p w14:paraId="1C904673" w14:textId="65EB680A" w:rsidR="00AB7936" w:rsidRPr="00655C91" w:rsidRDefault="00AB7936">
      <w:pPr>
        <w:pStyle w:val="CommentText"/>
        <w:rPr>
          <w:lang w:val="es-CO"/>
        </w:rPr>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D07463" w15:done="0"/>
  <w15:commentEx w15:paraId="6AF27035" w15:done="0"/>
  <w15:commentEx w15:paraId="67C6EF31" w15:done="0"/>
  <w15:commentEx w15:paraId="12111CAF" w15:done="0"/>
  <w15:commentEx w15:paraId="76B7B63D" w15:done="0"/>
  <w15:commentEx w15:paraId="1C90467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AD3B5" w14:textId="77777777" w:rsidR="00AB7936" w:rsidRDefault="00AB7936">
      <w:r>
        <w:separator/>
      </w:r>
    </w:p>
  </w:endnote>
  <w:endnote w:type="continuationSeparator" w:id="0">
    <w:p w14:paraId="1F202F10" w14:textId="77777777" w:rsidR="00AB7936" w:rsidRDefault="00AB7936">
      <w:r>
        <w:continuationSeparator/>
      </w:r>
    </w:p>
  </w:endnote>
  <w:endnote w:type="continuationNotice" w:id="1">
    <w:p w14:paraId="230F9F11" w14:textId="77777777" w:rsidR="00AB7936" w:rsidRDefault="00AB79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Times New Roman">
    <w:altName w:val="Times New Roman"/>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TimesNewRomanPSMT-Identity-H">
    <w:altName w:val="Cambria"/>
    <w:panose1 w:val="00000000000000000000"/>
    <w:charset w:val="00"/>
    <w:family w:val="auto"/>
    <w:notTrueType/>
    <w:pitch w:val="default"/>
    <w:sig w:usb0="00000003" w:usb1="00000000" w:usb2="00000000" w:usb3="00000000" w:csb0="00000001" w:csb1="00000000"/>
  </w:font>
  <w:font w:name="Futura-Light">
    <w:panose1 w:val="00000000000000000000"/>
    <w:charset w:val="00"/>
    <w:family w:val="swiss"/>
    <w:notTrueType/>
    <w:pitch w:val="default"/>
    <w:sig w:usb0="00000003" w:usb1="00000000" w:usb2="00000000" w:usb3="00000000" w:csb0="00000001" w:csb1="00000000"/>
  </w:font>
  <w:font w:name="Futura-Light-Identity-H">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57036" w14:textId="77777777" w:rsidR="00AB7936" w:rsidRDefault="00AB7936">
    <w:pPr>
      <w:pStyle w:val="Footer"/>
      <w:jc w:val="center"/>
      <w:rPr>
        <w:rFonts w:ascii="Arial" w:hAnsi="Arial" w:cs="Arial"/>
        <w:sz w:val="18"/>
      </w:rPr>
    </w:pPr>
    <w:r>
      <w:rPr>
        <w:rStyle w:val="PageNumber"/>
        <w:rFonts w:ascii="Arial" w:hAnsi="Arial" w:cs="Arial"/>
        <w:sz w:val="18"/>
      </w:rPr>
      <w:fldChar w:fldCharType="begin"/>
    </w:r>
    <w:r>
      <w:rPr>
        <w:rStyle w:val="PageNumber"/>
        <w:rFonts w:ascii="Arial" w:hAnsi="Arial" w:cs="Arial"/>
        <w:sz w:val="18"/>
      </w:rPr>
      <w:instrText xml:space="preserve"> PAGE </w:instrText>
    </w:r>
    <w:r>
      <w:rPr>
        <w:rStyle w:val="PageNumber"/>
        <w:rFonts w:ascii="Arial" w:hAnsi="Arial" w:cs="Arial"/>
        <w:sz w:val="18"/>
      </w:rPr>
      <w:fldChar w:fldCharType="separate"/>
    </w:r>
    <w:r>
      <w:rPr>
        <w:rStyle w:val="PageNumber"/>
        <w:rFonts w:ascii="Arial" w:hAnsi="Arial" w:cs="Arial"/>
        <w:noProof/>
        <w:sz w:val="18"/>
      </w:rPr>
      <w:t>11</w:t>
    </w:r>
    <w:r>
      <w:rPr>
        <w:rStyle w:val="PageNumber"/>
        <w:rFonts w:ascii="Arial" w:hAnsi="Arial" w:cs="Arial"/>
        <w:sz w:val="18"/>
      </w:rPr>
      <w:fldChar w:fldCharType="end"/>
    </w:r>
    <w:r>
      <w:rPr>
        <w:rStyle w:val="PageNumber"/>
        <w:rFonts w:ascii="Arial" w:hAnsi="Arial" w:cs="Arial"/>
        <w:sz w:val="18"/>
      </w:rPr>
      <w:t xml:space="preserve"> /  </w:t>
    </w:r>
    <w:r>
      <w:rPr>
        <w:rStyle w:val="PageNumber"/>
        <w:rFonts w:ascii="Arial" w:hAnsi="Arial" w:cs="Arial"/>
        <w:sz w:val="18"/>
      </w:rPr>
      <w:fldChar w:fldCharType="begin"/>
    </w:r>
    <w:r>
      <w:rPr>
        <w:rStyle w:val="PageNumber"/>
        <w:rFonts w:ascii="Arial" w:hAnsi="Arial" w:cs="Arial"/>
        <w:sz w:val="18"/>
      </w:rPr>
      <w:instrText xml:space="preserve"> NUMPAGES </w:instrText>
    </w:r>
    <w:r>
      <w:rPr>
        <w:rStyle w:val="PageNumber"/>
        <w:rFonts w:ascii="Arial" w:hAnsi="Arial" w:cs="Arial"/>
        <w:sz w:val="18"/>
      </w:rPr>
      <w:fldChar w:fldCharType="separate"/>
    </w:r>
    <w:r>
      <w:rPr>
        <w:rStyle w:val="PageNumber"/>
        <w:rFonts w:ascii="Arial" w:hAnsi="Arial" w:cs="Arial"/>
        <w:noProof/>
        <w:sz w:val="18"/>
      </w:rPr>
      <w:t>92</w:t>
    </w:r>
    <w:r>
      <w:rPr>
        <w:rStyle w:val="PageNumber"/>
        <w:rFonts w:ascii="Arial" w:hAnsi="Arial" w:cs="Arial"/>
        <w:sz w:val="18"/>
      </w:rPr>
      <w:fldChar w:fldCharType="end"/>
    </w:r>
    <w:r>
      <w:rPr>
        <w:rStyle w:val="PageNumber"/>
        <w:rFonts w:ascii="Arial" w:hAnsi="Arial" w:cs="Arial"/>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E5A39" w14:textId="77777777" w:rsidR="00AB7936" w:rsidRDefault="00AB7936">
    <w:pPr>
      <w:pStyle w:val="Footer"/>
    </w:pPr>
    <w:r>
      <w:rPr>
        <w:rFonts w:ascii="Arial" w:hAnsi="Arial"/>
        <w:b/>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F4846" w14:textId="77777777" w:rsidR="00AB7936" w:rsidRDefault="00AB7936">
      <w:r>
        <w:separator/>
      </w:r>
    </w:p>
  </w:footnote>
  <w:footnote w:type="continuationSeparator" w:id="0">
    <w:p w14:paraId="08CA7C5E" w14:textId="77777777" w:rsidR="00AB7936" w:rsidRDefault="00AB7936">
      <w:r>
        <w:continuationSeparator/>
      </w:r>
    </w:p>
  </w:footnote>
  <w:footnote w:type="continuationNotice" w:id="1">
    <w:p w14:paraId="54551495" w14:textId="77777777" w:rsidR="00AB7936" w:rsidRDefault="00AB79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755B9" w14:textId="77777777" w:rsidR="00AB7936" w:rsidRDefault="00AB7936">
    <w:pPr>
      <w:pStyle w:val="BodyTextIndent"/>
      <w:ind w:left="0"/>
      <w:jc w:val="left"/>
      <w:rPr>
        <w:rFonts w:ascii="Arial" w:hAnsi="Arial"/>
        <w:b/>
        <w:sz w:val="16"/>
        <w:szCs w:val="16"/>
      </w:rPr>
    </w:pPr>
  </w:p>
  <w:p w14:paraId="66906BE0" w14:textId="77777777" w:rsidR="00AB7936" w:rsidRDefault="00AB79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EB9BD" w14:textId="77777777" w:rsidR="00AB7936" w:rsidRDefault="00AB7936">
    <w:pPr>
      <w:pStyle w:val="BodyTextIndent"/>
      <w:ind w:left="0"/>
      <w:jc w:val="left"/>
      <w:rPr>
        <w:b/>
        <w:sz w:val="16"/>
        <w:szCs w:val="16"/>
        <w:lang w:val="es-CO"/>
      </w:rPr>
    </w:pPr>
  </w:p>
  <w:p w14:paraId="4FF82D46" w14:textId="77777777" w:rsidR="00AB7936" w:rsidRDefault="00AB7936" w:rsidP="006B3132">
    <w:pPr>
      <w:pStyle w:val="Header"/>
      <w:jc w:val="both"/>
      <w:rPr>
        <w:sz w:val="16"/>
        <w:szCs w:val="16"/>
      </w:rPr>
    </w:pPr>
    <w:r>
      <w:rPr>
        <w:rFonts w:ascii="Arial" w:hAnsi="Arial"/>
        <w:b/>
        <w:sz w:val="16"/>
        <w:szCs w:val="16"/>
      </w:rPr>
      <w:t>Código No. DE-AE-MV-01                                          Versión 5</w:t>
    </w:r>
    <w:r>
      <w:rPr>
        <w:rFonts w:ascii="Arial" w:hAnsi="Arial"/>
        <w:b/>
        <w:sz w:val="16"/>
        <w:szCs w:val="16"/>
      </w:rPr>
      <w:tab/>
      <w:t xml:space="preserve">                                                   Edición junio 2010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F7D378"/>
    <w:multiLevelType w:val="hybridMultilevel"/>
    <w:tmpl w:val="B8DD141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C4B8B43"/>
    <w:multiLevelType w:val="hybridMultilevel"/>
    <w:tmpl w:val="47A303D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3205FDC"/>
    <w:multiLevelType w:val="hybridMultilevel"/>
    <w:tmpl w:val="55EC741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FFFFF81"/>
    <w:multiLevelType w:val="singleLevel"/>
    <w:tmpl w:val="5D32A6DC"/>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849864B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9"/>
    <w:multiLevelType w:val="singleLevel"/>
    <w:tmpl w:val="240A000F"/>
    <w:lvl w:ilvl="0">
      <w:start w:val="1"/>
      <w:numFmt w:val="decimal"/>
      <w:lvlText w:val="%1."/>
      <w:lvlJc w:val="left"/>
      <w:pPr>
        <w:ind w:left="360" w:hanging="360"/>
      </w:pPr>
      <w:rPr>
        <w:rFonts w:hint="default"/>
      </w:rPr>
    </w:lvl>
  </w:abstractNum>
  <w:abstractNum w:abstractNumId="6">
    <w:nsid w:val="08571E94"/>
    <w:multiLevelType w:val="hybridMultilevel"/>
    <w:tmpl w:val="A042A35E"/>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D093B0E"/>
    <w:multiLevelType w:val="hybridMultilevel"/>
    <w:tmpl w:val="25E42354"/>
    <w:lvl w:ilvl="0" w:tplc="CB089F1C">
      <w:start w:val="3"/>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0DF05169"/>
    <w:multiLevelType w:val="hybridMultilevel"/>
    <w:tmpl w:val="ADDC5840"/>
    <w:lvl w:ilvl="0" w:tplc="240A000F">
      <w:start w:val="1"/>
      <w:numFmt w:val="decimal"/>
      <w:lvlText w:val="%1."/>
      <w:lvlJc w:val="left"/>
      <w:pPr>
        <w:tabs>
          <w:tab w:val="num" w:pos="1709"/>
        </w:tabs>
        <w:ind w:left="1709" w:hanging="360"/>
      </w:pPr>
      <w:rPr>
        <w:rFonts w:hint="default"/>
        <w:color w:val="000000"/>
      </w:rPr>
    </w:lvl>
    <w:lvl w:ilvl="1" w:tplc="0C0A0003">
      <w:start w:val="1"/>
      <w:numFmt w:val="decimal"/>
      <w:lvlText w:val="%2."/>
      <w:lvlJc w:val="left"/>
      <w:pPr>
        <w:tabs>
          <w:tab w:val="num" w:pos="1724"/>
        </w:tabs>
        <w:ind w:left="1724" w:hanging="360"/>
      </w:pPr>
    </w:lvl>
    <w:lvl w:ilvl="2" w:tplc="0C0A0005">
      <w:start w:val="1"/>
      <w:numFmt w:val="decimal"/>
      <w:lvlText w:val="%3."/>
      <w:lvlJc w:val="left"/>
      <w:pPr>
        <w:tabs>
          <w:tab w:val="num" w:pos="2444"/>
        </w:tabs>
        <w:ind w:left="2444" w:hanging="360"/>
      </w:pPr>
    </w:lvl>
    <w:lvl w:ilvl="3" w:tplc="0C0A0001">
      <w:start w:val="1"/>
      <w:numFmt w:val="decimal"/>
      <w:lvlText w:val="%4."/>
      <w:lvlJc w:val="left"/>
      <w:pPr>
        <w:tabs>
          <w:tab w:val="num" w:pos="3164"/>
        </w:tabs>
        <w:ind w:left="3164" w:hanging="360"/>
      </w:pPr>
    </w:lvl>
    <w:lvl w:ilvl="4" w:tplc="0C0A0003">
      <w:start w:val="1"/>
      <w:numFmt w:val="decimal"/>
      <w:lvlText w:val="%5."/>
      <w:lvlJc w:val="left"/>
      <w:pPr>
        <w:tabs>
          <w:tab w:val="num" w:pos="3884"/>
        </w:tabs>
        <w:ind w:left="3884" w:hanging="360"/>
      </w:pPr>
    </w:lvl>
    <w:lvl w:ilvl="5" w:tplc="0C0A0005">
      <w:start w:val="1"/>
      <w:numFmt w:val="decimal"/>
      <w:lvlText w:val="%6."/>
      <w:lvlJc w:val="left"/>
      <w:pPr>
        <w:tabs>
          <w:tab w:val="num" w:pos="4604"/>
        </w:tabs>
        <w:ind w:left="4604" w:hanging="360"/>
      </w:pPr>
    </w:lvl>
    <w:lvl w:ilvl="6" w:tplc="0C0A0001">
      <w:start w:val="1"/>
      <w:numFmt w:val="decimal"/>
      <w:lvlText w:val="%7."/>
      <w:lvlJc w:val="left"/>
      <w:pPr>
        <w:tabs>
          <w:tab w:val="num" w:pos="5324"/>
        </w:tabs>
        <w:ind w:left="5324" w:hanging="360"/>
      </w:pPr>
    </w:lvl>
    <w:lvl w:ilvl="7" w:tplc="0C0A0003">
      <w:start w:val="1"/>
      <w:numFmt w:val="decimal"/>
      <w:lvlText w:val="%8."/>
      <w:lvlJc w:val="left"/>
      <w:pPr>
        <w:tabs>
          <w:tab w:val="num" w:pos="6044"/>
        </w:tabs>
        <w:ind w:left="6044" w:hanging="360"/>
      </w:pPr>
    </w:lvl>
    <w:lvl w:ilvl="8" w:tplc="0C0A0005">
      <w:start w:val="1"/>
      <w:numFmt w:val="decimal"/>
      <w:lvlText w:val="%9."/>
      <w:lvlJc w:val="left"/>
      <w:pPr>
        <w:tabs>
          <w:tab w:val="num" w:pos="6764"/>
        </w:tabs>
        <w:ind w:left="6764" w:hanging="360"/>
      </w:pPr>
    </w:lvl>
  </w:abstractNum>
  <w:abstractNum w:abstractNumId="9">
    <w:nsid w:val="119D77BE"/>
    <w:multiLevelType w:val="multilevel"/>
    <w:tmpl w:val="FC504244"/>
    <w:lvl w:ilvl="0">
      <w:start w:val="1"/>
      <w:numFmt w:val="decimal"/>
      <w:lvlText w:val="%1."/>
      <w:lvlJc w:val="left"/>
      <w:pPr>
        <w:ind w:left="360" w:hanging="360"/>
      </w:pPr>
    </w:lvl>
    <w:lvl w:ilvl="1">
      <w:start w:val="2"/>
      <w:numFmt w:val="decimal"/>
      <w:isLgl/>
      <w:lvlText w:val="%1.%2"/>
      <w:lvlJc w:val="left"/>
      <w:pPr>
        <w:ind w:left="795" w:hanging="795"/>
      </w:pPr>
      <w:rPr>
        <w:rFonts w:hint="default"/>
      </w:rPr>
    </w:lvl>
    <w:lvl w:ilvl="2">
      <w:start w:val="1"/>
      <w:numFmt w:val="decimal"/>
      <w:isLgl/>
      <w:lvlText w:val="%1.%2.%3"/>
      <w:lvlJc w:val="left"/>
      <w:pPr>
        <w:ind w:left="795" w:hanging="795"/>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nsid w:val="19D23190"/>
    <w:multiLevelType w:val="hybridMultilevel"/>
    <w:tmpl w:val="53B26A86"/>
    <w:lvl w:ilvl="0" w:tplc="00864DA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024D3C"/>
    <w:multiLevelType w:val="hybridMultilevel"/>
    <w:tmpl w:val="8202FEEA"/>
    <w:lvl w:ilvl="0" w:tplc="F95496B0">
      <w:start w:val="1"/>
      <w:numFmt w:val="bullet"/>
      <w:lvlText w:val=""/>
      <w:lvlJc w:val="left"/>
      <w:pPr>
        <w:tabs>
          <w:tab w:val="num" w:pos="720"/>
        </w:tabs>
        <w:ind w:left="720" w:hanging="360"/>
      </w:pPr>
      <w:rPr>
        <w:rFonts w:ascii="Wingdings 2" w:hAnsi="Wingdings 2" w:hint="default"/>
      </w:rPr>
    </w:lvl>
    <w:lvl w:ilvl="1" w:tplc="8436B300" w:tentative="1">
      <w:start w:val="1"/>
      <w:numFmt w:val="bullet"/>
      <w:lvlText w:val=""/>
      <w:lvlJc w:val="left"/>
      <w:pPr>
        <w:tabs>
          <w:tab w:val="num" w:pos="1440"/>
        </w:tabs>
        <w:ind w:left="1440" w:hanging="360"/>
      </w:pPr>
      <w:rPr>
        <w:rFonts w:ascii="Wingdings 2" w:hAnsi="Wingdings 2" w:hint="default"/>
      </w:rPr>
    </w:lvl>
    <w:lvl w:ilvl="2" w:tplc="AE28B84E" w:tentative="1">
      <w:start w:val="1"/>
      <w:numFmt w:val="bullet"/>
      <w:lvlText w:val=""/>
      <w:lvlJc w:val="left"/>
      <w:pPr>
        <w:tabs>
          <w:tab w:val="num" w:pos="2160"/>
        </w:tabs>
        <w:ind w:left="2160" w:hanging="360"/>
      </w:pPr>
      <w:rPr>
        <w:rFonts w:ascii="Wingdings 2" w:hAnsi="Wingdings 2" w:hint="default"/>
      </w:rPr>
    </w:lvl>
    <w:lvl w:ilvl="3" w:tplc="0A2EF1A0" w:tentative="1">
      <w:start w:val="1"/>
      <w:numFmt w:val="bullet"/>
      <w:lvlText w:val=""/>
      <w:lvlJc w:val="left"/>
      <w:pPr>
        <w:tabs>
          <w:tab w:val="num" w:pos="2880"/>
        </w:tabs>
        <w:ind w:left="2880" w:hanging="360"/>
      </w:pPr>
      <w:rPr>
        <w:rFonts w:ascii="Wingdings 2" w:hAnsi="Wingdings 2" w:hint="default"/>
      </w:rPr>
    </w:lvl>
    <w:lvl w:ilvl="4" w:tplc="3BD23CFA" w:tentative="1">
      <w:start w:val="1"/>
      <w:numFmt w:val="bullet"/>
      <w:lvlText w:val=""/>
      <w:lvlJc w:val="left"/>
      <w:pPr>
        <w:tabs>
          <w:tab w:val="num" w:pos="3600"/>
        </w:tabs>
        <w:ind w:left="3600" w:hanging="360"/>
      </w:pPr>
      <w:rPr>
        <w:rFonts w:ascii="Wingdings 2" w:hAnsi="Wingdings 2" w:hint="default"/>
      </w:rPr>
    </w:lvl>
    <w:lvl w:ilvl="5" w:tplc="95A67248" w:tentative="1">
      <w:start w:val="1"/>
      <w:numFmt w:val="bullet"/>
      <w:lvlText w:val=""/>
      <w:lvlJc w:val="left"/>
      <w:pPr>
        <w:tabs>
          <w:tab w:val="num" w:pos="4320"/>
        </w:tabs>
        <w:ind w:left="4320" w:hanging="360"/>
      </w:pPr>
      <w:rPr>
        <w:rFonts w:ascii="Wingdings 2" w:hAnsi="Wingdings 2" w:hint="default"/>
      </w:rPr>
    </w:lvl>
    <w:lvl w:ilvl="6" w:tplc="D7D8396C" w:tentative="1">
      <w:start w:val="1"/>
      <w:numFmt w:val="bullet"/>
      <w:lvlText w:val=""/>
      <w:lvlJc w:val="left"/>
      <w:pPr>
        <w:tabs>
          <w:tab w:val="num" w:pos="5040"/>
        </w:tabs>
        <w:ind w:left="5040" w:hanging="360"/>
      </w:pPr>
      <w:rPr>
        <w:rFonts w:ascii="Wingdings 2" w:hAnsi="Wingdings 2" w:hint="default"/>
      </w:rPr>
    </w:lvl>
    <w:lvl w:ilvl="7" w:tplc="353A40C8" w:tentative="1">
      <w:start w:val="1"/>
      <w:numFmt w:val="bullet"/>
      <w:lvlText w:val=""/>
      <w:lvlJc w:val="left"/>
      <w:pPr>
        <w:tabs>
          <w:tab w:val="num" w:pos="5760"/>
        </w:tabs>
        <w:ind w:left="5760" w:hanging="360"/>
      </w:pPr>
      <w:rPr>
        <w:rFonts w:ascii="Wingdings 2" w:hAnsi="Wingdings 2" w:hint="default"/>
      </w:rPr>
    </w:lvl>
    <w:lvl w:ilvl="8" w:tplc="C988010C" w:tentative="1">
      <w:start w:val="1"/>
      <w:numFmt w:val="bullet"/>
      <w:lvlText w:val=""/>
      <w:lvlJc w:val="left"/>
      <w:pPr>
        <w:tabs>
          <w:tab w:val="num" w:pos="6480"/>
        </w:tabs>
        <w:ind w:left="6480" w:hanging="360"/>
      </w:pPr>
      <w:rPr>
        <w:rFonts w:ascii="Wingdings 2" w:hAnsi="Wingdings 2" w:hint="default"/>
      </w:rPr>
    </w:lvl>
  </w:abstractNum>
  <w:abstractNum w:abstractNumId="12">
    <w:nsid w:val="21591B24"/>
    <w:multiLevelType w:val="hybridMultilevel"/>
    <w:tmpl w:val="B73869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1F61705"/>
    <w:multiLevelType w:val="hybridMultilevel"/>
    <w:tmpl w:val="659C9BC4"/>
    <w:lvl w:ilvl="0" w:tplc="A3C0A604">
      <w:start w:val="1"/>
      <w:numFmt w:val="decimal"/>
      <w:lvlText w:val="%1."/>
      <w:lvlJc w:val="left"/>
      <w:pPr>
        <w:ind w:left="786" w:hanging="360"/>
      </w:pPr>
      <w:rPr>
        <w:rFonts w:hint="default"/>
        <w:b/>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4">
    <w:nsid w:val="272A1FA3"/>
    <w:multiLevelType w:val="hybridMultilevel"/>
    <w:tmpl w:val="E19CA80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27825B6F"/>
    <w:multiLevelType w:val="hybridMultilevel"/>
    <w:tmpl w:val="DA046B6A"/>
    <w:lvl w:ilvl="0" w:tplc="0C0A0001">
      <w:start w:val="1"/>
      <w:numFmt w:val="bullet"/>
      <w:lvlText w:val=""/>
      <w:lvlJc w:val="left"/>
      <w:pPr>
        <w:tabs>
          <w:tab w:val="num" w:pos="1003"/>
        </w:tabs>
        <w:ind w:left="1003" w:hanging="360"/>
      </w:pPr>
      <w:rPr>
        <w:rFonts w:ascii="Symbol" w:hAnsi="Symbol" w:hint="default"/>
      </w:rPr>
    </w:lvl>
    <w:lvl w:ilvl="1" w:tplc="240A0003" w:tentative="1">
      <w:start w:val="1"/>
      <w:numFmt w:val="bullet"/>
      <w:lvlText w:val="o"/>
      <w:lvlJc w:val="left"/>
      <w:pPr>
        <w:ind w:left="1723" w:hanging="360"/>
      </w:pPr>
      <w:rPr>
        <w:rFonts w:ascii="Courier New" w:hAnsi="Courier New" w:cs="Courier New" w:hint="default"/>
      </w:rPr>
    </w:lvl>
    <w:lvl w:ilvl="2" w:tplc="240A0005" w:tentative="1">
      <w:start w:val="1"/>
      <w:numFmt w:val="bullet"/>
      <w:lvlText w:val=""/>
      <w:lvlJc w:val="left"/>
      <w:pPr>
        <w:ind w:left="2443" w:hanging="360"/>
      </w:pPr>
      <w:rPr>
        <w:rFonts w:ascii="Wingdings" w:hAnsi="Wingdings" w:hint="default"/>
      </w:rPr>
    </w:lvl>
    <w:lvl w:ilvl="3" w:tplc="240A0001" w:tentative="1">
      <w:start w:val="1"/>
      <w:numFmt w:val="bullet"/>
      <w:lvlText w:val=""/>
      <w:lvlJc w:val="left"/>
      <w:pPr>
        <w:ind w:left="3163" w:hanging="360"/>
      </w:pPr>
      <w:rPr>
        <w:rFonts w:ascii="Symbol" w:hAnsi="Symbol" w:hint="default"/>
      </w:rPr>
    </w:lvl>
    <w:lvl w:ilvl="4" w:tplc="240A0003" w:tentative="1">
      <w:start w:val="1"/>
      <w:numFmt w:val="bullet"/>
      <w:lvlText w:val="o"/>
      <w:lvlJc w:val="left"/>
      <w:pPr>
        <w:ind w:left="3883" w:hanging="360"/>
      </w:pPr>
      <w:rPr>
        <w:rFonts w:ascii="Courier New" w:hAnsi="Courier New" w:cs="Courier New" w:hint="default"/>
      </w:rPr>
    </w:lvl>
    <w:lvl w:ilvl="5" w:tplc="240A0005" w:tentative="1">
      <w:start w:val="1"/>
      <w:numFmt w:val="bullet"/>
      <w:lvlText w:val=""/>
      <w:lvlJc w:val="left"/>
      <w:pPr>
        <w:ind w:left="4603" w:hanging="360"/>
      </w:pPr>
      <w:rPr>
        <w:rFonts w:ascii="Wingdings" w:hAnsi="Wingdings" w:hint="default"/>
      </w:rPr>
    </w:lvl>
    <w:lvl w:ilvl="6" w:tplc="240A0001" w:tentative="1">
      <w:start w:val="1"/>
      <w:numFmt w:val="bullet"/>
      <w:lvlText w:val=""/>
      <w:lvlJc w:val="left"/>
      <w:pPr>
        <w:ind w:left="5323" w:hanging="360"/>
      </w:pPr>
      <w:rPr>
        <w:rFonts w:ascii="Symbol" w:hAnsi="Symbol" w:hint="default"/>
      </w:rPr>
    </w:lvl>
    <w:lvl w:ilvl="7" w:tplc="240A0003" w:tentative="1">
      <w:start w:val="1"/>
      <w:numFmt w:val="bullet"/>
      <w:lvlText w:val="o"/>
      <w:lvlJc w:val="left"/>
      <w:pPr>
        <w:ind w:left="6043" w:hanging="360"/>
      </w:pPr>
      <w:rPr>
        <w:rFonts w:ascii="Courier New" w:hAnsi="Courier New" w:cs="Courier New" w:hint="default"/>
      </w:rPr>
    </w:lvl>
    <w:lvl w:ilvl="8" w:tplc="240A0005" w:tentative="1">
      <w:start w:val="1"/>
      <w:numFmt w:val="bullet"/>
      <w:lvlText w:val=""/>
      <w:lvlJc w:val="left"/>
      <w:pPr>
        <w:ind w:left="6763" w:hanging="360"/>
      </w:pPr>
      <w:rPr>
        <w:rFonts w:ascii="Wingdings" w:hAnsi="Wingdings" w:hint="default"/>
      </w:rPr>
    </w:lvl>
  </w:abstractNum>
  <w:abstractNum w:abstractNumId="16">
    <w:nsid w:val="278E3E58"/>
    <w:multiLevelType w:val="hybridMultilevel"/>
    <w:tmpl w:val="CF4C5594"/>
    <w:lvl w:ilvl="0" w:tplc="240A000F">
      <w:start w:val="1"/>
      <w:numFmt w:val="decimal"/>
      <w:lvlText w:val="%1."/>
      <w:lvlJc w:val="left"/>
      <w:pPr>
        <w:tabs>
          <w:tab w:val="num" w:pos="720"/>
        </w:tabs>
        <w:ind w:left="720" w:hanging="360"/>
      </w:pPr>
      <w:rPr>
        <w:rFonts w:hint="default"/>
        <w:color w:val="00000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2CF57AF2"/>
    <w:multiLevelType w:val="hybridMultilevel"/>
    <w:tmpl w:val="CDE08C48"/>
    <w:lvl w:ilvl="0" w:tplc="9058E506">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2EC56F46"/>
    <w:multiLevelType w:val="hybridMultilevel"/>
    <w:tmpl w:val="17940F2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2EF405D0"/>
    <w:multiLevelType w:val="hybridMultilevel"/>
    <w:tmpl w:val="B18A75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2FB33363"/>
    <w:multiLevelType w:val="hybridMultilevel"/>
    <w:tmpl w:val="1F403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30404BB3"/>
    <w:multiLevelType w:val="hybridMultilevel"/>
    <w:tmpl w:val="0B6ECA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34DC21D2"/>
    <w:multiLevelType w:val="hybridMultilevel"/>
    <w:tmpl w:val="4F6A2172"/>
    <w:lvl w:ilvl="0" w:tplc="676C2918">
      <w:start w:val="1"/>
      <w:numFmt w:val="bullet"/>
      <w:lvlText w:val=""/>
      <w:lvlJc w:val="left"/>
      <w:pPr>
        <w:ind w:left="720" w:hanging="360"/>
      </w:pPr>
      <w:rPr>
        <w:rFonts w:ascii="Symbol" w:hAnsi="Symbol" w:hint="default"/>
      </w:rPr>
    </w:lvl>
    <w:lvl w:ilvl="1" w:tplc="FCFAA6F4">
      <w:start w:val="1"/>
      <w:numFmt w:val="bullet"/>
      <w:lvlText w:val="o"/>
      <w:lvlJc w:val="left"/>
      <w:pPr>
        <w:ind w:left="1440" w:hanging="360"/>
      </w:pPr>
      <w:rPr>
        <w:rFonts w:ascii="Courier New" w:hAnsi="Courier New" w:hint="default"/>
      </w:rPr>
    </w:lvl>
    <w:lvl w:ilvl="2" w:tplc="64B62824">
      <w:start w:val="1"/>
      <w:numFmt w:val="bullet"/>
      <w:lvlText w:val=""/>
      <w:lvlJc w:val="left"/>
      <w:pPr>
        <w:ind w:left="2160" w:hanging="360"/>
      </w:pPr>
      <w:rPr>
        <w:rFonts w:ascii="Wingdings" w:hAnsi="Wingdings" w:hint="default"/>
      </w:rPr>
    </w:lvl>
    <w:lvl w:ilvl="3" w:tplc="775440A8">
      <w:start w:val="1"/>
      <w:numFmt w:val="bullet"/>
      <w:lvlText w:val=""/>
      <w:lvlJc w:val="left"/>
      <w:pPr>
        <w:ind w:left="2880" w:hanging="360"/>
      </w:pPr>
      <w:rPr>
        <w:rFonts w:ascii="Symbol" w:hAnsi="Symbol" w:hint="default"/>
      </w:rPr>
    </w:lvl>
    <w:lvl w:ilvl="4" w:tplc="FA228354">
      <w:start w:val="1"/>
      <w:numFmt w:val="bullet"/>
      <w:lvlText w:val="o"/>
      <w:lvlJc w:val="left"/>
      <w:pPr>
        <w:ind w:left="3600" w:hanging="360"/>
      </w:pPr>
      <w:rPr>
        <w:rFonts w:ascii="Courier New" w:hAnsi="Courier New" w:hint="default"/>
      </w:rPr>
    </w:lvl>
    <w:lvl w:ilvl="5" w:tplc="ACDADB62">
      <w:start w:val="1"/>
      <w:numFmt w:val="bullet"/>
      <w:lvlText w:val=""/>
      <w:lvlJc w:val="left"/>
      <w:pPr>
        <w:ind w:left="4320" w:hanging="360"/>
      </w:pPr>
      <w:rPr>
        <w:rFonts w:ascii="Wingdings" w:hAnsi="Wingdings" w:hint="default"/>
      </w:rPr>
    </w:lvl>
    <w:lvl w:ilvl="6" w:tplc="D826B912">
      <w:start w:val="1"/>
      <w:numFmt w:val="bullet"/>
      <w:lvlText w:val=""/>
      <w:lvlJc w:val="left"/>
      <w:pPr>
        <w:ind w:left="5040" w:hanging="360"/>
      </w:pPr>
      <w:rPr>
        <w:rFonts w:ascii="Symbol" w:hAnsi="Symbol" w:hint="default"/>
      </w:rPr>
    </w:lvl>
    <w:lvl w:ilvl="7" w:tplc="76DA1184">
      <w:start w:val="1"/>
      <w:numFmt w:val="bullet"/>
      <w:lvlText w:val="o"/>
      <w:lvlJc w:val="left"/>
      <w:pPr>
        <w:ind w:left="5760" w:hanging="360"/>
      </w:pPr>
      <w:rPr>
        <w:rFonts w:ascii="Courier New" w:hAnsi="Courier New" w:hint="default"/>
      </w:rPr>
    </w:lvl>
    <w:lvl w:ilvl="8" w:tplc="47A62BD0">
      <w:start w:val="1"/>
      <w:numFmt w:val="bullet"/>
      <w:lvlText w:val=""/>
      <w:lvlJc w:val="left"/>
      <w:pPr>
        <w:ind w:left="6480" w:hanging="360"/>
      </w:pPr>
      <w:rPr>
        <w:rFonts w:ascii="Wingdings" w:hAnsi="Wingdings" w:hint="default"/>
      </w:rPr>
    </w:lvl>
  </w:abstractNum>
  <w:abstractNum w:abstractNumId="23">
    <w:nsid w:val="352D30F2"/>
    <w:multiLevelType w:val="hybridMultilevel"/>
    <w:tmpl w:val="B0729218"/>
    <w:lvl w:ilvl="0" w:tplc="071E4700">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366E4FB8"/>
    <w:multiLevelType w:val="hybridMultilevel"/>
    <w:tmpl w:val="01AEB36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3B7525FD"/>
    <w:multiLevelType w:val="hybridMultilevel"/>
    <w:tmpl w:val="69BA7A3E"/>
    <w:lvl w:ilvl="0" w:tplc="240A000F">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3D023295"/>
    <w:multiLevelType w:val="hybridMultilevel"/>
    <w:tmpl w:val="4476F7B8"/>
    <w:lvl w:ilvl="0" w:tplc="7BE4442C">
      <w:start w:val="3"/>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3D470544"/>
    <w:multiLevelType w:val="hybridMultilevel"/>
    <w:tmpl w:val="77C6449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nsid w:val="3DBB71C7"/>
    <w:multiLevelType w:val="multilevel"/>
    <w:tmpl w:val="0B0AF78E"/>
    <w:lvl w:ilvl="0">
      <w:start w:val="1"/>
      <w:numFmt w:val="decimal"/>
      <w:lvlText w:val="%1."/>
      <w:lvlJc w:val="left"/>
      <w:pPr>
        <w:ind w:left="720" w:hanging="360"/>
      </w:pPr>
      <w:rPr>
        <w:rFonts w:hint="default"/>
      </w:rPr>
    </w:lvl>
    <w:lvl w:ilvl="1">
      <w:start w:val="6"/>
      <w:numFmt w:val="decimal"/>
      <w:isLgl/>
      <w:lvlText w:val="%1.%2"/>
      <w:lvlJc w:val="left"/>
      <w:pPr>
        <w:ind w:left="960" w:hanging="600"/>
      </w:pPr>
      <w:rPr>
        <w:rFonts w:hint="default"/>
        <w:b/>
      </w:rPr>
    </w:lvl>
    <w:lvl w:ilvl="2">
      <w:start w:val="8"/>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9">
    <w:nsid w:val="425F7D1F"/>
    <w:multiLevelType w:val="hybridMultilevel"/>
    <w:tmpl w:val="1FB48A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42700B53"/>
    <w:multiLevelType w:val="hybridMultilevel"/>
    <w:tmpl w:val="4822ACD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nsid w:val="46200ED0"/>
    <w:multiLevelType w:val="hybridMultilevel"/>
    <w:tmpl w:val="8E0A9C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474B5912"/>
    <w:multiLevelType w:val="hybridMultilevel"/>
    <w:tmpl w:val="A7DAF336"/>
    <w:lvl w:ilvl="0" w:tplc="AFB67FF0">
      <w:start w:val="5"/>
      <w:numFmt w:val="bullet"/>
      <w:lvlText w:val="-"/>
      <w:lvlJc w:val="left"/>
      <w:pPr>
        <w:ind w:left="720" w:hanging="360"/>
      </w:pPr>
      <w:rPr>
        <w:rFonts w:ascii="Arial" w:eastAsia="Times New Roman" w:hAnsi="Arial" w:cs="Arial" w:hint="default"/>
        <w:color w:val="000000"/>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479D1F6A"/>
    <w:multiLevelType w:val="hybridMultilevel"/>
    <w:tmpl w:val="C464D69E"/>
    <w:lvl w:ilvl="0" w:tplc="CB089F1C">
      <w:start w:val="3"/>
      <w:numFmt w:val="bullet"/>
      <w:lvlText w:val="-"/>
      <w:lvlJc w:val="left"/>
      <w:pPr>
        <w:tabs>
          <w:tab w:val="num" w:pos="720"/>
        </w:tabs>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47A41FE2"/>
    <w:multiLevelType w:val="multilevel"/>
    <w:tmpl w:val="20EA194A"/>
    <w:lvl w:ilvl="0">
      <w:start w:val="1"/>
      <w:numFmt w:val="decimal"/>
      <w:lvlText w:val="%1."/>
      <w:lvlJc w:val="left"/>
      <w:pPr>
        <w:ind w:left="720" w:hanging="360"/>
      </w:p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492AF0FE"/>
    <w:multiLevelType w:val="hybridMultilevel"/>
    <w:tmpl w:val="B50DDFB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4ABD00D8"/>
    <w:multiLevelType w:val="hybridMultilevel"/>
    <w:tmpl w:val="03426EBE"/>
    <w:lvl w:ilvl="0" w:tplc="0992A840">
      <w:start w:val="1"/>
      <w:numFmt w:val="decimal"/>
      <w:lvlText w:val="%1."/>
      <w:lvlJc w:val="left"/>
      <w:pPr>
        <w:ind w:left="720" w:hanging="360"/>
      </w:pPr>
    </w:lvl>
    <w:lvl w:ilvl="1" w:tplc="223246DE">
      <w:start w:val="1"/>
      <w:numFmt w:val="lowerLetter"/>
      <w:lvlText w:val="%2."/>
      <w:lvlJc w:val="left"/>
      <w:pPr>
        <w:ind w:left="1440" w:hanging="360"/>
      </w:pPr>
    </w:lvl>
    <w:lvl w:ilvl="2" w:tplc="14D48E88">
      <w:start w:val="1"/>
      <w:numFmt w:val="lowerRoman"/>
      <w:lvlText w:val="%3."/>
      <w:lvlJc w:val="right"/>
      <w:pPr>
        <w:ind w:left="2160" w:hanging="180"/>
      </w:pPr>
    </w:lvl>
    <w:lvl w:ilvl="3" w:tplc="5E486194">
      <w:start w:val="1"/>
      <w:numFmt w:val="decimal"/>
      <w:lvlText w:val="%4."/>
      <w:lvlJc w:val="left"/>
      <w:pPr>
        <w:ind w:left="2880" w:hanging="360"/>
      </w:pPr>
    </w:lvl>
    <w:lvl w:ilvl="4" w:tplc="C8585A32">
      <w:start w:val="1"/>
      <w:numFmt w:val="lowerLetter"/>
      <w:lvlText w:val="%5."/>
      <w:lvlJc w:val="left"/>
      <w:pPr>
        <w:ind w:left="3600" w:hanging="360"/>
      </w:pPr>
    </w:lvl>
    <w:lvl w:ilvl="5" w:tplc="A53EEC30">
      <w:start w:val="1"/>
      <w:numFmt w:val="lowerRoman"/>
      <w:lvlText w:val="%6."/>
      <w:lvlJc w:val="right"/>
      <w:pPr>
        <w:ind w:left="4320" w:hanging="180"/>
      </w:pPr>
    </w:lvl>
    <w:lvl w:ilvl="6" w:tplc="A87076B0">
      <w:start w:val="1"/>
      <w:numFmt w:val="decimal"/>
      <w:lvlText w:val="%7."/>
      <w:lvlJc w:val="left"/>
      <w:pPr>
        <w:ind w:left="5040" w:hanging="360"/>
      </w:pPr>
    </w:lvl>
    <w:lvl w:ilvl="7" w:tplc="C5AE4186">
      <w:start w:val="1"/>
      <w:numFmt w:val="lowerLetter"/>
      <w:lvlText w:val="%8."/>
      <w:lvlJc w:val="left"/>
      <w:pPr>
        <w:ind w:left="5760" w:hanging="360"/>
      </w:pPr>
    </w:lvl>
    <w:lvl w:ilvl="8" w:tplc="FC1A3038">
      <w:start w:val="1"/>
      <w:numFmt w:val="lowerRoman"/>
      <w:lvlText w:val="%9."/>
      <w:lvlJc w:val="right"/>
      <w:pPr>
        <w:ind w:left="6480" w:hanging="180"/>
      </w:pPr>
    </w:lvl>
  </w:abstractNum>
  <w:abstractNum w:abstractNumId="37">
    <w:nsid w:val="4B9028CD"/>
    <w:multiLevelType w:val="hybridMultilevel"/>
    <w:tmpl w:val="CFCC4B14"/>
    <w:lvl w:ilvl="0" w:tplc="240A000F">
      <w:start w:val="1"/>
      <w:numFmt w:val="decimal"/>
      <w:lvlText w:val="%1."/>
      <w:lvlJc w:val="left"/>
      <w:pPr>
        <w:tabs>
          <w:tab w:val="num" w:pos="720"/>
        </w:tabs>
        <w:ind w:left="720" w:hanging="360"/>
      </w:pPr>
      <w:rPr>
        <w:rFonts w:hint="default"/>
        <w:color w:val="00000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4D4A4F05"/>
    <w:multiLevelType w:val="hybridMultilevel"/>
    <w:tmpl w:val="B338F44C"/>
    <w:lvl w:ilvl="0" w:tplc="C8423A32">
      <w:start w:val="1"/>
      <w:numFmt w:val="decimal"/>
      <w:lvlText w:val="%1."/>
      <w:lvlJc w:val="left"/>
      <w:pPr>
        <w:tabs>
          <w:tab w:val="num" w:pos="284"/>
        </w:tabs>
        <w:ind w:left="284" w:hanging="284"/>
      </w:pPr>
      <w:rPr>
        <w:rFonts w:ascii="Times New Roman" w:eastAsia="Times New Roman" w:hAnsi="Times New Roman" w:cs="Times New Roman"/>
      </w:rPr>
    </w:lvl>
    <w:lvl w:ilvl="1" w:tplc="FFA27CBA">
      <w:start w:val="1"/>
      <w:numFmt w:val="decimal"/>
      <w:lvlText w:val="%2."/>
      <w:lvlJc w:val="left"/>
      <w:pPr>
        <w:tabs>
          <w:tab w:val="num" w:pos="1364"/>
        </w:tabs>
        <w:ind w:left="1364" w:hanging="284"/>
      </w:pPr>
      <w:rPr>
        <w:rFonts w:ascii="Arial" w:hAnsi="Arial" w:cs="Times New Roman" w:hint="default"/>
        <w:b w:val="0"/>
        <w:i w:val="0"/>
        <w:sz w:val="20"/>
        <w:szCs w:val="20"/>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9">
    <w:nsid w:val="50F80AC3"/>
    <w:multiLevelType w:val="hybridMultilevel"/>
    <w:tmpl w:val="884A03B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51886534"/>
    <w:multiLevelType w:val="hybridMultilevel"/>
    <w:tmpl w:val="980A657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51962C0E"/>
    <w:multiLevelType w:val="hybridMultilevel"/>
    <w:tmpl w:val="B92A2670"/>
    <w:lvl w:ilvl="0" w:tplc="E702EBF4">
      <w:start w:val="1"/>
      <w:numFmt w:val="bullet"/>
      <w:lvlText w:val=""/>
      <w:lvlJc w:val="left"/>
      <w:pPr>
        <w:tabs>
          <w:tab w:val="num" w:pos="720"/>
        </w:tabs>
        <w:ind w:left="720" w:hanging="360"/>
      </w:pPr>
      <w:rPr>
        <w:rFonts w:ascii="Wingdings" w:hAnsi="Wingdings" w:hint="default"/>
      </w:rPr>
    </w:lvl>
    <w:lvl w:ilvl="1" w:tplc="A8F2B732">
      <w:start w:val="1"/>
      <w:numFmt w:val="bullet"/>
      <w:lvlText w:val=""/>
      <w:lvlJc w:val="left"/>
      <w:pPr>
        <w:tabs>
          <w:tab w:val="num" w:pos="1440"/>
        </w:tabs>
        <w:ind w:left="1440" w:hanging="360"/>
      </w:pPr>
      <w:rPr>
        <w:rFonts w:ascii="Wingdings" w:hAnsi="Wingdings" w:hint="default"/>
      </w:rPr>
    </w:lvl>
    <w:lvl w:ilvl="2" w:tplc="7FEC25F0" w:tentative="1">
      <w:start w:val="1"/>
      <w:numFmt w:val="bullet"/>
      <w:lvlText w:val=""/>
      <w:lvlJc w:val="left"/>
      <w:pPr>
        <w:tabs>
          <w:tab w:val="num" w:pos="2160"/>
        </w:tabs>
        <w:ind w:left="2160" w:hanging="360"/>
      </w:pPr>
      <w:rPr>
        <w:rFonts w:ascii="Wingdings" w:hAnsi="Wingdings" w:hint="default"/>
      </w:rPr>
    </w:lvl>
    <w:lvl w:ilvl="3" w:tplc="EFD2FFEA" w:tentative="1">
      <w:start w:val="1"/>
      <w:numFmt w:val="bullet"/>
      <w:lvlText w:val=""/>
      <w:lvlJc w:val="left"/>
      <w:pPr>
        <w:tabs>
          <w:tab w:val="num" w:pos="2880"/>
        </w:tabs>
        <w:ind w:left="2880" w:hanging="360"/>
      </w:pPr>
      <w:rPr>
        <w:rFonts w:ascii="Wingdings" w:hAnsi="Wingdings" w:hint="default"/>
      </w:rPr>
    </w:lvl>
    <w:lvl w:ilvl="4" w:tplc="42AC4D04" w:tentative="1">
      <w:start w:val="1"/>
      <w:numFmt w:val="bullet"/>
      <w:lvlText w:val=""/>
      <w:lvlJc w:val="left"/>
      <w:pPr>
        <w:tabs>
          <w:tab w:val="num" w:pos="3600"/>
        </w:tabs>
        <w:ind w:left="3600" w:hanging="360"/>
      </w:pPr>
      <w:rPr>
        <w:rFonts w:ascii="Wingdings" w:hAnsi="Wingdings" w:hint="default"/>
      </w:rPr>
    </w:lvl>
    <w:lvl w:ilvl="5" w:tplc="2B34D644" w:tentative="1">
      <w:start w:val="1"/>
      <w:numFmt w:val="bullet"/>
      <w:lvlText w:val=""/>
      <w:lvlJc w:val="left"/>
      <w:pPr>
        <w:tabs>
          <w:tab w:val="num" w:pos="4320"/>
        </w:tabs>
        <w:ind w:left="4320" w:hanging="360"/>
      </w:pPr>
      <w:rPr>
        <w:rFonts w:ascii="Wingdings" w:hAnsi="Wingdings" w:hint="default"/>
      </w:rPr>
    </w:lvl>
    <w:lvl w:ilvl="6" w:tplc="67DAB504" w:tentative="1">
      <w:start w:val="1"/>
      <w:numFmt w:val="bullet"/>
      <w:lvlText w:val=""/>
      <w:lvlJc w:val="left"/>
      <w:pPr>
        <w:tabs>
          <w:tab w:val="num" w:pos="5040"/>
        </w:tabs>
        <w:ind w:left="5040" w:hanging="360"/>
      </w:pPr>
      <w:rPr>
        <w:rFonts w:ascii="Wingdings" w:hAnsi="Wingdings" w:hint="default"/>
      </w:rPr>
    </w:lvl>
    <w:lvl w:ilvl="7" w:tplc="E806F656" w:tentative="1">
      <w:start w:val="1"/>
      <w:numFmt w:val="bullet"/>
      <w:lvlText w:val=""/>
      <w:lvlJc w:val="left"/>
      <w:pPr>
        <w:tabs>
          <w:tab w:val="num" w:pos="5760"/>
        </w:tabs>
        <w:ind w:left="5760" w:hanging="360"/>
      </w:pPr>
      <w:rPr>
        <w:rFonts w:ascii="Wingdings" w:hAnsi="Wingdings" w:hint="default"/>
      </w:rPr>
    </w:lvl>
    <w:lvl w:ilvl="8" w:tplc="D4100342" w:tentative="1">
      <w:start w:val="1"/>
      <w:numFmt w:val="bullet"/>
      <w:lvlText w:val=""/>
      <w:lvlJc w:val="left"/>
      <w:pPr>
        <w:tabs>
          <w:tab w:val="num" w:pos="6480"/>
        </w:tabs>
        <w:ind w:left="6480" w:hanging="360"/>
      </w:pPr>
      <w:rPr>
        <w:rFonts w:ascii="Wingdings" w:hAnsi="Wingdings" w:hint="default"/>
      </w:rPr>
    </w:lvl>
  </w:abstractNum>
  <w:abstractNum w:abstractNumId="42">
    <w:nsid w:val="51A27891"/>
    <w:multiLevelType w:val="hybridMultilevel"/>
    <w:tmpl w:val="52528156"/>
    <w:lvl w:ilvl="0" w:tplc="5412C238">
      <w:start w:val="1"/>
      <w:numFmt w:val="bullet"/>
      <w:lvlText w:val=""/>
      <w:lvlJc w:val="left"/>
      <w:pPr>
        <w:ind w:left="720" w:hanging="360"/>
      </w:pPr>
      <w:rPr>
        <w:rFonts w:ascii="Symbol" w:hAnsi="Symbol" w:hint="default"/>
      </w:rPr>
    </w:lvl>
    <w:lvl w:ilvl="1" w:tplc="8B1C3EC8">
      <w:start w:val="1"/>
      <w:numFmt w:val="bullet"/>
      <w:lvlText w:val="o"/>
      <w:lvlJc w:val="left"/>
      <w:pPr>
        <w:ind w:left="1440" w:hanging="360"/>
      </w:pPr>
      <w:rPr>
        <w:rFonts w:ascii="Courier New" w:hAnsi="Courier New" w:hint="default"/>
      </w:rPr>
    </w:lvl>
    <w:lvl w:ilvl="2" w:tplc="F7FC3922">
      <w:start w:val="1"/>
      <w:numFmt w:val="bullet"/>
      <w:lvlText w:val=""/>
      <w:lvlJc w:val="left"/>
      <w:pPr>
        <w:ind w:left="2160" w:hanging="360"/>
      </w:pPr>
      <w:rPr>
        <w:rFonts w:ascii="Wingdings" w:hAnsi="Wingdings" w:hint="default"/>
      </w:rPr>
    </w:lvl>
    <w:lvl w:ilvl="3" w:tplc="2F04056E">
      <w:start w:val="1"/>
      <w:numFmt w:val="bullet"/>
      <w:lvlText w:val=""/>
      <w:lvlJc w:val="left"/>
      <w:pPr>
        <w:ind w:left="2880" w:hanging="360"/>
      </w:pPr>
      <w:rPr>
        <w:rFonts w:ascii="Symbol" w:hAnsi="Symbol" w:hint="default"/>
      </w:rPr>
    </w:lvl>
    <w:lvl w:ilvl="4" w:tplc="A3EC36A8">
      <w:start w:val="1"/>
      <w:numFmt w:val="bullet"/>
      <w:lvlText w:val="o"/>
      <w:lvlJc w:val="left"/>
      <w:pPr>
        <w:ind w:left="3600" w:hanging="360"/>
      </w:pPr>
      <w:rPr>
        <w:rFonts w:ascii="Courier New" w:hAnsi="Courier New" w:hint="default"/>
      </w:rPr>
    </w:lvl>
    <w:lvl w:ilvl="5" w:tplc="597070EE">
      <w:start w:val="1"/>
      <w:numFmt w:val="bullet"/>
      <w:lvlText w:val=""/>
      <w:lvlJc w:val="left"/>
      <w:pPr>
        <w:ind w:left="4320" w:hanging="360"/>
      </w:pPr>
      <w:rPr>
        <w:rFonts w:ascii="Wingdings" w:hAnsi="Wingdings" w:hint="default"/>
      </w:rPr>
    </w:lvl>
    <w:lvl w:ilvl="6" w:tplc="D62845D8">
      <w:start w:val="1"/>
      <w:numFmt w:val="bullet"/>
      <w:lvlText w:val=""/>
      <w:lvlJc w:val="left"/>
      <w:pPr>
        <w:ind w:left="5040" w:hanging="360"/>
      </w:pPr>
      <w:rPr>
        <w:rFonts w:ascii="Symbol" w:hAnsi="Symbol" w:hint="default"/>
      </w:rPr>
    </w:lvl>
    <w:lvl w:ilvl="7" w:tplc="019ADE06">
      <w:start w:val="1"/>
      <w:numFmt w:val="bullet"/>
      <w:lvlText w:val="o"/>
      <w:lvlJc w:val="left"/>
      <w:pPr>
        <w:ind w:left="5760" w:hanging="360"/>
      </w:pPr>
      <w:rPr>
        <w:rFonts w:ascii="Courier New" w:hAnsi="Courier New" w:hint="default"/>
      </w:rPr>
    </w:lvl>
    <w:lvl w:ilvl="8" w:tplc="2DC89A34">
      <w:start w:val="1"/>
      <w:numFmt w:val="bullet"/>
      <w:lvlText w:val=""/>
      <w:lvlJc w:val="left"/>
      <w:pPr>
        <w:ind w:left="6480" w:hanging="360"/>
      </w:pPr>
      <w:rPr>
        <w:rFonts w:ascii="Wingdings" w:hAnsi="Wingdings" w:hint="default"/>
      </w:rPr>
    </w:lvl>
  </w:abstractNum>
  <w:abstractNum w:abstractNumId="43">
    <w:nsid w:val="52C46878"/>
    <w:multiLevelType w:val="multilevel"/>
    <w:tmpl w:val="53B26A86"/>
    <w:lvl w:ilvl="0">
      <w:numFmt w:val="bullet"/>
      <w:lvlText w:val="-"/>
      <w:lvlJc w:val="left"/>
      <w:pPr>
        <w:ind w:left="502" w:hanging="360"/>
      </w:pPr>
      <w:rPr>
        <w:rFonts w:ascii="Calibri" w:eastAsia="Calibri" w:hAnsi="Calibr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4">
    <w:nsid w:val="56861885"/>
    <w:multiLevelType w:val="hybridMultilevel"/>
    <w:tmpl w:val="D14A9D2C"/>
    <w:lvl w:ilvl="0" w:tplc="240A000F">
      <w:start w:val="1"/>
      <w:numFmt w:val="decimal"/>
      <w:lvlText w:val="%1."/>
      <w:lvlJc w:val="left"/>
      <w:pPr>
        <w:tabs>
          <w:tab w:val="num" w:pos="360"/>
        </w:tabs>
        <w:ind w:left="360" w:hanging="360"/>
      </w:pPr>
      <w:rPr>
        <w:rFonts w:hint="default"/>
        <w:color w:val="000000"/>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5">
    <w:nsid w:val="5A221EA6"/>
    <w:multiLevelType w:val="hybridMultilevel"/>
    <w:tmpl w:val="5EDEF9DE"/>
    <w:lvl w:ilvl="0" w:tplc="7C263D20">
      <w:start w:val="3"/>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5C1027E9"/>
    <w:multiLevelType w:val="hybridMultilevel"/>
    <w:tmpl w:val="E4BA444E"/>
    <w:lvl w:ilvl="0" w:tplc="E46A4900">
      <w:start w:val="1"/>
      <w:numFmt w:val="decimal"/>
      <w:lvlText w:val="%1."/>
      <w:lvlJc w:val="left"/>
      <w:pPr>
        <w:ind w:left="720" w:hanging="360"/>
      </w:pPr>
      <w:rPr>
        <w:rFonts w:hint="default"/>
        <w:sz w:val="25"/>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60001B43"/>
    <w:multiLevelType w:val="hybridMultilevel"/>
    <w:tmpl w:val="17600D10"/>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nsid w:val="60ED3FFC"/>
    <w:multiLevelType w:val="hybridMultilevel"/>
    <w:tmpl w:val="F2B49834"/>
    <w:lvl w:ilvl="0" w:tplc="9D3E01B2">
      <w:start w:val="1"/>
      <w:numFmt w:val="bullet"/>
      <w:lvlText w:val="•"/>
      <w:lvlJc w:val="left"/>
      <w:pPr>
        <w:tabs>
          <w:tab w:val="num" w:pos="720"/>
        </w:tabs>
        <w:ind w:left="720" w:hanging="360"/>
      </w:pPr>
      <w:rPr>
        <w:rFonts w:ascii="Arial" w:hAnsi="Arial" w:hint="default"/>
      </w:rPr>
    </w:lvl>
    <w:lvl w:ilvl="1" w:tplc="87DEC2A6" w:tentative="1">
      <w:start w:val="1"/>
      <w:numFmt w:val="bullet"/>
      <w:lvlText w:val="•"/>
      <w:lvlJc w:val="left"/>
      <w:pPr>
        <w:tabs>
          <w:tab w:val="num" w:pos="1440"/>
        </w:tabs>
        <w:ind w:left="1440" w:hanging="360"/>
      </w:pPr>
      <w:rPr>
        <w:rFonts w:ascii="Arial" w:hAnsi="Arial" w:hint="default"/>
      </w:rPr>
    </w:lvl>
    <w:lvl w:ilvl="2" w:tplc="CC661208" w:tentative="1">
      <w:start w:val="1"/>
      <w:numFmt w:val="bullet"/>
      <w:lvlText w:val="•"/>
      <w:lvlJc w:val="left"/>
      <w:pPr>
        <w:tabs>
          <w:tab w:val="num" w:pos="2160"/>
        </w:tabs>
        <w:ind w:left="2160" w:hanging="360"/>
      </w:pPr>
      <w:rPr>
        <w:rFonts w:ascii="Arial" w:hAnsi="Arial" w:hint="default"/>
      </w:rPr>
    </w:lvl>
    <w:lvl w:ilvl="3" w:tplc="115C6118" w:tentative="1">
      <w:start w:val="1"/>
      <w:numFmt w:val="bullet"/>
      <w:lvlText w:val="•"/>
      <w:lvlJc w:val="left"/>
      <w:pPr>
        <w:tabs>
          <w:tab w:val="num" w:pos="2880"/>
        </w:tabs>
        <w:ind w:left="2880" w:hanging="360"/>
      </w:pPr>
      <w:rPr>
        <w:rFonts w:ascii="Arial" w:hAnsi="Arial" w:hint="default"/>
      </w:rPr>
    </w:lvl>
    <w:lvl w:ilvl="4" w:tplc="5D6685EC" w:tentative="1">
      <w:start w:val="1"/>
      <w:numFmt w:val="bullet"/>
      <w:lvlText w:val="•"/>
      <w:lvlJc w:val="left"/>
      <w:pPr>
        <w:tabs>
          <w:tab w:val="num" w:pos="3600"/>
        </w:tabs>
        <w:ind w:left="3600" w:hanging="360"/>
      </w:pPr>
      <w:rPr>
        <w:rFonts w:ascii="Arial" w:hAnsi="Arial" w:hint="default"/>
      </w:rPr>
    </w:lvl>
    <w:lvl w:ilvl="5" w:tplc="45229744" w:tentative="1">
      <w:start w:val="1"/>
      <w:numFmt w:val="bullet"/>
      <w:lvlText w:val="•"/>
      <w:lvlJc w:val="left"/>
      <w:pPr>
        <w:tabs>
          <w:tab w:val="num" w:pos="4320"/>
        </w:tabs>
        <w:ind w:left="4320" w:hanging="360"/>
      </w:pPr>
      <w:rPr>
        <w:rFonts w:ascii="Arial" w:hAnsi="Arial" w:hint="default"/>
      </w:rPr>
    </w:lvl>
    <w:lvl w:ilvl="6" w:tplc="AA7033BE" w:tentative="1">
      <w:start w:val="1"/>
      <w:numFmt w:val="bullet"/>
      <w:lvlText w:val="•"/>
      <w:lvlJc w:val="left"/>
      <w:pPr>
        <w:tabs>
          <w:tab w:val="num" w:pos="5040"/>
        </w:tabs>
        <w:ind w:left="5040" w:hanging="360"/>
      </w:pPr>
      <w:rPr>
        <w:rFonts w:ascii="Arial" w:hAnsi="Arial" w:hint="default"/>
      </w:rPr>
    </w:lvl>
    <w:lvl w:ilvl="7" w:tplc="8E165874" w:tentative="1">
      <w:start w:val="1"/>
      <w:numFmt w:val="bullet"/>
      <w:lvlText w:val="•"/>
      <w:lvlJc w:val="left"/>
      <w:pPr>
        <w:tabs>
          <w:tab w:val="num" w:pos="5760"/>
        </w:tabs>
        <w:ind w:left="5760" w:hanging="360"/>
      </w:pPr>
      <w:rPr>
        <w:rFonts w:ascii="Arial" w:hAnsi="Arial" w:hint="default"/>
      </w:rPr>
    </w:lvl>
    <w:lvl w:ilvl="8" w:tplc="F4A2AF42" w:tentative="1">
      <w:start w:val="1"/>
      <w:numFmt w:val="bullet"/>
      <w:lvlText w:val="•"/>
      <w:lvlJc w:val="left"/>
      <w:pPr>
        <w:tabs>
          <w:tab w:val="num" w:pos="6480"/>
        </w:tabs>
        <w:ind w:left="6480" w:hanging="360"/>
      </w:pPr>
      <w:rPr>
        <w:rFonts w:ascii="Arial" w:hAnsi="Arial" w:hint="default"/>
      </w:rPr>
    </w:lvl>
  </w:abstractNum>
  <w:abstractNum w:abstractNumId="49">
    <w:nsid w:val="62D72A0C"/>
    <w:multiLevelType w:val="multilevel"/>
    <w:tmpl w:val="96E41650"/>
    <w:lvl w:ilvl="0">
      <w:start w:val="1"/>
      <w:numFmt w:val="decimal"/>
      <w:lvlText w:val="%1."/>
      <w:lvlJc w:val="left"/>
      <w:pPr>
        <w:ind w:left="360" w:hanging="360"/>
      </w:pPr>
    </w:lvl>
    <w:lvl w:ilvl="1">
      <w:start w:val="18"/>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0">
    <w:nsid w:val="665227DF"/>
    <w:multiLevelType w:val="hybridMultilevel"/>
    <w:tmpl w:val="AC526206"/>
    <w:lvl w:ilvl="0" w:tplc="240A000F">
      <w:start w:val="1"/>
      <w:numFmt w:val="decimal"/>
      <w:lvlText w:val="%1."/>
      <w:lvlJc w:val="left"/>
      <w:pPr>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1">
    <w:nsid w:val="68443C9F"/>
    <w:multiLevelType w:val="hybridMultilevel"/>
    <w:tmpl w:val="9E7C840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2">
    <w:nsid w:val="686A0974"/>
    <w:multiLevelType w:val="hybridMultilevel"/>
    <w:tmpl w:val="9A5095E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53">
    <w:nsid w:val="6A74C5EA"/>
    <w:multiLevelType w:val="hybridMultilevel"/>
    <w:tmpl w:val="714E8E4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6F5F68F8"/>
    <w:multiLevelType w:val="hybridMultilevel"/>
    <w:tmpl w:val="AF62AF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nsid w:val="707932E9"/>
    <w:multiLevelType w:val="hybridMultilevel"/>
    <w:tmpl w:val="2736A76C"/>
    <w:lvl w:ilvl="0" w:tplc="240A0019">
      <w:start w:val="1"/>
      <w:numFmt w:val="lowerLetter"/>
      <w:lvlText w:val="%1."/>
      <w:lvlJc w:val="left"/>
      <w:pPr>
        <w:ind w:left="720" w:hanging="360"/>
      </w:pPr>
      <w:rPr>
        <w:rFonts w:hint="default"/>
        <w:sz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nsid w:val="72E469EE"/>
    <w:multiLevelType w:val="hybridMultilevel"/>
    <w:tmpl w:val="EEDC28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7">
    <w:nsid w:val="7302685F"/>
    <w:multiLevelType w:val="multilevel"/>
    <w:tmpl w:val="B3CE7EC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75895630"/>
    <w:multiLevelType w:val="hybridMultilevel"/>
    <w:tmpl w:val="7104243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nsid w:val="76190157"/>
    <w:multiLevelType w:val="hybridMultilevel"/>
    <w:tmpl w:val="D700B2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nsid w:val="773D3187"/>
    <w:multiLevelType w:val="hybridMultilevel"/>
    <w:tmpl w:val="6E1206A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1">
    <w:nsid w:val="7C9E0BA5"/>
    <w:multiLevelType w:val="hybridMultilevel"/>
    <w:tmpl w:val="6E1206A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2">
    <w:nsid w:val="7E876165"/>
    <w:multiLevelType w:val="hybridMultilevel"/>
    <w:tmpl w:val="3A2C1E4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2"/>
  </w:num>
  <w:num w:numId="2">
    <w:abstractNumId w:val="22"/>
  </w:num>
  <w:num w:numId="3">
    <w:abstractNumId w:val="36"/>
  </w:num>
  <w:num w:numId="4">
    <w:abstractNumId w:val="38"/>
  </w:num>
  <w:num w:numId="5">
    <w:abstractNumId w:val="26"/>
  </w:num>
  <w:num w:numId="6">
    <w:abstractNumId w:val="7"/>
  </w:num>
  <w:num w:numId="7">
    <w:abstractNumId w:val="45"/>
  </w:num>
  <w:num w:numId="8">
    <w:abstractNumId w:val="8"/>
  </w:num>
  <w:num w:numId="9">
    <w:abstractNumId w:val="32"/>
  </w:num>
  <w:num w:numId="10">
    <w:abstractNumId w:val="52"/>
  </w:num>
  <w:num w:numId="11">
    <w:abstractNumId w:val="18"/>
  </w:num>
  <w:num w:numId="12">
    <w:abstractNumId w:val="4"/>
  </w:num>
  <w:num w:numId="13">
    <w:abstractNumId w:val="3"/>
  </w:num>
  <w:num w:numId="14">
    <w:abstractNumId w:val="10"/>
  </w:num>
  <w:num w:numId="15">
    <w:abstractNumId w:val="48"/>
  </w:num>
  <w:num w:numId="16">
    <w:abstractNumId w:val="39"/>
  </w:num>
  <w:num w:numId="17">
    <w:abstractNumId w:val="47"/>
  </w:num>
  <w:num w:numId="18">
    <w:abstractNumId w:val="17"/>
  </w:num>
  <w:num w:numId="19">
    <w:abstractNumId w:val="53"/>
  </w:num>
  <w:num w:numId="20">
    <w:abstractNumId w:val="13"/>
  </w:num>
  <w:num w:numId="21">
    <w:abstractNumId w:val="0"/>
  </w:num>
  <w:num w:numId="22">
    <w:abstractNumId w:val="5"/>
  </w:num>
  <w:num w:numId="23">
    <w:abstractNumId w:val="12"/>
  </w:num>
  <w:num w:numId="24">
    <w:abstractNumId w:val="29"/>
  </w:num>
  <w:num w:numId="25">
    <w:abstractNumId w:val="43"/>
  </w:num>
  <w:num w:numId="26">
    <w:abstractNumId w:val="25"/>
  </w:num>
  <w:num w:numId="27">
    <w:abstractNumId w:val="15"/>
  </w:num>
  <w:num w:numId="28">
    <w:abstractNumId w:val="41"/>
  </w:num>
  <w:num w:numId="29">
    <w:abstractNumId w:val="56"/>
  </w:num>
  <w:num w:numId="30">
    <w:abstractNumId w:val="20"/>
  </w:num>
  <w:num w:numId="31">
    <w:abstractNumId w:val="58"/>
  </w:num>
  <w:num w:numId="32">
    <w:abstractNumId w:val="62"/>
  </w:num>
  <w:num w:numId="33">
    <w:abstractNumId w:val="34"/>
  </w:num>
  <w:num w:numId="34">
    <w:abstractNumId w:val="50"/>
  </w:num>
  <w:num w:numId="35">
    <w:abstractNumId w:val="27"/>
  </w:num>
  <w:num w:numId="36">
    <w:abstractNumId w:val="30"/>
  </w:num>
  <w:num w:numId="37">
    <w:abstractNumId w:val="14"/>
  </w:num>
  <w:num w:numId="38">
    <w:abstractNumId w:val="51"/>
  </w:num>
  <w:num w:numId="39">
    <w:abstractNumId w:val="49"/>
  </w:num>
  <w:num w:numId="40">
    <w:abstractNumId w:val="9"/>
  </w:num>
  <w:num w:numId="41">
    <w:abstractNumId w:val="28"/>
  </w:num>
  <w:num w:numId="42">
    <w:abstractNumId w:val="6"/>
  </w:num>
  <w:num w:numId="43">
    <w:abstractNumId w:val="54"/>
  </w:num>
  <w:num w:numId="44">
    <w:abstractNumId w:val="60"/>
  </w:num>
  <w:num w:numId="45">
    <w:abstractNumId w:val="61"/>
  </w:num>
  <w:num w:numId="46">
    <w:abstractNumId w:val="16"/>
  </w:num>
  <w:num w:numId="47">
    <w:abstractNumId w:val="37"/>
  </w:num>
  <w:num w:numId="48">
    <w:abstractNumId w:val="44"/>
  </w:num>
  <w:num w:numId="49">
    <w:abstractNumId w:val="55"/>
  </w:num>
  <w:num w:numId="50">
    <w:abstractNumId w:val="2"/>
  </w:num>
  <w:num w:numId="51">
    <w:abstractNumId w:val="59"/>
  </w:num>
  <w:num w:numId="52">
    <w:abstractNumId w:val="46"/>
  </w:num>
  <w:num w:numId="53">
    <w:abstractNumId w:val="35"/>
  </w:num>
  <w:num w:numId="54">
    <w:abstractNumId w:val="24"/>
  </w:num>
  <w:num w:numId="55">
    <w:abstractNumId w:val="23"/>
  </w:num>
  <w:num w:numId="56">
    <w:abstractNumId w:val="40"/>
  </w:num>
  <w:num w:numId="57">
    <w:abstractNumId w:val="1"/>
  </w:num>
  <w:num w:numId="58">
    <w:abstractNumId w:val="57"/>
  </w:num>
  <w:num w:numId="59">
    <w:abstractNumId w:val="11"/>
  </w:num>
  <w:num w:numId="60">
    <w:abstractNumId w:val="33"/>
  </w:num>
  <w:num w:numId="61">
    <w:abstractNumId w:val="19"/>
  </w:num>
  <w:num w:numId="62">
    <w:abstractNumId w:val="21"/>
  </w:num>
  <w:num w:numId="63">
    <w:abstractNumId w:val="3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oNotDisplayPageBoundaries/>
  <w:proofState w:spelling="clean" w:grammar="clean"/>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26F"/>
    <w:rsid w:val="000010AA"/>
    <w:rsid w:val="000042F3"/>
    <w:rsid w:val="00005192"/>
    <w:rsid w:val="000057E5"/>
    <w:rsid w:val="000071B3"/>
    <w:rsid w:val="0001058C"/>
    <w:rsid w:val="00010B0B"/>
    <w:rsid w:val="00011288"/>
    <w:rsid w:val="00011373"/>
    <w:rsid w:val="000117F9"/>
    <w:rsid w:val="00011FB1"/>
    <w:rsid w:val="00012DEE"/>
    <w:rsid w:val="0001385E"/>
    <w:rsid w:val="00015700"/>
    <w:rsid w:val="00016D2B"/>
    <w:rsid w:val="000172D7"/>
    <w:rsid w:val="00022DBC"/>
    <w:rsid w:val="00023344"/>
    <w:rsid w:val="00023B5C"/>
    <w:rsid w:val="000241D9"/>
    <w:rsid w:val="00024DEB"/>
    <w:rsid w:val="00025202"/>
    <w:rsid w:val="00027FB4"/>
    <w:rsid w:val="00030715"/>
    <w:rsid w:val="00030D41"/>
    <w:rsid w:val="000345B4"/>
    <w:rsid w:val="00035A70"/>
    <w:rsid w:val="00037500"/>
    <w:rsid w:val="00040B82"/>
    <w:rsid w:val="00041458"/>
    <w:rsid w:val="0004147A"/>
    <w:rsid w:val="00041A0F"/>
    <w:rsid w:val="00041FB7"/>
    <w:rsid w:val="00042107"/>
    <w:rsid w:val="000421CE"/>
    <w:rsid w:val="00042A75"/>
    <w:rsid w:val="00042AF6"/>
    <w:rsid w:val="00042EFB"/>
    <w:rsid w:val="0004343F"/>
    <w:rsid w:val="00044571"/>
    <w:rsid w:val="00044814"/>
    <w:rsid w:val="00045D08"/>
    <w:rsid w:val="000468EA"/>
    <w:rsid w:val="00046AC2"/>
    <w:rsid w:val="00047266"/>
    <w:rsid w:val="0005144D"/>
    <w:rsid w:val="000527C9"/>
    <w:rsid w:val="00052C8B"/>
    <w:rsid w:val="000545B2"/>
    <w:rsid w:val="00054A58"/>
    <w:rsid w:val="00055723"/>
    <w:rsid w:val="00055797"/>
    <w:rsid w:val="00056B01"/>
    <w:rsid w:val="00060326"/>
    <w:rsid w:val="00060CE6"/>
    <w:rsid w:val="00061334"/>
    <w:rsid w:val="0006223C"/>
    <w:rsid w:val="000640FE"/>
    <w:rsid w:val="000650D8"/>
    <w:rsid w:val="00065318"/>
    <w:rsid w:val="00065474"/>
    <w:rsid w:val="00065940"/>
    <w:rsid w:val="00066AAB"/>
    <w:rsid w:val="00066F34"/>
    <w:rsid w:val="000677AE"/>
    <w:rsid w:val="00067DE7"/>
    <w:rsid w:val="000726D5"/>
    <w:rsid w:val="0007281C"/>
    <w:rsid w:val="000736DA"/>
    <w:rsid w:val="00073748"/>
    <w:rsid w:val="000739F6"/>
    <w:rsid w:val="00075CF3"/>
    <w:rsid w:val="000760AE"/>
    <w:rsid w:val="00076E7E"/>
    <w:rsid w:val="0008687B"/>
    <w:rsid w:val="000908CE"/>
    <w:rsid w:val="00091526"/>
    <w:rsid w:val="00091A10"/>
    <w:rsid w:val="00091E65"/>
    <w:rsid w:val="00092282"/>
    <w:rsid w:val="000941B8"/>
    <w:rsid w:val="00094B8E"/>
    <w:rsid w:val="00095ED7"/>
    <w:rsid w:val="000966B0"/>
    <w:rsid w:val="00096FA0"/>
    <w:rsid w:val="00097ADB"/>
    <w:rsid w:val="000A0224"/>
    <w:rsid w:val="000A337A"/>
    <w:rsid w:val="000A353F"/>
    <w:rsid w:val="000A47E8"/>
    <w:rsid w:val="000A672D"/>
    <w:rsid w:val="000A7C4B"/>
    <w:rsid w:val="000B2AC6"/>
    <w:rsid w:val="000B2D01"/>
    <w:rsid w:val="000B62DD"/>
    <w:rsid w:val="000B69F3"/>
    <w:rsid w:val="000B7BCC"/>
    <w:rsid w:val="000B7FF6"/>
    <w:rsid w:val="000C0343"/>
    <w:rsid w:val="000C1DFF"/>
    <w:rsid w:val="000C2504"/>
    <w:rsid w:val="000C5730"/>
    <w:rsid w:val="000C5A15"/>
    <w:rsid w:val="000C5D07"/>
    <w:rsid w:val="000C5ED2"/>
    <w:rsid w:val="000C7042"/>
    <w:rsid w:val="000C7899"/>
    <w:rsid w:val="000C7D8C"/>
    <w:rsid w:val="000C7EAE"/>
    <w:rsid w:val="000D009A"/>
    <w:rsid w:val="000D0690"/>
    <w:rsid w:val="000D30D1"/>
    <w:rsid w:val="000D3A14"/>
    <w:rsid w:val="000D3FAB"/>
    <w:rsid w:val="000E0521"/>
    <w:rsid w:val="000E1628"/>
    <w:rsid w:val="000E1E99"/>
    <w:rsid w:val="000E2857"/>
    <w:rsid w:val="000E3430"/>
    <w:rsid w:val="000E46C9"/>
    <w:rsid w:val="000E4ECC"/>
    <w:rsid w:val="000E585F"/>
    <w:rsid w:val="000E5901"/>
    <w:rsid w:val="000E751D"/>
    <w:rsid w:val="000F0A53"/>
    <w:rsid w:val="000F1C19"/>
    <w:rsid w:val="000F4650"/>
    <w:rsid w:val="000F514E"/>
    <w:rsid w:val="00100092"/>
    <w:rsid w:val="00100812"/>
    <w:rsid w:val="00101C57"/>
    <w:rsid w:val="00102D02"/>
    <w:rsid w:val="00103746"/>
    <w:rsid w:val="00103AD1"/>
    <w:rsid w:val="00104CC2"/>
    <w:rsid w:val="00105707"/>
    <w:rsid w:val="0010572C"/>
    <w:rsid w:val="00105F98"/>
    <w:rsid w:val="00106EA0"/>
    <w:rsid w:val="00107E29"/>
    <w:rsid w:val="00110DF2"/>
    <w:rsid w:val="00111253"/>
    <w:rsid w:val="00111B4C"/>
    <w:rsid w:val="00112526"/>
    <w:rsid w:val="00113C29"/>
    <w:rsid w:val="001143F8"/>
    <w:rsid w:val="00114479"/>
    <w:rsid w:val="00115BD7"/>
    <w:rsid w:val="001165B2"/>
    <w:rsid w:val="00116FDF"/>
    <w:rsid w:val="0012260F"/>
    <w:rsid w:val="001244B8"/>
    <w:rsid w:val="001273A8"/>
    <w:rsid w:val="00127911"/>
    <w:rsid w:val="00132E45"/>
    <w:rsid w:val="00133996"/>
    <w:rsid w:val="001341A1"/>
    <w:rsid w:val="001346A5"/>
    <w:rsid w:val="00134A78"/>
    <w:rsid w:val="00134B82"/>
    <w:rsid w:val="00136CE2"/>
    <w:rsid w:val="00137FD6"/>
    <w:rsid w:val="00140E77"/>
    <w:rsid w:val="00141D13"/>
    <w:rsid w:val="00142CB1"/>
    <w:rsid w:val="0014304C"/>
    <w:rsid w:val="00143474"/>
    <w:rsid w:val="001439DF"/>
    <w:rsid w:val="00144F87"/>
    <w:rsid w:val="00145CBE"/>
    <w:rsid w:val="00150895"/>
    <w:rsid w:val="00150BCE"/>
    <w:rsid w:val="00151F67"/>
    <w:rsid w:val="001523E5"/>
    <w:rsid w:val="001526AB"/>
    <w:rsid w:val="00152725"/>
    <w:rsid w:val="00152731"/>
    <w:rsid w:val="001537DF"/>
    <w:rsid w:val="00153BD4"/>
    <w:rsid w:val="0015550F"/>
    <w:rsid w:val="001557BD"/>
    <w:rsid w:val="00155A8B"/>
    <w:rsid w:val="00155E5F"/>
    <w:rsid w:val="00155E6C"/>
    <w:rsid w:val="00156741"/>
    <w:rsid w:val="00156F40"/>
    <w:rsid w:val="00156FDE"/>
    <w:rsid w:val="00160E82"/>
    <w:rsid w:val="0016147C"/>
    <w:rsid w:val="0016151B"/>
    <w:rsid w:val="00162D06"/>
    <w:rsid w:val="00163D5A"/>
    <w:rsid w:val="00163D65"/>
    <w:rsid w:val="0016416F"/>
    <w:rsid w:val="001645BB"/>
    <w:rsid w:val="00164D54"/>
    <w:rsid w:val="001665AC"/>
    <w:rsid w:val="001676C9"/>
    <w:rsid w:val="00170981"/>
    <w:rsid w:val="00172C03"/>
    <w:rsid w:val="00173FF8"/>
    <w:rsid w:val="001755DF"/>
    <w:rsid w:val="001759E1"/>
    <w:rsid w:val="00175E4B"/>
    <w:rsid w:val="001764B0"/>
    <w:rsid w:val="001807F4"/>
    <w:rsid w:val="0018093B"/>
    <w:rsid w:val="00180DCC"/>
    <w:rsid w:val="00181425"/>
    <w:rsid w:val="00184397"/>
    <w:rsid w:val="00185726"/>
    <w:rsid w:val="00185C26"/>
    <w:rsid w:val="001865E8"/>
    <w:rsid w:val="00186C35"/>
    <w:rsid w:val="001871CE"/>
    <w:rsid w:val="001876E6"/>
    <w:rsid w:val="00187C82"/>
    <w:rsid w:val="0019270D"/>
    <w:rsid w:val="001930A4"/>
    <w:rsid w:val="00193589"/>
    <w:rsid w:val="00193A1D"/>
    <w:rsid w:val="00194C4A"/>
    <w:rsid w:val="00195493"/>
    <w:rsid w:val="001A1236"/>
    <w:rsid w:val="001A15C8"/>
    <w:rsid w:val="001A2D3E"/>
    <w:rsid w:val="001A3A38"/>
    <w:rsid w:val="001A3D88"/>
    <w:rsid w:val="001A502F"/>
    <w:rsid w:val="001A6068"/>
    <w:rsid w:val="001A6586"/>
    <w:rsid w:val="001A68DA"/>
    <w:rsid w:val="001A7D36"/>
    <w:rsid w:val="001B09EF"/>
    <w:rsid w:val="001B1E21"/>
    <w:rsid w:val="001B3717"/>
    <w:rsid w:val="001B53A5"/>
    <w:rsid w:val="001B58AA"/>
    <w:rsid w:val="001B67B4"/>
    <w:rsid w:val="001B67E2"/>
    <w:rsid w:val="001B7BCB"/>
    <w:rsid w:val="001C132F"/>
    <w:rsid w:val="001C1FFF"/>
    <w:rsid w:val="001C407D"/>
    <w:rsid w:val="001C4696"/>
    <w:rsid w:val="001C4B40"/>
    <w:rsid w:val="001C61F3"/>
    <w:rsid w:val="001C64BC"/>
    <w:rsid w:val="001C6B6B"/>
    <w:rsid w:val="001C7CB1"/>
    <w:rsid w:val="001D03C7"/>
    <w:rsid w:val="001D16D0"/>
    <w:rsid w:val="001D214F"/>
    <w:rsid w:val="001D24C0"/>
    <w:rsid w:val="001D279F"/>
    <w:rsid w:val="001D29D5"/>
    <w:rsid w:val="001D2CBD"/>
    <w:rsid w:val="001D45D1"/>
    <w:rsid w:val="001D70D5"/>
    <w:rsid w:val="001D7674"/>
    <w:rsid w:val="001E1535"/>
    <w:rsid w:val="001E23BE"/>
    <w:rsid w:val="001E3463"/>
    <w:rsid w:val="001E4FC9"/>
    <w:rsid w:val="001E5BDA"/>
    <w:rsid w:val="001E69D7"/>
    <w:rsid w:val="001E6E83"/>
    <w:rsid w:val="001E6FF5"/>
    <w:rsid w:val="001F1787"/>
    <w:rsid w:val="001F1AF4"/>
    <w:rsid w:val="001F1D2C"/>
    <w:rsid w:val="001F21EB"/>
    <w:rsid w:val="001F26EB"/>
    <w:rsid w:val="001F2FC2"/>
    <w:rsid w:val="001F3864"/>
    <w:rsid w:val="001F392F"/>
    <w:rsid w:val="001F4F3D"/>
    <w:rsid w:val="001F51B3"/>
    <w:rsid w:val="001F5952"/>
    <w:rsid w:val="001F5EDA"/>
    <w:rsid w:val="001F6AA4"/>
    <w:rsid w:val="001F6FF7"/>
    <w:rsid w:val="002005FE"/>
    <w:rsid w:val="00200D7E"/>
    <w:rsid w:val="00201786"/>
    <w:rsid w:val="00201E47"/>
    <w:rsid w:val="00202207"/>
    <w:rsid w:val="002037D7"/>
    <w:rsid w:val="00203BD2"/>
    <w:rsid w:val="0020450D"/>
    <w:rsid w:val="00205184"/>
    <w:rsid w:val="002052BF"/>
    <w:rsid w:val="002070BE"/>
    <w:rsid w:val="002073E3"/>
    <w:rsid w:val="00207D58"/>
    <w:rsid w:val="00210CA5"/>
    <w:rsid w:val="00210D5E"/>
    <w:rsid w:val="00211860"/>
    <w:rsid w:val="00211DBA"/>
    <w:rsid w:val="00212AEA"/>
    <w:rsid w:val="002146B7"/>
    <w:rsid w:val="00214AE8"/>
    <w:rsid w:val="00214ECC"/>
    <w:rsid w:val="00215DDE"/>
    <w:rsid w:val="00216776"/>
    <w:rsid w:val="00217D16"/>
    <w:rsid w:val="00221466"/>
    <w:rsid w:val="00221E0B"/>
    <w:rsid w:val="002221C5"/>
    <w:rsid w:val="00222391"/>
    <w:rsid w:val="00223949"/>
    <w:rsid w:val="002239D6"/>
    <w:rsid w:val="00224520"/>
    <w:rsid w:val="002275E8"/>
    <w:rsid w:val="002306F3"/>
    <w:rsid w:val="0023071B"/>
    <w:rsid w:val="00231D95"/>
    <w:rsid w:val="002334CE"/>
    <w:rsid w:val="00233A5F"/>
    <w:rsid w:val="00233B09"/>
    <w:rsid w:val="00236908"/>
    <w:rsid w:val="002373F1"/>
    <w:rsid w:val="0023799C"/>
    <w:rsid w:val="00237A5C"/>
    <w:rsid w:val="00237ECB"/>
    <w:rsid w:val="00242713"/>
    <w:rsid w:val="00244780"/>
    <w:rsid w:val="00244AE1"/>
    <w:rsid w:val="00245939"/>
    <w:rsid w:val="00246603"/>
    <w:rsid w:val="00246BBD"/>
    <w:rsid w:val="00246D1A"/>
    <w:rsid w:val="00247286"/>
    <w:rsid w:val="002473A7"/>
    <w:rsid w:val="0025001C"/>
    <w:rsid w:val="00252511"/>
    <w:rsid w:val="00252BD6"/>
    <w:rsid w:val="00252FB3"/>
    <w:rsid w:val="00253099"/>
    <w:rsid w:val="0025422B"/>
    <w:rsid w:val="002555D6"/>
    <w:rsid w:val="0025646E"/>
    <w:rsid w:val="00256D60"/>
    <w:rsid w:val="00257583"/>
    <w:rsid w:val="00260371"/>
    <w:rsid w:val="00260805"/>
    <w:rsid w:val="00260839"/>
    <w:rsid w:val="00260AE6"/>
    <w:rsid w:val="00260D2B"/>
    <w:rsid w:val="00262089"/>
    <w:rsid w:val="00262FB4"/>
    <w:rsid w:val="00262FCF"/>
    <w:rsid w:val="00263478"/>
    <w:rsid w:val="00263F8F"/>
    <w:rsid w:val="0026471E"/>
    <w:rsid w:val="00267BDA"/>
    <w:rsid w:val="002704B0"/>
    <w:rsid w:val="002704D4"/>
    <w:rsid w:val="0027294C"/>
    <w:rsid w:val="0027339A"/>
    <w:rsid w:val="00275105"/>
    <w:rsid w:val="0028001E"/>
    <w:rsid w:val="00280E96"/>
    <w:rsid w:val="0028148A"/>
    <w:rsid w:val="00281AE3"/>
    <w:rsid w:val="00282192"/>
    <w:rsid w:val="00282548"/>
    <w:rsid w:val="002825C2"/>
    <w:rsid w:val="00282B38"/>
    <w:rsid w:val="00282BCA"/>
    <w:rsid w:val="00284363"/>
    <w:rsid w:val="00284610"/>
    <w:rsid w:val="00284E8B"/>
    <w:rsid w:val="0028647C"/>
    <w:rsid w:val="00287170"/>
    <w:rsid w:val="00290031"/>
    <w:rsid w:val="0029008E"/>
    <w:rsid w:val="00292E7F"/>
    <w:rsid w:val="002936DE"/>
    <w:rsid w:val="00294734"/>
    <w:rsid w:val="00294B09"/>
    <w:rsid w:val="002963A7"/>
    <w:rsid w:val="00296690"/>
    <w:rsid w:val="0029743F"/>
    <w:rsid w:val="00297D93"/>
    <w:rsid w:val="002A027E"/>
    <w:rsid w:val="002A20CF"/>
    <w:rsid w:val="002A317E"/>
    <w:rsid w:val="002A37DD"/>
    <w:rsid w:val="002A7F75"/>
    <w:rsid w:val="002B11CB"/>
    <w:rsid w:val="002B1272"/>
    <w:rsid w:val="002B2948"/>
    <w:rsid w:val="002B3BD0"/>
    <w:rsid w:val="002B5FE1"/>
    <w:rsid w:val="002B6D3C"/>
    <w:rsid w:val="002C17BF"/>
    <w:rsid w:val="002C377D"/>
    <w:rsid w:val="002C3FCD"/>
    <w:rsid w:val="002C55FF"/>
    <w:rsid w:val="002C72BF"/>
    <w:rsid w:val="002D12C9"/>
    <w:rsid w:val="002D4A29"/>
    <w:rsid w:val="002D5F34"/>
    <w:rsid w:val="002D61DE"/>
    <w:rsid w:val="002D75CA"/>
    <w:rsid w:val="002E0E04"/>
    <w:rsid w:val="002E174D"/>
    <w:rsid w:val="002E55B8"/>
    <w:rsid w:val="002E764A"/>
    <w:rsid w:val="002F0180"/>
    <w:rsid w:val="002F229B"/>
    <w:rsid w:val="002F240A"/>
    <w:rsid w:val="002F3017"/>
    <w:rsid w:val="002F49CB"/>
    <w:rsid w:val="002F7CE9"/>
    <w:rsid w:val="002F7E74"/>
    <w:rsid w:val="003005F2"/>
    <w:rsid w:val="00300E85"/>
    <w:rsid w:val="003022DD"/>
    <w:rsid w:val="003024E3"/>
    <w:rsid w:val="003027D9"/>
    <w:rsid w:val="0030315A"/>
    <w:rsid w:val="00304BE1"/>
    <w:rsid w:val="00304CCE"/>
    <w:rsid w:val="00305307"/>
    <w:rsid w:val="003063A3"/>
    <w:rsid w:val="00306687"/>
    <w:rsid w:val="00306CF7"/>
    <w:rsid w:val="00306FFE"/>
    <w:rsid w:val="00307204"/>
    <w:rsid w:val="00311A57"/>
    <w:rsid w:val="00311FCE"/>
    <w:rsid w:val="003120BE"/>
    <w:rsid w:val="00312D54"/>
    <w:rsid w:val="00312FF8"/>
    <w:rsid w:val="003147CD"/>
    <w:rsid w:val="00315374"/>
    <w:rsid w:val="00316475"/>
    <w:rsid w:val="0031697D"/>
    <w:rsid w:val="00317154"/>
    <w:rsid w:val="00320B72"/>
    <w:rsid w:val="00320DCF"/>
    <w:rsid w:val="00320EF3"/>
    <w:rsid w:val="00321D62"/>
    <w:rsid w:val="0032418D"/>
    <w:rsid w:val="00324706"/>
    <w:rsid w:val="0032635F"/>
    <w:rsid w:val="0032667E"/>
    <w:rsid w:val="003267A8"/>
    <w:rsid w:val="0032745D"/>
    <w:rsid w:val="003279B6"/>
    <w:rsid w:val="003317AA"/>
    <w:rsid w:val="003319BF"/>
    <w:rsid w:val="00331BDB"/>
    <w:rsid w:val="00331E41"/>
    <w:rsid w:val="003335E5"/>
    <w:rsid w:val="003344D0"/>
    <w:rsid w:val="003363C8"/>
    <w:rsid w:val="003408E8"/>
    <w:rsid w:val="003412E7"/>
    <w:rsid w:val="0034152F"/>
    <w:rsid w:val="00342826"/>
    <w:rsid w:val="00342842"/>
    <w:rsid w:val="003471B3"/>
    <w:rsid w:val="00347C13"/>
    <w:rsid w:val="0035384A"/>
    <w:rsid w:val="003540C4"/>
    <w:rsid w:val="00355FBD"/>
    <w:rsid w:val="00360BAA"/>
    <w:rsid w:val="00360C9C"/>
    <w:rsid w:val="00363EDA"/>
    <w:rsid w:val="00364055"/>
    <w:rsid w:val="003646B6"/>
    <w:rsid w:val="0036582B"/>
    <w:rsid w:val="00366237"/>
    <w:rsid w:val="00367897"/>
    <w:rsid w:val="003715E9"/>
    <w:rsid w:val="00372B86"/>
    <w:rsid w:val="003734DD"/>
    <w:rsid w:val="0037364F"/>
    <w:rsid w:val="0037432E"/>
    <w:rsid w:val="003746B6"/>
    <w:rsid w:val="00374DEF"/>
    <w:rsid w:val="0037511B"/>
    <w:rsid w:val="003761DB"/>
    <w:rsid w:val="00377E31"/>
    <w:rsid w:val="00380095"/>
    <w:rsid w:val="00380117"/>
    <w:rsid w:val="0038215E"/>
    <w:rsid w:val="00382CE8"/>
    <w:rsid w:val="003853B9"/>
    <w:rsid w:val="00385BFD"/>
    <w:rsid w:val="0038622E"/>
    <w:rsid w:val="00386270"/>
    <w:rsid w:val="003864A8"/>
    <w:rsid w:val="00386D81"/>
    <w:rsid w:val="0038717A"/>
    <w:rsid w:val="003905D1"/>
    <w:rsid w:val="00390DD2"/>
    <w:rsid w:val="00391B2F"/>
    <w:rsid w:val="00393317"/>
    <w:rsid w:val="00395972"/>
    <w:rsid w:val="003A09AE"/>
    <w:rsid w:val="003A0D0E"/>
    <w:rsid w:val="003A229B"/>
    <w:rsid w:val="003A2B69"/>
    <w:rsid w:val="003A4FF2"/>
    <w:rsid w:val="003A5AA3"/>
    <w:rsid w:val="003A6777"/>
    <w:rsid w:val="003B0634"/>
    <w:rsid w:val="003B0B5B"/>
    <w:rsid w:val="003B0F11"/>
    <w:rsid w:val="003B1E90"/>
    <w:rsid w:val="003B2DA5"/>
    <w:rsid w:val="003B4BF4"/>
    <w:rsid w:val="003B4D6D"/>
    <w:rsid w:val="003B4F81"/>
    <w:rsid w:val="003B5135"/>
    <w:rsid w:val="003B6A38"/>
    <w:rsid w:val="003B6E84"/>
    <w:rsid w:val="003B763B"/>
    <w:rsid w:val="003B78FF"/>
    <w:rsid w:val="003C009C"/>
    <w:rsid w:val="003C1241"/>
    <w:rsid w:val="003C1888"/>
    <w:rsid w:val="003C1FFF"/>
    <w:rsid w:val="003C2165"/>
    <w:rsid w:val="003C2AE1"/>
    <w:rsid w:val="003C38DE"/>
    <w:rsid w:val="003C5B38"/>
    <w:rsid w:val="003C638B"/>
    <w:rsid w:val="003C78CA"/>
    <w:rsid w:val="003C7DF0"/>
    <w:rsid w:val="003D1118"/>
    <w:rsid w:val="003D26C2"/>
    <w:rsid w:val="003D2D4B"/>
    <w:rsid w:val="003D43C6"/>
    <w:rsid w:val="003D4848"/>
    <w:rsid w:val="003D5C05"/>
    <w:rsid w:val="003D64B5"/>
    <w:rsid w:val="003D6EAA"/>
    <w:rsid w:val="003D7471"/>
    <w:rsid w:val="003E0F41"/>
    <w:rsid w:val="003E119A"/>
    <w:rsid w:val="003E1472"/>
    <w:rsid w:val="003E1DAB"/>
    <w:rsid w:val="003E26FE"/>
    <w:rsid w:val="003E2C53"/>
    <w:rsid w:val="003E3C20"/>
    <w:rsid w:val="003E3F59"/>
    <w:rsid w:val="003E441A"/>
    <w:rsid w:val="003E4597"/>
    <w:rsid w:val="003E5224"/>
    <w:rsid w:val="003E69D9"/>
    <w:rsid w:val="003E7114"/>
    <w:rsid w:val="003E7742"/>
    <w:rsid w:val="003E77A0"/>
    <w:rsid w:val="003F0338"/>
    <w:rsid w:val="003F074C"/>
    <w:rsid w:val="003F0CBA"/>
    <w:rsid w:val="003F14DD"/>
    <w:rsid w:val="003F3428"/>
    <w:rsid w:val="003F34F5"/>
    <w:rsid w:val="003F3F07"/>
    <w:rsid w:val="003F563D"/>
    <w:rsid w:val="003F5CD8"/>
    <w:rsid w:val="003F60D8"/>
    <w:rsid w:val="003F64C1"/>
    <w:rsid w:val="003F6C5C"/>
    <w:rsid w:val="003F7DC4"/>
    <w:rsid w:val="00400556"/>
    <w:rsid w:val="00401C8A"/>
    <w:rsid w:val="004042C3"/>
    <w:rsid w:val="00404991"/>
    <w:rsid w:val="00404BBC"/>
    <w:rsid w:val="00404DD7"/>
    <w:rsid w:val="00405DC4"/>
    <w:rsid w:val="00405E4B"/>
    <w:rsid w:val="00407D21"/>
    <w:rsid w:val="00410DA7"/>
    <w:rsid w:val="0041123F"/>
    <w:rsid w:val="00415118"/>
    <w:rsid w:val="00416A77"/>
    <w:rsid w:val="00416F89"/>
    <w:rsid w:val="0042208A"/>
    <w:rsid w:val="00422AFB"/>
    <w:rsid w:val="004246B9"/>
    <w:rsid w:val="00425C28"/>
    <w:rsid w:val="00425ED8"/>
    <w:rsid w:val="004261BC"/>
    <w:rsid w:val="00426868"/>
    <w:rsid w:val="00426B7B"/>
    <w:rsid w:val="00427BAD"/>
    <w:rsid w:val="00427E96"/>
    <w:rsid w:val="00432172"/>
    <w:rsid w:val="0043434C"/>
    <w:rsid w:val="00437140"/>
    <w:rsid w:val="004376C1"/>
    <w:rsid w:val="00437C46"/>
    <w:rsid w:val="00440188"/>
    <w:rsid w:val="004416DC"/>
    <w:rsid w:val="004418E1"/>
    <w:rsid w:val="00441CB0"/>
    <w:rsid w:val="004429E0"/>
    <w:rsid w:val="00443BE3"/>
    <w:rsid w:val="00445B91"/>
    <w:rsid w:val="0045085E"/>
    <w:rsid w:val="00454BC8"/>
    <w:rsid w:val="0045522C"/>
    <w:rsid w:val="00455AFD"/>
    <w:rsid w:val="00455DC2"/>
    <w:rsid w:val="00456771"/>
    <w:rsid w:val="00456EF4"/>
    <w:rsid w:val="00457BBD"/>
    <w:rsid w:val="00460842"/>
    <w:rsid w:val="004615A0"/>
    <w:rsid w:val="004617C8"/>
    <w:rsid w:val="004619CC"/>
    <w:rsid w:val="0046284D"/>
    <w:rsid w:val="00463CC1"/>
    <w:rsid w:val="00464145"/>
    <w:rsid w:val="004708A5"/>
    <w:rsid w:val="00471C68"/>
    <w:rsid w:val="004720F2"/>
    <w:rsid w:val="00472516"/>
    <w:rsid w:val="00475161"/>
    <w:rsid w:val="00475719"/>
    <w:rsid w:val="00480BDB"/>
    <w:rsid w:val="004817BC"/>
    <w:rsid w:val="00482237"/>
    <w:rsid w:val="00483C97"/>
    <w:rsid w:val="0048513D"/>
    <w:rsid w:val="00486A70"/>
    <w:rsid w:val="00490A85"/>
    <w:rsid w:val="004914C8"/>
    <w:rsid w:val="00491A06"/>
    <w:rsid w:val="0049326E"/>
    <w:rsid w:val="00493A05"/>
    <w:rsid w:val="0049460A"/>
    <w:rsid w:val="00494DF3"/>
    <w:rsid w:val="00496165"/>
    <w:rsid w:val="004963A5"/>
    <w:rsid w:val="004A0C30"/>
    <w:rsid w:val="004A1858"/>
    <w:rsid w:val="004A2060"/>
    <w:rsid w:val="004A25EB"/>
    <w:rsid w:val="004A2859"/>
    <w:rsid w:val="004A4BF2"/>
    <w:rsid w:val="004A4C97"/>
    <w:rsid w:val="004A4DC8"/>
    <w:rsid w:val="004A4E17"/>
    <w:rsid w:val="004A5B0E"/>
    <w:rsid w:val="004A6F8F"/>
    <w:rsid w:val="004A7078"/>
    <w:rsid w:val="004A78D9"/>
    <w:rsid w:val="004A7B35"/>
    <w:rsid w:val="004B012D"/>
    <w:rsid w:val="004B0A81"/>
    <w:rsid w:val="004B0C8D"/>
    <w:rsid w:val="004B0D25"/>
    <w:rsid w:val="004B1703"/>
    <w:rsid w:val="004B1B82"/>
    <w:rsid w:val="004B1BA6"/>
    <w:rsid w:val="004B22FC"/>
    <w:rsid w:val="004B3839"/>
    <w:rsid w:val="004B4743"/>
    <w:rsid w:val="004B4CBA"/>
    <w:rsid w:val="004B5AE0"/>
    <w:rsid w:val="004B63C7"/>
    <w:rsid w:val="004C0773"/>
    <w:rsid w:val="004C148C"/>
    <w:rsid w:val="004C2D6B"/>
    <w:rsid w:val="004C338D"/>
    <w:rsid w:val="004C68B5"/>
    <w:rsid w:val="004C76C6"/>
    <w:rsid w:val="004D1804"/>
    <w:rsid w:val="004D209B"/>
    <w:rsid w:val="004D32D7"/>
    <w:rsid w:val="004D4121"/>
    <w:rsid w:val="004D48D4"/>
    <w:rsid w:val="004D4941"/>
    <w:rsid w:val="004D6B62"/>
    <w:rsid w:val="004D7232"/>
    <w:rsid w:val="004E085C"/>
    <w:rsid w:val="004E0D7A"/>
    <w:rsid w:val="004E1170"/>
    <w:rsid w:val="004E169D"/>
    <w:rsid w:val="004E38C2"/>
    <w:rsid w:val="004E392D"/>
    <w:rsid w:val="004E395E"/>
    <w:rsid w:val="004E4E6B"/>
    <w:rsid w:val="004E6263"/>
    <w:rsid w:val="004E673D"/>
    <w:rsid w:val="004E67B9"/>
    <w:rsid w:val="004E71D2"/>
    <w:rsid w:val="004E7AEB"/>
    <w:rsid w:val="004F085F"/>
    <w:rsid w:val="004F1306"/>
    <w:rsid w:val="004F3121"/>
    <w:rsid w:val="004F46F1"/>
    <w:rsid w:val="004F5C59"/>
    <w:rsid w:val="004F5D51"/>
    <w:rsid w:val="004F63F2"/>
    <w:rsid w:val="004F71FF"/>
    <w:rsid w:val="004F749F"/>
    <w:rsid w:val="0050036B"/>
    <w:rsid w:val="00500393"/>
    <w:rsid w:val="0050098A"/>
    <w:rsid w:val="00501246"/>
    <w:rsid w:val="005022D0"/>
    <w:rsid w:val="00502DBE"/>
    <w:rsid w:val="005031CD"/>
    <w:rsid w:val="00503623"/>
    <w:rsid w:val="00503DF7"/>
    <w:rsid w:val="00504A4F"/>
    <w:rsid w:val="00504E5D"/>
    <w:rsid w:val="0050668C"/>
    <w:rsid w:val="00506D48"/>
    <w:rsid w:val="00506E88"/>
    <w:rsid w:val="00507A5B"/>
    <w:rsid w:val="005103F8"/>
    <w:rsid w:val="00511273"/>
    <w:rsid w:val="00511A76"/>
    <w:rsid w:val="00511BB0"/>
    <w:rsid w:val="00511ED0"/>
    <w:rsid w:val="00512C36"/>
    <w:rsid w:val="00513370"/>
    <w:rsid w:val="005144A0"/>
    <w:rsid w:val="005171FA"/>
    <w:rsid w:val="00520455"/>
    <w:rsid w:val="005209AF"/>
    <w:rsid w:val="0052171F"/>
    <w:rsid w:val="005218F8"/>
    <w:rsid w:val="005219FA"/>
    <w:rsid w:val="0052214E"/>
    <w:rsid w:val="00522CAA"/>
    <w:rsid w:val="00522DB5"/>
    <w:rsid w:val="00523436"/>
    <w:rsid w:val="0052366F"/>
    <w:rsid w:val="0053087C"/>
    <w:rsid w:val="005308D5"/>
    <w:rsid w:val="00530BB0"/>
    <w:rsid w:val="00530CE5"/>
    <w:rsid w:val="00531BD2"/>
    <w:rsid w:val="005328AE"/>
    <w:rsid w:val="00533888"/>
    <w:rsid w:val="005340C1"/>
    <w:rsid w:val="00535F23"/>
    <w:rsid w:val="00536853"/>
    <w:rsid w:val="00537385"/>
    <w:rsid w:val="0053776F"/>
    <w:rsid w:val="00540709"/>
    <w:rsid w:val="00540DBF"/>
    <w:rsid w:val="005418FA"/>
    <w:rsid w:val="00541D74"/>
    <w:rsid w:val="00541E14"/>
    <w:rsid w:val="00542CC4"/>
    <w:rsid w:val="00542EAF"/>
    <w:rsid w:val="00544E38"/>
    <w:rsid w:val="005450A3"/>
    <w:rsid w:val="00552E1E"/>
    <w:rsid w:val="00552FA8"/>
    <w:rsid w:val="00554E16"/>
    <w:rsid w:val="0055528B"/>
    <w:rsid w:val="0055620D"/>
    <w:rsid w:val="00556F5D"/>
    <w:rsid w:val="00560213"/>
    <w:rsid w:val="00563132"/>
    <w:rsid w:val="0056407C"/>
    <w:rsid w:val="00566C80"/>
    <w:rsid w:val="00566F86"/>
    <w:rsid w:val="0056716B"/>
    <w:rsid w:val="00567728"/>
    <w:rsid w:val="005678F0"/>
    <w:rsid w:val="005707F7"/>
    <w:rsid w:val="005710CC"/>
    <w:rsid w:val="00571955"/>
    <w:rsid w:val="00571EE7"/>
    <w:rsid w:val="005741C3"/>
    <w:rsid w:val="00574FC5"/>
    <w:rsid w:val="00576EFB"/>
    <w:rsid w:val="005807E7"/>
    <w:rsid w:val="0058095E"/>
    <w:rsid w:val="00581144"/>
    <w:rsid w:val="005820CE"/>
    <w:rsid w:val="0058247F"/>
    <w:rsid w:val="00583A95"/>
    <w:rsid w:val="005845D6"/>
    <w:rsid w:val="00584B75"/>
    <w:rsid w:val="005859D3"/>
    <w:rsid w:val="00585A58"/>
    <w:rsid w:val="00585A73"/>
    <w:rsid w:val="00585F51"/>
    <w:rsid w:val="005874DF"/>
    <w:rsid w:val="005913FE"/>
    <w:rsid w:val="00592C77"/>
    <w:rsid w:val="0059577E"/>
    <w:rsid w:val="0059658C"/>
    <w:rsid w:val="005973BF"/>
    <w:rsid w:val="00597624"/>
    <w:rsid w:val="005A043D"/>
    <w:rsid w:val="005A2859"/>
    <w:rsid w:val="005A2DA0"/>
    <w:rsid w:val="005A4F92"/>
    <w:rsid w:val="005A5D53"/>
    <w:rsid w:val="005A6520"/>
    <w:rsid w:val="005A6C0B"/>
    <w:rsid w:val="005A7B38"/>
    <w:rsid w:val="005A7FE9"/>
    <w:rsid w:val="005B103C"/>
    <w:rsid w:val="005B3F2F"/>
    <w:rsid w:val="005B529A"/>
    <w:rsid w:val="005B615B"/>
    <w:rsid w:val="005C20FE"/>
    <w:rsid w:val="005C2FC0"/>
    <w:rsid w:val="005C7171"/>
    <w:rsid w:val="005C77BB"/>
    <w:rsid w:val="005D01CA"/>
    <w:rsid w:val="005D0350"/>
    <w:rsid w:val="005D0BDF"/>
    <w:rsid w:val="005D10BA"/>
    <w:rsid w:val="005D15E2"/>
    <w:rsid w:val="005D343B"/>
    <w:rsid w:val="005D38F3"/>
    <w:rsid w:val="005D4AB5"/>
    <w:rsid w:val="005D4E3F"/>
    <w:rsid w:val="005E01E0"/>
    <w:rsid w:val="005E0AE7"/>
    <w:rsid w:val="005E0FD7"/>
    <w:rsid w:val="005E13FB"/>
    <w:rsid w:val="005E198B"/>
    <w:rsid w:val="005E2380"/>
    <w:rsid w:val="005E29E1"/>
    <w:rsid w:val="005E3918"/>
    <w:rsid w:val="005E3947"/>
    <w:rsid w:val="005E507A"/>
    <w:rsid w:val="005E50E0"/>
    <w:rsid w:val="005E57EE"/>
    <w:rsid w:val="005E5C03"/>
    <w:rsid w:val="005E64EE"/>
    <w:rsid w:val="005E706A"/>
    <w:rsid w:val="005E7AD1"/>
    <w:rsid w:val="005F0688"/>
    <w:rsid w:val="005F0A28"/>
    <w:rsid w:val="005F203D"/>
    <w:rsid w:val="005F211C"/>
    <w:rsid w:val="005F2F6F"/>
    <w:rsid w:val="005F3591"/>
    <w:rsid w:val="005F4683"/>
    <w:rsid w:val="005F46CB"/>
    <w:rsid w:val="005F63E2"/>
    <w:rsid w:val="005F687C"/>
    <w:rsid w:val="006022D2"/>
    <w:rsid w:val="006048BE"/>
    <w:rsid w:val="00604D19"/>
    <w:rsid w:val="00606315"/>
    <w:rsid w:val="00606C42"/>
    <w:rsid w:val="006071A3"/>
    <w:rsid w:val="00607E92"/>
    <w:rsid w:val="00611844"/>
    <w:rsid w:val="006118FA"/>
    <w:rsid w:val="00611A28"/>
    <w:rsid w:val="00613111"/>
    <w:rsid w:val="00613493"/>
    <w:rsid w:val="00616099"/>
    <w:rsid w:val="00616846"/>
    <w:rsid w:val="006169F6"/>
    <w:rsid w:val="00616C50"/>
    <w:rsid w:val="00616D9D"/>
    <w:rsid w:val="006173F4"/>
    <w:rsid w:val="00620C05"/>
    <w:rsid w:val="006212AF"/>
    <w:rsid w:val="00622C90"/>
    <w:rsid w:val="006237DD"/>
    <w:rsid w:val="00623E5D"/>
    <w:rsid w:val="00624763"/>
    <w:rsid w:val="006249B8"/>
    <w:rsid w:val="0062557D"/>
    <w:rsid w:val="00627EA6"/>
    <w:rsid w:val="00630515"/>
    <w:rsid w:val="006305E3"/>
    <w:rsid w:val="0063064C"/>
    <w:rsid w:val="00630706"/>
    <w:rsid w:val="00631FC1"/>
    <w:rsid w:val="00634BEF"/>
    <w:rsid w:val="00635121"/>
    <w:rsid w:val="00637F03"/>
    <w:rsid w:val="0064380B"/>
    <w:rsid w:val="00645D5D"/>
    <w:rsid w:val="00646303"/>
    <w:rsid w:val="00646CB2"/>
    <w:rsid w:val="006473BA"/>
    <w:rsid w:val="00647458"/>
    <w:rsid w:val="00647A6C"/>
    <w:rsid w:val="0065021D"/>
    <w:rsid w:val="00650CBD"/>
    <w:rsid w:val="00651846"/>
    <w:rsid w:val="00652041"/>
    <w:rsid w:val="006523D3"/>
    <w:rsid w:val="006526C5"/>
    <w:rsid w:val="0065347D"/>
    <w:rsid w:val="006534BA"/>
    <w:rsid w:val="006548A2"/>
    <w:rsid w:val="00655C91"/>
    <w:rsid w:val="00655D86"/>
    <w:rsid w:val="0065670F"/>
    <w:rsid w:val="00656B29"/>
    <w:rsid w:val="006616C9"/>
    <w:rsid w:val="006623DA"/>
    <w:rsid w:val="00662A59"/>
    <w:rsid w:val="00662BCD"/>
    <w:rsid w:val="00662E40"/>
    <w:rsid w:val="006631F8"/>
    <w:rsid w:val="00663222"/>
    <w:rsid w:val="006649B0"/>
    <w:rsid w:val="00664AC0"/>
    <w:rsid w:val="00664EE2"/>
    <w:rsid w:val="00666C78"/>
    <w:rsid w:val="00666CBE"/>
    <w:rsid w:val="0066705A"/>
    <w:rsid w:val="00670220"/>
    <w:rsid w:val="00670D1B"/>
    <w:rsid w:val="0067132D"/>
    <w:rsid w:val="006729F2"/>
    <w:rsid w:val="00672DE3"/>
    <w:rsid w:val="00672E41"/>
    <w:rsid w:val="00674031"/>
    <w:rsid w:val="0067493E"/>
    <w:rsid w:val="00674DA4"/>
    <w:rsid w:val="006809FF"/>
    <w:rsid w:val="0068106A"/>
    <w:rsid w:val="0068287D"/>
    <w:rsid w:val="006843F9"/>
    <w:rsid w:val="00684647"/>
    <w:rsid w:val="006846D3"/>
    <w:rsid w:val="006865C0"/>
    <w:rsid w:val="00686A51"/>
    <w:rsid w:val="0068748A"/>
    <w:rsid w:val="00687596"/>
    <w:rsid w:val="00690151"/>
    <w:rsid w:val="0069022B"/>
    <w:rsid w:val="00691A6A"/>
    <w:rsid w:val="00691FF0"/>
    <w:rsid w:val="00692814"/>
    <w:rsid w:val="00692AFD"/>
    <w:rsid w:val="006934CC"/>
    <w:rsid w:val="00693B4F"/>
    <w:rsid w:val="006945CC"/>
    <w:rsid w:val="0069548F"/>
    <w:rsid w:val="00696EDC"/>
    <w:rsid w:val="006979BD"/>
    <w:rsid w:val="006A00D4"/>
    <w:rsid w:val="006A11C3"/>
    <w:rsid w:val="006A1471"/>
    <w:rsid w:val="006A46B7"/>
    <w:rsid w:val="006A4D95"/>
    <w:rsid w:val="006A61B3"/>
    <w:rsid w:val="006A6B56"/>
    <w:rsid w:val="006A6CB0"/>
    <w:rsid w:val="006B0096"/>
    <w:rsid w:val="006B05F8"/>
    <w:rsid w:val="006B0D48"/>
    <w:rsid w:val="006B0EE5"/>
    <w:rsid w:val="006B2C89"/>
    <w:rsid w:val="006B3132"/>
    <w:rsid w:val="006B3540"/>
    <w:rsid w:val="006B5DDC"/>
    <w:rsid w:val="006B6B43"/>
    <w:rsid w:val="006C005D"/>
    <w:rsid w:val="006C0428"/>
    <w:rsid w:val="006C0E3F"/>
    <w:rsid w:val="006C1A6B"/>
    <w:rsid w:val="006C1C4D"/>
    <w:rsid w:val="006C2611"/>
    <w:rsid w:val="006C3326"/>
    <w:rsid w:val="006C36AF"/>
    <w:rsid w:val="006C4423"/>
    <w:rsid w:val="006D139F"/>
    <w:rsid w:val="006D14CD"/>
    <w:rsid w:val="006D22DB"/>
    <w:rsid w:val="006D33A4"/>
    <w:rsid w:val="006D428F"/>
    <w:rsid w:val="006D4360"/>
    <w:rsid w:val="006D446C"/>
    <w:rsid w:val="006D4A27"/>
    <w:rsid w:val="006D6114"/>
    <w:rsid w:val="006D6D2C"/>
    <w:rsid w:val="006D70D5"/>
    <w:rsid w:val="006D7B36"/>
    <w:rsid w:val="006E0681"/>
    <w:rsid w:val="006E0724"/>
    <w:rsid w:val="006E2476"/>
    <w:rsid w:val="006E2ACA"/>
    <w:rsid w:val="006E495A"/>
    <w:rsid w:val="006E546B"/>
    <w:rsid w:val="006E5AE6"/>
    <w:rsid w:val="006E62FC"/>
    <w:rsid w:val="006E69C7"/>
    <w:rsid w:val="006E6CAE"/>
    <w:rsid w:val="006E6EF2"/>
    <w:rsid w:val="006F149C"/>
    <w:rsid w:val="006F2260"/>
    <w:rsid w:val="006F35EC"/>
    <w:rsid w:val="006F42E2"/>
    <w:rsid w:val="006F4398"/>
    <w:rsid w:val="0070007E"/>
    <w:rsid w:val="00700120"/>
    <w:rsid w:val="00700851"/>
    <w:rsid w:val="007011FF"/>
    <w:rsid w:val="00701A5E"/>
    <w:rsid w:val="007024BA"/>
    <w:rsid w:val="00702C44"/>
    <w:rsid w:val="00702D89"/>
    <w:rsid w:val="00703311"/>
    <w:rsid w:val="00703805"/>
    <w:rsid w:val="00705DA7"/>
    <w:rsid w:val="00707D15"/>
    <w:rsid w:val="007120DC"/>
    <w:rsid w:val="007123A2"/>
    <w:rsid w:val="00713759"/>
    <w:rsid w:val="00713C37"/>
    <w:rsid w:val="00715903"/>
    <w:rsid w:val="00715A00"/>
    <w:rsid w:val="00715B0E"/>
    <w:rsid w:val="00715B1A"/>
    <w:rsid w:val="00715FA9"/>
    <w:rsid w:val="00717841"/>
    <w:rsid w:val="00717CB8"/>
    <w:rsid w:val="00717FA6"/>
    <w:rsid w:val="0072019F"/>
    <w:rsid w:val="0072048A"/>
    <w:rsid w:val="0072155D"/>
    <w:rsid w:val="00722CF8"/>
    <w:rsid w:val="00722DAB"/>
    <w:rsid w:val="0072389E"/>
    <w:rsid w:val="00724550"/>
    <w:rsid w:val="007248A5"/>
    <w:rsid w:val="007251FE"/>
    <w:rsid w:val="007255AD"/>
    <w:rsid w:val="00727D1A"/>
    <w:rsid w:val="007306D8"/>
    <w:rsid w:val="007308A0"/>
    <w:rsid w:val="007319CD"/>
    <w:rsid w:val="00731B31"/>
    <w:rsid w:val="00731EE6"/>
    <w:rsid w:val="00737126"/>
    <w:rsid w:val="00741AB2"/>
    <w:rsid w:val="00741AEC"/>
    <w:rsid w:val="00741EAB"/>
    <w:rsid w:val="00742459"/>
    <w:rsid w:val="00743C45"/>
    <w:rsid w:val="00743F51"/>
    <w:rsid w:val="007463D7"/>
    <w:rsid w:val="00747ECD"/>
    <w:rsid w:val="00750292"/>
    <w:rsid w:val="00751BE7"/>
    <w:rsid w:val="00751F40"/>
    <w:rsid w:val="00752432"/>
    <w:rsid w:val="00752B3E"/>
    <w:rsid w:val="00757EC4"/>
    <w:rsid w:val="007606FB"/>
    <w:rsid w:val="007621D3"/>
    <w:rsid w:val="0076233E"/>
    <w:rsid w:val="0076239A"/>
    <w:rsid w:val="007653AF"/>
    <w:rsid w:val="007671F3"/>
    <w:rsid w:val="00767487"/>
    <w:rsid w:val="0077045A"/>
    <w:rsid w:val="00770710"/>
    <w:rsid w:val="0077078A"/>
    <w:rsid w:val="00770D8B"/>
    <w:rsid w:val="00773099"/>
    <w:rsid w:val="00774097"/>
    <w:rsid w:val="0077706F"/>
    <w:rsid w:val="00780055"/>
    <w:rsid w:val="00781095"/>
    <w:rsid w:val="00782497"/>
    <w:rsid w:val="00783AE2"/>
    <w:rsid w:val="00784FFE"/>
    <w:rsid w:val="00786453"/>
    <w:rsid w:val="00786A4E"/>
    <w:rsid w:val="00787341"/>
    <w:rsid w:val="00791548"/>
    <w:rsid w:val="0079174D"/>
    <w:rsid w:val="00791C2D"/>
    <w:rsid w:val="007926DA"/>
    <w:rsid w:val="00793547"/>
    <w:rsid w:val="00793EAF"/>
    <w:rsid w:val="007943F5"/>
    <w:rsid w:val="007950CE"/>
    <w:rsid w:val="007956E8"/>
    <w:rsid w:val="00795C12"/>
    <w:rsid w:val="00796906"/>
    <w:rsid w:val="00797E35"/>
    <w:rsid w:val="007A13B8"/>
    <w:rsid w:val="007A204B"/>
    <w:rsid w:val="007A291B"/>
    <w:rsid w:val="007A2FB5"/>
    <w:rsid w:val="007A6151"/>
    <w:rsid w:val="007A68F2"/>
    <w:rsid w:val="007A6CD1"/>
    <w:rsid w:val="007B097D"/>
    <w:rsid w:val="007B1076"/>
    <w:rsid w:val="007B1101"/>
    <w:rsid w:val="007B2BC1"/>
    <w:rsid w:val="007B357B"/>
    <w:rsid w:val="007B3B9A"/>
    <w:rsid w:val="007B6110"/>
    <w:rsid w:val="007B6A1F"/>
    <w:rsid w:val="007B7157"/>
    <w:rsid w:val="007B7390"/>
    <w:rsid w:val="007C052D"/>
    <w:rsid w:val="007C0DC6"/>
    <w:rsid w:val="007C2710"/>
    <w:rsid w:val="007C2AFA"/>
    <w:rsid w:val="007C31C5"/>
    <w:rsid w:val="007C4909"/>
    <w:rsid w:val="007C5F0E"/>
    <w:rsid w:val="007C6821"/>
    <w:rsid w:val="007C6989"/>
    <w:rsid w:val="007C6F54"/>
    <w:rsid w:val="007D06E7"/>
    <w:rsid w:val="007D3168"/>
    <w:rsid w:val="007D3519"/>
    <w:rsid w:val="007D3B5F"/>
    <w:rsid w:val="007D45FE"/>
    <w:rsid w:val="007D71BF"/>
    <w:rsid w:val="007D7D79"/>
    <w:rsid w:val="007E0136"/>
    <w:rsid w:val="007E03E8"/>
    <w:rsid w:val="007E0785"/>
    <w:rsid w:val="007E110C"/>
    <w:rsid w:val="007E2144"/>
    <w:rsid w:val="007E2738"/>
    <w:rsid w:val="007E505A"/>
    <w:rsid w:val="007E5912"/>
    <w:rsid w:val="007E5F9A"/>
    <w:rsid w:val="007E7116"/>
    <w:rsid w:val="007F167D"/>
    <w:rsid w:val="007F1CE8"/>
    <w:rsid w:val="007F450A"/>
    <w:rsid w:val="007F7BCB"/>
    <w:rsid w:val="007F7D90"/>
    <w:rsid w:val="00801480"/>
    <w:rsid w:val="00801AA3"/>
    <w:rsid w:val="00801B14"/>
    <w:rsid w:val="00801D75"/>
    <w:rsid w:val="00803974"/>
    <w:rsid w:val="00805289"/>
    <w:rsid w:val="00805994"/>
    <w:rsid w:val="0080715F"/>
    <w:rsid w:val="008073CF"/>
    <w:rsid w:val="008077D6"/>
    <w:rsid w:val="008100D0"/>
    <w:rsid w:val="008102AC"/>
    <w:rsid w:val="008108B6"/>
    <w:rsid w:val="00810D93"/>
    <w:rsid w:val="00810E99"/>
    <w:rsid w:val="00813205"/>
    <w:rsid w:val="008134B5"/>
    <w:rsid w:val="00814829"/>
    <w:rsid w:val="00814CD2"/>
    <w:rsid w:val="00814D50"/>
    <w:rsid w:val="00815091"/>
    <w:rsid w:val="008151EE"/>
    <w:rsid w:val="00815FA1"/>
    <w:rsid w:val="00815FD1"/>
    <w:rsid w:val="0082163E"/>
    <w:rsid w:val="00821AD0"/>
    <w:rsid w:val="00821FF9"/>
    <w:rsid w:val="00822D19"/>
    <w:rsid w:val="008272FE"/>
    <w:rsid w:val="0082767B"/>
    <w:rsid w:val="008310CD"/>
    <w:rsid w:val="0083148D"/>
    <w:rsid w:val="00831598"/>
    <w:rsid w:val="008316E3"/>
    <w:rsid w:val="00831F4B"/>
    <w:rsid w:val="00832E97"/>
    <w:rsid w:val="00833A69"/>
    <w:rsid w:val="00835772"/>
    <w:rsid w:val="0083608D"/>
    <w:rsid w:val="00836099"/>
    <w:rsid w:val="008437A5"/>
    <w:rsid w:val="00845061"/>
    <w:rsid w:val="00847E37"/>
    <w:rsid w:val="008502A1"/>
    <w:rsid w:val="00850B6C"/>
    <w:rsid w:val="00854202"/>
    <w:rsid w:val="00854C92"/>
    <w:rsid w:val="00856BCB"/>
    <w:rsid w:val="00856F19"/>
    <w:rsid w:val="008572A9"/>
    <w:rsid w:val="008605A4"/>
    <w:rsid w:val="00861C4A"/>
    <w:rsid w:val="008621E2"/>
    <w:rsid w:val="00864616"/>
    <w:rsid w:val="0086544F"/>
    <w:rsid w:val="00865796"/>
    <w:rsid w:val="00866906"/>
    <w:rsid w:val="0086692A"/>
    <w:rsid w:val="008669DF"/>
    <w:rsid w:val="00867C6B"/>
    <w:rsid w:val="00867F6F"/>
    <w:rsid w:val="008702B6"/>
    <w:rsid w:val="00870394"/>
    <w:rsid w:val="00870E70"/>
    <w:rsid w:val="008713BC"/>
    <w:rsid w:val="008752C1"/>
    <w:rsid w:val="008768E0"/>
    <w:rsid w:val="008769FB"/>
    <w:rsid w:val="00876A9B"/>
    <w:rsid w:val="0087726F"/>
    <w:rsid w:val="00877C39"/>
    <w:rsid w:val="008805A2"/>
    <w:rsid w:val="0088078E"/>
    <w:rsid w:val="00881E0A"/>
    <w:rsid w:val="00882E2C"/>
    <w:rsid w:val="00883159"/>
    <w:rsid w:val="0088651D"/>
    <w:rsid w:val="008868FA"/>
    <w:rsid w:val="00886E5C"/>
    <w:rsid w:val="008878E6"/>
    <w:rsid w:val="00887A23"/>
    <w:rsid w:val="00890E91"/>
    <w:rsid w:val="00892603"/>
    <w:rsid w:val="00892C73"/>
    <w:rsid w:val="00893505"/>
    <w:rsid w:val="00895B80"/>
    <w:rsid w:val="00895D9A"/>
    <w:rsid w:val="00896B2F"/>
    <w:rsid w:val="00896E5D"/>
    <w:rsid w:val="00897F34"/>
    <w:rsid w:val="008A0959"/>
    <w:rsid w:val="008A2C7D"/>
    <w:rsid w:val="008A3375"/>
    <w:rsid w:val="008A3FE6"/>
    <w:rsid w:val="008A478F"/>
    <w:rsid w:val="008A55B3"/>
    <w:rsid w:val="008A57F2"/>
    <w:rsid w:val="008A679E"/>
    <w:rsid w:val="008A6C86"/>
    <w:rsid w:val="008A7028"/>
    <w:rsid w:val="008A76FC"/>
    <w:rsid w:val="008B1AE5"/>
    <w:rsid w:val="008B212C"/>
    <w:rsid w:val="008B2C96"/>
    <w:rsid w:val="008B3406"/>
    <w:rsid w:val="008B456E"/>
    <w:rsid w:val="008C08F6"/>
    <w:rsid w:val="008C11D1"/>
    <w:rsid w:val="008C203A"/>
    <w:rsid w:val="008C3242"/>
    <w:rsid w:val="008C38F9"/>
    <w:rsid w:val="008C3B75"/>
    <w:rsid w:val="008C46BB"/>
    <w:rsid w:val="008C49A2"/>
    <w:rsid w:val="008C50EE"/>
    <w:rsid w:val="008C51DA"/>
    <w:rsid w:val="008C65C7"/>
    <w:rsid w:val="008D1459"/>
    <w:rsid w:val="008D225D"/>
    <w:rsid w:val="008D28D6"/>
    <w:rsid w:val="008D2C96"/>
    <w:rsid w:val="008D3639"/>
    <w:rsid w:val="008D3C8B"/>
    <w:rsid w:val="008D49AF"/>
    <w:rsid w:val="008D52B4"/>
    <w:rsid w:val="008D648D"/>
    <w:rsid w:val="008D6B7E"/>
    <w:rsid w:val="008D706C"/>
    <w:rsid w:val="008E0D5B"/>
    <w:rsid w:val="008E2355"/>
    <w:rsid w:val="008E31B9"/>
    <w:rsid w:val="008E488D"/>
    <w:rsid w:val="008E5509"/>
    <w:rsid w:val="008E568C"/>
    <w:rsid w:val="008E597F"/>
    <w:rsid w:val="008E5FBD"/>
    <w:rsid w:val="008E6BC4"/>
    <w:rsid w:val="008E6C07"/>
    <w:rsid w:val="008F058E"/>
    <w:rsid w:val="008F1BD6"/>
    <w:rsid w:val="008F2045"/>
    <w:rsid w:val="008F3BCB"/>
    <w:rsid w:val="008F3D5E"/>
    <w:rsid w:val="008F4AA0"/>
    <w:rsid w:val="008F4CBF"/>
    <w:rsid w:val="008F531A"/>
    <w:rsid w:val="008F6030"/>
    <w:rsid w:val="008F61BF"/>
    <w:rsid w:val="008F730A"/>
    <w:rsid w:val="009009EE"/>
    <w:rsid w:val="00901D78"/>
    <w:rsid w:val="00902D98"/>
    <w:rsid w:val="0090475A"/>
    <w:rsid w:val="00904B86"/>
    <w:rsid w:val="00906300"/>
    <w:rsid w:val="009070C6"/>
    <w:rsid w:val="00910378"/>
    <w:rsid w:val="00910720"/>
    <w:rsid w:val="00911D32"/>
    <w:rsid w:val="00912F2D"/>
    <w:rsid w:val="009132CA"/>
    <w:rsid w:val="009133D4"/>
    <w:rsid w:val="009138E6"/>
    <w:rsid w:val="009177BE"/>
    <w:rsid w:val="00917C13"/>
    <w:rsid w:val="00917D6C"/>
    <w:rsid w:val="00920359"/>
    <w:rsid w:val="00922257"/>
    <w:rsid w:val="00922742"/>
    <w:rsid w:val="009233B4"/>
    <w:rsid w:val="00923543"/>
    <w:rsid w:val="0092423A"/>
    <w:rsid w:val="009251C3"/>
    <w:rsid w:val="00926F95"/>
    <w:rsid w:val="00930C71"/>
    <w:rsid w:val="0093235A"/>
    <w:rsid w:val="009333B2"/>
    <w:rsid w:val="0093351A"/>
    <w:rsid w:val="00933BD5"/>
    <w:rsid w:val="009344CC"/>
    <w:rsid w:val="009350E2"/>
    <w:rsid w:val="009360F9"/>
    <w:rsid w:val="00936293"/>
    <w:rsid w:val="00937716"/>
    <w:rsid w:val="00937820"/>
    <w:rsid w:val="009379DC"/>
    <w:rsid w:val="0094118B"/>
    <w:rsid w:val="00941638"/>
    <w:rsid w:val="00941E37"/>
    <w:rsid w:val="0094289C"/>
    <w:rsid w:val="00942B55"/>
    <w:rsid w:val="00943086"/>
    <w:rsid w:val="009430FF"/>
    <w:rsid w:val="009438EB"/>
    <w:rsid w:val="00943ADE"/>
    <w:rsid w:val="00944973"/>
    <w:rsid w:val="00945423"/>
    <w:rsid w:val="00945B59"/>
    <w:rsid w:val="00945EB1"/>
    <w:rsid w:val="00946086"/>
    <w:rsid w:val="00946F96"/>
    <w:rsid w:val="00947532"/>
    <w:rsid w:val="00947F5C"/>
    <w:rsid w:val="00950D33"/>
    <w:rsid w:val="009522D0"/>
    <w:rsid w:val="00953386"/>
    <w:rsid w:val="0095345C"/>
    <w:rsid w:val="00954B40"/>
    <w:rsid w:val="00954CD0"/>
    <w:rsid w:val="00954F0F"/>
    <w:rsid w:val="00955ADE"/>
    <w:rsid w:val="00960330"/>
    <w:rsid w:val="009603C4"/>
    <w:rsid w:val="0096190D"/>
    <w:rsid w:val="00963810"/>
    <w:rsid w:val="00965916"/>
    <w:rsid w:val="00967477"/>
    <w:rsid w:val="00970D6F"/>
    <w:rsid w:val="00972E30"/>
    <w:rsid w:val="009731F6"/>
    <w:rsid w:val="009735EF"/>
    <w:rsid w:val="009737D4"/>
    <w:rsid w:val="009741F2"/>
    <w:rsid w:val="00974BE3"/>
    <w:rsid w:val="00975EE9"/>
    <w:rsid w:val="0097785E"/>
    <w:rsid w:val="00977C83"/>
    <w:rsid w:val="00983576"/>
    <w:rsid w:val="009836FB"/>
    <w:rsid w:val="009845A3"/>
    <w:rsid w:val="00984EDD"/>
    <w:rsid w:val="00986A3D"/>
    <w:rsid w:val="00986AB3"/>
    <w:rsid w:val="00986BAA"/>
    <w:rsid w:val="00990BB3"/>
    <w:rsid w:val="00992863"/>
    <w:rsid w:val="00993259"/>
    <w:rsid w:val="00995E0D"/>
    <w:rsid w:val="009A0C7D"/>
    <w:rsid w:val="009A1D85"/>
    <w:rsid w:val="009A1E0A"/>
    <w:rsid w:val="009A30EA"/>
    <w:rsid w:val="009A3BB4"/>
    <w:rsid w:val="009A3D25"/>
    <w:rsid w:val="009A47A5"/>
    <w:rsid w:val="009A5A43"/>
    <w:rsid w:val="009A76BA"/>
    <w:rsid w:val="009B06BA"/>
    <w:rsid w:val="009B0D25"/>
    <w:rsid w:val="009B0F6E"/>
    <w:rsid w:val="009B1AB4"/>
    <w:rsid w:val="009B1D4B"/>
    <w:rsid w:val="009B3AC4"/>
    <w:rsid w:val="009B4A0B"/>
    <w:rsid w:val="009B4E24"/>
    <w:rsid w:val="009B4FA7"/>
    <w:rsid w:val="009C1C88"/>
    <w:rsid w:val="009C3CF1"/>
    <w:rsid w:val="009C432E"/>
    <w:rsid w:val="009C47E1"/>
    <w:rsid w:val="009C4FA7"/>
    <w:rsid w:val="009C59B9"/>
    <w:rsid w:val="009C702E"/>
    <w:rsid w:val="009C7560"/>
    <w:rsid w:val="009D1E6A"/>
    <w:rsid w:val="009D1EB6"/>
    <w:rsid w:val="009D2EB4"/>
    <w:rsid w:val="009D3545"/>
    <w:rsid w:val="009D42CA"/>
    <w:rsid w:val="009D5865"/>
    <w:rsid w:val="009D6C7B"/>
    <w:rsid w:val="009D72AC"/>
    <w:rsid w:val="009E084E"/>
    <w:rsid w:val="009E09BE"/>
    <w:rsid w:val="009E0DD2"/>
    <w:rsid w:val="009E0E00"/>
    <w:rsid w:val="009E15FB"/>
    <w:rsid w:val="009E1964"/>
    <w:rsid w:val="009E244E"/>
    <w:rsid w:val="009E34FC"/>
    <w:rsid w:val="009E57FF"/>
    <w:rsid w:val="009E5B8E"/>
    <w:rsid w:val="009E5BC3"/>
    <w:rsid w:val="009E656F"/>
    <w:rsid w:val="009E6FD8"/>
    <w:rsid w:val="009F01E0"/>
    <w:rsid w:val="009F0EDD"/>
    <w:rsid w:val="009F186F"/>
    <w:rsid w:val="009F24F3"/>
    <w:rsid w:val="009F370D"/>
    <w:rsid w:val="009F5709"/>
    <w:rsid w:val="009F59E6"/>
    <w:rsid w:val="009F5E7E"/>
    <w:rsid w:val="009F600C"/>
    <w:rsid w:val="009F7528"/>
    <w:rsid w:val="00A030F0"/>
    <w:rsid w:val="00A03473"/>
    <w:rsid w:val="00A04CE7"/>
    <w:rsid w:val="00A04EF8"/>
    <w:rsid w:val="00A05C7F"/>
    <w:rsid w:val="00A06D1E"/>
    <w:rsid w:val="00A070E4"/>
    <w:rsid w:val="00A078B9"/>
    <w:rsid w:val="00A07C19"/>
    <w:rsid w:val="00A10214"/>
    <w:rsid w:val="00A132E6"/>
    <w:rsid w:val="00A1368E"/>
    <w:rsid w:val="00A136E9"/>
    <w:rsid w:val="00A13B53"/>
    <w:rsid w:val="00A13B5E"/>
    <w:rsid w:val="00A13FB3"/>
    <w:rsid w:val="00A1412D"/>
    <w:rsid w:val="00A14C44"/>
    <w:rsid w:val="00A169B2"/>
    <w:rsid w:val="00A170B1"/>
    <w:rsid w:val="00A1747D"/>
    <w:rsid w:val="00A178E1"/>
    <w:rsid w:val="00A17993"/>
    <w:rsid w:val="00A204DB"/>
    <w:rsid w:val="00A21603"/>
    <w:rsid w:val="00A21989"/>
    <w:rsid w:val="00A225CA"/>
    <w:rsid w:val="00A2371A"/>
    <w:rsid w:val="00A2373D"/>
    <w:rsid w:val="00A24A1E"/>
    <w:rsid w:val="00A24EF0"/>
    <w:rsid w:val="00A25AA5"/>
    <w:rsid w:val="00A26760"/>
    <w:rsid w:val="00A278EA"/>
    <w:rsid w:val="00A27CC6"/>
    <w:rsid w:val="00A302E2"/>
    <w:rsid w:val="00A31537"/>
    <w:rsid w:val="00A3199D"/>
    <w:rsid w:val="00A32589"/>
    <w:rsid w:val="00A36B2E"/>
    <w:rsid w:val="00A371A4"/>
    <w:rsid w:val="00A378A1"/>
    <w:rsid w:val="00A4009C"/>
    <w:rsid w:val="00A42868"/>
    <w:rsid w:val="00A42AD4"/>
    <w:rsid w:val="00A430FD"/>
    <w:rsid w:val="00A438FD"/>
    <w:rsid w:val="00A43E85"/>
    <w:rsid w:val="00A4492C"/>
    <w:rsid w:val="00A45DDA"/>
    <w:rsid w:val="00A467B8"/>
    <w:rsid w:val="00A471E8"/>
    <w:rsid w:val="00A477B6"/>
    <w:rsid w:val="00A47C97"/>
    <w:rsid w:val="00A47DEB"/>
    <w:rsid w:val="00A500F8"/>
    <w:rsid w:val="00A50DAD"/>
    <w:rsid w:val="00A511A9"/>
    <w:rsid w:val="00A514C0"/>
    <w:rsid w:val="00A51CCF"/>
    <w:rsid w:val="00A51F6E"/>
    <w:rsid w:val="00A53D30"/>
    <w:rsid w:val="00A543D9"/>
    <w:rsid w:val="00A55D5A"/>
    <w:rsid w:val="00A56BE4"/>
    <w:rsid w:val="00A61034"/>
    <w:rsid w:val="00A6139A"/>
    <w:rsid w:val="00A617A1"/>
    <w:rsid w:val="00A61B40"/>
    <w:rsid w:val="00A62708"/>
    <w:rsid w:val="00A63C9A"/>
    <w:rsid w:val="00A64173"/>
    <w:rsid w:val="00A64662"/>
    <w:rsid w:val="00A65327"/>
    <w:rsid w:val="00A65861"/>
    <w:rsid w:val="00A66128"/>
    <w:rsid w:val="00A667A0"/>
    <w:rsid w:val="00A722DC"/>
    <w:rsid w:val="00A8033E"/>
    <w:rsid w:val="00A819FD"/>
    <w:rsid w:val="00A820BF"/>
    <w:rsid w:val="00A82493"/>
    <w:rsid w:val="00A82DEB"/>
    <w:rsid w:val="00A83E00"/>
    <w:rsid w:val="00A84C68"/>
    <w:rsid w:val="00A84E54"/>
    <w:rsid w:val="00A85C17"/>
    <w:rsid w:val="00A90662"/>
    <w:rsid w:val="00A90960"/>
    <w:rsid w:val="00A91C9D"/>
    <w:rsid w:val="00A92BA7"/>
    <w:rsid w:val="00A9447B"/>
    <w:rsid w:val="00A949F8"/>
    <w:rsid w:val="00A94F11"/>
    <w:rsid w:val="00A95302"/>
    <w:rsid w:val="00A95C44"/>
    <w:rsid w:val="00A9720C"/>
    <w:rsid w:val="00A97301"/>
    <w:rsid w:val="00AA16D3"/>
    <w:rsid w:val="00AA2D94"/>
    <w:rsid w:val="00AA34EB"/>
    <w:rsid w:val="00AA3D76"/>
    <w:rsid w:val="00AA486D"/>
    <w:rsid w:val="00AA4A59"/>
    <w:rsid w:val="00AA4AC6"/>
    <w:rsid w:val="00AA52C6"/>
    <w:rsid w:val="00AA5C31"/>
    <w:rsid w:val="00AA7234"/>
    <w:rsid w:val="00AB0667"/>
    <w:rsid w:val="00AB4567"/>
    <w:rsid w:val="00AB46BA"/>
    <w:rsid w:val="00AB6B43"/>
    <w:rsid w:val="00AB6D68"/>
    <w:rsid w:val="00AB787C"/>
    <w:rsid w:val="00AB7936"/>
    <w:rsid w:val="00AC07EC"/>
    <w:rsid w:val="00AC0D5C"/>
    <w:rsid w:val="00AC1EE6"/>
    <w:rsid w:val="00AC39DB"/>
    <w:rsid w:val="00AC4170"/>
    <w:rsid w:val="00AC428E"/>
    <w:rsid w:val="00AC4B9D"/>
    <w:rsid w:val="00AC4CEB"/>
    <w:rsid w:val="00AC6405"/>
    <w:rsid w:val="00AD023F"/>
    <w:rsid w:val="00AD0C7D"/>
    <w:rsid w:val="00AD0D4B"/>
    <w:rsid w:val="00AD1921"/>
    <w:rsid w:val="00AD1EE6"/>
    <w:rsid w:val="00AD2690"/>
    <w:rsid w:val="00AD27CE"/>
    <w:rsid w:val="00AD289D"/>
    <w:rsid w:val="00AD3C1F"/>
    <w:rsid w:val="00AD45B1"/>
    <w:rsid w:val="00AD4C41"/>
    <w:rsid w:val="00AD5CFF"/>
    <w:rsid w:val="00AD5D51"/>
    <w:rsid w:val="00AD5E69"/>
    <w:rsid w:val="00AD7E1F"/>
    <w:rsid w:val="00AE05D6"/>
    <w:rsid w:val="00AE0EB2"/>
    <w:rsid w:val="00AE0F2C"/>
    <w:rsid w:val="00AE164B"/>
    <w:rsid w:val="00AE1FC6"/>
    <w:rsid w:val="00AE238E"/>
    <w:rsid w:val="00AE35FC"/>
    <w:rsid w:val="00AF1163"/>
    <w:rsid w:val="00AF1501"/>
    <w:rsid w:val="00AF37E2"/>
    <w:rsid w:val="00AF3A72"/>
    <w:rsid w:val="00AF5F02"/>
    <w:rsid w:val="00AF6D8C"/>
    <w:rsid w:val="00AF733A"/>
    <w:rsid w:val="00B0008D"/>
    <w:rsid w:val="00B0055F"/>
    <w:rsid w:val="00B00C18"/>
    <w:rsid w:val="00B02BDB"/>
    <w:rsid w:val="00B02E26"/>
    <w:rsid w:val="00B03390"/>
    <w:rsid w:val="00B04E29"/>
    <w:rsid w:val="00B10B2A"/>
    <w:rsid w:val="00B1101D"/>
    <w:rsid w:val="00B11F91"/>
    <w:rsid w:val="00B13BC2"/>
    <w:rsid w:val="00B13CCE"/>
    <w:rsid w:val="00B16399"/>
    <w:rsid w:val="00B1642F"/>
    <w:rsid w:val="00B21323"/>
    <w:rsid w:val="00B21AC4"/>
    <w:rsid w:val="00B229AA"/>
    <w:rsid w:val="00B24347"/>
    <w:rsid w:val="00B246CF"/>
    <w:rsid w:val="00B24B42"/>
    <w:rsid w:val="00B24D2A"/>
    <w:rsid w:val="00B25CF0"/>
    <w:rsid w:val="00B26953"/>
    <w:rsid w:val="00B26B27"/>
    <w:rsid w:val="00B27990"/>
    <w:rsid w:val="00B3044D"/>
    <w:rsid w:val="00B307FF"/>
    <w:rsid w:val="00B309C2"/>
    <w:rsid w:val="00B31E53"/>
    <w:rsid w:val="00B3358E"/>
    <w:rsid w:val="00B339A4"/>
    <w:rsid w:val="00B34AED"/>
    <w:rsid w:val="00B35274"/>
    <w:rsid w:val="00B373C8"/>
    <w:rsid w:val="00B41AA8"/>
    <w:rsid w:val="00B4230F"/>
    <w:rsid w:val="00B42310"/>
    <w:rsid w:val="00B4320A"/>
    <w:rsid w:val="00B433D1"/>
    <w:rsid w:val="00B43DE6"/>
    <w:rsid w:val="00B44F6E"/>
    <w:rsid w:val="00B46352"/>
    <w:rsid w:val="00B4644E"/>
    <w:rsid w:val="00B472E2"/>
    <w:rsid w:val="00B473F3"/>
    <w:rsid w:val="00B47783"/>
    <w:rsid w:val="00B47E08"/>
    <w:rsid w:val="00B50DC9"/>
    <w:rsid w:val="00B52C5B"/>
    <w:rsid w:val="00B54E82"/>
    <w:rsid w:val="00B57F92"/>
    <w:rsid w:val="00B60314"/>
    <w:rsid w:val="00B60475"/>
    <w:rsid w:val="00B60CEF"/>
    <w:rsid w:val="00B61224"/>
    <w:rsid w:val="00B614D3"/>
    <w:rsid w:val="00B62D46"/>
    <w:rsid w:val="00B62EF6"/>
    <w:rsid w:val="00B635BA"/>
    <w:rsid w:val="00B637F2"/>
    <w:rsid w:val="00B6416D"/>
    <w:rsid w:val="00B65CED"/>
    <w:rsid w:val="00B6692F"/>
    <w:rsid w:val="00B66D9D"/>
    <w:rsid w:val="00B674B9"/>
    <w:rsid w:val="00B7018E"/>
    <w:rsid w:val="00B70D55"/>
    <w:rsid w:val="00B713DE"/>
    <w:rsid w:val="00B71C97"/>
    <w:rsid w:val="00B72585"/>
    <w:rsid w:val="00B73527"/>
    <w:rsid w:val="00B74209"/>
    <w:rsid w:val="00B743C8"/>
    <w:rsid w:val="00B74820"/>
    <w:rsid w:val="00B74BBC"/>
    <w:rsid w:val="00B74F3E"/>
    <w:rsid w:val="00B7518B"/>
    <w:rsid w:val="00B765E2"/>
    <w:rsid w:val="00B76719"/>
    <w:rsid w:val="00B771D3"/>
    <w:rsid w:val="00B775C9"/>
    <w:rsid w:val="00B77689"/>
    <w:rsid w:val="00B83A05"/>
    <w:rsid w:val="00B844D0"/>
    <w:rsid w:val="00B844D6"/>
    <w:rsid w:val="00B84C9C"/>
    <w:rsid w:val="00B84F33"/>
    <w:rsid w:val="00B85533"/>
    <w:rsid w:val="00B85768"/>
    <w:rsid w:val="00B87CBB"/>
    <w:rsid w:val="00B90BFB"/>
    <w:rsid w:val="00B93683"/>
    <w:rsid w:val="00B93D6A"/>
    <w:rsid w:val="00B93DF9"/>
    <w:rsid w:val="00B940FD"/>
    <w:rsid w:val="00B94A52"/>
    <w:rsid w:val="00B94CB5"/>
    <w:rsid w:val="00B9549F"/>
    <w:rsid w:val="00B962BF"/>
    <w:rsid w:val="00B978F5"/>
    <w:rsid w:val="00BA1D75"/>
    <w:rsid w:val="00BA234A"/>
    <w:rsid w:val="00BA2760"/>
    <w:rsid w:val="00BA3346"/>
    <w:rsid w:val="00BA35AC"/>
    <w:rsid w:val="00BA4315"/>
    <w:rsid w:val="00BA48DB"/>
    <w:rsid w:val="00BA4E90"/>
    <w:rsid w:val="00BA51C5"/>
    <w:rsid w:val="00BA6728"/>
    <w:rsid w:val="00BA7EFA"/>
    <w:rsid w:val="00BB4DDD"/>
    <w:rsid w:val="00BB57A0"/>
    <w:rsid w:val="00BB7A25"/>
    <w:rsid w:val="00BB7FCA"/>
    <w:rsid w:val="00BC01A1"/>
    <w:rsid w:val="00BC1EE6"/>
    <w:rsid w:val="00BC3C8C"/>
    <w:rsid w:val="00BC4D67"/>
    <w:rsid w:val="00BC556A"/>
    <w:rsid w:val="00BC5F44"/>
    <w:rsid w:val="00BC67FA"/>
    <w:rsid w:val="00BC7C16"/>
    <w:rsid w:val="00BD737D"/>
    <w:rsid w:val="00BD7429"/>
    <w:rsid w:val="00BE06C3"/>
    <w:rsid w:val="00BE0859"/>
    <w:rsid w:val="00BE0EF0"/>
    <w:rsid w:val="00BE11DD"/>
    <w:rsid w:val="00BE153D"/>
    <w:rsid w:val="00BE2E7E"/>
    <w:rsid w:val="00BE325A"/>
    <w:rsid w:val="00BE362F"/>
    <w:rsid w:val="00BE3773"/>
    <w:rsid w:val="00BE4EB6"/>
    <w:rsid w:val="00BE5A96"/>
    <w:rsid w:val="00BF001D"/>
    <w:rsid w:val="00BF0F7D"/>
    <w:rsid w:val="00BF209F"/>
    <w:rsid w:val="00BF34DA"/>
    <w:rsid w:val="00BF412D"/>
    <w:rsid w:val="00BF629A"/>
    <w:rsid w:val="00BF7068"/>
    <w:rsid w:val="00C00A4F"/>
    <w:rsid w:val="00C011A1"/>
    <w:rsid w:val="00C01547"/>
    <w:rsid w:val="00C01D6D"/>
    <w:rsid w:val="00C02ED4"/>
    <w:rsid w:val="00C0381A"/>
    <w:rsid w:val="00C03A06"/>
    <w:rsid w:val="00C03E1A"/>
    <w:rsid w:val="00C0417B"/>
    <w:rsid w:val="00C06084"/>
    <w:rsid w:val="00C0665B"/>
    <w:rsid w:val="00C07B1C"/>
    <w:rsid w:val="00C112B7"/>
    <w:rsid w:val="00C11890"/>
    <w:rsid w:val="00C11E47"/>
    <w:rsid w:val="00C12B1C"/>
    <w:rsid w:val="00C13BD7"/>
    <w:rsid w:val="00C14BD2"/>
    <w:rsid w:val="00C14C24"/>
    <w:rsid w:val="00C1573E"/>
    <w:rsid w:val="00C16048"/>
    <w:rsid w:val="00C16F14"/>
    <w:rsid w:val="00C17557"/>
    <w:rsid w:val="00C176DF"/>
    <w:rsid w:val="00C1780E"/>
    <w:rsid w:val="00C21055"/>
    <w:rsid w:val="00C2137E"/>
    <w:rsid w:val="00C21A17"/>
    <w:rsid w:val="00C21CA1"/>
    <w:rsid w:val="00C22B17"/>
    <w:rsid w:val="00C2310B"/>
    <w:rsid w:val="00C241CA"/>
    <w:rsid w:val="00C277FA"/>
    <w:rsid w:val="00C3024F"/>
    <w:rsid w:val="00C30D0E"/>
    <w:rsid w:val="00C311D2"/>
    <w:rsid w:val="00C315E0"/>
    <w:rsid w:val="00C326A7"/>
    <w:rsid w:val="00C327C8"/>
    <w:rsid w:val="00C3405F"/>
    <w:rsid w:val="00C355CE"/>
    <w:rsid w:val="00C35983"/>
    <w:rsid w:val="00C35A1B"/>
    <w:rsid w:val="00C3667B"/>
    <w:rsid w:val="00C40019"/>
    <w:rsid w:val="00C42DA4"/>
    <w:rsid w:val="00C43EEA"/>
    <w:rsid w:val="00C467CD"/>
    <w:rsid w:val="00C47C25"/>
    <w:rsid w:val="00C51015"/>
    <w:rsid w:val="00C51587"/>
    <w:rsid w:val="00C5219D"/>
    <w:rsid w:val="00C54E8F"/>
    <w:rsid w:val="00C5505A"/>
    <w:rsid w:val="00C551FE"/>
    <w:rsid w:val="00C556A2"/>
    <w:rsid w:val="00C56922"/>
    <w:rsid w:val="00C57212"/>
    <w:rsid w:val="00C572FD"/>
    <w:rsid w:val="00C5771F"/>
    <w:rsid w:val="00C57ABF"/>
    <w:rsid w:val="00C609EE"/>
    <w:rsid w:val="00C6217C"/>
    <w:rsid w:val="00C63A4E"/>
    <w:rsid w:val="00C7009B"/>
    <w:rsid w:val="00C70913"/>
    <w:rsid w:val="00C7195A"/>
    <w:rsid w:val="00C71E04"/>
    <w:rsid w:val="00C722CF"/>
    <w:rsid w:val="00C72D76"/>
    <w:rsid w:val="00C73004"/>
    <w:rsid w:val="00C731C9"/>
    <w:rsid w:val="00C7371C"/>
    <w:rsid w:val="00C74378"/>
    <w:rsid w:val="00C74407"/>
    <w:rsid w:val="00C752E5"/>
    <w:rsid w:val="00C77055"/>
    <w:rsid w:val="00C8286A"/>
    <w:rsid w:val="00C86FB6"/>
    <w:rsid w:val="00C90C7E"/>
    <w:rsid w:val="00C90E8D"/>
    <w:rsid w:val="00C9186D"/>
    <w:rsid w:val="00C919B2"/>
    <w:rsid w:val="00C9448A"/>
    <w:rsid w:val="00C95E35"/>
    <w:rsid w:val="00C96D37"/>
    <w:rsid w:val="00C9704D"/>
    <w:rsid w:val="00CA004A"/>
    <w:rsid w:val="00CA0811"/>
    <w:rsid w:val="00CA1E23"/>
    <w:rsid w:val="00CA2A0B"/>
    <w:rsid w:val="00CA4531"/>
    <w:rsid w:val="00CA4537"/>
    <w:rsid w:val="00CA4FFB"/>
    <w:rsid w:val="00CA560E"/>
    <w:rsid w:val="00CA6417"/>
    <w:rsid w:val="00CA76FA"/>
    <w:rsid w:val="00CB098D"/>
    <w:rsid w:val="00CB3C53"/>
    <w:rsid w:val="00CB5013"/>
    <w:rsid w:val="00CB5E9C"/>
    <w:rsid w:val="00CB65EB"/>
    <w:rsid w:val="00CB690D"/>
    <w:rsid w:val="00CB7F87"/>
    <w:rsid w:val="00CC048A"/>
    <w:rsid w:val="00CC09A8"/>
    <w:rsid w:val="00CC130E"/>
    <w:rsid w:val="00CC13F4"/>
    <w:rsid w:val="00CC1DD3"/>
    <w:rsid w:val="00CC455C"/>
    <w:rsid w:val="00CC4B77"/>
    <w:rsid w:val="00CC6469"/>
    <w:rsid w:val="00CC656F"/>
    <w:rsid w:val="00CC6600"/>
    <w:rsid w:val="00CC6ABD"/>
    <w:rsid w:val="00CC703E"/>
    <w:rsid w:val="00CC704D"/>
    <w:rsid w:val="00CC709C"/>
    <w:rsid w:val="00CC7841"/>
    <w:rsid w:val="00CC7E4E"/>
    <w:rsid w:val="00CD02B9"/>
    <w:rsid w:val="00CD03C4"/>
    <w:rsid w:val="00CD0955"/>
    <w:rsid w:val="00CD09E5"/>
    <w:rsid w:val="00CD0EE7"/>
    <w:rsid w:val="00CD4018"/>
    <w:rsid w:val="00CD4197"/>
    <w:rsid w:val="00CD6138"/>
    <w:rsid w:val="00CD70DC"/>
    <w:rsid w:val="00CD71E7"/>
    <w:rsid w:val="00CE0BD5"/>
    <w:rsid w:val="00CE0CAF"/>
    <w:rsid w:val="00CE1AC7"/>
    <w:rsid w:val="00CE41AA"/>
    <w:rsid w:val="00CE58AF"/>
    <w:rsid w:val="00CE6787"/>
    <w:rsid w:val="00CE6ACC"/>
    <w:rsid w:val="00CF08F9"/>
    <w:rsid w:val="00CF2638"/>
    <w:rsid w:val="00CF3D08"/>
    <w:rsid w:val="00CF4ABF"/>
    <w:rsid w:val="00CF51A2"/>
    <w:rsid w:val="00CF6698"/>
    <w:rsid w:val="00D00194"/>
    <w:rsid w:val="00D01382"/>
    <w:rsid w:val="00D04047"/>
    <w:rsid w:val="00D04325"/>
    <w:rsid w:val="00D04CA1"/>
    <w:rsid w:val="00D04F96"/>
    <w:rsid w:val="00D05220"/>
    <w:rsid w:val="00D05717"/>
    <w:rsid w:val="00D05ECD"/>
    <w:rsid w:val="00D06B35"/>
    <w:rsid w:val="00D0720B"/>
    <w:rsid w:val="00D106F1"/>
    <w:rsid w:val="00D118CF"/>
    <w:rsid w:val="00D11F0F"/>
    <w:rsid w:val="00D12125"/>
    <w:rsid w:val="00D12C2F"/>
    <w:rsid w:val="00D1393C"/>
    <w:rsid w:val="00D13DB9"/>
    <w:rsid w:val="00D1491C"/>
    <w:rsid w:val="00D1774E"/>
    <w:rsid w:val="00D17774"/>
    <w:rsid w:val="00D20398"/>
    <w:rsid w:val="00D20724"/>
    <w:rsid w:val="00D21369"/>
    <w:rsid w:val="00D21C87"/>
    <w:rsid w:val="00D21F02"/>
    <w:rsid w:val="00D23597"/>
    <w:rsid w:val="00D2501E"/>
    <w:rsid w:val="00D262A0"/>
    <w:rsid w:val="00D26B69"/>
    <w:rsid w:val="00D278CD"/>
    <w:rsid w:val="00D31C70"/>
    <w:rsid w:val="00D323C8"/>
    <w:rsid w:val="00D35763"/>
    <w:rsid w:val="00D36323"/>
    <w:rsid w:val="00D36635"/>
    <w:rsid w:val="00D36874"/>
    <w:rsid w:val="00D374D5"/>
    <w:rsid w:val="00D37C21"/>
    <w:rsid w:val="00D40AC0"/>
    <w:rsid w:val="00D416FC"/>
    <w:rsid w:val="00D43271"/>
    <w:rsid w:val="00D46C51"/>
    <w:rsid w:val="00D47E3B"/>
    <w:rsid w:val="00D47F7D"/>
    <w:rsid w:val="00D50756"/>
    <w:rsid w:val="00D50E02"/>
    <w:rsid w:val="00D51063"/>
    <w:rsid w:val="00D51484"/>
    <w:rsid w:val="00D51D48"/>
    <w:rsid w:val="00D51F2C"/>
    <w:rsid w:val="00D52C9F"/>
    <w:rsid w:val="00D55013"/>
    <w:rsid w:val="00D56BA9"/>
    <w:rsid w:val="00D634DD"/>
    <w:rsid w:val="00D64386"/>
    <w:rsid w:val="00D65253"/>
    <w:rsid w:val="00D65B9B"/>
    <w:rsid w:val="00D661FC"/>
    <w:rsid w:val="00D66B6A"/>
    <w:rsid w:val="00D66DFD"/>
    <w:rsid w:val="00D70551"/>
    <w:rsid w:val="00D707B9"/>
    <w:rsid w:val="00D709FC"/>
    <w:rsid w:val="00D71120"/>
    <w:rsid w:val="00D71F96"/>
    <w:rsid w:val="00D72FCA"/>
    <w:rsid w:val="00D738F2"/>
    <w:rsid w:val="00D73BFC"/>
    <w:rsid w:val="00D74FB9"/>
    <w:rsid w:val="00D75913"/>
    <w:rsid w:val="00D75B93"/>
    <w:rsid w:val="00D762B7"/>
    <w:rsid w:val="00D76582"/>
    <w:rsid w:val="00D76AA5"/>
    <w:rsid w:val="00D77CBB"/>
    <w:rsid w:val="00D8052A"/>
    <w:rsid w:val="00D81267"/>
    <w:rsid w:val="00D8267D"/>
    <w:rsid w:val="00D846F1"/>
    <w:rsid w:val="00D84FE6"/>
    <w:rsid w:val="00D86AEB"/>
    <w:rsid w:val="00D86E6D"/>
    <w:rsid w:val="00D90519"/>
    <w:rsid w:val="00D91066"/>
    <w:rsid w:val="00D91856"/>
    <w:rsid w:val="00D92195"/>
    <w:rsid w:val="00D939C7"/>
    <w:rsid w:val="00D94078"/>
    <w:rsid w:val="00D97AE2"/>
    <w:rsid w:val="00DA0558"/>
    <w:rsid w:val="00DA120F"/>
    <w:rsid w:val="00DA3E52"/>
    <w:rsid w:val="00DA4691"/>
    <w:rsid w:val="00DA60BD"/>
    <w:rsid w:val="00DA7325"/>
    <w:rsid w:val="00DB0760"/>
    <w:rsid w:val="00DB0923"/>
    <w:rsid w:val="00DB1929"/>
    <w:rsid w:val="00DB1953"/>
    <w:rsid w:val="00DB1DFB"/>
    <w:rsid w:val="00DB23E2"/>
    <w:rsid w:val="00DB3340"/>
    <w:rsid w:val="00DB37EA"/>
    <w:rsid w:val="00DB3E5E"/>
    <w:rsid w:val="00DB4568"/>
    <w:rsid w:val="00DB7E03"/>
    <w:rsid w:val="00DC11FB"/>
    <w:rsid w:val="00DC190F"/>
    <w:rsid w:val="00DC285E"/>
    <w:rsid w:val="00DC3D07"/>
    <w:rsid w:val="00DC4C88"/>
    <w:rsid w:val="00DC5B72"/>
    <w:rsid w:val="00DC5E8C"/>
    <w:rsid w:val="00DC6F0A"/>
    <w:rsid w:val="00DD0F49"/>
    <w:rsid w:val="00DD1ADD"/>
    <w:rsid w:val="00DD1FFB"/>
    <w:rsid w:val="00DD2110"/>
    <w:rsid w:val="00DD282E"/>
    <w:rsid w:val="00DD2D2E"/>
    <w:rsid w:val="00DD3851"/>
    <w:rsid w:val="00DD3C79"/>
    <w:rsid w:val="00DD5E03"/>
    <w:rsid w:val="00DD6E46"/>
    <w:rsid w:val="00DD70DB"/>
    <w:rsid w:val="00DD79B8"/>
    <w:rsid w:val="00DE065D"/>
    <w:rsid w:val="00DE110B"/>
    <w:rsid w:val="00DE1B80"/>
    <w:rsid w:val="00DE4AAD"/>
    <w:rsid w:val="00DE4BAA"/>
    <w:rsid w:val="00DE5706"/>
    <w:rsid w:val="00DE5726"/>
    <w:rsid w:val="00DF30C7"/>
    <w:rsid w:val="00DF3130"/>
    <w:rsid w:val="00DF4625"/>
    <w:rsid w:val="00DF4BA5"/>
    <w:rsid w:val="00DF66D6"/>
    <w:rsid w:val="00DF71FC"/>
    <w:rsid w:val="00DF7454"/>
    <w:rsid w:val="00E00451"/>
    <w:rsid w:val="00E017EA"/>
    <w:rsid w:val="00E03900"/>
    <w:rsid w:val="00E040DD"/>
    <w:rsid w:val="00E05D43"/>
    <w:rsid w:val="00E06566"/>
    <w:rsid w:val="00E0670E"/>
    <w:rsid w:val="00E07B56"/>
    <w:rsid w:val="00E07D9D"/>
    <w:rsid w:val="00E112F3"/>
    <w:rsid w:val="00E11DC1"/>
    <w:rsid w:val="00E1237D"/>
    <w:rsid w:val="00E137E0"/>
    <w:rsid w:val="00E13B81"/>
    <w:rsid w:val="00E16815"/>
    <w:rsid w:val="00E16F13"/>
    <w:rsid w:val="00E17053"/>
    <w:rsid w:val="00E17880"/>
    <w:rsid w:val="00E17A12"/>
    <w:rsid w:val="00E214DE"/>
    <w:rsid w:val="00E21AF2"/>
    <w:rsid w:val="00E23651"/>
    <w:rsid w:val="00E23A6C"/>
    <w:rsid w:val="00E2490E"/>
    <w:rsid w:val="00E258E1"/>
    <w:rsid w:val="00E26538"/>
    <w:rsid w:val="00E2691A"/>
    <w:rsid w:val="00E26C36"/>
    <w:rsid w:val="00E27CB1"/>
    <w:rsid w:val="00E31E02"/>
    <w:rsid w:val="00E320FE"/>
    <w:rsid w:val="00E3216A"/>
    <w:rsid w:val="00E32D44"/>
    <w:rsid w:val="00E32FAF"/>
    <w:rsid w:val="00E32FF1"/>
    <w:rsid w:val="00E336CB"/>
    <w:rsid w:val="00E34AE5"/>
    <w:rsid w:val="00E34DA1"/>
    <w:rsid w:val="00E362C7"/>
    <w:rsid w:val="00E37376"/>
    <w:rsid w:val="00E37E45"/>
    <w:rsid w:val="00E4160D"/>
    <w:rsid w:val="00E41F2E"/>
    <w:rsid w:val="00E426EC"/>
    <w:rsid w:val="00E42D3C"/>
    <w:rsid w:val="00E42D5E"/>
    <w:rsid w:val="00E44B2C"/>
    <w:rsid w:val="00E45A2E"/>
    <w:rsid w:val="00E4613D"/>
    <w:rsid w:val="00E4672A"/>
    <w:rsid w:val="00E46753"/>
    <w:rsid w:val="00E47649"/>
    <w:rsid w:val="00E47D77"/>
    <w:rsid w:val="00E504F2"/>
    <w:rsid w:val="00E52190"/>
    <w:rsid w:val="00E52EC5"/>
    <w:rsid w:val="00E5392C"/>
    <w:rsid w:val="00E53DBA"/>
    <w:rsid w:val="00E54EC5"/>
    <w:rsid w:val="00E54FCE"/>
    <w:rsid w:val="00E55EB2"/>
    <w:rsid w:val="00E56189"/>
    <w:rsid w:val="00E575B3"/>
    <w:rsid w:val="00E60334"/>
    <w:rsid w:val="00E60E4B"/>
    <w:rsid w:val="00E61620"/>
    <w:rsid w:val="00E626C0"/>
    <w:rsid w:val="00E627DD"/>
    <w:rsid w:val="00E62AFA"/>
    <w:rsid w:val="00E63146"/>
    <w:rsid w:val="00E63555"/>
    <w:rsid w:val="00E658E0"/>
    <w:rsid w:val="00E67A93"/>
    <w:rsid w:val="00E70B4A"/>
    <w:rsid w:val="00E72627"/>
    <w:rsid w:val="00E7325B"/>
    <w:rsid w:val="00E75579"/>
    <w:rsid w:val="00E770BF"/>
    <w:rsid w:val="00E814BC"/>
    <w:rsid w:val="00E81556"/>
    <w:rsid w:val="00E81D85"/>
    <w:rsid w:val="00E84400"/>
    <w:rsid w:val="00E84675"/>
    <w:rsid w:val="00E84AE9"/>
    <w:rsid w:val="00E85483"/>
    <w:rsid w:val="00E8561A"/>
    <w:rsid w:val="00E87EC9"/>
    <w:rsid w:val="00E9091D"/>
    <w:rsid w:val="00E91613"/>
    <w:rsid w:val="00E93691"/>
    <w:rsid w:val="00E96B44"/>
    <w:rsid w:val="00E97528"/>
    <w:rsid w:val="00EA4B1B"/>
    <w:rsid w:val="00EA707A"/>
    <w:rsid w:val="00EA7431"/>
    <w:rsid w:val="00EB0D98"/>
    <w:rsid w:val="00EB1162"/>
    <w:rsid w:val="00EB13EE"/>
    <w:rsid w:val="00EB2F53"/>
    <w:rsid w:val="00EB3F01"/>
    <w:rsid w:val="00EB4CE2"/>
    <w:rsid w:val="00EB4E14"/>
    <w:rsid w:val="00EB5235"/>
    <w:rsid w:val="00EB5D28"/>
    <w:rsid w:val="00EB75EE"/>
    <w:rsid w:val="00EC0BD1"/>
    <w:rsid w:val="00EC15E7"/>
    <w:rsid w:val="00EC3D3F"/>
    <w:rsid w:val="00EC4304"/>
    <w:rsid w:val="00EC558D"/>
    <w:rsid w:val="00EC639D"/>
    <w:rsid w:val="00EC6C3F"/>
    <w:rsid w:val="00EC71FE"/>
    <w:rsid w:val="00ED0C9F"/>
    <w:rsid w:val="00ED1256"/>
    <w:rsid w:val="00ED1588"/>
    <w:rsid w:val="00ED2720"/>
    <w:rsid w:val="00ED2DEC"/>
    <w:rsid w:val="00ED3A91"/>
    <w:rsid w:val="00ED44FF"/>
    <w:rsid w:val="00ED4D1A"/>
    <w:rsid w:val="00ED4E53"/>
    <w:rsid w:val="00ED5A20"/>
    <w:rsid w:val="00ED5FA6"/>
    <w:rsid w:val="00ED666A"/>
    <w:rsid w:val="00ED6E43"/>
    <w:rsid w:val="00ED722E"/>
    <w:rsid w:val="00ED7813"/>
    <w:rsid w:val="00ED7B4A"/>
    <w:rsid w:val="00EE0773"/>
    <w:rsid w:val="00EE252F"/>
    <w:rsid w:val="00EE27BF"/>
    <w:rsid w:val="00EE507B"/>
    <w:rsid w:val="00EE6401"/>
    <w:rsid w:val="00EF15A8"/>
    <w:rsid w:val="00EF26CA"/>
    <w:rsid w:val="00EF2786"/>
    <w:rsid w:val="00EF3018"/>
    <w:rsid w:val="00EF320A"/>
    <w:rsid w:val="00EF3337"/>
    <w:rsid w:val="00EF3525"/>
    <w:rsid w:val="00EF370C"/>
    <w:rsid w:val="00EF4775"/>
    <w:rsid w:val="00EF4BE7"/>
    <w:rsid w:val="00EF4CDA"/>
    <w:rsid w:val="00EF59F1"/>
    <w:rsid w:val="00EF5E52"/>
    <w:rsid w:val="00F005EC"/>
    <w:rsid w:val="00F01804"/>
    <w:rsid w:val="00F01FE6"/>
    <w:rsid w:val="00F0275D"/>
    <w:rsid w:val="00F04A07"/>
    <w:rsid w:val="00F04C43"/>
    <w:rsid w:val="00F0681F"/>
    <w:rsid w:val="00F06A5C"/>
    <w:rsid w:val="00F1025E"/>
    <w:rsid w:val="00F1084D"/>
    <w:rsid w:val="00F117D9"/>
    <w:rsid w:val="00F11E55"/>
    <w:rsid w:val="00F12F80"/>
    <w:rsid w:val="00F132A6"/>
    <w:rsid w:val="00F13C4D"/>
    <w:rsid w:val="00F14C40"/>
    <w:rsid w:val="00F14D40"/>
    <w:rsid w:val="00F1508E"/>
    <w:rsid w:val="00F15859"/>
    <w:rsid w:val="00F20010"/>
    <w:rsid w:val="00F22531"/>
    <w:rsid w:val="00F22858"/>
    <w:rsid w:val="00F237EF"/>
    <w:rsid w:val="00F23DF6"/>
    <w:rsid w:val="00F25031"/>
    <w:rsid w:val="00F264BB"/>
    <w:rsid w:val="00F272F6"/>
    <w:rsid w:val="00F323EC"/>
    <w:rsid w:val="00F33431"/>
    <w:rsid w:val="00F3440D"/>
    <w:rsid w:val="00F348B5"/>
    <w:rsid w:val="00F34BE1"/>
    <w:rsid w:val="00F350E5"/>
    <w:rsid w:val="00F35B66"/>
    <w:rsid w:val="00F36874"/>
    <w:rsid w:val="00F36916"/>
    <w:rsid w:val="00F40D07"/>
    <w:rsid w:val="00F4252A"/>
    <w:rsid w:val="00F4255B"/>
    <w:rsid w:val="00F4307A"/>
    <w:rsid w:val="00F43FA4"/>
    <w:rsid w:val="00F4430E"/>
    <w:rsid w:val="00F44905"/>
    <w:rsid w:val="00F45FB6"/>
    <w:rsid w:val="00F46BF5"/>
    <w:rsid w:val="00F46D21"/>
    <w:rsid w:val="00F50C54"/>
    <w:rsid w:val="00F514C4"/>
    <w:rsid w:val="00F51569"/>
    <w:rsid w:val="00F527AB"/>
    <w:rsid w:val="00F535AC"/>
    <w:rsid w:val="00F54090"/>
    <w:rsid w:val="00F56732"/>
    <w:rsid w:val="00F60CF4"/>
    <w:rsid w:val="00F629D5"/>
    <w:rsid w:val="00F62CD2"/>
    <w:rsid w:val="00F63A73"/>
    <w:rsid w:val="00F63E8B"/>
    <w:rsid w:val="00F66383"/>
    <w:rsid w:val="00F663FB"/>
    <w:rsid w:val="00F70084"/>
    <w:rsid w:val="00F7156E"/>
    <w:rsid w:val="00F715AE"/>
    <w:rsid w:val="00F7175A"/>
    <w:rsid w:val="00F72584"/>
    <w:rsid w:val="00F73304"/>
    <w:rsid w:val="00F736EC"/>
    <w:rsid w:val="00F73E32"/>
    <w:rsid w:val="00F7425F"/>
    <w:rsid w:val="00F748DC"/>
    <w:rsid w:val="00F74BBC"/>
    <w:rsid w:val="00F7507A"/>
    <w:rsid w:val="00F75F1D"/>
    <w:rsid w:val="00F813EB"/>
    <w:rsid w:val="00F83399"/>
    <w:rsid w:val="00F860A0"/>
    <w:rsid w:val="00F869FA"/>
    <w:rsid w:val="00F86D16"/>
    <w:rsid w:val="00F87046"/>
    <w:rsid w:val="00F87433"/>
    <w:rsid w:val="00F87CA5"/>
    <w:rsid w:val="00F90732"/>
    <w:rsid w:val="00F90CD7"/>
    <w:rsid w:val="00F921E0"/>
    <w:rsid w:val="00F9320C"/>
    <w:rsid w:val="00F9487C"/>
    <w:rsid w:val="00F949AB"/>
    <w:rsid w:val="00F949B8"/>
    <w:rsid w:val="00F97EB7"/>
    <w:rsid w:val="00FA09A4"/>
    <w:rsid w:val="00FA09CD"/>
    <w:rsid w:val="00FA2643"/>
    <w:rsid w:val="00FA2CE5"/>
    <w:rsid w:val="00FA2D8C"/>
    <w:rsid w:val="00FA33AF"/>
    <w:rsid w:val="00FA381E"/>
    <w:rsid w:val="00FA5884"/>
    <w:rsid w:val="00FA6434"/>
    <w:rsid w:val="00FA65E9"/>
    <w:rsid w:val="00FA7828"/>
    <w:rsid w:val="00FA7DC0"/>
    <w:rsid w:val="00FB0D65"/>
    <w:rsid w:val="00FB2677"/>
    <w:rsid w:val="00FB2C6B"/>
    <w:rsid w:val="00FB2E4B"/>
    <w:rsid w:val="00FB326F"/>
    <w:rsid w:val="00FB62B9"/>
    <w:rsid w:val="00FB6EE5"/>
    <w:rsid w:val="00FC1A8F"/>
    <w:rsid w:val="00FC41F1"/>
    <w:rsid w:val="00FC44B0"/>
    <w:rsid w:val="00FC4851"/>
    <w:rsid w:val="00FC5F0D"/>
    <w:rsid w:val="00FC673D"/>
    <w:rsid w:val="00FC6ECE"/>
    <w:rsid w:val="00FC7D95"/>
    <w:rsid w:val="00FD027C"/>
    <w:rsid w:val="00FD0B9E"/>
    <w:rsid w:val="00FD1642"/>
    <w:rsid w:val="00FD3D93"/>
    <w:rsid w:val="00FD4165"/>
    <w:rsid w:val="00FD560D"/>
    <w:rsid w:val="00FD61A3"/>
    <w:rsid w:val="00FD6CEA"/>
    <w:rsid w:val="00FD7A0D"/>
    <w:rsid w:val="00FE4866"/>
    <w:rsid w:val="00FE4B36"/>
    <w:rsid w:val="00FE4FFB"/>
    <w:rsid w:val="00FE55F5"/>
    <w:rsid w:val="00FE5C7B"/>
    <w:rsid w:val="00FE5DBD"/>
    <w:rsid w:val="00FE687F"/>
    <w:rsid w:val="00FE6D7D"/>
    <w:rsid w:val="00FE739F"/>
    <w:rsid w:val="00FF177B"/>
    <w:rsid w:val="00FF193B"/>
    <w:rsid w:val="00FF255F"/>
    <w:rsid w:val="00FF3AEC"/>
    <w:rsid w:val="00FF41AC"/>
    <w:rsid w:val="00FF48B7"/>
    <w:rsid w:val="00FF5124"/>
    <w:rsid w:val="00FF6652"/>
    <w:rsid w:val="00FF7E16"/>
    <w:rsid w:val="0119DB4C"/>
    <w:rsid w:val="014C8A5F"/>
    <w:rsid w:val="0161C2DA"/>
    <w:rsid w:val="030627A1"/>
    <w:rsid w:val="0372B711"/>
    <w:rsid w:val="03E930F1"/>
    <w:rsid w:val="0415733D"/>
    <w:rsid w:val="04693E8D"/>
    <w:rsid w:val="0545DADC"/>
    <w:rsid w:val="05547405"/>
    <w:rsid w:val="068EBB30"/>
    <w:rsid w:val="06AC8A3F"/>
    <w:rsid w:val="06DD7684"/>
    <w:rsid w:val="06EF420F"/>
    <w:rsid w:val="06F3BAF2"/>
    <w:rsid w:val="06FE8F40"/>
    <w:rsid w:val="073C4C84"/>
    <w:rsid w:val="074CC8A5"/>
    <w:rsid w:val="079C6220"/>
    <w:rsid w:val="080AAD07"/>
    <w:rsid w:val="084200CD"/>
    <w:rsid w:val="08957508"/>
    <w:rsid w:val="08C22A89"/>
    <w:rsid w:val="08E83ADA"/>
    <w:rsid w:val="09990AAF"/>
    <w:rsid w:val="0A0530C5"/>
    <w:rsid w:val="0A36C995"/>
    <w:rsid w:val="0A652016"/>
    <w:rsid w:val="0A836597"/>
    <w:rsid w:val="0B966059"/>
    <w:rsid w:val="0B9F0B54"/>
    <w:rsid w:val="0C3277F4"/>
    <w:rsid w:val="0C9D154B"/>
    <w:rsid w:val="0CA73578"/>
    <w:rsid w:val="0CFC83A8"/>
    <w:rsid w:val="0D406F91"/>
    <w:rsid w:val="0D664119"/>
    <w:rsid w:val="0DC16FF3"/>
    <w:rsid w:val="0DC31A65"/>
    <w:rsid w:val="0E261EDB"/>
    <w:rsid w:val="0E78D40A"/>
    <w:rsid w:val="0ECF5C45"/>
    <w:rsid w:val="0EF25776"/>
    <w:rsid w:val="0FB37C02"/>
    <w:rsid w:val="0FE1110F"/>
    <w:rsid w:val="0FF0C300"/>
    <w:rsid w:val="0FF45136"/>
    <w:rsid w:val="1050C244"/>
    <w:rsid w:val="10BACB34"/>
    <w:rsid w:val="10F0A618"/>
    <w:rsid w:val="110D3D1E"/>
    <w:rsid w:val="117654B3"/>
    <w:rsid w:val="11927C5E"/>
    <w:rsid w:val="11C409D6"/>
    <w:rsid w:val="1228E5EE"/>
    <w:rsid w:val="12422447"/>
    <w:rsid w:val="12F761C8"/>
    <w:rsid w:val="13D5EC86"/>
    <w:rsid w:val="158303A5"/>
    <w:rsid w:val="1585E8F4"/>
    <w:rsid w:val="15B51A2E"/>
    <w:rsid w:val="16592310"/>
    <w:rsid w:val="165ECC7B"/>
    <w:rsid w:val="16D2E630"/>
    <w:rsid w:val="17AF83CB"/>
    <w:rsid w:val="17D8BAE0"/>
    <w:rsid w:val="17ED29C4"/>
    <w:rsid w:val="1872872F"/>
    <w:rsid w:val="187FA2EC"/>
    <w:rsid w:val="18D2995E"/>
    <w:rsid w:val="18E48869"/>
    <w:rsid w:val="18E86FB3"/>
    <w:rsid w:val="18EBFC24"/>
    <w:rsid w:val="199A78C7"/>
    <w:rsid w:val="1A87033A"/>
    <w:rsid w:val="1ABFBDF8"/>
    <w:rsid w:val="1AEAC68D"/>
    <w:rsid w:val="1B233CA4"/>
    <w:rsid w:val="1B9702DB"/>
    <w:rsid w:val="1BD4E495"/>
    <w:rsid w:val="1C5DD91F"/>
    <w:rsid w:val="1E1DA3F4"/>
    <w:rsid w:val="1E855276"/>
    <w:rsid w:val="1EA39E40"/>
    <w:rsid w:val="1EBDA874"/>
    <w:rsid w:val="1ED2D036"/>
    <w:rsid w:val="1F31B6B5"/>
    <w:rsid w:val="1F43F1DE"/>
    <w:rsid w:val="1F65EC8D"/>
    <w:rsid w:val="20176FC8"/>
    <w:rsid w:val="204A5071"/>
    <w:rsid w:val="20B7D6F3"/>
    <w:rsid w:val="20BD9D3E"/>
    <w:rsid w:val="2123A915"/>
    <w:rsid w:val="21FEB62D"/>
    <w:rsid w:val="22BE2877"/>
    <w:rsid w:val="23253A36"/>
    <w:rsid w:val="23B5D4B5"/>
    <w:rsid w:val="23C0E468"/>
    <w:rsid w:val="23FAD1F0"/>
    <w:rsid w:val="2448C906"/>
    <w:rsid w:val="24E8F345"/>
    <w:rsid w:val="24F37960"/>
    <w:rsid w:val="2531C8F0"/>
    <w:rsid w:val="25C14B57"/>
    <w:rsid w:val="25C6503B"/>
    <w:rsid w:val="26150257"/>
    <w:rsid w:val="26A7EE57"/>
    <w:rsid w:val="2716354B"/>
    <w:rsid w:val="271DFECE"/>
    <w:rsid w:val="2749893C"/>
    <w:rsid w:val="278CAD50"/>
    <w:rsid w:val="279F49E8"/>
    <w:rsid w:val="28102C0F"/>
    <w:rsid w:val="28538ADB"/>
    <w:rsid w:val="289087BD"/>
    <w:rsid w:val="29F61946"/>
    <w:rsid w:val="2A344373"/>
    <w:rsid w:val="2A60C5E0"/>
    <w:rsid w:val="2B4EA37E"/>
    <w:rsid w:val="2B5BDE29"/>
    <w:rsid w:val="2B84297C"/>
    <w:rsid w:val="2B947D7A"/>
    <w:rsid w:val="2D1CCFCB"/>
    <w:rsid w:val="2D3B3A9F"/>
    <w:rsid w:val="2E24B2DE"/>
    <w:rsid w:val="2EAAC36E"/>
    <w:rsid w:val="2F3AF0C4"/>
    <w:rsid w:val="2F5B7F1A"/>
    <w:rsid w:val="2F6EC85A"/>
    <w:rsid w:val="2F867FFE"/>
    <w:rsid w:val="2FA930E7"/>
    <w:rsid w:val="30A229C7"/>
    <w:rsid w:val="30ED7DC7"/>
    <w:rsid w:val="3223A096"/>
    <w:rsid w:val="32324EA1"/>
    <w:rsid w:val="32F096CA"/>
    <w:rsid w:val="32F115B9"/>
    <w:rsid w:val="331D5A0A"/>
    <w:rsid w:val="33A9891D"/>
    <w:rsid w:val="33FAB727"/>
    <w:rsid w:val="34308C6A"/>
    <w:rsid w:val="3458542B"/>
    <w:rsid w:val="346D5B67"/>
    <w:rsid w:val="350F6144"/>
    <w:rsid w:val="352FF830"/>
    <w:rsid w:val="3592EA9B"/>
    <w:rsid w:val="35E32F5B"/>
    <w:rsid w:val="36792F45"/>
    <w:rsid w:val="36AF2C22"/>
    <w:rsid w:val="36C730ED"/>
    <w:rsid w:val="38B697FD"/>
    <w:rsid w:val="38CCF137"/>
    <w:rsid w:val="396EB935"/>
    <w:rsid w:val="3985A09B"/>
    <w:rsid w:val="39C13E63"/>
    <w:rsid w:val="39CE53D2"/>
    <w:rsid w:val="39DF6338"/>
    <w:rsid w:val="3A78C4B9"/>
    <w:rsid w:val="3A97DC7D"/>
    <w:rsid w:val="3ABCA111"/>
    <w:rsid w:val="3B040574"/>
    <w:rsid w:val="3BB54BF6"/>
    <w:rsid w:val="3BF35D11"/>
    <w:rsid w:val="3C71BA49"/>
    <w:rsid w:val="3CBEACAA"/>
    <w:rsid w:val="3D4DB5A5"/>
    <w:rsid w:val="3D8F6043"/>
    <w:rsid w:val="3DB5115C"/>
    <w:rsid w:val="3DCB27EA"/>
    <w:rsid w:val="3E05E151"/>
    <w:rsid w:val="3E07505E"/>
    <w:rsid w:val="3E08946B"/>
    <w:rsid w:val="3E420EDA"/>
    <w:rsid w:val="3E7F85DF"/>
    <w:rsid w:val="3F490836"/>
    <w:rsid w:val="3F6DF695"/>
    <w:rsid w:val="3FA0B834"/>
    <w:rsid w:val="3FABF126"/>
    <w:rsid w:val="40539A4C"/>
    <w:rsid w:val="405A39D8"/>
    <w:rsid w:val="4093E0C5"/>
    <w:rsid w:val="409FA69D"/>
    <w:rsid w:val="41335B38"/>
    <w:rsid w:val="413EB5D2"/>
    <w:rsid w:val="4189A98B"/>
    <w:rsid w:val="41B1E82B"/>
    <w:rsid w:val="423C497E"/>
    <w:rsid w:val="4259C2B7"/>
    <w:rsid w:val="4329B9F8"/>
    <w:rsid w:val="43BD71FB"/>
    <w:rsid w:val="43C0B3B4"/>
    <w:rsid w:val="444A1C28"/>
    <w:rsid w:val="44DA6B7D"/>
    <w:rsid w:val="450EAD5B"/>
    <w:rsid w:val="4569FAB0"/>
    <w:rsid w:val="456F8865"/>
    <w:rsid w:val="460A9248"/>
    <w:rsid w:val="461E7DAE"/>
    <w:rsid w:val="4624C70B"/>
    <w:rsid w:val="4690F02C"/>
    <w:rsid w:val="46ED2BE7"/>
    <w:rsid w:val="470918B4"/>
    <w:rsid w:val="472E167A"/>
    <w:rsid w:val="47A7AF75"/>
    <w:rsid w:val="47B9B843"/>
    <w:rsid w:val="47C0BB43"/>
    <w:rsid w:val="4804B7EB"/>
    <w:rsid w:val="48AD3D41"/>
    <w:rsid w:val="48BCB62C"/>
    <w:rsid w:val="4910A797"/>
    <w:rsid w:val="49C0D966"/>
    <w:rsid w:val="4A694311"/>
    <w:rsid w:val="4B28E747"/>
    <w:rsid w:val="4B3590B2"/>
    <w:rsid w:val="4B4F9BDC"/>
    <w:rsid w:val="4BC40BDF"/>
    <w:rsid w:val="4BC8A6BE"/>
    <w:rsid w:val="4BE1FDB6"/>
    <w:rsid w:val="4D451A1A"/>
    <w:rsid w:val="4D584267"/>
    <w:rsid w:val="4E60415A"/>
    <w:rsid w:val="50590364"/>
    <w:rsid w:val="506E6B9C"/>
    <w:rsid w:val="510AC371"/>
    <w:rsid w:val="51320A0C"/>
    <w:rsid w:val="513F5CA1"/>
    <w:rsid w:val="51587981"/>
    <w:rsid w:val="520378C7"/>
    <w:rsid w:val="52115A6B"/>
    <w:rsid w:val="535F533D"/>
    <w:rsid w:val="53CED2C6"/>
    <w:rsid w:val="53D5E6DC"/>
    <w:rsid w:val="540BAA16"/>
    <w:rsid w:val="5497FC36"/>
    <w:rsid w:val="54D53926"/>
    <w:rsid w:val="55242BD2"/>
    <w:rsid w:val="55A747A6"/>
    <w:rsid w:val="562D8D4C"/>
    <w:rsid w:val="56DD28D6"/>
    <w:rsid w:val="56F34C47"/>
    <w:rsid w:val="56F39527"/>
    <w:rsid w:val="570AA5D3"/>
    <w:rsid w:val="57141B2D"/>
    <w:rsid w:val="572A7748"/>
    <w:rsid w:val="574F2044"/>
    <w:rsid w:val="57DAAE83"/>
    <w:rsid w:val="57E842F7"/>
    <w:rsid w:val="58474430"/>
    <w:rsid w:val="587065A0"/>
    <w:rsid w:val="5890DFA3"/>
    <w:rsid w:val="58CB3F2A"/>
    <w:rsid w:val="58E3E4F6"/>
    <w:rsid w:val="58F7105A"/>
    <w:rsid w:val="59887CBA"/>
    <w:rsid w:val="59B6C252"/>
    <w:rsid w:val="5A702647"/>
    <w:rsid w:val="5AB8290D"/>
    <w:rsid w:val="5B151EAB"/>
    <w:rsid w:val="5B3806C2"/>
    <w:rsid w:val="5B3FF865"/>
    <w:rsid w:val="5D0EEE9C"/>
    <w:rsid w:val="5D235C34"/>
    <w:rsid w:val="5D3F9379"/>
    <w:rsid w:val="5D4F05A3"/>
    <w:rsid w:val="5DDF3DA7"/>
    <w:rsid w:val="5DF86509"/>
    <w:rsid w:val="5E01A7DE"/>
    <w:rsid w:val="5E260C11"/>
    <w:rsid w:val="5E880746"/>
    <w:rsid w:val="5EC480D4"/>
    <w:rsid w:val="5ED28288"/>
    <w:rsid w:val="5EE7C730"/>
    <w:rsid w:val="5F715D1A"/>
    <w:rsid w:val="5FFF6900"/>
    <w:rsid w:val="602471A4"/>
    <w:rsid w:val="60739BF4"/>
    <w:rsid w:val="60E30138"/>
    <w:rsid w:val="6100787D"/>
    <w:rsid w:val="61E303EA"/>
    <w:rsid w:val="61FA6D3C"/>
    <w:rsid w:val="62125F4C"/>
    <w:rsid w:val="623EF01D"/>
    <w:rsid w:val="62470455"/>
    <w:rsid w:val="637EAD0D"/>
    <w:rsid w:val="639878B3"/>
    <w:rsid w:val="63CC888C"/>
    <w:rsid w:val="6437D48F"/>
    <w:rsid w:val="64B40F24"/>
    <w:rsid w:val="659B7B2C"/>
    <w:rsid w:val="666E3B45"/>
    <w:rsid w:val="66A812E8"/>
    <w:rsid w:val="66DB93C6"/>
    <w:rsid w:val="66EF6BBB"/>
    <w:rsid w:val="6718C958"/>
    <w:rsid w:val="67377EEA"/>
    <w:rsid w:val="67417379"/>
    <w:rsid w:val="67C40F39"/>
    <w:rsid w:val="6828EC20"/>
    <w:rsid w:val="68330D49"/>
    <w:rsid w:val="68393E33"/>
    <w:rsid w:val="68ADFC72"/>
    <w:rsid w:val="697B86AB"/>
    <w:rsid w:val="698D7DF3"/>
    <w:rsid w:val="6A0007F1"/>
    <w:rsid w:val="6AC0B0AC"/>
    <w:rsid w:val="6AC66575"/>
    <w:rsid w:val="6ADF7347"/>
    <w:rsid w:val="6B014712"/>
    <w:rsid w:val="6B2F3E84"/>
    <w:rsid w:val="6B3A0D0D"/>
    <w:rsid w:val="6B55DC7E"/>
    <w:rsid w:val="6B889E90"/>
    <w:rsid w:val="6BC29659"/>
    <w:rsid w:val="6BF2F0EE"/>
    <w:rsid w:val="6C97BE8E"/>
    <w:rsid w:val="6C9B2DBD"/>
    <w:rsid w:val="6CA08C2A"/>
    <w:rsid w:val="6CA09150"/>
    <w:rsid w:val="6D264ED5"/>
    <w:rsid w:val="6D4A94BA"/>
    <w:rsid w:val="6D98865E"/>
    <w:rsid w:val="6DB0F624"/>
    <w:rsid w:val="6E049D8F"/>
    <w:rsid w:val="6E04E067"/>
    <w:rsid w:val="6E4C8E4A"/>
    <w:rsid w:val="6E6BCEC8"/>
    <w:rsid w:val="6F1593FA"/>
    <w:rsid w:val="6F18B3A1"/>
    <w:rsid w:val="6F941FCD"/>
    <w:rsid w:val="6F9D910B"/>
    <w:rsid w:val="6FB342C3"/>
    <w:rsid w:val="70C44B55"/>
    <w:rsid w:val="70E69453"/>
    <w:rsid w:val="70E98EE8"/>
    <w:rsid w:val="7150E870"/>
    <w:rsid w:val="71FA32D6"/>
    <w:rsid w:val="723E1F85"/>
    <w:rsid w:val="7271EC9A"/>
    <w:rsid w:val="728DD77E"/>
    <w:rsid w:val="731BF8F3"/>
    <w:rsid w:val="74052F96"/>
    <w:rsid w:val="743EFF88"/>
    <w:rsid w:val="7440DD7E"/>
    <w:rsid w:val="74514347"/>
    <w:rsid w:val="749C6C19"/>
    <w:rsid w:val="7525469E"/>
    <w:rsid w:val="76018B0F"/>
    <w:rsid w:val="765D002B"/>
    <w:rsid w:val="768CF4F1"/>
    <w:rsid w:val="76D56C54"/>
    <w:rsid w:val="7715C93E"/>
    <w:rsid w:val="77C295EA"/>
    <w:rsid w:val="77C7F5A3"/>
    <w:rsid w:val="77E3CC77"/>
    <w:rsid w:val="77FC4851"/>
    <w:rsid w:val="7875207B"/>
    <w:rsid w:val="78AE5290"/>
    <w:rsid w:val="78C560DB"/>
    <w:rsid w:val="791044D0"/>
    <w:rsid w:val="795F7B79"/>
    <w:rsid w:val="79AB3003"/>
    <w:rsid w:val="7A227C66"/>
    <w:rsid w:val="7A24A1C0"/>
    <w:rsid w:val="7CA22E3B"/>
    <w:rsid w:val="7CCB26E8"/>
    <w:rsid w:val="7D02E9A7"/>
    <w:rsid w:val="7DBAF513"/>
    <w:rsid w:val="7E323857"/>
    <w:rsid w:val="7E882395"/>
    <w:rsid w:val="7E98AF77"/>
    <w:rsid w:val="7EA894EF"/>
    <w:rsid w:val="7EE1FF6E"/>
    <w:rsid w:val="7F0415DE"/>
    <w:rsid w:val="7F6154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ddd,#eaeaea"/>
    </o:shapedefaults>
    <o:shapelayout v:ext="edit">
      <o:idmap v:ext="edit" data="1"/>
    </o:shapelayout>
  </w:shapeDefaults>
  <w:decimalSymbol w:val=","/>
  <w:listSeparator w:val=","/>
  <w14:docId w14:val="14F6E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Helvetica" w:hAnsi="Helvetica"/>
      <w:sz w:val="36"/>
      <w:szCs w:val="20"/>
      <w:lang w:val="es-ES" w:eastAsia="es-ES"/>
    </w:rPr>
  </w:style>
  <w:style w:type="paragraph" w:styleId="Heading2">
    <w:name w:val="heading 2"/>
    <w:basedOn w:val="Normal"/>
    <w:next w:val="Normal"/>
    <w:qFormat/>
    <w:pPr>
      <w:keepNext/>
      <w:jc w:val="center"/>
      <w:outlineLvl w:val="1"/>
    </w:pPr>
    <w:rPr>
      <w:rFonts w:ascii="Helvetica" w:hAnsi="Helvetica"/>
      <w:sz w:val="28"/>
      <w:szCs w:val="20"/>
      <w:lang w:val="es-ES" w:eastAsia="es-ES"/>
    </w:rPr>
  </w:style>
  <w:style w:type="paragraph" w:styleId="Heading3">
    <w:name w:val="heading 3"/>
    <w:basedOn w:val="Normal"/>
    <w:next w:val="Normal"/>
    <w:qFormat/>
    <w:pPr>
      <w:keepNext/>
      <w:tabs>
        <w:tab w:val="left" w:pos="360"/>
        <w:tab w:val="left" w:pos="6340"/>
      </w:tabs>
      <w:ind w:left="1360" w:right="1420"/>
      <w:jc w:val="center"/>
      <w:outlineLvl w:val="2"/>
    </w:pPr>
    <w:rPr>
      <w:rFonts w:ascii="Helvetica" w:hAnsi="Helvetica"/>
      <w:b/>
      <w:i/>
      <w:szCs w:val="20"/>
      <w:lang w:val="es-ES" w:eastAsia="es-ES"/>
    </w:rPr>
  </w:style>
  <w:style w:type="paragraph" w:styleId="Heading4">
    <w:name w:val="heading 4"/>
    <w:basedOn w:val="Normal"/>
    <w:next w:val="Normal"/>
    <w:qFormat/>
    <w:pPr>
      <w:keepNext/>
      <w:ind w:left="1701" w:right="880"/>
      <w:outlineLvl w:val="3"/>
    </w:pPr>
    <w:rPr>
      <w:rFonts w:ascii="Helvetica" w:hAnsi="Helvetica"/>
      <w:b/>
      <w:i/>
      <w:sz w:val="20"/>
      <w:szCs w:val="20"/>
      <w:lang w:val="es-ES" w:eastAsia="es-ES"/>
    </w:rPr>
  </w:style>
  <w:style w:type="paragraph" w:styleId="Heading5">
    <w:name w:val="heading 5"/>
    <w:basedOn w:val="Normal"/>
    <w:next w:val="Normal"/>
    <w:qFormat/>
    <w:pPr>
      <w:keepNext/>
      <w:tabs>
        <w:tab w:val="left" w:pos="360"/>
      </w:tabs>
      <w:ind w:right="940" w:firstLine="1418"/>
      <w:outlineLvl w:val="4"/>
    </w:pPr>
    <w:rPr>
      <w:rFonts w:ascii="Helvetica" w:hAnsi="Helvetica"/>
      <w:b/>
      <w:i/>
      <w:sz w:val="20"/>
      <w:szCs w:val="20"/>
      <w:lang w:val="es-ES" w:eastAsia="es-ES"/>
    </w:rPr>
  </w:style>
  <w:style w:type="paragraph" w:styleId="Heading6">
    <w:name w:val="heading 6"/>
    <w:basedOn w:val="Normal"/>
    <w:next w:val="Normal"/>
    <w:qFormat/>
    <w:pPr>
      <w:keepNext/>
      <w:tabs>
        <w:tab w:val="left" w:pos="360"/>
        <w:tab w:val="left" w:pos="6520"/>
      </w:tabs>
      <w:ind w:left="1360" w:right="940"/>
      <w:outlineLvl w:val="5"/>
    </w:pPr>
    <w:rPr>
      <w:rFonts w:ascii="Helvetica" w:hAnsi="Helvetica"/>
      <w:b/>
      <w:i/>
      <w:sz w:val="20"/>
      <w:szCs w:val="20"/>
      <w:lang w:val="es-ES" w:eastAsia="es-ES"/>
    </w:rPr>
  </w:style>
  <w:style w:type="paragraph" w:styleId="Heading7">
    <w:name w:val="heading 7"/>
    <w:basedOn w:val="Normal"/>
    <w:next w:val="Normal"/>
    <w:link w:val="Heading7Char"/>
    <w:qFormat/>
    <w:pPr>
      <w:keepNext/>
      <w:tabs>
        <w:tab w:val="left" w:pos="360"/>
        <w:tab w:val="left" w:pos="6520"/>
      </w:tabs>
      <w:ind w:left="1360" w:right="1420"/>
      <w:outlineLvl w:val="6"/>
    </w:pPr>
    <w:rPr>
      <w:rFonts w:ascii="Helvetica" w:hAnsi="Helvetica"/>
      <w:b/>
      <w:sz w:val="22"/>
      <w:lang w:val="es-ES" w:eastAsia="es-ES"/>
    </w:rPr>
  </w:style>
  <w:style w:type="paragraph" w:styleId="Heading8">
    <w:name w:val="heading 8"/>
    <w:basedOn w:val="Normal"/>
    <w:next w:val="Normal"/>
    <w:qFormat/>
    <w:pPr>
      <w:keepNext/>
      <w:jc w:val="both"/>
      <w:outlineLvl w:val="7"/>
    </w:pPr>
    <w:rPr>
      <w:rFonts w:ascii="Arial" w:hAnsi="Arial"/>
      <w:b/>
      <w:sz w:val="20"/>
      <w:szCs w:val="20"/>
      <w:lang w:val="es-ES" w:eastAsia="es-ES"/>
    </w:rPr>
  </w:style>
  <w:style w:type="paragraph" w:styleId="Heading9">
    <w:name w:val="heading 9"/>
    <w:basedOn w:val="Normal"/>
    <w:next w:val="Normal"/>
    <w:qFormat/>
    <w:pPr>
      <w:keepNext/>
      <w:ind w:firstLine="1418"/>
      <w:outlineLvl w:val="8"/>
    </w:pPr>
    <w:rPr>
      <w:rFonts w:ascii="Arial" w:hAnsi="Arial"/>
      <w:b/>
      <w:sz w:val="28"/>
      <w:szCs w:val="20"/>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rCar">
    <w:name w:val="Car Car"/>
    <w:rPr>
      <w:rFonts w:ascii="Helvetica" w:hAnsi="Helvetica"/>
      <w:b/>
      <w:sz w:val="22"/>
      <w:szCs w:val="24"/>
      <w:lang w:val="es-ES" w:eastAsia="es-ES" w:bidi="ar-SA"/>
    </w:rPr>
  </w:style>
  <w:style w:type="character" w:styleId="PageNumber">
    <w:name w:val="page number"/>
    <w:basedOn w:val="DefaultParagraphFont"/>
    <w:semiHidden/>
  </w:style>
  <w:style w:type="character" w:styleId="Hyperlink">
    <w:name w:val="Hyperlink"/>
    <w:semiHidden/>
    <w:rPr>
      <w:rFonts w:ascii="Arial" w:hAnsi="Arial" w:cs="Arial" w:hint="default"/>
      <w:strike w:val="0"/>
      <w:dstrike w:val="0"/>
      <w:color w:val="333399"/>
      <w:sz w:val="24"/>
      <w:szCs w:val="24"/>
      <w:u w:val="none"/>
      <w:effect w:val="none"/>
    </w:rPr>
  </w:style>
  <w:style w:type="paragraph" w:customStyle="1" w:styleId="fixed">
    <w:name w:val="fixed"/>
    <w:basedOn w:val="Normal"/>
    <w:pPr>
      <w:spacing w:before="100" w:beforeAutospacing="1" w:after="100" w:afterAutospacing="1"/>
    </w:pPr>
    <w:rPr>
      <w:rFonts w:ascii="Courier New" w:hAnsi="Courier New" w:cs="Courier New"/>
      <w:sz w:val="26"/>
      <w:szCs w:val="26"/>
      <w:lang w:val="es-ES" w:eastAsia="es-ES"/>
    </w:rPr>
  </w:style>
  <w:style w:type="character" w:styleId="Emphasis">
    <w:name w:val="Emphasis"/>
    <w:qFormat/>
    <w:rPr>
      <w:i/>
      <w:iCs w:val="0"/>
    </w:rPr>
  </w:style>
  <w:style w:type="paragraph" w:styleId="TOC2">
    <w:name w:val="toc 2"/>
    <w:basedOn w:val="Normal"/>
    <w:next w:val="Normal"/>
    <w:semiHidden/>
    <w:pPr>
      <w:tabs>
        <w:tab w:val="left" w:leader="dot" w:pos="8646"/>
        <w:tab w:val="right" w:pos="9072"/>
      </w:tabs>
      <w:ind w:left="709" w:right="850"/>
    </w:pPr>
    <w:rPr>
      <w:rFonts w:ascii="New York" w:hAnsi="New York"/>
      <w:szCs w:val="20"/>
      <w:lang w:val="es-ES" w:eastAsia="es-ES"/>
    </w:rPr>
  </w:style>
  <w:style w:type="paragraph" w:styleId="Header">
    <w:name w:val="header"/>
    <w:basedOn w:val="Normal"/>
    <w:semiHidden/>
    <w:pPr>
      <w:tabs>
        <w:tab w:val="center" w:pos="4819"/>
        <w:tab w:val="right" w:pos="9071"/>
      </w:tabs>
    </w:pPr>
    <w:rPr>
      <w:rFonts w:ascii="New York" w:hAnsi="New York"/>
      <w:szCs w:val="20"/>
      <w:lang w:val="es-ES" w:eastAsia="es-ES"/>
    </w:rPr>
  </w:style>
  <w:style w:type="paragraph" w:styleId="Footer">
    <w:name w:val="footer"/>
    <w:basedOn w:val="Normal"/>
    <w:semiHidden/>
    <w:pPr>
      <w:tabs>
        <w:tab w:val="center" w:pos="4252"/>
        <w:tab w:val="right" w:pos="8504"/>
      </w:tabs>
    </w:pPr>
    <w:rPr>
      <w:rFonts w:ascii="New York" w:hAnsi="New York"/>
      <w:szCs w:val="20"/>
      <w:lang w:val="es-ES" w:eastAsia="es-ES"/>
    </w:rPr>
  </w:style>
  <w:style w:type="paragraph" w:styleId="BodyText">
    <w:name w:val="Body Text"/>
    <w:basedOn w:val="Normal"/>
    <w:link w:val="BodyTextChar"/>
    <w:semiHidden/>
    <w:pPr>
      <w:ind w:right="192"/>
      <w:jc w:val="both"/>
    </w:pPr>
    <w:rPr>
      <w:rFonts w:ascii="Arial" w:hAnsi="Arial"/>
      <w:sz w:val="20"/>
      <w:szCs w:val="20"/>
      <w:lang w:val="es-ES" w:eastAsia="es-ES"/>
    </w:rPr>
  </w:style>
  <w:style w:type="paragraph" w:styleId="BodyTextIndent">
    <w:name w:val="Body Text Indent"/>
    <w:basedOn w:val="Normal"/>
    <w:link w:val="BodyTextIndentChar"/>
    <w:semiHidden/>
    <w:pPr>
      <w:ind w:left="426"/>
      <w:jc w:val="both"/>
    </w:pPr>
    <w:rPr>
      <w:rFonts w:ascii="Helvetica" w:hAnsi="Helvetica"/>
      <w:sz w:val="20"/>
      <w:szCs w:val="20"/>
      <w:lang w:val="es-ES" w:eastAsia="es-ES"/>
    </w:rPr>
  </w:style>
  <w:style w:type="paragraph" w:styleId="BodyText2">
    <w:name w:val="Body Text 2"/>
    <w:basedOn w:val="Normal"/>
    <w:semiHidden/>
    <w:pPr>
      <w:ind w:right="640"/>
      <w:jc w:val="both"/>
    </w:pPr>
    <w:rPr>
      <w:rFonts w:ascii="Arial" w:hAnsi="Arial"/>
      <w:sz w:val="20"/>
      <w:szCs w:val="20"/>
      <w:lang w:val="es-ES" w:eastAsia="es-ES"/>
    </w:rPr>
  </w:style>
  <w:style w:type="paragraph" w:styleId="BodyText3">
    <w:name w:val="Body Text 3"/>
    <w:basedOn w:val="Normal"/>
    <w:link w:val="BodyText3Char"/>
    <w:semiHidden/>
    <w:pPr>
      <w:tabs>
        <w:tab w:val="left" w:pos="-2268"/>
      </w:tabs>
      <w:ind w:right="51"/>
      <w:jc w:val="both"/>
    </w:pPr>
    <w:rPr>
      <w:rFonts w:ascii="Arial" w:hAnsi="Arial"/>
      <w:sz w:val="20"/>
      <w:szCs w:val="20"/>
      <w:lang w:val="es-ES" w:eastAsia="es-ES"/>
    </w:rPr>
  </w:style>
  <w:style w:type="paragraph" w:styleId="BodyTextIndent2">
    <w:name w:val="Body Text Indent 2"/>
    <w:basedOn w:val="Normal"/>
    <w:semiHidden/>
    <w:pPr>
      <w:tabs>
        <w:tab w:val="left" w:pos="-1276"/>
      </w:tabs>
      <w:ind w:left="284"/>
      <w:jc w:val="both"/>
    </w:pPr>
    <w:rPr>
      <w:rFonts w:ascii="Arial" w:hAnsi="Arial"/>
      <w:sz w:val="20"/>
      <w:szCs w:val="20"/>
      <w:lang w:val="es-ES" w:eastAsia="es-ES"/>
    </w:rPr>
  </w:style>
  <w:style w:type="paragraph" w:styleId="BodyTextIndent3">
    <w:name w:val="Body Text Indent 3"/>
    <w:basedOn w:val="Normal"/>
    <w:semiHidden/>
    <w:pPr>
      <w:ind w:left="20" w:hanging="20"/>
      <w:jc w:val="both"/>
    </w:pPr>
    <w:rPr>
      <w:rFonts w:ascii="Arial" w:hAnsi="Arial"/>
      <w:sz w:val="20"/>
      <w:szCs w:val="20"/>
      <w:lang w:val="es-ES" w:eastAsia="es-ES"/>
    </w:rPr>
  </w:style>
  <w:style w:type="paragraph" w:styleId="BlockText">
    <w:name w:val="Block Text"/>
    <w:basedOn w:val="Normal"/>
    <w:semiHidden/>
    <w:pPr>
      <w:ind w:left="40" w:right="618"/>
      <w:jc w:val="both"/>
    </w:pPr>
    <w:rPr>
      <w:rFonts w:ascii="Helvetica" w:hAnsi="Helvetica"/>
      <w:sz w:val="20"/>
      <w:szCs w:val="20"/>
      <w:lang w:val="es-ES" w:eastAsia="es-ES"/>
    </w:rPr>
  </w:style>
  <w:style w:type="paragraph" w:customStyle="1" w:styleId="LetHeadTitle">
    <w:name w:val="Let Head Title"/>
    <w:pPr>
      <w:spacing w:line="120" w:lineRule="atLeast"/>
      <w:jc w:val="right"/>
    </w:pPr>
    <w:rPr>
      <w:rFonts w:ascii="Helvetica" w:hAnsi="Helvetica"/>
      <w:b/>
      <w:sz w:val="24"/>
      <w:lang w:val="es-ES" w:eastAsia="es-ES"/>
      <w14:shadow w14:blurRad="50800" w14:dist="38100" w14:dir="2700000" w14:sx="100000" w14:sy="100000" w14:kx="0" w14:ky="0" w14:algn="tl">
        <w14:srgbClr w14:val="000000">
          <w14:alpha w14:val="60000"/>
        </w14:srgbClr>
      </w14:shadow>
    </w:rPr>
  </w:style>
  <w:style w:type="character" w:customStyle="1" w:styleId="CarCar0">
    <w:name w:val="Car Car0"/>
    <w:rPr>
      <w:sz w:val="24"/>
      <w:szCs w:val="24"/>
      <w:lang w:val="en-US" w:eastAsia="en-US" w:bidi="ar-SA"/>
    </w:rPr>
  </w:style>
  <w:style w:type="paragraph" w:styleId="BalloonText">
    <w:name w:val="Balloon Text"/>
    <w:basedOn w:val="Normal"/>
    <w:semiHidden/>
    <w:rPr>
      <w:rFonts w:ascii="Tahoma" w:hAnsi="Tahoma" w:cs="Tahoma"/>
      <w:sz w:val="16"/>
      <w:szCs w:val="16"/>
    </w:rPr>
  </w:style>
  <w:style w:type="paragraph" w:customStyle="1" w:styleId="msolistparagraph0">
    <w:name w:val="msolistparagraph"/>
    <w:basedOn w:val="Normal"/>
    <w:rsid w:val="00091526"/>
    <w:pPr>
      <w:ind w:left="720"/>
    </w:pPr>
    <w:rPr>
      <w:rFonts w:ascii="Calibri" w:hAnsi="Calibri"/>
      <w:sz w:val="22"/>
      <w:szCs w:val="22"/>
      <w:lang w:val="es-ES" w:eastAsia="es-ES"/>
    </w:rPr>
  </w:style>
  <w:style w:type="paragraph" w:styleId="NormalWeb">
    <w:name w:val="Normal (Web)"/>
    <w:basedOn w:val="Normal"/>
    <w:uiPriority w:val="99"/>
    <w:pPr>
      <w:spacing w:before="100" w:beforeAutospacing="1" w:after="100" w:afterAutospacing="1"/>
    </w:pPr>
    <w:rPr>
      <w:lang w:val="es-ES" w:eastAsia="es-ES"/>
    </w:rPr>
  </w:style>
  <w:style w:type="paragraph" w:customStyle="1" w:styleId="ListParagraph2">
    <w:name w:val="List Paragraph2"/>
    <w:basedOn w:val="Normal"/>
    <w:qFormat/>
    <w:pPr>
      <w:spacing w:after="200" w:line="276" w:lineRule="auto"/>
      <w:ind w:left="720"/>
      <w:contextualSpacing/>
    </w:pPr>
    <w:rPr>
      <w:rFonts w:ascii="Calibri" w:eastAsia="Calibri" w:hAnsi="Calibri"/>
      <w:sz w:val="22"/>
      <w:szCs w:val="22"/>
      <w:lang w:val="es-CO"/>
    </w:rPr>
  </w:style>
  <w:style w:type="paragraph" w:styleId="FootnoteText">
    <w:name w:val="footnote text"/>
    <w:basedOn w:val="Normal"/>
    <w:semiHidden/>
    <w:pPr>
      <w:spacing w:after="200" w:line="276" w:lineRule="auto"/>
    </w:pPr>
    <w:rPr>
      <w:rFonts w:ascii="Calibri" w:eastAsia="Calibri" w:hAnsi="Calibri"/>
      <w:sz w:val="20"/>
      <w:szCs w:val="20"/>
      <w:lang w:val="es-CO"/>
    </w:rPr>
  </w:style>
  <w:style w:type="character" w:styleId="FootnoteReference">
    <w:name w:val="footnote reference"/>
    <w:semiHidden/>
    <w:rPr>
      <w:vertAlign w:val="superscript"/>
    </w:rPr>
  </w:style>
  <w:style w:type="paragraph" w:customStyle="1" w:styleId="listparagraph">
    <w:name w:val="listparagraph"/>
    <w:basedOn w:val="Normal"/>
    <w:pPr>
      <w:spacing w:after="200" w:line="276" w:lineRule="auto"/>
      <w:ind w:left="720"/>
    </w:pPr>
    <w:rPr>
      <w:rFonts w:ascii="Calibri" w:eastAsia="Calibri" w:hAnsi="Calibri"/>
      <w:sz w:val="22"/>
      <w:szCs w:val="22"/>
    </w:rPr>
  </w:style>
  <w:style w:type="paragraph" w:customStyle="1" w:styleId="tablebody1">
    <w:name w:val="tablebody1"/>
    <w:basedOn w:val="Normal"/>
  </w:style>
  <w:style w:type="paragraph" w:customStyle="1" w:styleId="ListParagraph4">
    <w:name w:val="List Paragraph4"/>
    <w:basedOn w:val="Normal"/>
    <w:uiPriority w:val="34"/>
    <w:qFormat/>
    <w:pPr>
      <w:ind w:left="708"/>
    </w:pPr>
    <w:rPr>
      <w:lang w:val="en-GB" w:eastAsia="es-ES"/>
    </w:rPr>
  </w:style>
  <w:style w:type="character" w:styleId="Strong">
    <w:name w:val="Strong"/>
    <w:uiPriority w:val="22"/>
    <w:qFormat/>
    <w:rsid w:val="00F86D16"/>
    <w:rPr>
      <w:b/>
      <w:bCs/>
    </w:rPr>
  </w:style>
  <w:style w:type="paragraph" w:customStyle="1" w:styleId="Prrafodelista1">
    <w:name w:val="Párrafo de lista1"/>
    <w:basedOn w:val="Normal"/>
    <w:qFormat/>
    <w:rsid w:val="00425C28"/>
    <w:pPr>
      <w:spacing w:after="200" w:line="276" w:lineRule="auto"/>
      <w:ind w:left="720"/>
      <w:contextualSpacing/>
    </w:pPr>
    <w:rPr>
      <w:rFonts w:ascii="Calibri" w:eastAsia="Calibri" w:hAnsi="Calibri"/>
      <w:sz w:val="22"/>
      <w:szCs w:val="22"/>
      <w:lang w:val="es-CO"/>
    </w:rPr>
  </w:style>
  <w:style w:type="character" w:customStyle="1" w:styleId="Heading7Char">
    <w:name w:val="Heading 7 Char"/>
    <w:link w:val="Heading7"/>
    <w:rsid w:val="00CD03C4"/>
    <w:rPr>
      <w:rFonts w:ascii="Helvetica" w:hAnsi="Helvetica"/>
      <w:b/>
      <w:sz w:val="22"/>
      <w:szCs w:val="24"/>
      <w:lang w:val="es-ES" w:eastAsia="es-ES"/>
    </w:rPr>
  </w:style>
  <w:style w:type="character" w:customStyle="1" w:styleId="bold">
    <w:name w:val="bold"/>
    <w:basedOn w:val="DefaultParagraphFont"/>
    <w:rsid w:val="00E0670E"/>
  </w:style>
  <w:style w:type="character" w:customStyle="1" w:styleId="BodyText3Char">
    <w:name w:val="Body Text 3 Char"/>
    <w:link w:val="BodyText3"/>
    <w:semiHidden/>
    <w:rsid w:val="008621E2"/>
    <w:rPr>
      <w:rFonts w:ascii="Arial" w:hAnsi="Arial"/>
    </w:rPr>
  </w:style>
  <w:style w:type="paragraph" w:customStyle="1" w:styleId="ListParagraph1">
    <w:name w:val="List Paragraph1"/>
    <w:basedOn w:val="Normal"/>
    <w:qFormat/>
    <w:rsid w:val="00B34AED"/>
    <w:pPr>
      <w:spacing w:after="200" w:line="276" w:lineRule="auto"/>
      <w:ind w:left="720"/>
      <w:contextualSpacing/>
    </w:pPr>
    <w:rPr>
      <w:rFonts w:ascii="Calibri" w:eastAsia="Calibri" w:hAnsi="Calibri"/>
      <w:sz w:val="22"/>
      <w:szCs w:val="22"/>
      <w:lang w:val="es-CO"/>
    </w:rPr>
  </w:style>
  <w:style w:type="paragraph" w:styleId="PlainText">
    <w:name w:val="Plain Text"/>
    <w:basedOn w:val="Normal"/>
    <w:link w:val="PlainTextChar"/>
    <w:uiPriority w:val="99"/>
    <w:unhideWhenUsed/>
    <w:rsid w:val="0025001C"/>
    <w:rPr>
      <w:rFonts w:ascii="Calibri" w:eastAsia="Calibri" w:hAnsi="Calibri"/>
      <w:color w:val="000000"/>
      <w:szCs w:val="21"/>
      <w:lang w:val="es-ES"/>
    </w:rPr>
  </w:style>
  <w:style w:type="character" w:customStyle="1" w:styleId="PlainTextChar">
    <w:name w:val="Plain Text Char"/>
    <w:link w:val="PlainText"/>
    <w:uiPriority w:val="99"/>
    <w:rsid w:val="0025001C"/>
    <w:rPr>
      <w:rFonts w:ascii="Calibri" w:eastAsia="Calibri" w:hAnsi="Calibri"/>
      <w:color w:val="000000"/>
      <w:sz w:val="24"/>
      <w:szCs w:val="21"/>
      <w:lang w:eastAsia="en-US"/>
    </w:rPr>
  </w:style>
  <w:style w:type="table" w:styleId="TableGrid">
    <w:name w:val="Table Grid"/>
    <w:basedOn w:val="TableNormal"/>
    <w:uiPriority w:val="59"/>
    <w:rsid w:val="00A169B2"/>
    <w:pPr>
      <w:spacing w:beforeAutospacing="1" w:afterAutospacing="1"/>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
    <w:name w:val="List"/>
    <w:basedOn w:val="Normal"/>
    <w:uiPriority w:val="99"/>
    <w:unhideWhenUsed/>
    <w:rsid w:val="00153BD4"/>
    <w:pPr>
      <w:ind w:left="283" w:hanging="283"/>
      <w:contextualSpacing/>
    </w:pPr>
  </w:style>
  <w:style w:type="paragraph" w:styleId="List2">
    <w:name w:val="List 2"/>
    <w:basedOn w:val="Normal"/>
    <w:uiPriority w:val="99"/>
    <w:unhideWhenUsed/>
    <w:rsid w:val="00153BD4"/>
    <w:pPr>
      <w:ind w:left="566" w:hanging="283"/>
      <w:contextualSpacing/>
    </w:pPr>
  </w:style>
  <w:style w:type="paragraph" w:styleId="Salutation">
    <w:name w:val="Salutation"/>
    <w:basedOn w:val="Normal"/>
    <w:next w:val="Normal"/>
    <w:link w:val="SalutationChar"/>
    <w:uiPriority w:val="99"/>
    <w:unhideWhenUsed/>
    <w:rsid w:val="00153BD4"/>
  </w:style>
  <w:style w:type="character" w:customStyle="1" w:styleId="SalutationChar">
    <w:name w:val="Salutation Char"/>
    <w:link w:val="Salutation"/>
    <w:uiPriority w:val="99"/>
    <w:rsid w:val="00153BD4"/>
    <w:rPr>
      <w:sz w:val="24"/>
      <w:szCs w:val="24"/>
      <w:lang w:val="en-US" w:eastAsia="en-US"/>
    </w:rPr>
  </w:style>
  <w:style w:type="paragraph" w:styleId="ListBullet">
    <w:name w:val="List Bullet"/>
    <w:basedOn w:val="Normal"/>
    <w:uiPriority w:val="99"/>
    <w:unhideWhenUsed/>
    <w:rsid w:val="00153BD4"/>
    <w:pPr>
      <w:contextualSpacing/>
    </w:pPr>
  </w:style>
  <w:style w:type="paragraph" w:styleId="ListBullet2">
    <w:name w:val="List Bullet 2"/>
    <w:basedOn w:val="Normal"/>
    <w:uiPriority w:val="99"/>
    <w:unhideWhenUsed/>
    <w:rsid w:val="00153BD4"/>
    <w:pPr>
      <w:contextualSpacing/>
    </w:pPr>
  </w:style>
  <w:style w:type="paragraph" w:styleId="ListBullet3">
    <w:name w:val="List Bullet 3"/>
    <w:basedOn w:val="Normal"/>
    <w:uiPriority w:val="99"/>
    <w:unhideWhenUsed/>
    <w:rsid w:val="00153BD4"/>
    <w:pPr>
      <w:numPr>
        <w:numId w:val="12"/>
      </w:numPr>
      <w:contextualSpacing/>
    </w:pPr>
  </w:style>
  <w:style w:type="paragraph" w:styleId="ListBullet4">
    <w:name w:val="List Bullet 4"/>
    <w:basedOn w:val="Normal"/>
    <w:uiPriority w:val="99"/>
    <w:unhideWhenUsed/>
    <w:rsid w:val="00153BD4"/>
    <w:pPr>
      <w:numPr>
        <w:numId w:val="13"/>
      </w:numPr>
      <w:contextualSpacing/>
    </w:pPr>
  </w:style>
  <w:style w:type="paragraph" w:styleId="ListContinue">
    <w:name w:val="List Continue"/>
    <w:basedOn w:val="Normal"/>
    <w:uiPriority w:val="99"/>
    <w:unhideWhenUsed/>
    <w:rsid w:val="00153BD4"/>
    <w:pPr>
      <w:spacing w:after="120"/>
      <w:ind w:left="283"/>
      <w:contextualSpacing/>
    </w:pPr>
  </w:style>
  <w:style w:type="paragraph" w:styleId="BodyTextFirstIndent">
    <w:name w:val="Body Text First Indent"/>
    <w:basedOn w:val="BodyText"/>
    <w:link w:val="BodyTextFirstIndentChar"/>
    <w:uiPriority w:val="99"/>
    <w:unhideWhenUsed/>
    <w:rsid w:val="00153BD4"/>
    <w:pPr>
      <w:spacing w:after="120"/>
      <w:ind w:right="0" w:firstLine="210"/>
      <w:jc w:val="left"/>
    </w:pPr>
    <w:rPr>
      <w:rFonts w:ascii="Times New Roman" w:hAnsi="Times New Roman"/>
      <w:sz w:val="24"/>
      <w:szCs w:val="24"/>
      <w:lang w:val="en-US" w:eastAsia="en-US"/>
    </w:rPr>
  </w:style>
  <w:style w:type="character" w:customStyle="1" w:styleId="BodyTextChar">
    <w:name w:val="Body Text Char"/>
    <w:link w:val="BodyText"/>
    <w:semiHidden/>
    <w:rsid w:val="00153BD4"/>
    <w:rPr>
      <w:rFonts w:ascii="Arial" w:hAnsi="Arial"/>
    </w:rPr>
  </w:style>
  <w:style w:type="character" w:customStyle="1" w:styleId="BodyTextFirstIndentChar">
    <w:name w:val="Body Text First Indent Char"/>
    <w:basedOn w:val="BodyTextChar"/>
    <w:link w:val="BodyTextFirstIndent"/>
    <w:rsid w:val="00153BD4"/>
    <w:rPr>
      <w:rFonts w:ascii="Arial" w:hAnsi="Arial"/>
    </w:rPr>
  </w:style>
  <w:style w:type="paragraph" w:styleId="BodyTextFirstIndent2">
    <w:name w:val="Body Text First Indent 2"/>
    <w:basedOn w:val="BodyTextIndent"/>
    <w:link w:val="BodyTextFirstIndent2Char"/>
    <w:uiPriority w:val="99"/>
    <w:unhideWhenUsed/>
    <w:rsid w:val="00153BD4"/>
    <w:pPr>
      <w:spacing w:after="120"/>
      <w:ind w:left="283" w:firstLine="210"/>
      <w:jc w:val="left"/>
    </w:pPr>
    <w:rPr>
      <w:rFonts w:ascii="Times New Roman" w:hAnsi="Times New Roman"/>
      <w:sz w:val="24"/>
      <w:szCs w:val="24"/>
      <w:lang w:val="en-US" w:eastAsia="en-US"/>
    </w:rPr>
  </w:style>
  <w:style w:type="character" w:customStyle="1" w:styleId="BodyTextIndentChar">
    <w:name w:val="Body Text Indent Char"/>
    <w:link w:val="BodyTextIndent"/>
    <w:semiHidden/>
    <w:rsid w:val="00153BD4"/>
    <w:rPr>
      <w:rFonts w:ascii="Helvetica" w:hAnsi="Helvetica"/>
    </w:rPr>
  </w:style>
  <w:style w:type="character" w:customStyle="1" w:styleId="BodyTextFirstIndent2Char">
    <w:name w:val="Body Text First Indent 2 Char"/>
    <w:basedOn w:val="BodyTextIndentChar"/>
    <w:link w:val="BodyTextFirstIndent2"/>
    <w:rsid w:val="00153BD4"/>
    <w:rPr>
      <w:rFonts w:ascii="Helvetica" w:hAnsi="Helvetica"/>
    </w:rPr>
  </w:style>
  <w:style w:type="paragraph" w:customStyle="1" w:styleId="Revision1">
    <w:name w:val="Revision1"/>
    <w:hidden/>
    <w:uiPriority w:val="99"/>
    <w:semiHidden/>
    <w:rsid w:val="0065670F"/>
    <w:rPr>
      <w:sz w:val="24"/>
      <w:szCs w:val="24"/>
      <w:lang w:eastAsia="en-US"/>
    </w:rPr>
  </w:style>
  <w:style w:type="character" w:styleId="CommentReference">
    <w:name w:val="annotation reference"/>
    <w:semiHidden/>
    <w:rsid w:val="009A76BA"/>
    <w:rPr>
      <w:sz w:val="16"/>
      <w:szCs w:val="16"/>
    </w:rPr>
  </w:style>
  <w:style w:type="paragraph" w:styleId="CommentText">
    <w:name w:val="annotation text"/>
    <w:basedOn w:val="Normal"/>
    <w:link w:val="CommentTextChar"/>
    <w:semiHidden/>
    <w:rsid w:val="009A76BA"/>
    <w:rPr>
      <w:sz w:val="20"/>
      <w:szCs w:val="20"/>
    </w:rPr>
  </w:style>
  <w:style w:type="paragraph" w:styleId="CommentSubject">
    <w:name w:val="annotation subject"/>
    <w:basedOn w:val="CommentText"/>
    <w:next w:val="CommentText"/>
    <w:semiHidden/>
    <w:rsid w:val="009A76BA"/>
    <w:rPr>
      <w:b/>
      <w:bCs/>
    </w:rPr>
  </w:style>
  <w:style w:type="paragraph" w:customStyle="1" w:styleId="Cuadrculamedia1-nfasis21">
    <w:name w:val="Cuadrícula media 1 - Énfasis 21"/>
    <w:basedOn w:val="Normal"/>
    <w:uiPriority w:val="34"/>
    <w:qFormat/>
    <w:rsid w:val="00A302E2"/>
    <w:pPr>
      <w:spacing w:after="200" w:line="276" w:lineRule="auto"/>
      <w:ind w:left="720"/>
      <w:contextualSpacing/>
    </w:pPr>
    <w:rPr>
      <w:rFonts w:ascii="Calibri" w:eastAsia="Calibri" w:hAnsi="Calibri"/>
      <w:sz w:val="22"/>
      <w:szCs w:val="22"/>
      <w:lang w:val="es-CO"/>
    </w:rPr>
  </w:style>
  <w:style w:type="paragraph" w:customStyle="1" w:styleId="ListParagraph3">
    <w:name w:val="List Paragraph3"/>
    <w:basedOn w:val="Normal"/>
    <w:uiPriority w:val="34"/>
    <w:qFormat/>
    <w:rsid w:val="00F15859"/>
    <w:pPr>
      <w:ind w:left="708"/>
    </w:pPr>
    <w:rPr>
      <w:lang w:val="en-GB" w:eastAsia="es-ES"/>
    </w:rPr>
  </w:style>
  <w:style w:type="paragraph" w:customStyle="1" w:styleId="Default">
    <w:name w:val="Default"/>
    <w:rsid w:val="00662BCD"/>
    <w:pPr>
      <w:autoSpaceDE w:val="0"/>
      <w:autoSpaceDN w:val="0"/>
      <w:adjustRightInd w:val="0"/>
    </w:pPr>
    <w:rPr>
      <w:rFonts w:ascii="Arial" w:eastAsia="Calibri" w:hAnsi="Arial" w:cs="Arial"/>
      <w:color w:val="000000"/>
      <w:sz w:val="24"/>
      <w:szCs w:val="24"/>
      <w:lang w:val="es-CO" w:eastAsia="en-US"/>
    </w:rPr>
  </w:style>
  <w:style w:type="paragraph" w:customStyle="1" w:styleId="Listavistosa-nfasis11">
    <w:name w:val="Lista vistosa - Énfasis 11"/>
    <w:basedOn w:val="Normal"/>
    <w:uiPriority w:val="34"/>
    <w:qFormat/>
    <w:rsid w:val="000726D5"/>
    <w:pPr>
      <w:ind w:left="720"/>
      <w:contextualSpacing/>
    </w:pPr>
  </w:style>
  <w:style w:type="character" w:customStyle="1" w:styleId="CommentTextChar">
    <w:name w:val="Comment Text Char"/>
    <w:link w:val="CommentText"/>
    <w:semiHidden/>
    <w:rsid w:val="00FF41AC"/>
    <w:rPr>
      <w:lang w:val="en-US" w:eastAsia="en-US"/>
    </w:rPr>
  </w:style>
  <w:style w:type="paragraph" w:customStyle="1" w:styleId="CM3">
    <w:name w:val="CM3"/>
    <w:basedOn w:val="Default"/>
    <w:next w:val="Default"/>
    <w:uiPriority w:val="99"/>
    <w:rsid w:val="001E1535"/>
    <w:pPr>
      <w:spacing w:line="276" w:lineRule="atLeast"/>
    </w:pPr>
    <w:rPr>
      <w:rFonts w:eastAsia="Times New Roman"/>
      <w:color w:val="auto"/>
      <w:lang w:eastAsia="es-CO"/>
    </w:rPr>
  </w:style>
  <w:style w:type="paragraph" w:customStyle="1" w:styleId="CM30">
    <w:name w:val="CM30"/>
    <w:basedOn w:val="Default"/>
    <w:next w:val="Default"/>
    <w:uiPriority w:val="99"/>
    <w:rsid w:val="001E1535"/>
    <w:rPr>
      <w:rFonts w:eastAsia="Times New Roman"/>
      <w:color w:val="auto"/>
      <w:lang w:eastAsia="es-CO"/>
    </w:rPr>
  </w:style>
  <w:style w:type="paragraph" w:customStyle="1" w:styleId="CM31">
    <w:name w:val="CM31"/>
    <w:basedOn w:val="Default"/>
    <w:next w:val="Default"/>
    <w:uiPriority w:val="99"/>
    <w:rsid w:val="001E1535"/>
    <w:rPr>
      <w:rFonts w:eastAsia="Times New Roman"/>
      <w:color w:val="auto"/>
      <w:lang w:eastAsia="es-CO"/>
    </w:rPr>
  </w:style>
  <w:style w:type="paragraph" w:customStyle="1" w:styleId="CM32">
    <w:name w:val="CM32"/>
    <w:basedOn w:val="Default"/>
    <w:next w:val="Default"/>
    <w:uiPriority w:val="99"/>
    <w:rsid w:val="001E1535"/>
    <w:rPr>
      <w:rFonts w:eastAsia="Times New Roman"/>
      <w:color w:val="auto"/>
      <w:lang w:eastAsia="es-CO"/>
    </w:rPr>
  </w:style>
  <w:style w:type="paragraph" w:customStyle="1" w:styleId="CM34">
    <w:name w:val="CM34"/>
    <w:basedOn w:val="Default"/>
    <w:next w:val="Default"/>
    <w:uiPriority w:val="99"/>
    <w:rsid w:val="00703805"/>
    <w:rPr>
      <w:rFonts w:eastAsia="Times New Roman"/>
      <w:color w:val="auto"/>
      <w:lang w:eastAsia="es-CO"/>
    </w:rPr>
  </w:style>
  <w:style w:type="paragraph" w:customStyle="1" w:styleId="CM27">
    <w:name w:val="CM27"/>
    <w:basedOn w:val="Default"/>
    <w:next w:val="Default"/>
    <w:uiPriority w:val="99"/>
    <w:rsid w:val="00703805"/>
    <w:rPr>
      <w:rFonts w:eastAsia="Times New Roman"/>
      <w:color w:val="auto"/>
      <w:lang w:eastAsia="es-CO"/>
    </w:rPr>
  </w:style>
  <w:style w:type="paragraph" w:customStyle="1" w:styleId="CM1">
    <w:name w:val="CM1"/>
    <w:basedOn w:val="Default"/>
    <w:next w:val="Default"/>
    <w:uiPriority w:val="99"/>
    <w:rsid w:val="00066F34"/>
    <w:rPr>
      <w:rFonts w:eastAsia="Times New Roman"/>
      <w:color w:val="auto"/>
      <w:lang w:eastAsia="es-CO"/>
    </w:rPr>
  </w:style>
  <w:style w:type="paragraph" w:customStyle="1" w:styleId="CM10">
    <w:name w:val="CM10"/>
    <w:basedOn w:val="Default"/>
    <w:next w:val="Default"/>
    <w:uiPriority w:val="99"/>
    <w:rsid w:val="004B1703"/>
    <w:pPr>
      <w:spacing w:line="278" w:lineRule="atLeast"/>
    </w:pPr>
    <w:rPr>
      <w:rFonts w:eastAsia="Times New Roman"/>
      <w:color w:val="auto"/>
      <w:lang w:eastAsia="es-CO"/>
    </w:rPr>
  </w:style>
  <w:style w:type="paragraph" w:customStyle="1" w:styleId="CM7">
    <w:name w:val="CM7"/>
    <w:basedOn w:val="Default"/>
    <w:next w:val="Default"/>
    <w:uiPriority w:val="99"/>
    <w:rsid w:val="00035A70"/>
    <w:pPr>
      <w:spacing w:line="278" w:lineRule="atLeast"/>
    </w:pPr>
    <w:rPr>
      <w:rFonts w:eastAsia="Times New Roman"/>
      <w:color w:val="auto"/>
      <w:lang w:eastAsia="es-CO"/>
    </w:rPr>
  </w:style>
  <w:style w:type="character" w:customStyle="1" w:styleId="textonavy1">
    <w:name w:val="texto_navy1"/>
    <w:rsid w:val="008151EE"/>
    <w:rPr>
      <w:color w:val="000080"/>
    </w:rPr>
  </w:style>
  <w:style w:type="paragraph" w:styleId="Revision">
    <w:name w:val="Revision"/>
    <w:hidden/>
    <w:uiPriority w:val="99"/>
    <w:semiHidden/>
    <w:rsid w:val="008151EE"/>
    <w:rPr>
      <w:sz w:val="24"/>
      <w:szCs w:val="24"/>
      <w:lang w:eastAsia="en-US"/>
    </w:rPr>
  </w:style>
  <w:style w:type="paragraph" w:customStyle="1" w:styleId="owapara">
    <w:name w:val="owapara"/>
    <w:basedOn w:val="Normal"/>
    <w:rsid w:val="004817BC"/>
    <w:rPr>
      <w:rFonts w:eastAsia="Calibri"/>
      <w:lang w:val="es-CO" w:eastAsia="es-CO"/>
    </w:rPr>
  </w:style>
  <w:style w:type="paragraph" w:styleId="ListParagraph0">
    <w:name w:val="List Paragraph"/>
    <w:basedOn w:val="Normal"/>
    <w:uiPriority w:val="34"/>
    <w:qFormat/>
    <w:rsid w:val="007A291B"/>
    <w:pPr>
      <w:ind w:left="720"/>
      <w:contextualSpacing/>
    </w:pPr>
    <w:rPr>
      <w:lang w:val="es-CO" w:eastAsia="es-CO"/>
    </w:rPr>
  </w:style>
  <w:style w:type="paragraph" w:customStyle="1" w:styleId="CM19">
    <w:name w:val="CM19"/>
    <w:basedOn w:val="Default"/>
    <w:next w:val="Default"/>
    <w:uiPriority w:val="99"/>
    <w:rsid w:val="003B4BF4"/>
    <w:rPr>
      <w:rFonts w:eastAsia="Times New Roman"/>
      <w:color w:val="auto"/>
      <w:lang w:eastAsia="es-CO"/>
    </w:rPr>
  </w:style>
  <w:style w:type="paragraph" w:customStyle="1" w:styleId="CM6">
    <w:name w:val="CM6"/>
    <w:basedOn w:val="Default"/>
    <w:next w:val="Default"/>
    <w:uiPriority w:val="99"/>
    <w:rsid w:val="00AE05D6"/>
    <w:pPr>
      <w:spacing w:line="271" w:lineRule="atLeast"/>
    </w:pPr>
    <w:rPr>
      <w:rFonts w:eastAsia="Times New Roman"/>
      <w:color w:val="auto"/>
      <w:lang w:eastAsia="es-CO"/>
    </w:rPr>
  </w:style>
  <w:style w:type="paragraph" w:customStyle="1" w:styleId="Listavistosa-nfasis110">
    <w:name w:val="Lista vistosa - Énfasis 110"/>
    <w:basedOn w:val="Normal"/>
    <w:uiPriority w:val="34"/>
    <w:qFormat/>
    <w:rsid w:val="00F1084D"/>
    <w:pPr>
      <w:ind w:left="720"/>
      <w:contextualSpacing/>
    </w:pPr>
  </w:style>
  <w:style w:type="table" w:customStyle="1" w:styleId="GridTable1LightAccent1">
    <w:name w:val="Grid Table 1 Light Accent 1"/>
    <w:basedOn w:val="TableNormal"/>
    <w:uiPriority w:val="46"/>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CM2">
    <w:name w:val="CM2"/>
    <w:basedOn w:val="Default"/>
    <w:next w:val="Default"/>
    <w:uiPriority w:val="99"/>
    <w:rsid w:val="004C68B5"/>
    <w:pPr>
      <w:spacing w:line="273" w:lineRule="atLeast"/>
    </w:pPr>
    <w:rPr>
      <w:rFonts w:eastAsia="Times New Roman"/>
      <w:color w:val="auto"/>
      <w:lang w:eastAsia="ja-JP"/>
    </w:rPr>
  </w:style>
  <w:style w:type="paragraph" w:customStyle="1" w:styleId="CM8">
    <w:name w:val="CM8"/>
    <w:basedOn w:val="Default"/>
    <w:next w:val="Default"/>
    <w:uiPriority w:val="99"/>
    <w:rsid w:val="004C68B5"/>
    <w:rPr>
      <w:rFonts w:eastAsia="Times New Roman"/>
      <w:color w:val="auto"/>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Helvetica" w:hAnsi="Helvetica"/>
      <w:sz w:val="36"/>
      <w:szCs w:val="20"/>
      <w:lang w:val="es-ES" w:eastAsia="es-ES"/>
    </w:rPr>
  </w:style>
  <w:style w:type="paragraph" w:styleId="Heading2">
    <w:name w:val="heading 2"/>
    <w:basedOn w:val="Normal"/>
    <w:next w:val="Normal"/>
    <w:qFormat/>
    <w:pPr>
      <w:keepNext/>
      <w:jc w:val="center"/>
      <w:outlineLvl w:val="1"/>
    </w:pPr>
    <w:rPr>
      <w:rFonts w:ascii="Helvetica" w:hAnsi="Helvetica"/>
      <w:sz w:val="28"/>
      <w:szCs w:val="20"/>
      <w:lang w:val="es-ES" w:eastAsia="es-ES"/>
    </w:rPr>
  </w:style>
  <w:style w:type="paragraph" w:styleId="Heading3">
    <w:name w:val="heading 3"/>
    <w:basedOn w:val="Normal"/>
    <w:next w:val="Normal"/>
    <w:qFormat/>
    <w:pPr>
      <w:keepNext/>
      <w:tabs>
        <w:tab w:val="left" w:pos="360"/>
        <w:tab w:val="left" w:pos="6340"/>
      </w:tabs>
      <w:ind w:left="1360" w:right="1420"/>
      <w:jc w:val="center"/>
      <w:outlineLvl w:val="2"/>
    </w:pPr>
    <w:rPr>
      <w:rFonts w:ascii="Helvetica" w:hAnsi="Helvetica"/>
      <w:b/>
      <w:i/>
      <w:szCs w:val="20"/>
      <w:lang w:val="es-ES" w:eastAsia="es-ES"/>
    </w:rPr>
  </w:style>
  <w:style w:type="paragraph" w:styleId="Heading4">
    <w:name w:val="heading 4"/>
    <w:basedOn w:val="Normal"/>
    <w:next w:val="Normal"/>
    <w:qFormat/>
    <w:pPr>
      <w:keepNext/>
      <w:ind w:left="1701" w:right="880"/>
      <w:outlineLvl w:val="3"/>
    </w:pPr>
    <w:rPr>
      <w:rFonts w:ascii="Helvetica" w:hAnsi="Helvetica"/>
      <w:b/>
      <w:i/>
      <w:sz w:val="20"/>
      <w:szCs w:val="20"/>
      <w:lang w:val="es-ES" w:eastAsia="es-ES"/>
    </w:rPr>
  </w:style>
  <w:style w:type="paragraph" w:styleId="Heading5">
    <w:name w:val="heading 5"/>
    <w:basedOn w:val="Normal"/>
    <w:next w:val="Normal"/>
    <w:qFormat/>
    <w:pPr>
      <w:keepNext/>
      <w:tabs>
        <w:tab w:val="left" w:pos="360"/>
      </w:tabs>
      <w:ind w:right="940" w:firstLine="1418"/>
      <w:outlineLvl w:val="4"/>
    </w:pPr>
    <w:rPr>
      <w:rFonts w:ascii="Helvetica" w:hAnsi="Helvetica"/>
      <w:b/>
      <w:i/>
      <w:sz w:val="20"/>
      <w:szCs w:val="20"/>
      <w:lang w:val="es-ES" w:eastAsia="es-ES"/>
    </w:rPr>
  </w:style>
  <w:style w:type="paragraph" w:styleId="Heading6">
    <w:name w:val="heading 6"/>
    <w:basedOn w:val="Normal"/>
    <w:next w:val="Normal"/>
    <w:qFormat/>
    <w:pPr>
      <w:keepNext/>
      <w:tabs>
        <w:tab w:val="left" w:pos="360"/>
        <w:tab w:val="left" w:pos="6520"/>
      </w:tabs>
      <w:ind w:left="1360" w:right="940"/>
      <w:outlineLvl w:val="5"/>
    </w:pPr>
    <w:rPr>
      <w:rFonts w:ascii="Helvetica" w:hAnsi="Helvetica"/>
      <w:b/>
      <w:i/>
      <w:sz w:val="20"/>
      <w:szCs w:val="20"/>
      <w:lang w:val="es-ES" w:eastAsia="es-ES"/>
    </w:rPr>
  </w:style>
  <w:style w:type="paragraph" w:styleId="Heading7">
    <w:name w:val="heading 7"/>
    <w:basedOn w:val="Normal"/>
    <w:next w:val="Normal"/>
    <w:link w:val="Heading7Char"/>
    <w:qFormat/>
    <w:pPr>
      <w:keepNext/>
      <w:tabs>
        <w:tab w:val="left" w:pos="360"/>
        <w:tab w:val="left" w:pos="6520"/>
      </w:tabs>
      <w:ind w:left="1360" w:right="1420"/>
      <w:outlineLvl w:val="6"/>
    </w:pPr>
    <w:rPr>
      <w:rFonts w:ascii="Helvetica" w:hAnsi="Helvetica"/>
      <w:b/>
      <w:sz w:val="22"/>
      <w:lang w:val="es-ES" w:eastAsia="es-ES"/>
    </w:rPr>
  </w:style>
  <w:style w:type="paragraph" w:styleId="Heading8">
    <w:name w:val="heading 8"/>
    <w:basedOn w:val="Normal"/>
    <w:next w:val="Normal"/>
    <w:qFormat/>
    <w:pPr>
      <w:keepNext/>
      <w:jc w:val="both"/>
      <w:outlineLvl w:val="7"/>
    </w:pPr>
    <w:rPr>
      <w:rFonts w:ascii="Arial" w:hAnsi="Arial"/>
      <w:b/>
      <w:sz w:val="20"/>
      <w:szCs w:val="20"/>
      <w:lang w:val="es-ES" w:eastAsia="es-ES"/>
    </w:rPr>
  </w:style>
  <w:style w:type="paragraph" w:styleId="Heading9">
    <w:name w:val="heading 9"/>
    <w:basedOn w:val="Normal"/>
    <w:next w:val="Normal"/>
    <w:qFormat/>
    <w:pPr>
      <w:keepNext/>
      <w:ind w:firstLine="1418"/>
      <w:outlineLvl w:val="8"/>
    </w:pPr>
    <w:rPr>
      <w:rFonts w:ascii="Arial" w:hAnsi="Arial"/>
      <w:b/>
      <w:sz w:val="28"/>
      <w:szCs w:val="20"/>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rCar">
    <w:name w:val="Car Car"/>
    <w:rPr>
      <w:rFonts w:ascii="Helvetica" w:hAnsi="Helvetica"/>
      <w:b/>
      <w:sz w:val="22"/>
      <w:szCs w:val="24"/>
      <w:lang w:val="es-ES" w:eastAsia="es-ES" w:bidi="ar-SA"/>
    </w:rPr>
  </w:style>
  <w:style w:type="character" w:styleId="PageNumber">
    <w:name w:val="page number"/>
    <w:basedOn w:val="DefaultParagraphFont"/>
    <w:semiHidden/>
  </w:style>
  <w:style w:type="character" w:styleId="Hyperlink">
    <w:name w:val="Hyperlink"/>
    <w:semiHidden/>
    <w:rPr>
      <w:rFonts w:ascii="Arial" w:hAnsi="Arial" w:cs="Arial" w:hint="default"/>
      <w:strike w:val="0"/>
      <w:dstrike w:val="0"/>
      <w:color w:val="333399"/>
      <w:sz w:val="24"/>
      <w:szCs w:val="24"/>
      <w:u w:val="none"/>
      <w:effect w:val="none"/>
    </w:rPr>
  </w:style>
  <w:style w:type="paragraph" w:customStyle="1" w:styleId="fixed">
    <w:name w:val="fixed"/>
    <w:basedOn w:val="Normal"/>
    <w:pPr>
      <w:spacing w:before="100" w:beforeAutospacing="1" w:after="100" w:afterAutospacing="1"/>
    </w:pPr>
    <w:rPr>
      <w:rFonts w:ascii="Courier New" w:hAnsi="Courier New" w:cs="Courier New"/>
      <w:sz w:val="26"/>
      <w:szCs w:val="26"/>
      <w:lang w:val="es-ES" w:eastAsia="es-ES"/>
    </w:rPr>
  </w:style>
  <w:style w:type="character" w:styleId="Emphasis">
    <w:name w:val="Emphasis"/>
    <w:qFormat/>
    <w:rPr>
      <w:i/>
      <w:iCs w:val="0"/>
    </w:rPr>
  </w:style>
  <w:style w:type="paragraph" w:styleId="TOC2">
    <w:name w:val="toc 2"/>
    <w:basedOn w:val="Normal"/>
    <w:next w:val="Normal"/>
    <w:semiHidden/>
    <w:pPr>
      <w:tabs>
        <w:tab w:val="left" w:leader="dot" w:pos="8646"/>
        <w:tab w:val="right" w:pos="9072"/>
      </w:tabs>
      <w:ind w:left="709" w:right="850"/>
    </w:pPr>
    <w:rPr>
      <w:rFonts w:ascii="New York" w:hAnsi="New York"/>
      <w:szCs w:val="20"/>
      <w:lang w:val="es-ES" w:eastAsia="es-ES"/>
    </w:rPr>
  </w:style>
  <w:style w:type="paragraph" w:styleId="Header">
    <w:name w:val="header"/>
    <w:basedOn w:val="Normal"/>
    <w:semiHidden/>
    <w:pPr>
      <w:tabs>
        <w:tab w:val="center" w:pos="4819"/>
        <w:tab w:val="right" w:pos="9071"/>
      </w:tabs>
    </w:pPr>
    <w:rPr>
      <w:rFonts w:ascii="New York" w:hAnsi="New York"/>
      <w:szCs w:val="20"/>
      <w:lang w:val="es-ES" w:eastAsia="es-ES"/>
    </w:rPr>
  </w:style>
  <w:style w:type="paragraph" w:styleId="Footer">
    <w:name w:val="footer"/>
    <w:basedOn w:val="Normal"/>
    <w:semiHidden/>
    <w:pPr>
      <w:tabs>
        <w:tab w:val="center" w:pos="4252"/>
        <w:tab w:val="right" w:pos="8504"/>
      </w:tabs>
    </w:pPr>
    <w:rPr>
      <w:rFonts w:ascii="New York" w:hAnsi="New York"/>
      <w:szCs w:val="20"/>
      <w:lang w:val="es-ES" w:eastAsia="es-ES"/>
    </w:rPr>
  </w:style>
  <w:style w:type="paragraph" w:styleId="BodyText">
    <w:name w:val="Body Text"/>
    <w:basedOn w:val="Normal"/>
    <w:link w:val="BodyTextChar"/>
    <w:semiHidden/>
    <w:pPr>
      <w:ind w:right="192"/>
      <w:jc w:val="both"/>
    </w:pPr>
    <w:rPr>
      <w:rFonts w:ascii="Arial" w:hAnsi="Arial"/>
      <w:sz w:val="20"/>
      <w:szCs w:val="20"/>
      <w:lang w:val="es-ES" w:eastAsia="es-ES"/>
    </w:rPr>
  </w:style>
  <w:style w:type="paragraph" w:styleId="BodyTextIndent">
    <w:name w:val="Body Text Indent"/>
    <w:basedOn w:val="Normal"/>
    <w:link w:val="BodyTextIndentChar"/>
    <w:semiHidden/>
    <w:pPr>
      <w:ind w:left="426"/>
      <w:jc w:val="both"/>
    </w:pPr>
    <w:rPr>
      <w:rFonts w:ascii="Helvetica" w:hAnsi="Helvetica"/>
      <w:sz w:val="20"/>
      <w:szCs w:val="20"/>
      <w:lang w:val="es-ES" w:eastAsia="es-ES"/>
    </w:rPr>
  </w:style>
  <w:style w:type="paragraph" w:styleId="BodyText2">
    <w:name w:val="Body Text 2"/>
    <w:basedOn w:val="Normal"/>
    <w:semiHidden/>
    <w:pPr>
      <w:ind w:right="640"/>
      <w:jc w:val="both"/>
    </w:pPr>
    <w:rPr>
      <w:rFonts w:ascii="Arial" w:hAnsi="Arial"/>
      <w:sz w:val="20"/>
      <w:szCs w:val="20"/>
      <w:lang w:val="es-ES" w:eastAsia="es-ES"/>
    </w:rPr>
  </w:style>
  <w:style w:type="paragraph" w:styleId="BodyText3">
    <w:name w:val="Body Text 3"/>
    <w:basedOn w:val="Normal"/>
    <w:link w:val="BodyText3Char"/>
    <w:semiHidden/>
    <w:pPr>
      <w:tabs>
        <w:tab w:val="left" w:pos="-2268"/>
      </w:tabs>
      <w:ind w:right="51"/>
      <w:jc w:val="both"/>
    </w:pPr>
    <w:rPr>
      <w:rFonts w:ascii="Arial" w:hAnsi="Arial"/>
      <w:sz w:val="20"/>
      <w:szCs w:val="20"/>
      <w:lang w:val="es-ES" w:eastAsia="es-ES"/>
    </w:rPr>
  </w:style>
  <w:style w:type="paragraph" w:styleId="BodyTextIndent2">
    <w:name w:val="Body Text Indent 2"/>
    <w:basedOn w:val="Normal"/>
    <w:semiHidden/>
    <w:pPr>
      <w:tabs>
        <w:tab w:val="left" w:pos="-1276"/>
      </w:tabs>
      <w:ind w:left="284"/>
      <w:jc w:val="both"/>
    </w:pPr>
    <w:rPr>
      <w:rFonts w:ascii="Arial" w:hAnsi="Arial"/>
      <w:sz w:val="20"/>
      <w:szCs w:val="20"/>
      <w:lang w:val="es-ES" w:eastAsia="es-ES"/>
    </w:rPr>
  </w:style>
  <w:style w:type="paragraph" w:styleId="BodyTextIndent3">
    <w:name w:val="Body Text Indent 3"/>
    <w:basedOn w:val="Normal"/>
    <w:semiHidden/>
    <w:pPr>
      <w:ind w:left="20" w:hanging="20"/>
      <w:jc w:val="both"/>
    </w:pPr>
    <w:rPr>
      <w:rFonts w:ascii="Arial" w:hAnsi="Arial"/>
      <w:sz w:val="20"/>
      <w:szCs w:val="20"/>
      <w:lang w:val="es-ES" w:eastAsia="es-ES"/>
    </w:rPr>
  </w:style>
  <w:style w:type="paragraph" w:styleId="BlockText">
    <w:name w:val="Block Text"/>
    <w:basedOn w:val="Normal"/>
    <w:semiHidden/>
    <w:pPr>
      <w:ind w:left="40" w:right="618"/>
      <w:jc w:val="both"/>
    </w:pPr>
    <w:rPr>
      <w:rFonts w:ascii="Helvetica" w:hAnsi="Helvetica"/>
      <w:sz w:val="20"/>
      <w:szCs w:val="20"/>
      <w:lang w:val="es-ES" w:eastAsia="es-ES"/>
    </w:rPr>
  </w:style>
  <w:style w:type="paragraph" w:customStyle="1" w:styleId="LetHeadTitle">
    <w:name w:val="Let Head Title"/>
    <w:pPr>
      <w:spacing w:line="120" w:lineRule="atLeast"/>
      <w:jc w:val="right"/>
    </w:pPr>
    <w:rPr>
      <w:rFonts w:ascii="Helvetica" w:hAnsi="Helvetica"/>
      <w:b/>
      <w:sz w:val="24"/>
      <w:lang w:val="es-ES" w:eastAsia="es-ES"/>
      <w14:shadow w14:blurRad="50800" w14:dist="38100" w14:dir="2700000" w14:sx="100000" w14:sy="100000" w14:kx="0" w14:ky="0" w14:algn="tl">
        <w14:srgbClr w14:val="000000">
          <w14:alpha w14:val="60000"/>
        </w14:srgbClr>
      </w14:shadow>
    </w:rPr>
  </w:style>
  <w:style w:type="character" w:customStyle="1" w:styleId="CarCar0">
    <w:name w:val="Car Car0"/>
    <w:rPr>
      <w:sz w:val="24"/>
      <w:szCs w:val="24"/>
      <w:lang w:val="en-US" w:eastAsia="en-US" w:bidi="ar-SA"/>
    </w:rPr>
  </w:style>
  <w:style w:type="paragraph" w:styleId="BalloonText">
    <w:name w:val="Balloon Text"/>
    <w:basedOn w:val="Normal"/>
    <w:semiHidden/>
    <w:rPr>
      <w:rFonts w:ascii="Tahoma" w:hAnsi="Tahoma" w:cs="Tahoma"/>
      <w:sz w:val="16"/>
      <w:szCs w:val="16"/>
    </w:rPr>
  </w:style>
  <w:style w:type="paragraph" w:customStyle="1" w:styleId="msolistparagraph0">
    <w:name w:val="msolistparagraph"/>
    <w:basedOn w:val="Normal"/>
    <w:rsid w:val="00091526"/>
    <w:pPr>
      <w:ind w:left="720"/>
    </w:pPr>
    <w:rPr>
      <w:rFonts w:ascii="Calibri" w:hAnsi="Calibri"/>
      <w:sz w:val="22"/>
      <w:szCs w:val="22"/>
      <w:lang w:val="es-ES" w:eastAsia="es-ES"/>
    </w:rPr>
  </w:style>
  <w:style w:type="paragraph" w:styleId="NormalWeb">
    <w:name w:val="Normal (Web)"/>
    <w:basedOn w:val="Normal"/>
    <w:uiPriority w:val="99"/>
    <w:pPr>
      <w:spacing w:before="100" w:beforeAutospacing="1" w:after="100" w:afterAutospacing="1"/>
    </w:pPr>
    <w:rPr>
      <w:lang w:val="es-ES" w:eastAsia="es-ES"/>
    </w:rPr>
  </w:style>
  <w:style w:type="paragraph" w:customStyle="1" w:styleId="ListParagraph2">
    <w:name w:val="List Paragraph2"/>
    <w:basedOn w:val="Normal"/>
    <w:qFormat/>
    <w:pPr>
      <w:spacing w:after="200" w:line="276" w:lineRule="auto"/>
      <w:ind w:left="720"/>
      <w:contextualSpacing/>
    </w:pPr>
    <w:rPr>
      <w:rFonts w:ascii="Calibri" w:eastAsia="Calibri" w:hAnsi="Calibri"/>
      <w:sz w:val="22"/>
      <w:szCs w:val="22"/>
      <w:lang w:val="es-CO"/>
    </w:rPr>
  </w:style>
  <w:style w:type="paragraph" w:styleId="FootnoteText">
    <w:name w:val="footnote text"/>
    <w:basedOn w:val="Normal"/>
    <w:semiHidden/>
    <w:pPr>
      <w:spacing w:after="200" w:line="276" w:lineRule="auto"/>
    </w:pPr>
    <w:rPr>
      <w:rFonts w:ascii="Calibri" w:eastAsia="Calibri" w:hAnsi="Calibri"/>
      <w:sz w:val="20"/>
      <w:szCs w:val="20"/>
      <w:lang w:val="es-CO"/>
    </w:rPr>
  </w:style>
  <w:style w:type="character" w:styleId="FootnoteReference">
    <w:name w:val="footnote reference"/>
    <w:semiHidden/>
    <w:rPr>
      <w:vertAlign w:val="superscript"/>
    </w:rPr>
  </w:style>
  <w:style w:type="paragraph" w:customStyle="1" w:styleId="listparagraph">
    <w:name w:val="listparagraph"/>
    <w:basedOn w:val="Normal"/>
    <w:pPr>
      <w:spacing w:after="200" w:line="276" w:lineRule="auto"/>
      <w:ind w:left="720"/>
    </w:pPr>
    <w:rPr>
      <w:rFonts w:ascii="Calibri" w:eastAsia="Calibri" w:hAnsi="Calibri"/>
      <w:sz w:val="22"/>
      <w:szCs w:val="22"/>
    </w:rPr>
  </w:style>
  <w:style w:type="paragraph" w:customStyle="1" w:styleId="tablebody1">
    <w:name w:val="tablebody1"/>
    <w:basedOn w:val="Normal"/>
  </w:style>
  <w:style w:type="paragraph" w:customStyle="1" w:styleId="ListParagraph4">
    <w:name w:val="List Paragraph4"/>
    <w:basedOn w:val="Normal"/>
    <w:uiPriority w:val="34"/>
    <w:qFormat/>
    <w:pPr>
      <w:ind w:left="708"/>
    </w:pPr>
    <w:rPr>
      <w:lang w:val="en-GB" w:eastAsia="es-ES"/>
    </w:rPr>
  </w:style>
  <w:style w:type="character" w:styleId="Strong">
    <w:name w:val="Strong"/>
    <w:uiPriority w:val="22"/>
    <w:qFormat/>
    <w:rsid w:val="00F86D16"/>
    <w:rPr>
      <w:b/>
      <w:bCs/>
    </w:rPr>
  </w:style>
  <w:style w:type="paragraph" w:customStyle="1" w:styleId="Prrafodelista1">
    <w:name w:val="Párrafo de lista1"/>
    <w:basedOn w:val="Normal"/>
    <w:qFormat/>
    <w:rsid w:val="00425C28"/>
    <w:pPr>
      <w:spacing w:after="200" w:line="276" w:lineRule="auto"/>
      <w:ind w:left="720"/>
      <w:contextualSpacing/>
    </w:pPr>
    <w:rPr>
      <w:rFonts w:ascii="Calibri" w:eastAsia="Calibri" w:hAnsi="Calibri"/>
      <w:sz w:val="22"/>
      <w:szCs w:val="22"/>
      <w:lang w:val="es-CO"/>
    </w:rPr>
  </w:style>
  <w:style w:type="character" w:customStyle="1" w:styleId="Heading7Char">
    <w:name w:val="Heading 7 Char"/>
    <w:link w:val="Heading7"/>
    <w:rsid w:val="00CD03C4"/>
    <w:rPr>
      <w:rFonts w:ascii="Helvetica" w:hAnsi="Helvetica"/>
      <w:b/>
      <w:sz w:val="22"/>
      <w:szCs w:val="24"/>
      <w:lang w:val="es-ES" w:eastAsia="es-ES"/>
    </w:rPr>
  </w:style>
  <w:style w:type="character" w:customStyle="1" w:styleId="bold">
    <w:name w:val="bold"/>
    <w:basedOn w:val="DefaultParagraphFont"/>
    <w:rsid w:val="00E0670E"/>
  </w:style>
  <w:style w:type="character" w:customStyle="1" w:styleId="BodyText3Char">
    <w:name w:val="Body Text 3 Char"/>
    <w:link w:val="BodyText3"/>
    <w:semiHidden/>
    <w:rsid w:val="008621E2"/>
    <w:rPr>
      <w:rFonts w:ascii="Arial" w:hAnsi="Arial"/>
    </w:rPr>
  </w:style>
  <w:style w:type="paragraph" w:customStyle="1" w:styleId="ListParagraph1">
    <w:name w:val="List Paragraph1"/>
    <w:basedOn w:val="Normal"/>
    <w:qFormat/>
    <w:rsid w:val="00B34AED"/>
    <w:pPr>
      <w:spacing w:after="200" w:line="276" w:lineRule="auto"/>
      <w:ind w:left="720"/>
      <w:contextualSpacing/>
    </w:pPr>
    <w:rPr>
      <w:rFonts w:ascii="Calibri" w:eastAsia="Calibri" w:hAnsi="Calibri"/>
      <w:sz w:val="22"/>
      <w:szCs w:val="22"/>
      <w:lang w:val="es-CO"/>
    </w:rPr>
  </w:style>
  <w:style w:type="paragraph" w:styleId="PlainText">
    <w:name w:val="Plain Text"/>
    <w:basedOn w:val="Normal"/>
    <w:link w:val="PlainTextChar"/>
    <w:uiPriority w:val="99"/>
    <w:unhideWhenUsed/>
    <w:rsid w:val="0025001C"/>
    <w:rPr>
      <w:rFonts w:ascii="Calibri" w:eastAsia="Calibri" w:hAnsi="Calibri"/>
      <w:color w:val="000000"/>
      <w:szCs w:val="21"/>
      <w:lang w:val="es-ES"/>
    </w:rPr>
  </w:style>
  <w:style w:type="character" w:customStyle="1" w:styleId="PlainTextChar">
    <w:name w:val="Plain Text Char"/>
    <w:link w:val="PlainText"/>
    <w:uiPriority w:val="99"/>
    <w:rsid w:val="0025001C"/>
    <w:rPr>
      <w:rFonts w:ascii="Calibri" w:eastAsia="Calibri" w:hAnsi="Calibri"/>
      <w:color w:val="000000"/>
      <w:sz w:val="24"/>
      <w:szCs w:val="21"/>
      <w:lang w:eastAsia="en-US"/>
    </w:rPr>
  </w:style>
  <w:style w:type="table" w:styleId="TableGrid">
    <w:name w:val="Table Grid"/>
    <w:basedOn w:val="TableNormal"/>
    <w:uiPriority w:val="59"/>
    <w:rsid w:val="00A169B2"/>
    <w:pPr>
      <w:spacing w:beforeAutospacing="1" w:afterAutospacing="1"/>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
    <w:name w:val="List"/>
    <w:basedOn w:val="Normal"/>
    <w:uiPriority w:val="99"/>
    <w:unhideWhenUsed/>
    <w:rsid w:val="00153BD4"/>
    <w:pPr>
      <w:ind w:left="283" w:hanging="283"/>
      <w:contextualSpacing/>
    </w:pPr>
  </w:style>
  <w:style w:type="paragraph" w:styleId="List2">
    <w:name w:val="List 2"/>
    <w:basedOn w:val="Normal"/>
    <w:uiPriority w:val="99"/>
    <w:unhideWhenUsed/>
    <w:rsid w:val="00153BD4"/>
    <w:pPr>
      <w:ind w:left="566" w:hanging="283"/>
      <w:contextualSpacing/>
    </w:pPr>
  </w:style>
  <w:style w:type="paragraph" w:styleId="Salutation">
    <w:name w:val="Salutation"/>
    <w:basedOn w:val="Normal"/>
    <w:next w:val="Normal"/>
    <w:link w:val="SalutationChar"/>
    <w:uiPriority w:val="99"/>
    <w:unhideWhenUsed/>
    <w:rsid w:val="00153BD4"/>
  </w:style>
  <w:style w:type="character" w:customStyle="1" w:styleId="SalutationChar">
    <w:name w:val="Salutation Char"/>
    <w:link w:val="Salutation"/>
    <w:uiPriority w:val="99"/>
    <w:rsid w:val="00153BD4"/>
    <w:rPr>
      <w:sz w:val="24"/>
      <w:szCs w:val="24"/>
      <w:lang w:val="en-US" w:eastAsia="en-US"/>
    </w:rPr>
  </w:style>
  <w:style w:type="paragraph" w:styleId="ListBullet">
    <w:name w:val="List Bullet"/>
    <w:basedOn w:val="Normal"/>
    <w:uiPriority w:val="99"/>
    <w:unhideWhenUsed/>
    <w:rsid w:val="00153BD4"/>
    <w:pPr>
      <w:contextualSpacing/>
    </w:pPr>
  </w:style>
  <w:style w:type="paragraph" w:styleId="ListBullet2">
    <w:name w:val="List Bullet 2"/>
    <w:basedOn w:val="Normal"/>
    <w:uiPriority w:val="99"/>
    <w:unhideWhenUsed/>
    <w:rsid w:val="00153BD4"/>
    <w:pPr>
      <w:contextualSpacing/>
    </w:pPr>
  </w:style>
  <w:style w:type="paragraph" w:styleId="ListBullet3">
    <w:name w:val="List Bullet 3"/>
    <w:basedOn w:val="Normal"/>
    <w:uiPriority w:val="99"/>
    <w:unhideWhenUsed/>
    <w:rsid w:val="00153BD4"/>
    <w:pPr>
      <w:numPr>
        <w:numId w:val="12"/>
      </w:numPr>
      <w:contextualSpacing/>
    </w:pPr>
  </w:style>
  <w:style w:type="paragraph" w:styleId="ListBullet4">
    <w:name w:val="List Bullet 4"/>
    <w:basedOn w:val="Normal"/>
    <w:uiPriority w:val="99"/>
    <w:unhideWhenUsed/>
    <w:rsid w:val="00153BD4"/>
    <w:pPr>
      <w:numPr>
        <w:numId w:val="13"/>
      </w:numPr>
      <w:contextualSpacing/>
    </w:pPr>
  </w:style>
  <w:style w:type="paragraph" w:styleId="ListContinue">
    <w:name w:val="List Continue"/>
    <w:basedOn w:val="Normal"/>
    <w:uiPriority w:val="99"/>
    <w:unhideWhenUsed/>
    <w:rsid w:val="00153BD4"/>
    <w:pPr>
      <w:spacing w:after="120"/>
      <w:ind w:left="283"/>
      <w:contextualSpacing/>
    </w:pPr>
  </w:style>
  <w:style w:type="paragraph" w:styleId="BodyTextFirstIndent">
    <w:name w:val="Body Text First Indent"/>
    <w:basedOn w:val="BodyText"/>
    <w:link w:val="BodyTextFirstIndentChar"/>
    <w:uiPriority w:val="99"/>
    <w:unhideWhenUsed/>
    <w:rsid w:val="00153BD4"/>
    <w:pPr>
      <w:spacing w:after="120"/>
      <w:ind w:right="0" w:firstLine="210"/>
      <w:jc w:val="left"/>
    </w:pPr>
    <w:rPr>
      <w:rFonts w:ascii="Times New Roman" w:hAnsi="Times New Roman"/>
      <w:sz w:val="24"/>
      <w:szCs w:val="24"/>
      <w:lang w:val="en-US" w:eastAsia="en-US"/>
    </w:rPr>
  </w:style>
  <w:style w:type="character" w:customStyle="1" w:styleId="BodyTextChar">
    <w:name w:val="Body Text Char"/>
    <w:link w:val="BodyText"/>
    <w:semiHidden/>
    <w:rsid w:val="00153BD4"/>
    <w:rPr>
      <w:rFonts w:ascii="Arial" w:hAnsi="Arial"/>
    </w:rPr>
  </w:style>
  <w:style w:type="character" w:customStyle="1" w:styleId="BodyTextFirstIndentChar">
    <w:name w:val="Body Text First Indent Char"/>
    <w:basedOn w:val="BodyTextChar"/>
    <w:link w:val="BodyTextFirstIndent"/>
    <w:rsid w:val="00153BD4"/>
    <w:rPr>
      <w:rFonts w:ascii="Arial" w:hAnsi="Arial"/>
    </w:rPr>
  </w:style>
  <w:style w:type="paragraph" w:styleId="BodyTextFirstIndent2">
    <w:name w:val="Body Text First Indent 2"/>
    <w:basedOn w:val="BodyTextIndent"/>
    <w:link w:val="BodyTextFirstIndent2Char"/>
    <w:uiPriority w:val="99"/>
    <w:unhideWhenUsed/>
    <w:rsid w:val="00153BD4"/>
    <w:pPr>
      <w:spacing w:after="120"/>
      <w:ind w:left="283" w:firstLine="210"/>
      <w:jc w:val="left"/>
    </w:pPr>
    <w:rPr>
      <w:rFonts w:ascii="Times New Roman" w:hAnsi="Times New Roman"/>
      <w:sz w:val="24"/>
      <w:szCs w:val="24"/>
      <w:lang w:val="en-US" w:eastAsia="en-US"/>
    </w:rPr>
  </w:style>
  <w:style w:type="character" w:customStyle="1" w:styleId="BodyTextIndentChar">
    <w:name w:val="Body Text Indent Char"/>
    <w:link w:val="BodyTextIndent"/>
    <w:semiHidden/>
    <w:rsid w:val="00153BD4"/>
    <w:rPr>
      <w:rFonts w:ascii="Helvetica" w:hAnsi="Helvetica"/>
    </w:rPr>
  </w:style>
  <w:style w:type="character" w:customStyle="1" w:styleId="BodyTextFirstIndent2Char">
    <w:name w:val="Body Text First Indent 2 Char"/>
    <w:basedOn w:val="BodyTextIndentChar"/>
    <w:link w:val="BodyTextFirstIndent2"/>
    <w:rsid w:val="00153BD4"/>
    <w:rPr>
      <w:rFonts w:ascii="Helvetica" w:hAnsi="Helvetica"/>
    </w:rPr>
  </w:style>
  <w:style w:type="paragraph" w:customStyle="1" w:styleId="Revision1">
    <w:name w:val="Revision1"/>
    <w:hidden/>
    <w:uiPriority w:val="99"/>
    <w:semiHidden/>
    <w:rsid w:val="0065670F"/>
    <w:rPr>
      <w:sz w:val="24"/>
      <w:szCs w:val="24"/>
      <w:lang w:eastAsia="en-US"/>
    </w:rPr>
  </w:style>
  <w:style w:type="character" w:styleId="CommentReference">
    <w:name w:val="annotation reference"/>
    <w:semiHidden/>
    <w:rsid w:val="009A76BA"/>
    <w:rPr>
      <w:sz w:val="16"/>
      <w:szCs w:val="16"/>
    </w:rPr>
  </w:style>
  <w:style w:type="paragraph" w:styleId="CommentText">
    <w:name w:val="annotation text"/>
    <w:basedOn w:val="Normal"/>
    <w:link w:val="CommentTextChar"/>
    <w:semiHidden/>
    <w:rsid w:val="009A76BA"/>
    <w:rPr>
      <w:sz w:val="20"/>
      <w:szCs w:val="20"/>
    </w:rPr>
  </w:style>
  <w:style w:type="paragraph" w:styleId="CommentSubject">
    <w:name w:val="annotation subject"/>
    <w:basedOn w:val="CommentText"/>
    <w:next w:val="CommentText"/>
    <w:semiHidden/>
    <w:rsid w:val="009A76BA"/>
    <w:rPr>
      <w:b/>
      <w:bCs/>
    </w:rPr>
  </w:style>
  <w:style w:type="paragraph" w:customStyle="1" w:styleId="Cuadrculamedia1-nfasis21">
    <w:name w:val="Cuadrícula media 1 - Énfasis 21"/>
    <w:basedOn w:val="Normal"/>
    <w:uiPriority w:val="34"/>
    <w:qFormat/>
    <w:rsid w:val="00A302E2"/>
    <w:pPr>
      <w:spacing w:after="200" w:line="276" w:lineRule="auto"/>
      <w:ind w:left="720"/>
      <w:contextualSpacing/>
    </w:pPr>
    <w:rPr>
      <w:rFonts w:ascii="Calibri" w:eastAsia="Calibri" w:hAnsi="Calibri"/>
      <w:sz w:val="22"/>
      <w:szCs w:val="22"/>
      <w:lang w:val="es-CO"/>
    </w:rPr>
  </w:style>
  <w:style w:type="paragraph" w:customStyle="1" w:styleId="ListParagraph3">
    <w:name w:val="List Paragraph3"/>
    <w:basedOn w:val="Normal"/>
    <w:uiPriority w:val="34"/>
    <w:qFormat/>
    <w:rsid w:val="00F15859"/>
    <w:pPr>
      <w:ind w:left="708"/>
    </w:pPr>
    <w:rPr>
      <w:lang w:val="en-GB" w:eastAsia="es-ES"/>
    </w:rPr>
  </w:style>
  <w:style w:type="paragraph" w:customStyle="1" w:styleId="Default">
    <w:name w:val="Default"/>
    <w:rsid w:val="00662BCD"/>
    <w:pPr>
      <w:autoSpaceDE w:val="0"/>
      <w:autoSpaceDN w:val="0"/>
      <w:adjustRightInd w:val="0"/>
    </w:pPr>
    <w:rPr>
      <w:rFonts w:ascii="Arial" w:eastAsia="Calibri" w:hAnsi="Arial" w:cs="Arial"/>
      <w:color w:val="000000"/>
      <w:sz w:val="24"/>
      <w:szCs w:val="24"/>
      <w:lang w:val="es-CO" w:eastAsia="en-US"/>
    </w:rPr>
  </w:style>
  <w:style w:type="paragraph" w:customStyle="1" w:styleId="Listavistosa-nfasis11">
    <w:name w:val="Lista vistosa - Énfasis 11"/>
    <w:basedOn w:val="Normal"/>
    <w:uiPriority w:val="34"/>
    <w:qFormat/>
    <w:rsid w:val="000726D5"/>
    <w:pPr>
      <w:ind w:left="720"/>
      <w:contextualSpacing/>
    </w:pPr>
  </w:style>
  <w:style w:type="character" w:customStyle="1" w:styleId="CommentTextChar">
    <w:name w:val="Comment Text Char"/>
    <w:link w:val="CommentText"/>
    <w:semiHidden/>
    <w:rsid w:val="00FF41AC"/>
    <w:rPr>
      <w:lang w:val="en-US" w:eastAsia="en-US"/>
    </w:rPr>
  </w:style>
  <w:style w:type="paragraph" w:customStyle="1" w:styleId="CM3">
    <w:name w:val="CM3"/>
    <w:basedOn w:val="Default"/>
    <w:next w:val="Default"/>
    <w:uiPriority w:val="99"/>
    <w:rsid w:val="001E1535"/>
    <w:pPr>
      <w:spacing w:line="276" w:lineRule="atLeast"/>
    </w:pPr>
    <w:rPr>
      <w:rFonts w:eastAsia="Times New Roman"/>
      <w:color w:val="auto"/>
      <w:lang w:eastAsia="es-CO"/>
    </w:rPr>
  </w:style>
  <w:style w:type="paragraph" w:customStyle="1" w:styleId="CM30">
    <w:name w:val="CM30"/>
    <w:basedOn w:val="Default"/>
    <w:next w:val="Default"/>
    <w:uiPriority w:val="99"/>
    <w:rsid w:val="001E1535"/>
    <w:rPr>
      <w:rFonts w:eastAsia="Times New Roman"/>
      <w:color w:val="auto"/>
      <w:lang w:eastAsia="es-CO"/>
    </w:rPr>
  </w:style>
  <w:style w:type="paragraph" w:customStyle="1" w:styleId="CM31">
    <w:name w:val="CM31"/>
    <w:basedOn w:val="Default"/>
    <w:next w:val="Default"/>
    <w:uiPriority w:val="99"/>
    <w:rsid w:val="001E1535"/>
    <w:rPr>
      <w:rFonts w:eastAsia="Times New Roman"/>
      <w:color w:val="auto"/>
      <w:lang w:eastAsia="es-CO"/>
    </w:rPr>
  </w:style>
  <w:style w:type="paragraph" w:customStyle="1" w:styleId="CM32">
    <w:name w:val="CM32"/>
    <w:basedOn w:val="Default"/>
    <w:next w:val="Default"/>
    <w:uiPriority w:val="99"/>
    <w:rsid w:val="001E1535"/>
    <w:rPr>
      <w:rFonts w:eastAsia="Times New Roman"/>
      <w:color w:val="auto"/>
      <w:lang w:eastAsia="es-CO"/>
    </w:rPr>
  </w:style>
  <w:style w:type="paragraph" w:customStyle="1" w:styleId="CM34">
    <w:name w:val="CM34"/>
    <w:basedOn w:val="Default"/>
    <w:next w:val="Default"/>
    <w:uiPriority w:val="99"/>
    <w:rsid w:val="00703805"/>
    <w:rPr>
      <w:rFonts w:eastAsia="Times New Roman"/>
      <w:color w:val="auto"/>
      <w:lang w:eastAsia="es-CO"/>
    </w:rPr>
  </w:style>
  <w:style w:type="paragraph" w:customStyle="1" w:styleId="CM27">
    <w:name w:val="CM27"/>
    <w:basedOn w:val="Default"/>
    <w:next w:val="Default"/>
    <w:uiPriority w:val="99"/>
    <w:rsid w:val="00703805"/>
    <w:rPr>
      <w:rFonts w:eastAsia="Times New Roman"/>
      <w:color w:val="auto"/>
      <w:lang w:eastAsia="es-CO"/>
    </w:rPr>
  </w:style>
  <w:style w:type="paragraph" w:customStyle="1" w:styleId="CM1">
    <w:name w:val="CM1"/>
    <w:basedOn w:val="Default"/>
    <w:next w:val="Default"/>
    <w:uiPriority w:val="99"/>
    <w:rsid w:val="00066F34"/>
    <w:rPr>
      <w:rFonts w:eastAsia="Times New Roman"/>
      <w:color w:val="auto"/>
      <w:lang w:eastAsia="es-CO"/>
    </w:rPr>
  </w:style>
  <w:style w:type="paragraph" w:customStyle="1" w:styleId="CM10">
    <w:name w:val="CM10"/>
    <w:basedOn w:val="Default"/>
    <w:next w:val="Default"/>
    <w:uiPriority w:val="99"/>
    <w:rsid w:val="004B1703"/>
    <w:pPr>
      <w:spacing w:line="278" w:lineRule="atLeast"/>
    </w:pPr>
    <w:rPr>
      <w:rFonts w:eastAsia="Times New Roman"/>
      <w:color w:val="auto"/>
      <w:lang w:eastAsia="es-CO"/>
    </w:rPr>
  </w:style>
  <w:style w:type="paragraph" w:customStyle="1" w:styleId="CM7">
    <w:name w:val="CM7"/>
    <w:basedOn w:val="Default"/>
    <w:next w:val="Default"/>
    <w:uiPriority w:val="99"/>
    <w:rsid w:val="00035A70"/>
    <w:pPr>
      <w:spacing w:line="278" w:lineRule="atLeast"/>
    </w:pPr>
    <w:rPr>
      <w:rFonts w:eastAsia="Times New Roman"/>
      <w:color w:val="auto"/>
      <w:lang w:eastAsia="es-CO"/>
    </w:rPr>
  </w:style>
  <w:style w:type="character" w:customStyle="1" w:styleId="textonavy1">
    <w:name w:val="texto_navy1"/>
    <w:rsid w:val="008151EE"/>
    <w:rPr>
      <w:color w:val="000080"/>
    </w:rPr>
  </w:style>
  <w:style w:type="paragraph" w:styleId="Revision">
    <w:name w:val="Revision"/>
    <w:hidden/>
    <w:uiPriority w:val="99"/>
    <w:semiHidden/>
    <w:rsid w:val="008151EE"/>
    <w:rPr>
      <w:sz w:val="24"/>
      <w:szCs w:val="24"/>
      <w:lang w:eastAsia="en-US"/>
    </w:rPr>
  </w:style>
  <w:style w:type="paragraph" w:customStyle="1" w:styleId="owapara">
    <w:name w:val="owapara"/>
    <w:basedOn w:val="Normal"/>
    <w:rsid w:val="004817BC"/>
    <w:rPr>
      <w:rFonts w:eastAsia="Calibri"/>
      <w:lang w:val="es-CO" w:eastAsia="es-CO"/>
    </w:rPr>
  </w:style>
  <w:style w:type="paragraph" w:styleId="ListParagraph0">
    <w:name w:val="List Paragraph"/>
    <w:basedOn w:val="Normal"/>
    <w:uiPriority w:val="34"/>
    <w:qFormat/>
    <w:rsid w:val="007A291B"/>
    <w:pPr>
      <w:ind w:left="720"/>
      <w:contextualSpacing/>
    </w:pPr>
    <w:rPr>
      <w:lang w:val="es-CO" w:eastAsia="es-CO"/>
    </w:rPr>
  </w:style>
  <w:style w:type="paragraph" w:customStyle="1" w:styleId="CM19">
    <w:name w:val="CM19"/>
    <w:basedOn w:val="Default"/>
    <w:next w:val="Default"/>
    <w:uiPriority w:val="99"/>
    <w:rsid w:val="003B4BF4"/>
    <w:rPr>
      <w:rFonts w:eastAsia="Times New Roman"/>
      <w:color w:val="auto"/>
      <w:lang w:eastAsia="es-CO"/>
    </w:rPr>
  </w:style>
  <w:style w:type="paragraph" w:customStyle="1" w:styleId="CM6">
    <w:name w:val="CM6"/>
    <w:basedOn w:val="Default"/>
    <w:next w:val="Default"/>
    <w:uiPriority w:val="99"/>
    <w:rsid w:val="00AE05D6"/>
    <w:pPr>
      <w:spacing w:line="271" w:lineRule="atLeast"/>
    </w:pPr>
    <w:rPr>
      <w:rFonts w:eastAsia="Times New Roman"/>
      <w:color w:val="auto"/>
      <w:lang w:eastAsia="es-CO"/>
    </w:rPr>
  </w:style>
  <w:style w:type="paragraph" w:customStyle="1" w:styleId="Listavistosa-nfasis110">
    <w:name w:val="Lista vistosa - Énfasis 110"/>
    <w:basedOn w:val="Normal"/>
    <w:uiPriority w:val="34"/>
    <w:qFormat/>
    <w:rsid w:val="00F1084D"/>
    <w:pPr>
      <w:ind w:left="720"/>
      <w:contextualSpacing/>
    </w:pPr>
  </w:style>
  <w:style w:type="table" w:customStyle="1" w:styleId="GridTable1LightAccent1">
    <w:name w:val="Grid Table 1 Light Accent 1"/>
    <w:basedOn w:val="TableNormal"/>
    <w:uiPriority w:val="46"/>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CM2">
    <w:name w:val="CM2"/>
    <w:basedOn w:val="Default"/>
    <w:next w:val="Default"/>
    <w:uiPriority w:val="99"/>
    <w:rsid w:val="004C68B5"/>
    <w:pPr>
      <w:spacing w:line="273" w:lineRule="atLeast"/>
    </w:pPr>
    <w:rPr>
      <w:rFonts w:eastAsia="Times New Roman"/>
      <w:color w:val="auto"/>
      <w:lang w:eastAsia="ja-JP"/>
    </w:rPr>
  </w:style>
  <w:style w:type="paragraph" w:customStyle="1" w:styleId="CM8">
    <w:name w:val="CM8"/>
    <w:basedOn w:val="Default"/>
    <w:next w:val="Default"/>
    <w:uiPriority w:val="99"/>
    <w:rsid w:val="004C68B5"/>
    <w:rPr>
      <w:rFonts w:eastAsia="Times New Roman"/>
      <w:color w:val="aut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1597">
      <w:bodyDiv w:val="1"/>
      <w:marLeft w:val="0"/>
      <w:marRight w:val="0"/>
      <w:marTop w:val="0"/>
      <w:marBottom w:val="0"/>
      <w:divBdr>
        <w:top w:val="none" w:sz="0" w:space="0" w:color="auto"/>
        <w:left w:val="none" w:sz="0" w:space="0" w:color="auto"/>
        <w:bottom w:val="none" w:sz="0" w:space="0" w:color="auto"/>
        <w:right w:val="none" w:sz="0" w:space="0" w:color="auto"/>
      </w:divBdr>
    </w:div>
    <w:div w:id="25495309">
      <w:bodyDiv w:val="1"/>
      <w:marLeft w:val="0"/>
      <w:marRight w:val="0"/>
      <w:marTop w:val="0"/>
      <w:marBottom w:val="0"/>
      <w:divBdr>
        <w:top w:val="none" w:sz="0" w:space="0" w:color="auto"/>
        <w:left w:val="none" w:sz="0" w:space="0" w:color="auto"/>
        <w:bottom w:val="none" w:sz="0" w:space="0" w:color="auto"/>
        <w:right w:val="none" w:sz="0" w:space="0" w:color="auto"/>
      </w:divBdr>
    </w:div>
    <w:div w:id="38557530">
      <w:bodyDiv w:val="1"/>
      <w:marLeft w:val="0"/>
      <w:marRight w:val="0"/>
      <w:marTop w:val="0"/>
      <w:marBottom w:val="0"/>
      <w:divBdr>
        <w:top w:val="none" w:sz="0" w:space="0" w:color="auto"/>
        <w:left w:val="none" w:sz="0" w:space="0" w:color="auto"/>
        <w:bottom w:val="none" w:sz="0" w:space="0" w:color="auto"/>
        <w:right w:val="none" w:sz="0" w:space="0" w:color="auto"/>
      </w:divBdr>
    </w:div>
    <w:div w:id="50622842">
      <w:bodyDiv w:val="1"/>
      <w:marLeft w:val="0"/>
      <w:marRight w:val="0"/>
      <w:marTop w:val="0"/>
      <w:marBottom w:val="0"/>
      <w:divBdr>
        <w:top w:val="none" w:sz="0" w:space="0" w:color="auto"/>
        <w:left w:val="none" w:sz="0" w:space="0" w:color="auto"/>
        <w:bottom w:val="none" w:sz="0" w:space="0" w:color="auto"/>
        <w:right w:val="none" w:sz="0" w:space="0" w:color="auto"/>
      </w:divBdr>
    </w:div>
    <w:div w:id="70591126">
      <w:bodyDiv w:val="1"/>
      <w:marLeft w:val="0"/>
      <w:marRight w:val="0"/>
      <w:marTop w:val="0"/>
      <w:marBottom w:val="0"/>
      <w:divBdr>
        <w:top w:val="none" w:sz="0" w:space="0" w:color="auto"/>
        <w:left w:val="none" w:sz="0" w:space="0" w:color="auto"/>
        <w:bottom w:val="none" w:sz="0" w:space="0" w:color="auto"/>
        <w:right w:val="none" w:sz="0" w:space="0" w:color="auto"/>
      </w:divBdr>
    </w:div>
    <w:div w:id="82727998">
      <w:bodyDiv w:val="1"/>
      <w:marLeft w:val="0"/>
      <w:marRight w:val="0"/>
      <w:marTop w:val="0"/>
      <w:marBottom w:val="0"/>
      <w:divBdr>
        <w:top w:val="none" w:sz="0" w:space="0" w:color="auto"/>
        <w:left w:val="none" w:sz="0" w:space="0" w:color="auto"/>
        <w:bottom w:val="none" w:sz="0" w:space="0" w:color="auto"/>
        <w:right w:val="none" w:sz="0" w:space="0" w:color="auto"/>
      </w:divBdr>
    </w:div>
    <w:div w:id="98989789">
      <w:bodyDiv w:val="1"/>
      <w:marLeft w:val="0"/>
      <w:marRight w:val="0"/>
      <w:marTop w:val="0"/>
      <w:marBottom w:val="0"/>
      <w:divBdr>
        <w:top w:val="none" w:sz="0" w:space="0" w:color="auto"/>
        <w:left w:val="none" w:sz="0" w:space="0" w:color="auto"/>
        <w:bottom w:val="none" w:sz="0" w:space="0" w:color="auto"/>
        <w:right w:val="none" w:sz="0" w:space="0" w:color="auto"/>
      </w:divBdr>
    </w:div>
    <w:div w:id="100105890">
      <w:bodyDiv w:val="1"/>
      <w:marLeft w:val="0"/>
      <w:marRight w:val="0"/>
      <w:marTop w:val="0"/>
      <w:marBottom w:val="0"/>
      <w:divBdr>
        <w:top w:val="none" w:sz="0" w:space="0" w:color="auto"/>
        <w:left w:val="none" w:sz="0" w:space="0" w:color="auto"/>
        <w:bottom w:val="none" w:sz="0" w:space="0" w:color="auto"/>
        <w:right w:val="none" w:sz="0" w:space="0" w:color="auto"/>
      </w:divBdr>
    </w:div>
    <w:div w:id="115876258">
      <w:bodyDiv w:val="1"/>
      <w:marLeft w:val="0"/>
      <w:marRight w:val="0"/>
      <w:marTop w:val="0"/>
      <w:marBottom w:val="0"/>
      <w:divBdr>
        <w:top w:val="none" w:sz="0" w:space="0" w:color="auto"/>
        <w:left w:val="none" w:sz="0" w:space="0" w:color="auto"/>
        <w:bottom w:val="none" w:sz="0" w:space="0" w:color="auto"/>
        <w:right w:val="none" w:sz="0" w:space="0" w:color="auto"/>
      </w:divBdr>
    </w:div>
    <w:div w:id="131096651">
      <w:bodyDiv w:val="1"/>
      <w:marLeft w:val="0"/>
      <w:marRight w:val="0"/>
      <w:marTop w:val="0"/>
      <w:marBottom w:val="0"/>
      <w:divBdr>
        <w:top w:val="none" w:sz="0" w:space="0" w:color="auto"/>
        <w:left w:val="none" w:sz="0" w:space="0" w:color="auto"/>
        <w:bottom w:val="none" w:sz="0" w:space="0" w:color="auto"/>
        <w:right w:val="none" w:sz="0" w:space="0" w:color="auto"/>
      </w:divBdr>
    </w:div>
    <w:div w:id="181478506">
      <w:bodyDiv w:val="1"/>
      <w:marLeft w:val="0"/>
      <w:marRight w:val="0"/>
      <w:marTop w:val="0"/>
      <w:marBottom w:val="0"/>
      <w:divBdr>
        <w:top w:val="none" w:sz="0" w:space="0" w:color="auto"/>
        <w:left w:val="none" w:sz="0" w:space="0" w:color="auto"/>
        <w:bottom w:val="none" w:sz="0" w:space="0" w:color="auto"/>
        <w:right w:val="none" w:sz="0" w:space="0" w:color="auto"/>
      </w:divBdr>
    </w:div>
    <w:div w:id="186792795">
      <w:bodyDiv w:val="1"/>
      <w:marLeft w:val="0"/>
      <w:marRight w:val="0"/>
      <w:marTop w:val="0"/>
      <w:marBottom w:val="0"/>
      <w:divBdr>
        <w:top w:val="none" w:sz="0" w:space="0" w:color="auto"/>
        <w:left w:val="none" w:sz="0" w:space="0" w:color="auto"/>
        <w:bottom w:val="none" w:sz="0" w:space="0" w:color="auto"/>
        <w:right w:val="none" w:sz="0" w:space="0" w:color="auto"/>
      </w:divBdr>
    </w:div>
    <w:div w:id="205996576">
      <w:bodyDiv w:val="1"/>
      <w:marLeft w:val="0"/>
      <w:marRight w:val="0"/>
      <w:marTop w:val="0"/>
      <w:marBottom w:val="0"/>
      <w:divBdr>
        <w:top w:val="none" w:sz="0" w:space="0" w:color="auto"/>
        <w:left w:val="none" w:sz="0" w:space="0" w:color="auto"/>
        <w:bottom w:val="none" w:sz="0" w:space="0" w:color="auto"/>
        <w:right w:val="none" w:sz="0" w:space="0" w:color="auto"/>
      </w:divBdr>
    </w:div>
    <w:div w:id="256792602">
      <w:bodyDiv w:val="1"/>
      <w:marLeft w:val="0"/>
      <w:marRight w:val="0"/>
      <w:marTop w:val="0"/>
      <w:marBottom w:val="0"/>
      <w:divBdr>
        <w:top w:val="none" w:sz="0" w:space="0" w:color="auto"/>
        <w:left w:val="none" w:sz="0" w:space="0" w:color="auto"/>
        <w:bottom w:val="none" w:sz="0" w:space="0" w:color="auto"/>
        <w:right w:val="none" w:sz="0" w:space="0" w:color="auto"/>
      </w:divBdr>
    </w:div>
    <w:div w:id="268322240">
      <w:bodyDiv w:val="1"/>
      <w:marLeft w:val="0"/>
      <w:marRight w:val="0"/>
      <w:marTop w:val="0"/>
      <w:marBottom w:val="0"/>
      <w:divBdr>
        <w:top w:val="none" w:sz="0" w:space="0" w:color="auto"/>
        <w:left w:val="none" w:sz="0" w:space="0" w:color="auto"/>
        <w:bottom w:val="none" w:sz="0" w:space="0" w:color="auto"/>
        <w:right w:val="none" w:sz="0" w:space="0" w:color="auto"/>
      </w:divBdr>
    </w:div>
    <w:div w:id="274019383">
      <w:bodyDiv w:val="1"/>
      <w:marLeft w:val="0"/>
      <w:marRight w:val="0"/>
      <w:marTop w:val="0"/>
      <w:marBottom w:val="0"/>
      <w:divBdr>
        <w:top w:val="none" w:sz="0" w:space="0" w:color="auto"/>
        <w:left w:val="none" w:sz="0" w:space="0" w:color="auto"/>
        <w:bottom w:val="none" w:sz="0" w:space="0" w:color="auto"/>
        <w:right w:val="none" w:sz="0" w:space="0" w:color="auto"/>
      </w:divBdr>
      <w:divsChild>
        <w:div w:id="693507235">
          <w:marLeft w:val="576"/>
          <w:marRight w:val="0"/>
          <w:marTop w:val="80"/>
          <w:marBottom w:val="0"/>
          <w:divBdr>
            <w:top w:val="none" w:sz="0" w:space="0" w:color="auto"/>
            <w:left w:val="none" w:sz="0" w:space="0" w:color="auto"/>
            <w:bottom w:val="none" w:sz="0" w:space="0" w:color="auto"/>
            <w:right w:val="none" w:sz="0" w:space="0" w:color="auto"/>
          </w:divBdr>
        </w:div>
        <w:div w:id="1204252602">
          <w:marLeft w:val="576"/>
          <w:marRight w:val="0"/>
          <w:marTop w:val="80"/>
          <w:marBottom w:val="0"/>
          <w:divBdr>
            <w:top w:val="none" w:sz="0" w:space="0" w:color="auto"/>
            <w:left w:val="none" w:sz="0" w:space="0" w:color="auto"/>
            <w:bottom w:val="none" w:sz="0" w:space="0" w:color="auto"/>
            <w:right w:val="none" w:sz="0" w:space="0" w:color="auto"/>
          </w:divBdr>
        </w:div>
        <w:div w:id="1223981755">
          <w:marLeft w:val="576"/>
          <w:marRight w:val="0"/>
          <w:marTop w:val="80"/>
          <w:marBottom w:val="0"/>
          <w:divBdr>
            <w:top w:val="none" w:sz="0" w:space="0" w:color="auto"/>
            <w:left w:val="none" w:sz="0" w:space="0" w:color="auto"/>
            <w:bottom w:val="none" w:sz="0" w:space="0" w:color="auto"/>
            <w:right w:val="none" w:sz="0" w:space="0" w:color="auto"/>
          </w:divBdr>
        </w:div>
        <w:div w:id="1425489080">
          <w:marLeft w:val="576"/>
          <w:marRight w:val="0"/>
          <w:marTop w:val="80"/>
          <w:marBottom w:val="0"/>
          <w:divBdr>
            <w:top w:val="none" w:sz="0" w:space="0" w:color="auto"/>
            <w:left w:val="none" w:sz="0" w:space="0" w:color="auto"/>
            <w:bottom w:val="none" w:sz="0" w:space="0" w:color="auto"/>
            <w:right w:val="none" w:sz="0" w:space="0" w:color="auto"/>
          </w:divBdr>
        </w:div>
        <w:div w:id="1660843873">
          <w:marLeft w:val="576"/>
          <w:marRight w:val="0"/>
          <w:marTop w:val="80"/>
          <w:marBottom w:val="0"/>
          <w:divBdr>
            <w:top w:val="none" w:sz="0" w:space="0" w:color="auto"/>
            <w:left w:val="none" w:sz="0" w:space="0" w:color="auto"/>
            <w:bottom w:val="none" w:sz="0" w:space="0" w:color="auto"/>
            <w:right w:val="none" w:sz="0" w:space="0" w:color="auto"/>
          </w:divBdr>
        </w:div>
      </w:divsChild>
    </w:div>
    <w:div w:id="274020613">
      <w:bodyDiv w:val="1"/>
      <w:marLeft w:val="0"/>
      <w:marRight w:val="0"/>
      <w:marTop w:val="0"/>
      <w:marBottom w:val="0"/>
      <w:divBdr>
        <w:top w:val="none" w:sz="0" w:space="0" w:color="auto"/>
        <w:left w:val="none" w:sz="0" w:space="0" w:color="auto"/>
        <w:bottom w:val="none" w:sz="0" w:space="0" w:color="auto"/>
        <w:right w:val="none" w:sz="0" w:space="0" w:color="auto"/>
      </w:divBdr>
    </w:div>
    <w:div w:id="311181388">
      <w:bodyDiv w:val="1"/>
      <w:marLeft w:val="0"/>
      <w:marRight w:val="0"/>
      <w:marTop w:val="0"/>
      <w:marBottom w:val="0"/>
      <w:divBdr>
        <w:top w:val="none" w:sz="0" w:space="0" w:color="auto"/>
        <w:left w:val="none" w:sz="0" w:space="0" w:color="auto"/>
        <w:bottom w:val="none" w:sz="0" w:space="0" w:color="auto"/>
        <w:right w:val="none" w:sz="0" w:space="0" w:color="auto"/>
      </w:divBdr>
    </w:div>
    <w:div w:id="456608972">
      <w:bodyDiv w:val="1"/>
      <w:marLeft w:val="0"/>
      <w:marRight w:val="0"/>
      <w:marTop w:val="0"/>
      <w:marBottom w:val="0"/>
      <w:divBdr>
        <w:top w:val="none" w:sz="0" w:space="0" w:color="auto"/>
        <w:left w:val="none" w:sz="0" w:space="0" w:color="auto"/>
        <w:bottom w:val="none" w:sz="0" w:space="0" w:color="auto"/>
        <w:right w:val="none" w:sz="0" w:space="0" w:color="auto"/>
      </w:divBdr>
    </w:div>
    <w:div w:id="48381873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46157851">
          <w:marLeft w:val="0"/>
          <w:marRight w:val="0"/>
          <w:marTop w:val="0"/>
          <w:marBottom w:val="0"/>
          <w:divBdr>
            <w:top w:val="none" w:sz="0" w:space="0" w:color="auto"/>
            <w:left w:val="none" w:sz="0" w:space="0" w:color="auto"/>
            <w:bottom w:val="none" w:sz="0" w:space="0" w:color="auto"/>
            <w:right w:val="none" w:sz="0" w:space="0" w:color="auto"/>
          </w:divBdr>
        </w:div>
        <w:div w:id="486635250">
          <w:marLeft w:val="0"/>
          <w:marRight w:val="0"/>
          <w:marTop w:val="0"/>
          <w:marBottom w:val="0"/>
          <w:divBdr>
            <w:top w:val="none" w:sz="0" w:space="0" w:color="auto"/>
            <w:left w:val="none" w:sz="0" w:space="0" w:color="auto"/>
            <w:bottom w:val="none" w:sz="0" w:space="0" w:color="auto"/>
            <w:right w:val="none" w:sz="0" w:space="0" w:color="auto"/>
          </w:divBdr>
        </w:div>
        <w:div w:id="592008140">
          <w:marLeft w:val="0"/>
          <w:marRight w:val="0"/>
          <w:marTop w:val="0"/>
          <w:marBottom w:val="0"/>
          <w:divBdr>
            <w:top w:val="none" w:sz="0" w:space="0" w:color="auto"/>
            <w:left w:val="none" w:sz="0" w:space="0" w:color="auto"/>
            <w:bottom w:val="none" w:sz="0" w:space="0" w:color="auto"/>
            <w:right w:val="none" w:sz="0" w:space="0" w:color="auto"/>
          </w:divBdr>
        </w:div>
        <w:div w:id="1525748740">
          <w:marLeft w:val="0"/>
          <w:marRight w:val="0"/>
          <w:marTop w:val="0"/>
          <w:marBottom w:val="0"/>
          <w:divBdr>
            <w:top w:val="none" w:sz="0" w:space="0" w:color="auto"/>
            <w:left w:val="none" w:sz="0" w:space="0" w:color="auto"/>
            <w:bottom w:val="none" w:sz="0" w:space="0" w:color="auto"/>
            <w:right w:val="none" w:sz="0" w:space="0" w:color="auto"/>
          </w:divBdr>
        </w:div>
        <w:div w:id="1565605516">
          <w:marLeft w:val="0"/>
          <w:marRight w:val="0"/>
          <w:marTop w:val="0"/>
          <w:marBottom w:val="0"/>
          <w:divBdr>
            <w:top w:val="none" w:sz="0" w:space="0" w:color="auto"/>
            <w:left w:val="none" w:sz="0" w:space="0" w:color="auto"/>
            <w:bottom w:val="none" w:sz="0" w:space="0" w:color="auto"/>
            <w:right w:val="none" w:sz="0" w:space="0" w:color="auto"/>
          </w:divBdr>
        </w:div>
        <w:div w:id="1717771706">
          <w:marLeft w:val="0"/>
          <w:marRight w:val="0"/>
          <w:marTop w:val="0"/>
          <w:marBottom w:val="0"/>
          <w:divBdr>
            <w:top w:val="none" w:sz="0" w:space="0" w:color="auto"/>
            <w:left w:val="none" w:sz="0" w:space="0" w:color="auto"/>
            <w:bottom w:val="none" w:sz="0" w:space="0" w:color="auto"/>
            <w:right w:val="none" w:sz="0" w:space="0" w:color="auto"/>
          </w:divBdr>
        </w:div>
        <w:div w:id="1919751440">
          <w:marLeft w:val="0"/>
          <w:marRight w:val="0"/>
          <w:marTop w:val="0"/>
          <w:marBottom w:val="0"/>
          <w:divBdr>
            <w:top w:val="none" w:sz="0" w:space="0" w:color="auto"/>
            <w:left w:val="none" w:sz="0" w:space="0" w:color="auto"/>
            <w:bottom w:val="none" w:sz="0" w:space="0" w:color="auto"/>
            <w:right w:val="none" w:sz="0" w:space="0" w:color="auto"/>
          </w:divBdr>
        </w:div>
      </w:divsChild>
    </w:div>
    <w:div w:id="501358864">
      <w:bodyDiv w:val="1"/>
      <w:marLeft w:val="0"/>
      <w:marRight w:val="0"/>
      <w:marTop w:val="0"/>
      <w:marBottom w:val="0"/>
      <w:divBdr>
        <w:top w:val="none" w:sz="0" w:space="0" w:color="auto"/>
        <w:left w:val="none" w:sz="0" w:space="0" w:color="auto"/>
        <w:bottom w:val="none" w:sz="0" w:space="0" w:color="auto"/>
        <w:right w:val="none" w:sz="0" w:space="0" w:color="auto"/>
      </w:divBdr>
    </w:div>
    <w:div w:id="536428378">
      <w:bodyDiv w:val="1"/>
      <w:marLeft w:val="0"/>
      <w:marRight w:val="0"/>
      <w:marTop w:val="0"/>
      <w:marBottom w:val="0"/>
      <w:divBdr>
        <w:top w:val="none" w:sz="0" w:space="0" w:color="auto"/>
        <w:left w:val="none" w:sz="0" w:space="0" w:color="auto"/>
        <w:bottom w:val="none" w:sz="0" w:space="0" w:color="auto"/>
        <w:right w:val="none" w:sz="0" w:space="0" w:color="auto"/>
      </w:divBdr>
    </w:div>
    <w:div w:id="542210450">
      <w:bodyDiv w:val="1"/>
      <w:marLeft w:val="0"/>
      <w:marRight w:val="0"/>
      <w:marTop w:val="0"/>
      <w:marBottom w:val="0"/>
      <w:divBdr>
        <w:top w:val="none" w:sz="0" w:space="0" w:color="auto"/>
        <w:left w:val="none" w:sz="0" w:space="0" w:color="auto"/>
        <w:bottom w:val="none" w:sz="0" w:space="0" w:color="auto"/>
        <w:right w:val="none" w:sz="0" w:space="0" w:color="auto"/>
      </w:divBdr>
      <w:divsChild>
        <w:div w:id="2051681547">
          <w:marLeft w:val="0"/>
          <w:marRight w:val="0"/>
          <w:marTop w:val="0"/>
          <w:marBottom w:val="0"/>
          <w:divBdr>
            <w:top w:val="none" w:sz="0" w:space="0" w:color="auto"/>
            <w:left w:val="none" w:sz="0" w:space="0" w:color="auto"/>
            <w:bottom w:val="none" w:sz="0" w:space="0" w:color="auto"/>
            <w:right w:val="none" w:sz="0" w:space="0" w:color="auto"/>
          </w:divBdr>
          <w:divsChild>
            <w:div w:id="167182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97729">
      <w:bodyDiv w:val="1"/>
      <w:marLeft w:val="0"/>
      <w:marRight w:val="0"/>
      <w:marTop w:val="0"/>
      <w:marBottom w:val="0"/>
      <w:divBdr>
        <w:top w:val="none" w:sz="0" w:space="0" w:color="auto"/>
        <w:left w:val="none" w:sz="0" w:space="0" w:color="auto"/>
        <w:bottom w:val="none" w:sz="0" w:space="0" w:color="auto"/>
        <w:right w:val="none" w:sz="0" w:space="0" w:color="auto"/>
      </w:divBdr>
    </w:div>
    <w:div w:id="591399032">
      <w:bodyDiv w:val="1"/>
      <w:marLeft w:val="0"/>
      <w:marRight w:val="0"/>
      <w:marTop w:val="0"/>
      <w:marBottom w:val="0"/>
      <w:divBdr>
        <w:top w:val="none" w:sz="0" w:space="0" w:color="auto"/>
        <w:left w:val="none" w:sz="0" w:space="0" w:color="auto"/>
        <w:bottom w:val="none" w:sz="0" w:space="0" w:color="auto"/>
        <w:right w:val="none" w:sz="0" w:space="0" w:color="auto"/>
      </w:divBdr>
    </w:div>
    <w:div w:id="596837051">
      <w:bodyDiv w:val="1"/>
      <w:marLeft w:val="0"/>
      <w:marRight w:val="0"/>
      <w:marTop w:val="0"/>
      <w:marBottom w:val="0"/>
      <w:divBdr>
        <w:top w:val="none" w:sz="0" w:space="0" w:color="auto"/>
        <w:left w:val="none" w:sz="0" w:space="0" w:color="auto"/>
        <w:bottom w:val="none" w:sz="0" w:space="0" w:color="auto"/>
        <w:right w:val="none" w:sz="0" w:space="0" w:color="auto"/>
      </w:divBdr>
    </w:div>
    <w:div w:id="606155621">
      <w:bodyDiv w:val="1"/>
      <w:marLeft w:val="0"/>
      <w:marRight w:val="0"/>
      <w:marTop w:val="0"/>
      <w:marBottom w:val="0"/>
      <w:divBdr>
        <w:top w:val="none" w:sz="0" w:space="0" w:color="auto"/>
        <w:left w:val="none" w:sz="0" w:space="0" w:color="auto"/>
        <w:bottom w:val="none" w:sz="0" w:space="0" w:color="auto"/>
        <w:right w:val="none" w:sz="0" w:space="0" w:color="auto"/>
      </w:divBdr>
    </w:div>
    <w:div w:id="608858294">
      <w:bodyDiv w:val="1"/>
      <w:marLeft w:val="0"/>
      <w:marRight w:val="0"/>
      <w:marTop w:val="0"/>
      <w:marBottom w:val="0"/>
      <w:divBdr>
        <w:top w:val="none" w:sz="0" w:space="0" w:color="auto"/>
        <w:left w:val="none" w:sz="0" w:space="0" w:color="auto"/>
        <w:bottom w:val="none" w:sz="0" w:space="0" w:color="auto"/>
        <w:right w:val="none" w:sz="0" w:space="0" w:color="auto"/>
      </w:divBdr>
    </w:div>
    <w:div w:id="611523607">
      <w:bodyDiv w:val="1"/>
      <w:marLeft w:val="0"/>
      <w:marRight w:val="0"/>
      <w:marTop w:val="0"/>
      <w:marBottom w:val="0"/>
      <w:divBdr>
        <w:top w:val="none" w:sz="0" w:space="0" w:color="auto"/>
        <w:left w:val="none" w:sz="0" w:space="0" w:color="auto"/>
        <w:bottom w:val="none" w:sz="0" w:space="0" w:color="auto"/>
        <w:right w:val="none" w:sz="0" w:space="0" w:color="auto"/>
      </w:divBdr>
      <w:divsChild>
        <w:div w:id="107046603">
          <w:marLeft w:val="0"/>
          <w:marRight w:val="0"/>
          <w:marTop w:val="0"/>
          <w:marBottom w:val="0"/>
          <w:divBdr>
            <w:top w:val="none" w:sz="0" w:space="0" w:color="auto"/>
            <w:left w:val="none" w:sz="0" w:space="0" w:color="auto"/>
            <w:bottom w:val="none" w:sz="0" w:space="0" w:color="auto"/>
            <w:right w:val="none" w:sz="0" w:space="0" w:color="auto"/>
          </w:divBdr>
          <w:divsChild>
            <w:div w:id="34675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53039">
      <w:bodyDiv w:val="1"/>
      <w:marLeft w:val="0"/>
      <w:marRight w:val="0"/>
      <w:marTop w:val="0"/>
      <w:marBottom w:val="0"/>
      <w:divBdr>
        <w:top w:val="none" w:sz="0" w:space="0" w:color="auto"/>
        <w:left w:val="none" w:sz="0" w:space="0" w:color="auto"/>
        <w:bottom w:val="none" w:sz="0" w:space="0" w:color="auto"/>
        <w:right w:val="none" w:sz="0" w:space="0" w:color="auto"/>
      </w:divBdr>
    </w:div>
    <w:div w:id="654532142">
      <w:bodyDiv w:val="1"/>
      <w:marLeft w:val="0"/>
      <w:marRight w:val="0"/>
      <w:marTop w:val="0"/>
      <w:marBottom w:val="0"/>
      <w:divBdr>
        <w:top w:val="none" w:sz="0" w:space="0" w:color="auto"/>
        <w:left w:val="none" w:sz="0" w:space="0" w:color="auto"/>
        <w:bottom w:val="none" w:sz="0" w:space="0" w:color="auto"/>
        <w:right w:val="none" w:sz="0" w:space="0" w:color="auto"/>
      </w:divBdr>
    </w:div>
    <w:div w:id="656809456">
      <w:bodyDiv w:val="1"/>
      <w:marLeft w:val="0"/>
      <w:marRight w:val="0"/>
      <w:marTop w:val="0"/>
      <w:marBottom w:val="0"/>
      <w:divBdr>
        <w:top w:val="none" w:sz="0" w:space="0" w:color="auto"/>
        <w:left w:val="none" w:sz="0" w:space="0" w:color="auto"/>
        <w:bottom w:val="none" w:sz="0" w:space="0" w:color="auto"/>
        <w:right w:val="none" w:sz="0" w:space="0" w:color="auto"/>
      </w:divBdr>
    </w:div>
    <w:div w:id="658507669">
      <w:bodyDiv w:val="1"/>
      <w:marLeft w:val="0"/>
      <w:marRight w:val="0"/>
      <w:marTop w:val="0"/>
      <w:marBottom w:val="0"/>
      <w:divBdr>
        <w:top w:val="none" w:sz="0" w:space="0" w:color="auto"/>
        <w:left w:val="none" w:sz="0" w:space="0" w:color="auto"/>
        <w:bottom w:val="none" w:sz="0" w:space="0" w:color="auto"/>
        <w:right w:val="none" w:sz="0" w:space="0" w:color="auto"/>
      </w:divBdr>
    </w:div>
    <w:div w:id="664940500">
      <w:bodyDiv w:val="1"/>
      <w:marLeft w:val="0"/>
      <w:marRight w:val="0"/>
      <w:marTop w:val="0"/>
      <w:marBottom w:val="0"/>
      <w:divBdr>
        <w:top w:val="none" w:sz="0" w:space="0" w:color="auto"/>
        <w:left w:val="none" w:sz="0" w:space="0" w:color="auto"/>
        <w:bottom w:val="none" w:sz="0" w:space="0" w:color="auto"/>
        <w:right w:val="none" w:sz="0" w:space="0" w:color="auto"/>
      </w:divBdr>
    </w:div>
    <w:div w:id="693504840">
      <w:bodyDiv w:val="1"/>
      <w:marLeft w:val="0"/>
      <w:marRight w:val="0"/>
      <w:marTop w:val="0"/>
      <w:marBottom w:val="0"/>
      <w:divBdr>
        <w:top w:val="none" w:sz="0" w:space="0" w:color="auto"/>
        <w:left w:val="none" w:sz="0" w:space="0" w:color="auto"/>
        <w:bottom w:val="none" w:sz="0" w:space="0" w:color="auto"/>
        <w:right w:val="none" w:sz="0" w:space="0" w:color="auto"/>
      </w:divBdr>
    </w:div>
    <w:div w:id="702831505">
      <w:bodyDiv w:val="1"/>
      <w:marLeft w:val="0"/>
      <w:marRight w:val="0"/>
      <w:marTop w:val="0"/>
      <w:marBottom w:val="0"/>
      <w:divBdr>
        <w:top w:val="none" w:sz="0" w:space="0" w:color="auto"/>
        <w:left w:val="none" w:sz="0" w:space="0" w:color="auto"/>
        <w:bottom w:val="none" w:sz="0" w:space="0" w:color="auto"/>
        <w:right w:val="none" w:sz="0" w:space="0" w:color="auto"/>
      </w:divBdr>
    </w:div>
    <w:div w:id="730811043">
      <w:bodyDiv w:val="1"/>
      <w:marLeft w:val="0"/>
      <w:marRight w:val="0"/>
      <w:marTop w:val="0"/>
      <w:marBottom w:val="0"/>
      <w:divBdr>
        <w:top w:val="none" w:sz="0" w:space="0" w:color="auto"/>
        <w:left w:val="none" w:sz="0" w:space="0" w:color="auto"/>
        <w:bottom w:val="none" w:sz="0" w:space="0" w:color="auto"/>
        <w:right w:val="none" w:sz="0" w:space="0" w:color="auto"/>
      </w:divBdr>
    </w:div>
    <w:div w:id="746995909">
      <w:bodyDiv w:val="1"/>
      <w:marLeft w:val="0"/>
      <w:marRight w:val="0"/>
      <w:marTop w:val="0"/>
      <w:marBottom w:val="0"/>
      <w:divBdr>
        <w:top w:val="none" w:sz="0" w:space="0" w:color="auto"/>
        <w:left w:val="none" w:sz="0" w:space="0" w:color="auto"/>
        <w:bottom w:val="none" w:sz="0" w:space="0" w:color="auto"/>
        <w:right w:val="none" w:sz="0" w:space="0" w:color="auto"/>
      </w:divBdr>
      <w:divsChild>
        <w:div w:id="1237351560">
          <w:marLeft w:val="547"/>
          <w:marRight w:val="0"/>
          <w:marTop w:val="96"/>
          <w:marBottom w:val="0"/>
          <w:divBdr>
            <w:top w:val="none" w:sz="0" w:space="0" w:color="auto"/>
            <w:left w:val="none" w:sz="0" w:space="0" w:color="auto"/>
            <w:bottom w:val="none" w:sz="0" w:space="0" w:color="auto"/>
            <w:right w:val="none" w:sz="0" w:space="0" w:color="auto"/>
          </w:divBdr>
        </w:div>
      </w:divsChild>
    </w:div>
    <w:div w:id="763451343">
      <w:bodyDiv w:val="1"/>
      <w:marLeft w:val="0"/>
      <w:marRight w:val="0"/>
      <w:marTop w:val="0"/>
      <w:marBottom w:val="0"/>
      <w:divBdr>
        <w:top w:val="none" w:sz="0" w:space="0" w:color="auto"/>
        <w:left w:val="none" w:sz="0" w:space="0" w:color="auto"/>
        <w:bottom w:val="none" w:sz="0" w:space="0" w:color="auto"/>
        <w:right w:val="none" w:sz="0" w:space="0" w:color="auto"/>
      </w:divBdr>
      <w:divsChild>
        <w:div w:id="1236940567">
          <w:marLeft w:val="547"/>
          <w:marRight w:val="0"/>
          <w:marTop w:val="86"/>
          <w:marBottom w:val="0"/>
          <w:divBdr>
            <w:top w:val="none" w:sz="0" w:space="0" w:color="auto"/>
            <w:left w:val="none" w:sz="0" w:space="0" w:color="auto"/>
            <w:bottom w:val="none" w:sz="0" w:space="0" w:color="auto"/>
            <w:right w:val="none" w:sz="0" w:space="0" w:color="auto"/>
          </w:divBdr>
        </w:div>
        <w:div w:id="1613322761">
          <w:marLeft w:val="547"/>
          <w:marRight w:val="0"/>
          <w:marTop w:val="86"/>
          <w:marBottom w:val="0"/>
          <w:divBdr>
            <w:top w:val="none" w:sz="0" w:space="0" w:color="auto"/>
            <w:left w:val="none" w:sz="0" w:space="0" w:color="auto"/>
            <w:bottom w:val="none" w:sz="0" w:space="0" w:color="auto"/>
            <w:right w:val="none" w:sz="0" w:space="0" w:color="auto"/>
          </w:divBdr>
        </w:div>
      </w:divsChild>
    </w:div>
    <w:div w:id="771360278">
      <w:bodyDiv w:val="1"/>
      <w:marLeft w:val="0"/>
      <w:marRight w:val="0"/>
      <w:marTop w:val="0"/>
      <w:marBottom w:val="0"/>
      <w:divBdr>
        <w:top w:val="none" w:sz="0" w:space="0" w:color="auto"/>
        <w:left w:val="none" w:sz="0" w:space="0" w:color="auto"/>
        <w:bottom w:val="none" w:sz="0" w:space="0" w:color="auto"/>
        <w:right w:val="none" w:sz="0" w:space="0" w:color="auto"/>
      </w:divBdr>
    </w:div>
    <w:div w:id="799495833">
      <w:bodyDiv w:val="1"/>
      <w:marLeft w:val="0"/>
      <w:marRight w:val="0"/>
      <w:marTop w:val="0"/>
      <w:marBottom w:val="0"/>
      <w:divBdr>
        <w:top w:val="none" w:sz="0" w:space="0" w:color="auto"/>
        <w:left w:val="none" w:sz="0" w:space="0" w:color="auto"/>
        <w:bottom w:val="none" w:sz="0" w:space="0" w:color="auto"/>
        <w:right w:val="none" w:sz="0" w:space="0" w:color="auto"/>
      </w:divBdr>
    </w:div>
    <w:div w:id="821124141">
      <w:bodyDiv w:val="1"/>
      <w:marLeft w:val="0"/>
      <w:marRight w:val="0"/>
      <w:marTop w:val="0"/>
      <w:marBottom w:val="0"/>
      <w:divBdr>
        <w:top w:val="none" w:sz="0" w:space="0" w:color="auto"/>
        <w:left w:val="none" w:sz="0" w:space="0" w:color="auto"/>
        <w:bottom w:val="none" w:sz="0" w:space="0" w:color="auto"/>
        <w:right w:val="none" w:sz="0" w:space="0" w:color="auto"/>
      </w:divBdr>
    </w:div>
    <w:div w:id="821191455">
      <w:bodyDiv w:val="1"/>
      <w:marLeft w:val="0"/>
      <w:marRight w:val="0"/>
      <w:marTop w:val="0"/>
      <w:marBottom w:val="0"/>
      <w:divBdr>
        <w:top w:val="none" w:sz="0" w:space="0" w:color="auto"/>
        <w:left w:val="none" w:sz="0" w:space="0" w:color="auto"/>
        <w:bottom w:val="none" w:sz="0" w:space="0" w:color="auto"/>
        <w:right w:val="none" w:sz="0" w:space="0" w:color="auto"/>
      </w:divBdr>
      <w:divsChild>
        <w:div w:id="383211681">
          <w:marLeft w:val="547"/>
          <w:marRight w:val="0"/>
          <w:marTop w:val="96"/>
          <w:marBottom w:val="0"/>
          <w:divBdr>
            <w:top w:val="none" w:sz="0" w:space="0" w:color="auto"/>
            <w:left w:val="none" w:sz="0" w:space="0" w:color="auto"/>
            <w:bottom w:val="none" w:sz="0" w:space="0" w:color="auto"/>
            <w:right w:val="none" w:sz="0" w:space="0" w:color="auto"/>
          </w:divBdr>
        </w:div>
      </w:divsChild>
    </w:div>
    <w:div w:id="832916579">
      <w:bodyDiv w:val="1"/>
      <w:marLeft w:val="0"/>
      <w:marRight w:val="0"/>
      <w:marTop w:val="0"/>
      <w:marBottom w:val="0"/>
      <w:divBdr>
        <w:top w:val="none" w:sz="0" w:space="0" w:color="auto"/>
        <w:left w:val="none" w:sz="0" w:space="0" w:color="auto"/>
        <w:bottom w:val="none" w:sz="0" w:space="0" w:color="auto"/>
        <w:right w:val="none" w:sz="0" w:space="0" w:color="auto"/>
      </w:divBdr>
    </w:div>
    <w:div w:id="834566158">
      <w:bodyDiv w:val="1"/>
      <w:marLeft w:val="0"/>
      <w:marRight w:val="0"/>
      <w:marTop w:val="0"/>
      <w:marBottom w:val="0"/>
      <w:divBdr>
        <w:top w:val="none" w:sz="0" w:space="0" w:color="auto"/>
        <w:left w:val="none" w:sz="0" w:space="0" w:color="auto"/>
        <w:bottom w:val="none" w:sz="0" w:space="0" w:color="auto"/>
        <w:right w:val="none" w:sz="0" w:space="0" w:color="auto"/>
      </w:divBdr>
    </w:div>
    <w:div w:id="847064748">
      <w:bodyDiv w:val="1"/>
      <w:marLeft w:val="0"/>
      <w:marRight w:val="0"/>
      <w:marTop w:val="0"/>
      <w:marBottom w:val="0"/>
      <w:divBdr>
        <w:top w:val="none" w:sz="0" w:space="0" w:color="auto"/>
        <w:left w:val="none" w:sz="0" w:space="0" w:color="auto"/>
        <w:bottom w:val="none" w:sz="0" w:space="0" w:color="auto"/>
        <w:right w:val="none" w:sz="0" w:space="0" w:color="auto"/>
      </w:divBdr>
    </w:div>
    <w:div w:id="899290734">
      <w:bodyDiv w:val="1"/>
      <w:marLeft w:val="0"/>
      <w:marRight w:val="0"/>
      <w:marTop w:val="0"/>
      <w:marBottom w:val="0"/>
      <w:divBdr>
        <w:top w:val="none" w:sz="0" w:space="0" w:color="auto"/>
        <w:left w:val="none" w:sz="0" w:space="0" w:color="auto"/>
        <w:bottom w:val="none" w:sz="0" w:space="0" w:color="auto"/>
        <w:right w:val="none" w:sz="0" w:space="0" w:color="auto"/>
      </w:divBdr>
    </w:div>
    <w:div w:id="919100273">
      <w:bodyDiv w:val="1"/>
      <w:marLeft w:val="0"/>
      <w:marRight w:val="0"/>
      <w:marTop w:val="0"/>
      <w:marBottom w:val="0"/>
      <w:divBdr>
        <w:top w:val="none" w:sz="0" w:space="0" w:color="auto"/>
        <w:left w:val="none" w:sz="0" w:space="0" w:color="auto"/>
        <w:bottom w:val="none" w:sz="0" w:space="0" w:color="auto"/>
        <w:right w:val="none" w:sz="0" w:space="0" w:color="auto"/>
      </w:divBdr>
    </w:div>
    <w:div w:id="925335253">
      <w:bodyDiv w:val="1"/>
      <w:marLeft w:val="0"/>
      <w:marRight w:val="0"/>
      <w:marTop w:val="0"/>
      <w:marBottom w:val="0"/>
      <w:divBdr>
        <w:top w:val="none" w:sz="0" w:space="0" w:color="auto"/>
        <w:left w:val="none" w:sz="0" w:space="0" w:color="auto"/>
        <w:bottom w:val="none" w:sz="0" w:space="0" w:color="auto"/>
        <w:right w:val="none" w:sz="0" w:space="0" w:color="auto"/>
      </w:divBdr>
    </w:div>
    <w:div w:id="995689245">
      <w:bodyDiv w:val="1"/>
      <w:marLeft w:val="0"/>
      <w:marRight w:val="0"/>
      <w:marTop w:val="0"/>
      <w:marBottom w:val="0"/>
      <w:divBdr>
        <w:top w:val="none" w:sz="0" w:space="0" w:color="auto"/>
        <w:left w:val="none" w:sz="0" w:space="0" w:color="auto"/>
        <w:bottom w:val="none" w:sz="0" w:space="0" w:color="auto"/>
        <w:right w:val="none" w:sz="0" w:space="0" w:color="auto"/>
      </w:divBdr>
    </w:div>
    <w:div w:id="1019358870">
      <w:bodyDiv w:val="1"/>
      <w:marLeft w:val="0"/>
      <w:marRight w:val="0"/>
      <w:marTop w:val="0"/>
      <w:marBottom w:val="0"/>
      <w:divBdr>
        <w:top w:val="none" w:sz="0" w:space="0" w:color="auto"/>
        <w:left w:val="none" w:sz="0" w:space="0" w:color="auto"/>
        <w:bottom w:val="none" w:sz="0" w:space="0" w:color="auto"/>
        <w:right w:val="none" w:sz="0" w:space="0" w:color="auto"/>
      </w:divBdr>
    </w:div>
    <w:div w:id="1040863399">
      <w:bodyDiv w:val="1"/>
      <w:marLeft w:val="0"/>
      <w:marRight w:val="0"/>
      <w:marTop w:val="0"/>
      <w:marBottom w:val="0"/>
      <w:divBdr>
        <w:top w:val="none" w:sz="0" w:space="0" w:color="auto"/>
        <w:left w:val="none" w:sz="0" w:space="0" w:color="auto"/>
        <w:bottom w:val="none" w:sz="0" w:space="0" w:color="auto"/>
        <w:right w:val="none" w:sz="0" w:space="0" w:color="auto"/>
      </w:divBdr>
    </w:div>
    <w:div w:id="1065374411">
      <w:bodyDiv w:val="1"/>
      <w:marLeft w:val="0"/>
      <w:marRight w:val="0"/>
      <w:marTop w:val="0"/>
      <w:marBottom w:val="0"/>
      <w:divBdr>
        <w:top w:val="none" w:sz="0" w:space="0" w:color="auto"/>
        <w:left w:val="none" w:sz="0" w:space="0" w:color="auto"/>
        <w:bottom w:val="none" w:sz="0" w:space="0" w:color="auto"/>
        <w:right w:val="none" w:sz="0" w:space="0" w:color="auto"/>
      </w:divBdr>
      <w:divsChild>
        <w:div w:id="551384471">
          <w:marLeft w:val="547"/>
          <w:marRight w:val="0"/>
          <w:marTop w:val="115"/>
          <w:marBottom w:val="0"/>
          <w:divBdr>
            <w:top w:val="none" w:sz="0" w:space="0" w:color="auto"/>
            <w:left w:val="none" w:sz="0" w:space="0" w:color="auto"/>
            <w:bottom w:val="none" w:sz="0" w:space="0" w:color="auto"/>
            <w:right w:val="none" w:sz="0" w:space="0" w:color="auto"/>
          </w:divBdr>
        </w:div>
      </w:divsChild>
    </w:div>
    <w:div w:id="1087732524">
      <w:bodyDiv w:val="1"/>
      <w:marLeft w:val="0"/>
      <w:marRight w:val="0"/>
      <w:marTop w:val="0"/>
      <w:marBottom w:val="0"/>
      <w:divBdr>
        <w:top w:val="none" w:sz="0" w:space="0" w:color="auto"/>
        <w:left w:val="none" w:sz="0" w:space="0" w:color="auto"/>
        <w:bottom w:val="none" w:sz="0" w:space="0" w:color="auto"/>
        <w:right w:val="none" w:sz="0" w:space="0" w:color="auto"/>
      </w:divBdr>
    </w:div>
    <w:div w:id="1258295220">
      <w:bodyDiv w:val="1"/>
      <w:marLeft w:val="0"/>
      <w:marRight w:val="0"/>
      <w:marTop w:val="0"/>
      <w:marBottom w:val="0"/>
      <w:divBdr>
        <w:top w:val="none" w:sz="0" w:space="0" w:color="auto"/>
        <w:left w:val="none" w:sz="0" w:space="0" w:color="auto"/>
        <w:bottom w:val="none" w:sz="0" w:space="0" w:color="auto"/>
        <w:right w:val="none" w:sz="0" w:space="0" w:color="auto"/>
      </w:divBdr>
    </w:div>
    <w:div w:id="1302690980">
      <w:bodyDiv w:val="1"/>
      <w:marLeft w:val="0"/>
      <w:marRight w:val="0"/>
      <w:marTop w:val="0"/>
      <w:marBottom w:val="0"/>
      <w:divBdr>
        <w:top w:val="none" w:sz="0" w:space="0" w:color="auto"/>
        <w:left w:val="none" w:sz="0" w:space="0" w:color="auto"/>
        <w:bottom w:val="none" w:sz="0" w:space="0" w:color="auto"/>
        <w:right w:val="none" w:sz="0" w:space="0" w:color="auto"/>
      </w:divBdr>
    </w:div>
    <w:div w:id="1313365017">
      <w:bodyDiv w:val="1"/>
      <w:marLeft w:val="0"/>
      <w:marRight w:val="0"/>
      <w:marTop w:val="0"/>
      <w:marBottom w:val="0"/>
      <w:divBdr>
        <w:top w:val="none" w:sz="0" w:space="0" w:color="auto"/>
        <w:left w:val="none" w:sz="0" w:space="0" w:color="auto"/>
        <w:bottom w:val="none" w:sz="0" w:space="0" w:color="auto"/>
        <w:right w:val="none" w:sz="0" w:space="0" w:color="auto"/>
      </w:divBdr>
    </w:div>
    <w:div w:id="1345277993">
      <w:bodyDiv w:val="1"/>
      <w:marLeft w:val="0"/>
      <w:marRight w:val="0"/>
      <w:marTop w:val="0"/>
      <w:marBottom w:val="0"/>
      <w:divBdr>
        <w:top w:val="none" w:sz="0" w:space="0" w:color="auto"/>
        <w:left w:val="none" w:sz="0" w:space="0" w:color="auto"/>
        <w:bottom w:val="none" w:sz="0" w:space="0" w:color="auto"/>
        <w:right w:val="none" w:sz="0" w:space="0" w:color="auto"/>
      </w:divBdr>
    </w:div>
    <w:div w:id="1352104027">
      <w:bodyDiv w:val="1"/>
      <w:marLeft w:val="0"/>
      <w:marRight w:val="0"/>
      <w:marTop w:val="0"/>
      <w:marBottom w:val="0"/>
      <w:divBdr>
        <w:top w:val="none" w:sz="0" w:space="0" w:color="auto"/>
        <w:left w:val="none" w:sz="0" w:space="0" w:color="auto"/>
        <w:bottom w:val="none" w:sz="0" w:space="0" w:color="auto"/>
        <w:right w:val="none" w:sz="0" w:space="0" w:color="auto"/>
      </w:divBdr>
      <w:divsChild>
        <w:div w:id="46271371">
          <w:marLeft w:val="547"/>
          <w:marRight w:val="0"/>
          <w:marTop w:val="86"/>
          <w:marBottom w:val="0"/>
          <w:divBdr>
            <w:top w:val="none" w:sz="0" w:space="0" w:color="auto"/>
            <w:left w:val="none" w:sz="0" w:space="0" w:color="auto"/>
            <w:bottom w:val="none" w:sz="0" w:space="0" w:color="auto"/>
            <w:right w:val="none" w:sz="0" w:space="0" w:color="auto"/>
          </w:divBdr>
        </w:div>
      </w:divsChild>
    </w:div>
    <w:div w:id="1367292003">
      <w:bodyDiv w:val="1"/>
      <w:marLeft w:val="0"/>
      <w:marRight w:val="0"/>
      <w:marTop w:val="0"/>
      <w:marBottom w:val="0"/>
      <w:divBdr>
        <w:top w:val="none" w:sz="0" w:space="0" w:color="auto"/>
        <w:left w:val="none" w:sz="0" w:space="0" w:color="auto"/>
        <w:bottom w:val="none" w:sz="0" w:space="0" w:color="auto"/>
        <w:right w:val="none" w:sz="0" w:space="0" w:color="auto"/>
      </w:divBdr>
    </w:div>
    <w:div w:id="1383942157">
      <w:bodyDiv w:val="1"/>
      <w:marLeft w:val="0"/>
      <w:marRight w:val="0"/>
      <w:marTop w:val="0"/>
      <w:marBottom w:val="0"/>
      <w:divBdr>
        <w:top w:val="none" w:sz="0" w:space="0" w:color="auto"/>
        <w:left w:val="none" w:sz="0" w:space="0" w:color="auto"/>
        <w:bottom w:val="none" w:sz="0" w:space="0" w:color="auto"/>
        <w:right w:val="none" w:sz="0" w:space="0" w:color="auto"/>
      </w:divBdr>
      <w:divsChild>
        <w:div w:id="1579435902">
          <w:marLeft w:val="0"/>
          <w:marRight w:val="0"/>
          <w:marTop w:val="0"/>
          <w:marBottom w:val="0"/>
          <w:divBdr>
            <w:top w:val="none" w:sz="0" w:space="0" w:color="auto"/>
            <w:left w:val="none" w:sz="0" w:space="0" w:color="auto"/>
            <w:bottom w:val="none" w:sz="0" w:space="0" w:color="auto"/>
            <w:right w:val="none" w:sz="0" w:space="0" w:color="auto"/>
          </w:divBdr>
          <w:divsChild>
            <w:div w:id="197813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221256">
      <w:bodyDiv w:val="1"/>
      <w:marLeft w:val="0"/>
      <w:marRight w:val="0"/>
      <w:marTop w:val="0"/>
      <w:marBottom w:val="0"/>
      <w:divBdr>
        <w:top w:val="none" w:sz="0" w:space="0" w:color="auto"/>
        <w:left w:val="none" w:sz="0" w:space="0" w:color="auto"/>
        <w:bottom w:val="none" w:sz="0" w:space="0" w:color="auto"/>
        <w:right w:val="none" w:sz="0" w:space="0" w:color="auto"/>
      </w:divBdr>
    </w:div>
    <w:div w:id="1448115250">
      <w:bodyDiv w:val="1"/>
      <w:marLeft w:val="0"/>
      <w:marRight w:val="0"/>
      <w:marTop w:val="0"/>
      <w:marBottom w:val="0"/>
      <w:divBdr>
        <w:top w:val="none" w:sz="0" w:space="0" w:color="auto"/>
        <w:left w:val="none" w:sz="0" w:space="0" w:color="auto"/>
        <w:bottom w:val="none" w:sz="0" w:space="0" w:color="auto"/>
        <w:right w:val="none" w:sz="0" w:space="0" w:color="auto"/>
      </w:divBdr>
    </w:div>
    <w:div w:id="1462075326">
      <w:bodyDiv w:val="1"/>
      <w:marLeft w:val="0"/>
      <w:marRight w:val="0"/>
      <w:marTop w:val="0"/>
      <w:marBottom w:val="0"/>
      <w:divBdr>
        <w:top w:val="none" w:sz="0" w:space="0" w:color="auto"/>
        <w:left w:val="none" w:sz="0" w:space="0" w:color="auto"/>
        <w:bottom w:val="none" w:sz="0" w:space="0" w:color="auto"/>
        <w:right w:val="none" w:sz="0" w:space="0" w:color="auto"/>
      </w:divBdr>
    </w:div>
    <w:div w:id="1529365556">
      <w:bodyDiv w:val="1"/>
      <w:marLeft w:val="0"/>
      <w:marRight w:val="0"/>
      <w:marTop w:val="0"/>
      <w:marBottom w:val="0"/>
      <w:divBdr>
        <w:top w:val="none" w:sz="0" w:space="0" w:color="auto"/>
        <w:left w:val="none" w:sz="0" w:space="0" w:color="auto"/>
        <w:bottom w:val="none" w:sz="0" w:space="0" w:color="auto"/>
        <w:right w:val="none" w:sz="0" w:space="0" w:color="auto"/>
      </w:divBdr>
    </w:div>
    <w:div w:id="1566186224">
      <w:bodyDiv w:val="1"/>
      <w:marLeft w:val="0"/>
      <w:marRight w:val="0"/>
      <w:marTop w:val="0"/>
      <w:marBottom w:val="0"/>
      <w:divBdr>
        <w:top w:val="none" w:sz="0" w:space="0" w:color="auto"/>
        <w:left w:val="none" w:sz="0" w:space="0" w:color="auto"/>
        <w:bottom w:val="none" w:sz="0" w:space="0" w:color="auto"/>
        <w:right w:val="none" w:sz="0" w:space="0" w:color="auto"/>
      </w:divBdr>
    </w:div>
    <w:div w:id="1568026879">
      <w:bodyDiv w:val="1"/>
      <w:marLeft w:val="0"/>
      <w:marRight w:val="0"/>
      <w:marTop w:val="0"/>
      <w:marBottom w:val="0"/>
      <w:divBdr>
        <w:top w:val="none" w:sz="0" w:space="0" w:color="auto"/>
        <w:left w:val="none" w:sz="0" w:space="0" w:color="auto"/>
        <w:bottom w:val="none" w:sz="0" w:space="0" w:color="auto"/>
        <w:right w:val="none" w:sz="0" w:space="0" w:color="auto"/>
      </w:divBdr>
    </w:div>
    <w:div w:id="1603338982">
      <w:bodyDiv w:val="1"/>
      <w:marLeft w:val="0"/>
      <w:marRight w:val="0"/>
      <w:marTop w:val="0"/>
      <w:marBottom w:val="0"/>
      <w:divBdr>
        <w:top w:val="none" w:sz="0" w:space="0" w:color="auto"/>
        <w:left w:val="none" w:sz="0" w:space="0" w:color="auto"/>
        <w:bottom w:val="none" w:sz="0" w:space="0" w:color="auto"/>
        <w:right w:val="none" w:sz="0" w:space="0" w:color="auto"/>
      </w:divBdr>
      <w:divsChild>
        <w:div w:id="506017778">
          <w:marLeft w:val="0"/>
          <w:marRight w:val="0"/>
          <w:marTop w:val="0"/>
          <w:marBottom w:val="0"/>
          <w:divBdr>
            <w:top w:val="none" w:sz="0" w:space="0" w:color="auto"/>
            <w:left w:val="none" w:sz="0" w:space="0" w:color="auto"/>
            <w:bottom w:val="none" w:sz="0" w:space="0" w:color="auto"/>
            <w:right w:val="none" w:sz="0" w:space="0" w:color="auto"/>
          </w:divBdr>
          <w:divsChild>
            <w:div w:id="129101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0862">
      <w:bodyDiv w:val="1"/>
      <w:marLeft w:val="0"/>
      <w:marRight w:val="0"/>
      <w:marTop w:val="0"/>
      <w:marBottom w:val="0"/>
      <w:divBdr>
        <w:top w:val="none" w:sz="0" w:space="0" w:color="auto"/>
        <w:left w:val="none" w:sz="0" w:space="0" w:color="auto"/>
        <w:bottom w:val="none" w:sz="0" w:space="0" w:color="auto"/>
        <w:right w:val="none" w:sz="0" w:space="0" w:color="auto"/>
      </w:divBdr>
    </w:div>
    <w:div w:id="1689067392">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593851363">
          <w:marLeft w:val="0"/>
          <w:marRight w:val="0"/>
          <w:marTop w:val="0"/>
          <w:marBottom w:val="0"/>
          <w:divBdr>
            <w:top w:val="none" w:sz="0" w:space="0" w:color="auto"/>
            <w:left w:val="none" w:sz="0" w:space="0" w:color="auto"/>
            <w:bottom w:val="none" w:sz="0" w:space="0" w:color="auto"/>
            <w:right w:val="none" w:sz="0" w:space="0" w:color="auto"/>
          </w:divBdr>
        </w:div>
      </w:divsChild>
    </w:div>
    <w:div w:id="1690832730">
      <w:bodyDiv w:val="1"/>
      <w:marLeft w:val="0"/>
      <w:marRight w:val="0"/>
      <w:marTop w:val="0"/>
      <w:marBottom w:val="0"/>
      <w:divBdr>
        <w:top w:val="none" w:sz="0" w:space="0" w:color="auto"/>
        <w:left w:val="none" w:sz="0" w:space="0" w:color="auto"/>
        <w:bottom w:val="none" w:sz="0" w:space="0" w:color="auto"/>
        <w:right w:val="none" w:sz="0" w:space="0" w:color="auto"/>
      </w:divBdr>
    </w:div>
    <w:div w:id="1731074630">
      <w:bodyDiv w:val="1"/>
      <w:marLeft w:val="0"/>
      <w:marRight w:val="0"/>
      <w:marTop w:val="0"/>
      <w:marBottom w:val="0"/>
      <w:divBdr>
        <w:top w:val="none" w:sz="0" w:space="0" w:color="auto"/>
        <w:left w:val="none" w:sz="0" w:space="0" w:color="auto"/>
        <w:bottom w:val="none" w:sz="0" w:space="0" w:color="auto"/>
        <w:right w:val="none" w:sz="0" w:space="0" w:color="auto"/>
      </w:divBdr>
    </w:div>
    <w:div w:id="1732145048">
      <w:bodyDiv w:val="1"/>
      <w:marLeft w:val="0"/>
      <w:marRight w:val="0"/>
      <w:marTop w:val="0"/>
      <w:marBottom w:val="0"/>
      <w:divBdr>
        <w:top w:val="none" w:sz="0" w:space="0" w:color="auto"/>
        <w:left w:val="none" w:sz="0" w:space="0" w:color="auto"/>
        <w:bottom w:val="none" w:sz="0" w:space="0" w:color="auto"/>
        <w:right w:val="none" w:sz="0" w:space="0" w:color="auto"/>
      </w:divBdr>
    </w:div>
    <w:div w:id="1781215940">
      <w:bodyDiv w:val="1"/>
      <w:marLeft w:val="0"/>
      <w:marRight w:val="0"/>
      <w:marTop w:val="0"/>
      <w:marBottom w:val="0"/>
      <w:divBdr>
        <w:top w:val="none" w:sz="0" w:space="0" w:color="auto"/>
        <w:left w:val="none" w:sz="0" w:space="0" w:color="auto"/>
        <w:bottom w:val="none" w:sz="0" w:space="0" w:color="auto"/>
        <w:right w:val="none" w:sz="0" w:space="0" w:color="auto"/>
      </w:divBdr>
    </w:div>
    <w:div w:id="1802453155">
      <w:bodyDiv w:val="1"/>
      <w:marLeft w:val="0"/>
      <w:marRight w:val="0"/>
      <w:marTop w:val="0"/>
      <w:marBottom w:val="0"/>
      <w:divBdr>
        <w:top w:val="none" w:sz="0" w:space="0" w:color="auto"/>
        <w:left w:val="none" w:sz="0" w:space="0" w:color="auto"/>
        <w:bottom w:val="none" w:sz="0" w:space="0" w:color="auto"/>
        <w:right w:val="none" w:sz="0" w:space="0" w:color="auto"/>
      </w:divBdr>
      <w:divsChild>
        <w:div w:id="757093354">
          <w:marLeft w:val="1166"/>
          <w:marRight w:val="0"/>
          <w:marTop w:val="86"/>
          <w:marBottom w:val="0"/>
          <w:divBdr>
            <w:top w:val="none" w:sz="0" w:space="0" w:color="auto"/>
            <w:left w:val="none" w:sz="0" w:space="0" w:color="auto"/>
            <w:bottom w:val="none" w:sz="0" w:space="0" w:color="auto"/>
            <w:right w:val="none" w:sz="0" w:space="0" w:color="auto"/>
          </w:divBdr>
        </w:div>
        <w:div w:id="1076825087">
          <w:marLeft w:val="1166"/>
          <w:marRight w:val="0"/>
          <w:marTop w:val="86"/>
          <w:marBottom w:val="0"/>
          <w:divBdr>
            <w:top w:val="none" w:sz="0" w:space="0" w:color="auto"/>
            <w:left w:val="none" w:sz="0" w:space="0" w:color="auto"/>
            <w:bottom w:val="none" w:sz="0" w:space="0" w:color="auto"/>
            <w:right w:val="none" w:sz="0" w:space="0" w:color="auto"/>
          </w:divBdr>
        </w:div>
        <w:div w:id="1311716627">
          <w:marLeft w:val="1166"/>
          <w:marRight w:val="0"/>
          <w:marTop w:val="86"/>
          <w:marBottom w:val="0"/>
          <w:divBdr>
            <w:top w:val="none" w:sz="0" w:space="0" w:color="auto"/>
            <w:left w:val="none" w:sz="0" w:space="0" w:color="auto"/>
            <w:bottom w:val="none" w:sz="0" w:space="0" w:color="auto"/>
            <w:right w:val="none" w:sz="0" w:space="0" w:color="auto"/>
          </w:divBdr>
        </w:div>
        <w:div w:id="1453405640">
          <w:marLeft w:val="1166"/>
          <w:marRight w:val="0"/>
          <w:marTop w:val="86"/>
          <w:marBottom w:val="0"/>
          <w:divBdr>
            <w:top w:val="none" w:sz="0" w:space="0" w:color="auto"/>
            <w:left w:val="none" w:sz="0" w:space="0" w:color="auto"/>
            <w:bottom w:val="none" w:sz="0" w:space="0" w:color="auto"/>
            <w:right w:val="none" w:sz="0" w:space="0" w:color="auto"/>
          </w:divBdr>
        </w:div>
        <w:div w:id="1621647154">
          <w:marLeft w:val="1166"/>
          <w:marRight w:val="0"/>
          <w:marTop w:val="86"/>
          <w:marBottom w:val="0"/>
          <w:divBdr>
            <w:top w:val="none" w:sz="0" w:space="0" w:color="auto"/>
            <w:left w:val="none" w:sz="0" w:space="0" w:color="auto"/>
            <w:bottom w:val="none" w:sz="0" w:space="0" w:color="auto"/>
            <w:right w:val="none" w:sz="0" w:space="0" w:color="auto"/>
          </w:divBdr>
        </w:div>
        <w:div w:id="1802575440">
          <w:marLeft w:val="1166"/>
          <w:marRight w:val="0"/>
          <w:marTop w:val="86"/>
          <w:marBottom w:val="0"/>
          <w:divBdr>
            <w:top w:val="none" w:sz="0" w:space="0" w:color="auto"/>
            <w:left w:val="none" w:sz="0" w:space="0" w:color="auto"/>
            <w:bottom w:val="none" w:sz="0" w:space="0" w:color="auto"/>
            <w:right w:val="none" w:sz="0" w:space="0" w:color="auto"/>
          </w:divBdr>
        </w:div>
        <w:div w:id="1995991598">
          <w:marLeft w:val="1166"/>
          <w:marRight w:val="0"/>
          <w:marTop w:val="86"/>
          <w:marBottom w:val="0"/>
          <w:divBdr>
            <w:top w:val="none" w:sz="0" w:space="0" w:color="auto"/>
            <w:left w:val="none" w:sz="0" w:space="0" w:color="auto"/>
            <w:bottom w:val="none" w:sz="0" w:space="0" w:color="auto"/>
            <w:right w:val="none" w:sz="0" w:space="0" w:color="auto"/>
          </w:divBdr>
        </w:div>
        <w:div w:id="2013222659">
          <w:marLeft w:val="1166"/>
          <w:marRight w:val="0"/>
          <w:marTop w:val="86"/>
          <w:marBottom w:val="0"/>
          <w:divBdr>
            <w:top w:val="none" w:sz="0" w:space="0" w:color="auto"/>
            <w:left w:val="none" w:sz="0" w:space="0" w:color="auto"/>
            <w:bottom w:val="none" w:sz="0" w:space="0" w:color="auto"/>
            <w:right w:val="none" w:sz="0" w:space="0" w:color="auto"/>
          </w:divBdr>
        </w:div>
      </w:divsChild>
    </w:div>
    <w:div w:id="1813402484">
      <w:bodyDiv w:val="1"/>
      <w:marLeft w:val="0"/>
      <w:marRight w:val="0"/>
      <w:marTop w:val="0"/>
      <w:marBottom w:val="0"/>
      <w:divBdr>
        <w:top w:val="none" w:sz="0" w:space="0" w:color="auto"/>
        <w:left w:val="none" w:sz="0" w:space="0" w:color="auto"/>
        <w:bottom w:val="none" w:sz="0" w:space="0" w:color="auto"/>
        <w:right w:val="none" w:sz="0" w:space="0" w:color="auto"/>
      </w:divBdr>
      <w:divsChild>
        <w:div w:id="1262839084">
          <w:marLeft w:val="547"/>
          <w:marRight w:val="0"/>
          <w:marTop w:val="96"/>
          <w:marBottom w:val="0"/>
          <w:divBdr>
            <w:top w:val="none" w:sz="0" w:space="0" w:color="auto"/>
            <w:left w:val="none" w:sz="0" w:space="0" w:color="auto"/>
            <w:bottom w:val="none" w:sz="0" w:space="0" w:color="auto"/>
            <w:right w:val="none" w:sz="0" w:space="0" w:color="auto"/>
          </w:divBdr>
        </w:div>
      </w:divsChild>
    </w:div>
    <w:div w:id="1817143755">
      <w:bodyDiv w:val="1"/>
      <w:marLeft w:val="0"/>
      <w:marRight w:val="0"/>
      <w:marTop w:val="0"/>
      <w:marBottom w:val="0"/>
      <w:divBdr>
        <w:top w:val="none" w:sz="0" w:space="0" w:color="auto"/>
        <w:left w:val="none" w:sz="0" w:space="0" w:color="auto"/>
        <w:bottom w:val="none" w:sz="0" w:space="0" w:color="auto"/>
        <w:right w:val="none" w:sz="0" w:space="0" w:color="auto"/>
      </w:divBdr>
    </w:div>
    <w:div w:id="1839343478">
      <w:bodyDiv w:val="1"/>
      <w:marLeft w:val="0"/>
      <w:marRight w:val="0"/>
      <w:marTop w:val="0"/>
      <w:marBottom w:val="0"/>
      <w:divBdr>
        <w:top w:val="none" w:sz="0" w:space="0" w:color="auto"/>
        <w:left w:val="none" w:sz="0" w:space="0" w:color="auto"/>
        <w:bottom w:val="none" w:sz="0" w:space="0" w:color="auto"/>
        <w:right w:val="none" w:sz="0" w:space="0" w:color="auto"/>
      </w:divBdr>
    </w:div>
    <w:div w:id="1841238226">
      <w:bodyDiv w:val="1"/>
      <w:marLeft w:val="0"/>
      <w:marRight w:val="0"/>
      <w:marTop w:val="0"/>
      <w:marBottom w:val="0"/>
      <w:divBdr>
        <w:top w:val="none" w:sz="0" w:space="0" w:color="auto"/>
        <w:left w:val="none" w:sz="0" w:space="0" w:color="auto"/>
        <w:bottom w:val="none" w:sz="0" w:space="0" w:color="auto"/>
        <w:right w:val="none" w:sz="0" w:space="0" w:color="auto"/>
      </w:divBdr>
    </w:div>
    <w:div w:id="1868833774">
      <w:bodyDiv w:val="1"/>
      <w:marLeft w:val="0"/>
      <w:marRight w:val="0"/>
      <w:marTop w:val="0"/>
      <w:marBottom w:val="0"/>
      <w:divBdr>
        <w:top w:val="none" w:sz="0" w:space="0" w:color="auto"/>
        <w:left w:val="none" w:sz="0" w:space="0" w:color="auto"/>
        <w:bottom w:val="none" w:sz="0" w:space="0" w:color="auto"/>
        <w:right w:val="none" w:sz="0" w:space="0" w:color="auto"/>
      </w:divBdr>
    </w:div>
    <w:div w:id="1971746747">
      <w:bodyDiv w:val="1"/>
      <w:marLeft w:val="0"/>
      <w:marRight w:val="0"/>
      <w:marTop w:val="0"/>
      <w:marBottom w:val="0"/>
      <w:divBdr>
        <w:top w:val="none" w:sz="0" w:space="0" w:color="auto"/>
        <w:left w:val="none" w:sz="0" w:space="0" w:color="auto"/>
        <w:bottom w:val="none" w:sz="0" w:space="0" w:color="auto"/>
        <w:right w:val="none" w:sz="0" w:space="0" w:color="auto"/>
      </w:divBdr>
    </w:div>
    <w:div w:id="2027248430">
      <w:bodyDiv w:val="1"/>
      <w:marLeft w:val="0"/>
      <w:marRight w:val="0"/>
      <w:marTop w:val="0"/>
      <w:marBottom w:val="0"/>
      <w:divBdr>
        <w:top w:val="none" w:sz="0" w:space="0" w:color="auto"/>
        <w:left w:val="none" w:sz="0" w:space="0" w:color="auto"/>
        <w:bottom w:val="none" w:sz="0" w:space="0" w:color="auto"/>
        <w:right w:val="none" w:sz="0" w:space="0" w:color="auto"/>
      </w:divBdr>
    </w:div>
    <w:div w:id="2053532870">
      <w:bodyDiv w:val="1"/>
      <w:marLeft w:val="0"/>
      <w:marRight w:val="0"/>
      <w:marTop w:val="0"/>
      <w:marBottom w:val="0"/>
      <w:divBdr>
        <w:top w:val="none" w:sz="0" w:space="0" w:color="auto"/>
        <w:left w:val="none" w:sz="0" w:space="0" w:color="auto"/>
        <w:bottom w:val="none" w:sz="0" w:space="0" w:color="auto"/>
        <w:right w:val="none" w:sz="0" w:space="0" w:color="auto"/>
      </w:divBdr>
    </w:div>
    <w:div w:id="2098016822">
      <w:bodyDiv w:val="1"/>
      <w:marLeft w:val="0"/>
      <w:marRight w:val="0"/>
      <w:marTop w:val="0"/>
      <w:marBottom w:val="0"/>
      <w:divBdr>
        <w:top w:val="none" w:sz="0" w:space="0" w:color="auto"/>
        <w:left w:val="none" w:sz="0" w:space="0" w:color="auto"/>
        <w:bottom w:val="none" w:sz="0" w:space="0" w:color="auto"/>
        <w:right w:val="none" w:sz="0" w:space="0" w:color="auto"/>
      </w:divBdr>
    </w:div>
    <w:div w:id="2107076649">
      <w:bodyDiv w:val="1"/>
      <w:marLeft w:val="0"/>
      <w:marRight w:val="0"/>
      <w:marTop w:val="0"/>
      <w:marBottom w:val="0"/>
      <w:divBdr>
        <w:top w:val="none" w:sz="0" w:space="0" w:color="auto"/>
        <w:left w:val="none" w:sz="0" w:space="0" w:color="auto"/>
        <w:bottom w:val="none" w:sz="0" w:space="0" w:color="auto"/>
        <w:right w:val="none" w:sz="0" w:space="0" w:color="auto"/>
      </w:divBdr>
    </w:div>
    <w:div w:id="212680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www.oxfam.org.uk/"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mailto:comsocial@colombobritanico.edu.co"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mailto:rector&#237;a@ccbcali.edu.c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oxfam.org.uk/"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41d6dc0f-3eb3-4c78-a7b6-500624aea7b4">
      <UserInfo>
        <DisplayName>John Wells</DisplayName>
        <AccountId>7</AccountId>
        <AccountType/>
      </UserInfo>
      <UserInfo>
        <DisplayName>Claudia Fayad</DisplayName>
        <AccountId>11</AccountId>
        <AccountType/>
      </UserInfo>
      <UserInfo>
        <DisplayName>Carlos Julio Marín</DisplayName>
        <AccountId>12</AccountId>
        <AccountType/>
      </UserInfo>
      <UserInfo>
        <DisplayName>Diane Carcello</DisplayName>
        <AccountId>10</AccountId>
        <AccountType/>
      </UserInfo>
      <UserInfo>
        <DisplayName>Patricia Escobar B.</DisplayName>
        <AccountId>9</AccountId>
        <AccountType/>
      </UserInfo>
      <UserInfo>
        <DisplayName>Andres Perez F.</DisplayName>
        <AccountId>13</AccountId>
        <AccountType/>
      </UserInfo>
      <UserInfo>
        <DisplayName>Juan Carlos Guerrero</DisplayName>
        <AccountId>14</AccountId>
        <AccountType/>
      </UserInfo>
      <UserInfo>
        <DisplayName>Maria del Pilar Clavijo</DisplayName>
        <AccountId>33</AccountId>
        <AccountType/>
      </UserInfo>
      <UserInfo>
        <DisplayName>Sidey Viedman</DisplayName>
        <AccountId>29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0012EB1476E364C8FBB47EEB48A9F11" ma:contentTypeVersion="1" ma:contentTypeDescription="Create a new document." ma:contentTypeScope="" ma:versionID="512b2a041235d4faeb1582f2564e2f50">
  <xsd:schema xmlns:xsd="http://www.w3.org/2001/XMLSchema" xmlns:xs="http://www.w3.org/2001/XMLSchema" xmlns:p="http://schemas.microsoft.com/office/2006/metadata/properties" xmlns:ns3="41d6dc0f-3eb3-4c78-a7b6-500624aea7b4" targetNamespace="http://schemas.microsoft.com/office/2006/metadata/properties" ma:root="true" ma:fieldsID="215ea7acd98624d2ffac6690fdd84325" ns3:_="">
    <xsd:import namespace="41d6dc0f-3eb3-4c78-a7b6-500624aea7b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6dc0f-3eb3-4c78-a7b6-500624aea7b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509E8-8B21-4418-8CF4-5FAE220D3C18}">
  <ds:schemaRefs>
    <ds:schemaRef ds:uri="http://schemas.microsoft.com/office/2006/metadata/longProperties"/>
  </ds:schemaRefs>
</ds:datastoreItem>
</file>

<file path=customXml/itemProps2.xml><?xml version="1.0" encoding="utf-8"?>
<ds:datastoreItem xmlns:ds="http://schemas.openxmlformats.org/officeDocument/2006/customXml" ds:itemID="{0B6A1D81-D660-47A3-B69A-A1C905BCA3C2}">
  <ds:schemaRefs>
    <ds:schemaRef ds:uri="http://purl.org/dc/elements/1.1/"/>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terms/"/>
    <ds:schemaRef ds:uri="41d6dc0f-3eb3-4c78-a7b6-500624aea7b4"/>
    <ds:schemaRef ds:uri="http://schemas.microsoft.com/office/2006/documentManagement/types"/>
  </ds:schemaRefs>
</ds:datastoreItem>
</file>

<file path=customXml/itemProps3.xml><?xml version="1.0" encoding="utf-8"?>
<ds:datastoreItem xmlns:ds="http://schemas.openxmlformats.org/officeDocument/2006/customXml" ds:itemID="{C6090757-1C40-4C86-86C3-07671C4F0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6dc0f-3eb3-4c78-a7b6-500624aea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007E23-2674-4FFC-B72B-8BB26F556905}">
  <ds:schemaRefs>
    <ds:schemaRef ds:uri="http://schemas.microsoft.com/sharepoint/v3/contenttype/forms"/>
  </ds:schemaRefs>
</ds:datastoreItem>
</file>

<file path=customXml/itemProps5.xml><?xml version="1.0" encoding="utf-8"?>
<ds:datastoreItem xmlns:ds="http://schemas.openxmlformats.org/officeDocument/2006/customXml" ds:itemID="{654EC719-8D8C-4AAA-A441-F190EB165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46</Pages>
  <Words>38635</Words>
  <Characters>211501</Characters>
  <Application>Microsoft Office Word</Application>
  <DocSecurity>0</DocSecurity>
  <Lines>1762</Lines>
  <Paragraphs>499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249637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mdiaz</dc:creator>
  <cp:lastModifiedBy>Portatil CCB</cp:lastModifiedBy>
  <cp:revision>4</cp:revision>
  <cp:lastPrinted>2010-06-18T14:07:00Z</cp:lastPrinted>
  <dcterms:created xsi:type="dcterms:W3CDTF">2014-05-16T12:55:00Z</dcterms:created>
  <dcterms:modified xsi:type="dcterms:W3CDTF">2014-05-16T15:06:00Z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display_urn:schemas-microsoft-com:office:office#SharedWithUsers">
    <vt:lpwstr>John Wells</vt:lpwstr>
  </property>
  <property fmtid="{D5CDD505-2E9C-101B-9397-08002B2CF9AE}" pid="4" name="SharedWithUsers">
    <vt:lpwstr>7;#John Wells</vt:lpwstr>
  </property>
  <property fmtid="{D5CDD505-2E9C-101B-9397-08002B2CF9AE}" pid="5" name="ContentTypeId">
    <vt:lpwstr>0x01010020012EB1476E364C8FBB47EEB48A9F11</vt:lpwstr>
  </property>
</Properties>
</file>